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497F3" w14:textId="7502A774" w:rsidR="00480C58" w:rsidRPr="00480C58" w:rsidRDefault="000D7880" w:rsidP="00480C58">
      <w:r w:rsidRPr="00480C58">
        <w:rPr>
          <w:b/>
          <w:noProof/>
          <w:color w:val="FFFFFF" w:themeColor="background1"/>
          <w:lang w:val="en-AU" w:eastAsia="en-AU"/>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746CF1" w:rsidRDefault="00746C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746CF1" w:rsidRDefault="00746CF1"/>
                  </w:txbxContent>
                </v:textbox>
                <w10:wrap type="square"/>
              </v:shape>
            </w:pict>
          </mc:Fallback>
        </mc:AlternateContent>
      </w:r>
      <w:r w:rsidR="00480C58">
        <w:rPr>
          <w:noProof/>
          <w:lang w:val="en-AU" w:eastAsia="en-AU"/>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746CF1" w:rsidRPr="00480C58" w:rsidRDefault="00746CF1"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746CF1" w:rsidRDefault="00746CF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746CF1" w:rsidRPr="00480C58" w:rsidRDefault="00746CF1"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746CF1" w:rsidRDefault="00746CF1"/>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3AD9FF45" w14:textId="4263A718" w:rsidR="00913B44" w:rsidRDefault="001A30CC" w:rsidP="00D74AE1">
      <w:pPr>
        <w:rPr>
          <w:ins w:id="0" w:author="Jillian Carson-Jackson" w:date="2020-12-27T17:06:00Z"/>
        </w:rPr>
      </w:pPr>
      <w:ins w:id="1" w:author="Jillian Carson-Jackson" w:date="2020-12-27T17:06:00Z">
        <w:r>
          <w:t>This version incorporates the comments from the intersessional meeting hel</w:t>
        </w:r>
        <w:r w:rsidR="00A76A14">
          <w:t>d</w:t>
        </w:r>
        <w:r>
          <w:t xml:space="preserve"> </w:t>
        </w:r>
        <w:r w:rsidR="00A76A14">
          <w:t>16 December 2020</w:t>
        </w:r>
      </w:ins>
    </w:p>
    <w:p w14:paraId="040E1159" w14:textId="5204C3EF" w:rsidR="00A76A14" w:rsidRPr="00093294" w:rsidRDefault="00A76A14" w:rsidP="00D74AE1">
      <w:ins w:id="2" w:author="Jillian Carson-Jackson" w:date="2020-12-27T17:06:00Z">
        <w:r>
          <w:t xml:space="preserve">Comments on the revised modules and </w:t>
        </w:r>
        <w:r w:rsidR="00B0529E">
          <w:t>contents welcomed for in</w:t>
        </w:r>
      </w:ins>
      <w:ins w:id="3" w:author="Jillian Carson-Jackson" w:date="2020-12-27T17:07:00Z">
        <w:r w:rsidR="00B0529E">
          <w:t xml:space="preserve">corporation prior to the next intersessional meeting, proposed to be held </w:t>
        </w:r>
      </w:ins>
      <w:ins w:id="4" w:author="Jillian Carson-Jackson" w:date="2020-12-27T17:09:00Z">
        <w:r w:rsidR="00D13222" w:rsidRPr="00A32A0A">
          <w:rPr>
            <w:highlight w:val="yellow"/>
          </w:rPr>
          <w:t xml:space="preserve">4 Feb at </w:t>
        </w:r>
      </w:ins>
      <w:ins w:id="5" w:author="Jillian Carson-Jackson" w:date="2020-12-27T17:10:00Z">
        <w:r w:rsidR="00A32A0A" w:rsidRPr="00A32A0A">
          <w:rPr>
            <w:highlight w:val="yellow"/>
          </w:rPr>
          <w:t>0900 UTC (2000 AEDT)</w:t>
        </w:r>
        <w:r w:rsidR="00A32A0A">
          <w:t xml:space="preserve"> </w:t>
        </w:r>
      </w:ins>
    </w:p>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commentRangeStart w:id="6"/>
    <w:commentRangeStart w:id="7"/>
    <w:commentRangeStart w:id="8"/>
    <w:p w14:paraId="2C1CA313" w14:textId="244F73A5" w:rsidR="005307AA" w:rsidRDefault="00B53268">
      <w:pPr>
        <w:pStyle w:val="TOC1"/>
        <w:tabs>
          <w:tab w:val="left" w:pos="1134"/>
        </w:tabs>
        <w:rPr>
          <w:rFonts w:eastAsiaTheme="minorEastAsia" w:cstheme="minorBidi"/>
          <w:b w:val="0"/>
          <w:color w:val="auto"/>
          <w:sz w:val="22"/>
          <w:szCs w:val="22"/>
          <w:lang w:val="en-AU" w:eastAsia="en-AU"/>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5307AA" w:rsidRPr="00AC36D3">
        <w:t>PART A</w:t>
      </w:r>
      <w:r w:rsidR="005307AA">
        <w:rPr>
          <w:rFonts w:eastAsiaTheme="minorEastAsia" w:cstheme="minorBidi"/>
          <w:b w:val="0"/>
          <w:color w:val="auto"/>
          <w:sz w:val="22"/>
          <w:szCs w:val="22"/>
          <w:lang w:val="en-AU" w:eastAsia="en-AU"/>
        </w:rPr>
        <w:tab/>
      </w:r>
      <w:r w:rsidR="005307AA" w:rsidRPr="00AC36D3">
        <w:t>COURSE OVERVIEW</w:t>
      </w:r>
      <w:r w:rsidR="005307AA">
        <w:tab/>
      </w:r>
      <w:r w:rsidR="005307AA">
        <w:fldChar w:fldCharType="begin"/>
      </w:r>
      <w:r w:rsidR="005307AA">
        <w:instrText xml:space="preserve"> PAGEREF _Toc62642240 \h </w:instrText>
      </w:r>
      <w:r w:rsidR="005307AA">
        <w:fldChar w:fldCharType="separate"/>
      </w:r>
      <w:ins w:id="9" w:author="Abercrombie, Kerrie" w:date="2021-02-01T13:25:00Z">
        <w:r w:rsidR="005C52EA">
          <w:t>9</w:t>
        </w:r>
      </w:ins>
      <w:del w:id="10" w:author="Abercrombie, Kerrie" w:date="2021-02-01T13:25:00Z">
        <w:r w:rsidR="005307AA" w:rsidDel="005C52EA">
          <w:delText>9</w:delText>
        </w:r>
      </w:del>
      <w:r w:rsidR="005307AA">
        <w:fldChar w:fldCharType="end"/>
      </w:r>
    </w:p>
    <w:p w14:paraId="61A8DDFA" w14:textId="7F08E912"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_Toc62642241 \h </w:instrText>
      </w:r>
      <w:r>
        <w:fldChar w:fldCharType="separate"/>
      </w:r>
      <w:ins w:id="11" w:author="Abercrombie, Kerrie" w:date="2021-02-01T13:25:00Z">
        <w:r w:rsidR="005C52EA">
          <w:t>9</w:t>
        </w:r>
      </w:ins>
      <w:del w:id="12" w:author="Abercrombie, Kerrie" w:date="2021-02-01T13:25:00Z">
        <w:r w:rsidDel="005C52EA">
          <w:delText>9</w:delText>
        </w:r>
      </w:del>
      <w:r>
        <w:fldChar w:fldCharType="end"/>
      </w:r>
    </w:p>
    <w:p w14:paraId="2658A400" w14:textId="6E32DB6C"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DOCUMENT PURPOSE</w:t>
      </w:r>
      <w:r>
        <w:tab/>
      </w:r>
      <w:r>
        <w:fldChar w:fldCharType="begin"/>
      </w:r>
      <w:r>
        <w:instrText xml:space="preserve"> PAGEREF _Toc62642242 \h </w:instrText>
      </w:r>
      <w:r>
        <w:fldChar w:fldCharType="separate"/>
      </w:r>
      <w:ins w:id="13" w:author="Abercrombie, Kerrie" w:date="2021-02-01T13:25:00Z">
        <w:r w:rsidR="005C52EA">
          <w:t>9</w:t>
        </w:r>
      </w:ins>
      <w:del w:id="14" w:author="Abercrombie, Kerrie" w:date="2021-02-01T13:25:00Z">
        <w:r w:rsidDel="005C52EA">
          <w:delText>9</w:delText>
        </w:r>
      </w:del>
      <w:r>
        <w:fldChar w:fldCharType="end"/>
      </w:r>
    </w:p>
    <w:p w14:paraId="31986838" w14:textId="3DDEDC93"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COURSE OBJECTIVE</w:t>
      </w:r>
      <w:r>
        <w:tab/>
      </w:r>
      <w:r>
        <w:fldChar w:fldCharType="begin"/>
      </w:r>
      <w:r>
        <w:instrText xml:space="preserve"> PAGEREF _Toc62642243 \h </w:instrText>
      </w:r>
      <w:r>
        <w:fldChar w:fldCharType="separate"/>
      </w:r>
      <w:ins w:id="15" w:author="Abercrombie, Kerrie" w:date="2021-02-01T13:25:00Z">
        <w:r w:rsidR="005C52EA">
          <w:t>9</w:t>
        </w:r>
      </w:ins>
      <w:del w:id="16" w:author="Abercrombie, Kerrie" w:date="2021-02-01T13:25:00Z">
        <w:r w:rsidDel="005C52EA">
          <w:delText>9</w:delText>
        </w:r>
      </w:del>
      <w:r>
        <w:fldChar w:fldCharType="end"/>
      </w:r>
    </w:p>
    <w:p w14:paraId="3EE30C7A" w14:textId="629D4B91"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COURSE PRE-REQUISTES</w:t>
      </w:r>
      <w:r>
        <w:tab/>
      </w:r>
      <w:r>
        <w:fldChar w:fldCharType="begin"/>
      </w:r>
      <w:r>
        <w:instrText xml:space="preserve"> PAGEREF _Toc62642244 \h </w:instrText>
      </w:r>
      <w:r>
        <w:fldChar w:fldCharType="separate"/>
      </w:r>
      <w:ins w:id="17" w:author="Abercrombie, Kerrie" w:date="2021-02-01T13:25:00Z">
        <w:r w:rsidR="005C52EA">
          <w:t>10</w:t>
        </w:r>
      </w:ins>
      <w:del w:id="18" w:author="Abercrombie, Kerrie" w:date="2021-02-01T13:25:00Z">
        <w:r w:rsidDel="005C52EA">
          <w:delText>10</w:delText>
        </w:r>
      </w:del>
      <w:r>
        <w:fldChar w:fldCharType="end"/>
      </w:r>
    </w:p>
    <w:p w14:paraId="27627FE2" w14:textId="1ED17ABC"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COURSE OUTLINE</w:t>
      </w:r>
      <w:r>
        <w:tab/>
      </w:r>
      <w:r>
        <w:fldChar w:fldCharType="begin"/>
      </w:r>
      <w:r>
        <w:instrText xml:space="preserve"> PAGEREF _Toc62642245 \h </w:instrText>
      </w:r>
      <w:r>
        <w:fldChar w:fldCharType="separate"/>
      </w:r>
      <w:ins w:id="19" w:author="Abercrombie, Kerrie" w:date="2021-02-01T13:25:00Z">
        <w:r w:rsidR="005C52EA">
          <w:t>10</w:t>
        </w:r>
      </w:ins>
      <w:del w:id="20" w:author="Abercrombie, Kerrie" w:date="2021-02-01T13:25:00Z">
        <w:r w:rsidDel="005C52EA">
          <w:delText>10</w:delText>
        </w:r>
      </w:del>
      <w:r>
        <w:fldChar w:fldCharType="end"/>
      </w:r>
    </w:p>
    <w:p w14:paraId="08D0D998" w14:textId="6C9C4896"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SPECIFIC COURSE RELATED TEACHING AIDS AND NOTES</w:t>
      </w:r>
      <w:r>
        <w:tab/>
      </w:r>
      <w:r>
        <w:fldChar w:fldCharType="begin"/>
      </w:r>
      <w:r>
        <w:instrText xml:space="preserve"> PAGEREF _Toc62642246 \h </w:instrText>
      </w:r>
      <w:r>
        <w:fldChar w:fldCharType="separate"/>
      </w:r>
      <w:ins w:id="21" w:author="Abercrombie, Kerrie" w:date="2021-02-01T13:25:00Z">
        <w:r w:rsidR="005C52EA">
          <w:t>11</w:t>
        </w:r>
      </w:ins>
      <w:del w:id="22" w:author="Abercrombie, Kerrie" w:date="2021-02-01T13:25:00Z">
        <w:r w:rsidDel="005C52EA">
          <w:delText>11</w:delText>
        </w:r>
      </w:del>
      <w:r>
        <w:fldChar w:fldCharType="end"/>
      </w:r>
    </w:p>
    <w:p w14:paraId="4F38638D" w14:textId="197F49CC" w:rsidR="005307AA" w:rsidRDefault="005307AA">
      <w:pPr>
        <w:pStyle w:val="TOC3"/>
        <w:rPr>
          <w:rFonts w:eastAsiaTheme="minorEastAsia" w:cstheme="minorBidi"/>
          <w:noProof/>
          <w:color w:val="auto"/>
          <w:sz w:val="22"/>
          <w:szCs w:val="22"/>
          <w:lang w:val="en-AU" w:eastAsia="en-AU"/>
        </w:rPr>
      </w:pPr>
      <w:r w:rsidRPr="00AC36D3">
        <w:rPr>
          <w:noProof/>
        </w:rPr>
        <w:t>6.1.</w:t>
      </w:r>
      <w:r>
        <w:rPr>
          <w:rFonts w:eastAsiaTheme="minorEastAsia" w:cstheme="minorBidi"/>
          <w:noProof/>
          <w:color w:val="auto"/>
          <w:sz w:val="22"/>
          <w:szCs w:val="22"/>
          <w:lang w:val="en-AU" w:eastAsia="en-AU"/>
        </w:rPr>
        <w:tab/>
      </w:r>
      <w:r>
        <w:rPr>
          <w:noProof/>
        </w:rPr>
        <w:t>General</w:t>
      </w:r>
      <w:r>
        <w:rPr>
          <w:noProof/>
        </w:rPr>
        <w:tab/>
      </w:r>
      <w:r>
        <w:rPr>
          <w:noProof/>
        </w:rPr>
        <w:fldChar w:fldCharType="begin"/>
      </w:r>
      <w:r>
        <w:rPr>
          <w:noProof/>
        </w:rPr>
        <w:instrText xml:space="preserve"> PAGEREF _Toc62642247 \h </w:instrText>
      </w:r>
      <w:r>
        <w:rPr>
          <w:noProof/>
        </w:rPr>
      </w:r>
      <w:r>
        <w:rPr>
          <w:noProof/>
        </w:rPr>
        <w:fldChar w:fldCharType="separate"/>
      </w:r>
      <w:ins w:id="23" w:author="Abercrombie, Kerrie" w:date="2021-02-01T13:25:00Z">
        <w:r w:rsidR="005C52EA">
          <w:rPr>
            <w:noProof/>
          </w:rPr>
          <w:t>11</w:t>
        </w:r>
      </w:ins>
      <w:del w:id="24" w:author="Abercrombie, Kerrie" w:date="2021-02-01T13:25:00Z">
        <w:r w:rsidDel="005C52EA">
          <w:rPr>
            <w:noProof/>
          </w:rPr>
          <w:delText>11</w:delText>
        </w:r>
      </w:del>
      <w:r>
        <w:rPr>
          <w:noProof/>
        </w:rPr>
        <w:fldChar w:fldCharType="end"/>
      </w:r>
    </w:p>
    <w:p w14:paraId="414FEF11" w14:textId="5DC02DB4" w:rsidR="005307AA" w:rsidRDefault="005307AA">
      <w:pPr>
        <w:pStyle w:val="TOC3"/>
        <w:rPr>
          <w:rFonts w:eastAsiaTheme="minorEastAsia" w:cstheme="minorBidi"/>
          <w:noProof/>
          <w:color w:val="auto"/>
          <w:sz w:val="22"/>
          <w:szCs w:val="22"/>
          <w:lang w:val="en-AU" w:eastAsia="en-AU"/>
        </w:rPr>
      </w:pPr>
      <w:r w:rsidRPr="00AC36D3">
        <w:rPr>
          <w:noProof/>
        </w:rPr>
        <w:t>6.2.</w:t>
      </w:r>
      <w:r>
        <w:rPr>
          <w:rFonts w:eastAsiaTheme="minorEastAsia" w:cstheme="minorBidi"/>
          <w:noProof/>
          <w:color w:val="auto"/>
          <w:sz w:val="22"/>
          <w:szCs w:val="22"/>
          <w:lang w:val="en-AU" w:eastAsia="en-AU"/>
        </w:rPr>
        <w:tab/>
      </w:r>
      <w:r>
        <w:rPr>
          <w:noProof/>
        </w:rPr>
        <w:t>Developing the Curriculum</w:t>
      </w:r>
      <w:r>
        <w:rPr>
          <w:noProof/>
        </w:rPr>
        <w:tab/>
      </w:r>
      <w:r>
        <w:rPr>
          <w:noProof/>
        </w:rPr>
        <w:fldChar w:fldCharType="begin"/>
      </w:r>
      <w:r>
        <w:rPr>
          <w:noProof/>
        </w:rPr>
        <w:instrText xml:space="preserve"> PAGEREF _Toc62642248 \h </w:instrText>
      </w:r>
      <w:r>
        <w:rPr>
          <w:noProof/>
        </w:rPr>
      </w:r>
      <w:r>
        <w:rPr>
          <w:noProof/>
        </w:rPr>
        <w:fldChar w:fldCharType="separate"/>
      </w:r>
      <w:ins w:id="25" w:author="Abercrombie, Kerrie" w:date="2021-02-01T13:25:00Z">
        <w:r w:rsidR="005C52EA">
          <w:rPr>
            <w:noProof/>
          </w:rPr>
          <w:t>12</w:t>
        </w:r>
      </w:ins>
      <w:del w:id="26" w:author="Abercrombie, Kerrie" w:date="2021-02-01T13:25:00Z">
        <w:r w:rsidDel="005C52EA">
          <w:rPr>
            <w:noProof/>
          </w:rPr>
          <w:delText>12</w:delText>
        </w:r>
      </w:del>
      <w:r>
        <w:rPr>
          <w:noProof/>
        </w:rPr>
        <w:fldChar w:fldCharType="end"/>
      </w:r>
    </w:p>
    <w:p w14:paraId="329326A9" w14:textId="7221036C" w:rsidR="005307AA" w:rsidRDefault="005307AA">
      <w:pPr>
        <w:pStyle w:val="TOC3"/>
        <w:rPr>
          <w:rFonts w:eastAsiaTheme="minorEastAsia" w:cstheme="minorBidi"/>
          <w:noProof/>
          <w:color w:val="auto"/>
          <w:sz w:val="22"/>
          <w:szCs w:val="22"/>
          <w:lang w:val="en-AU" w:eastAsia="en-AU"/>
        </w:rPr>
      </w:pPr>
      <w:r w:rsidRPr="00AC36D3">
        <w:rPr>
          <w:noProof/>
        </w:rPr>
        <w:t>6.3.</w:t>
      </w:r>
      <w:r>
        <w:rPr>
          <w:rFonts w:eastAsiaTheme="minorEastAsia" w:cstheme="minorBidi"/>
          <w:noProof/>
          <w:color w:val="auto"/>
          <w:sz w:val="22"/>
          <w:szCs w:val="22"/>
          <w:lang w:val="en-AU" w:eastAsia="en-AU"/>
        </w:rPr>
        <w:tab/>
      </w:r>
      <w:r>
        <w:rPr>
          <w:noProof/>
        </w:rPr>
        <w:t>Competence Charts</w:t>
      </w:r>
      <w:r>
        <w:rPr>
          <w:noProof/>
        </w:rPr>
        <w:tab/>
      </w:r>
      <w:r>
        <w:rPr>
          <w:noProof/>
        </w:rPr>
        <w:fldChar w:fldCharType="begin"/>
      </w:r>
      <w:r>
        <w:rPr>
          <w:noProof/>
        </w:rPr>
        <w:instrText xml:space="preserve"> PAGEREF _Toc62642249 \h </w:instrText>
      </w:r>
      <w:r>
        <w:rPr>
          <w:noProof/>
        </w:rPr>
      </w:r>
      <w:r>
        <w:rPr>
          <w:noProof/>
        </w:rPr>
        <w:fldChar w:fldCharType="separate"/>
      </w:r>
      <w:ins w:id="27" w:author="Abercrombie, Kerrie" w:date="2021-02-01T13:25:00Z">
        <w:r w:rsidR="005C52EA">
          <w:rPr>
            <w:noProof/>
          </w:rPr>
          <w:t>12</w:t>
        </w:r>
      </w:ins>
      <w:del w:id="28" w:author="Abercrombie, Kerrie" w:date="2021-02-01T13:25:00Z">
        <w:r w:rsidDel="005C52EA">
          <w:rPr>
            <w:noProof/>
          </w:rPr>
          <w:delText>12</w:delText>
        </w:r>
      </w:del>
      <w:r>
        <w:rPr>
          <w:noProof/>
        </w:rPr>
        <w:fldChar w:fldCharType="end"/>
      </w:r>
    </w:p>
    <w:p w14:paraId="523EDFCF" w14:textId="7F7B4389" w:rsidR="005307AA" w:rsidRDefault="005307AA">
      <w:pPr>
        <w:pStyle w:val="TOC3"/>
        <w:rPr>
          <w:rFonts w:eastAsiaTheme="minorEastAsia" w:cstheme="minorBidi"/>
          <w:noProof/>
          <w:color w:val="auto"/>
          <w:sz w:val="22"/>
          <w:szCs w:val="22"/>
          <w:lang w:val="en-AU" w:eastAsia="en-AU"/>
        </w:rPr>
      </w:pPr>
      <w:r w:rsidRPr="00AC36D3">
        <w:rPr>
          <w:noProof/>
        </w:rPr>
        <w:t>6.4.</w:t>
      </w:r>
      <w:r>
        <w:rPr>
          <w:rFonts w:eastAsiaTheme="minorEastAsia" w:cstheme="minorBidi"/>
          <w:noProof/>
          <w:color w:val="auto"/>
          <w:sz w:val="22"/>
          <w:szCs w:val="22"/>
          <w:lang w:val="en-AU" w:eastAsia="en-AU"/>
        </w:rPr>
        <w:tab/>
      </w:r>
      <w:r>
        <w:rPr>
          <w:noProof/>
        </w:rPr>
        <w:t>Teaching aids and references</w:t>
      </w:r>
      <w:r>
        <w:rPr>
          <w:noProof/>
        </w:rPr>
        <w:tab/>
      </w:r>
      <w:r>
        <w:rPr>
          <w:noProof/>
        </w:rPr>
        <w:fldChar w:fldCharType="begin"/>
      </w:r>
      <w:r>
        <w:rPr>
          <w:noProof/>
        </w:rPr>
        <w:instrText xml:space="preserve"> PAGEREF _Toc62642250 \h </w:instrText>
      </w:r>
      <w:r>
        <w:rPr>
          <w:noProof/>
        </w:rPr>
      </w:r>
      <w:r>
        <w:rPr>
          <w:noProof/>
        </w:rPr>
        <w:fldChar w:fldCharType="separate"/>
      </w:r>
      <w:ins w:id="29" w:author="Abercrombie, Kerrie" w:date="2021-02-01T13:25:00Z">
        <w:r w:rsidR="005C52EA">
          <w:rPr>
            <w:noProof/>
          </w:rPr>
          <w:t>14</w:t>
        </w:r>
      </w:ins>
      <w:del w:id="30" w:author="Abercrombie, Kerrie" w:date="2021-02-01T13:25:00Z">
        <w:r w:rsidDel="005C52EA">
          <w:rPr>
            <w:noProof/>
          </w:rPr>
          <w:delText>14</w:delText>
        </w:r>
      </w:del>
      <w:r>
        <w:rPr>
          <w:noProof/>
        </w:rPr>
        <w:fldChar w:fldCharType="end"/>
      </w:r>
    </w:p>
    <w:p w14:paraId="511CEDCD" w14:textId="04895524" w:rsidR="005307AA" w:rsidRDefault="005307AA">
      <w:pPr>
        <w:pStyle w:val="TOC3"/>
        <w:rPr>
          <w:rFonts w:eastAsiaTheme="minorEastAsia" w:cstheme="minorBidi"/>
          <w:noProof/>
          <w:color w:val="auto"/>
          <w:sz w:val="22"/>
          <w:szCs w:val="22"/>
          <w:lang w:val="en-AU" w:eastAsia="en-AU"/>
        </w:rPr>
      </w:pPr>
      <w:r w:rsidRPr="00AC36D3">
        <w:rPr>
          <w:noProof/>
        </w:rPr>
        <w:t>6.5.</w:t>
      </w:r>
      <w:r>
        <w:rPr>
          <w:rFonts w:eastAsiaTheme="minorEastAsia" w:cstheme="minorBidi"/>
          <w:noProof/>
          <w:color w:val="auto"/>
          <w:sz w:val="22"/>
          <w:szCs w:val="22"/>
          <w:lang w:val="en-AU" w:eastAsia="en-AU"/>
        </w:rPr>
        <w:tab/>
      </w:r>
      <w:r>
        <w:rPr>
          <w:noProof/>
        </w:rPr>
        <w:t>Course currency and evaluation</w:t>
      </w:r>
      <w:r>
        <w:rPr>
          <w:noProof/>
        </w:rPr>
        <w:tab/>
      </w:r>
      <w:r>
        <w:rPr>
          <w:noProof/>
        </w:rPr>
        <w:fldChar w:fldCharType="begin"/>
      </w:r>
      <w:r>
        <w:rPr>
          <w:noProof/>
        </w:rPr>
        <w:instrText xml:space="preserve"> PAGEREF _Toc62642251 \h </w:instrText>
      </w:r>
      <w:r>
        <w:rPr>
          <w:noProof/>
        </w:rPr>
      </w:r>
      <w:r>
        <w:rPr>
          <w:noProof/>
        </w:rPr>
        <w:fldChar w:fldCharType="separate"/>
      </w:r>
      <w:ins w:id="31" w:author="Abercrombie, Kerrie" w:date="2021-02-01T13:25:00Z">
        <w:r w:rsidR="005C52EA">
          <w:rPr>
            <w:noProof/>
          </w:rPr>
          <w:t>14</w:t>
        </w:r>
      </w:ins>
      <w:del w:id="32" w:author="Abercrombie, Kerrie" w:date="2021-02-01T13:25:00Z">
        <w:r w:rsidDel="005C52EA">
          <w:rPr>
            <w:noProof/>
          </w:rPr>
          <w:delText>14</w:delText>
        </w:r>
      </w:del>
      <w:r>
        <w:rPr>
          <w:noProof/>
        </w:rPr>
        <w:fldChar w:fldCharType="end"/>
      </w:r>
    </w:p>
    <w:p w14:paraId="5DDBB700" w14:textId="7E583413"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_Toc62642252 \h </w:instrText>
      </w:r>
      <w:r>
        <w:fldChar w:fldCharType="separate"/>
      </w:r>
      <w:ins w:id="33" w:author="Abercrombie, Kerrie" w:date="2021-02-01T13:25:00Z">
        <w:r w:rsidR="005C52EA">
          <w:t>14</w:t>
        </w:r>
      </w:ins>
      <w:del w:id="34" w:author="Abercrombie, Kerrie" w:date="2021-02-01T13:25:00Z">
        <w:r w:rsidDel="005C52EA">
          <w:delText>14</w:delText>
        </w:r>
      </w:del>
      <w:r>
        <w:fldChar w:fldCharType="end"/>
      </w:r>
    </w:p>
    <w:p w14:paraId="5108598F" w14:textId="66A7F23F"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ASSESSMENT</w:t>
      </w:r>
      <w:r>
        <w:tab/>
      </w:r>
      <w:r>
        <w:fldChar w:fldCharType="begin"/>
      </w:r>
      <w:r>
        <w:instrText xml:space="preserve"> PAGEREF _Toc62642253 \h </w:instrText>
      </w:r>
      <w:r>
        <w:fldChar w:fldCharType="separate"/>
      </w:r>
      <w:ins w:id="35" w:author="Abercrombie, Kerrie" w:date="2021-02-01T13:25:00Z">
        <w:r w:rsidR="005C52EA">
          <w:t>14</w:t>
        </w:r>
      </w:ins>
      <w:del w:id="36" w:author="Abercrombie, Kerrie" w:date="2021-02-01T13:25:00Z">
        <w:r w:rsidDel="005C52EA">
          <w:delText>14</w:delText>
        </w:r>
      </w:del>
      <w:r>
        <w:fldChar w:fldCharType="end"/>
      </w:r>
    </w:p>
    <w:p w14:paraId="4860A5A1" w14:textId="6B2882AC" w:rsidR="005307AA" w:rsidRDefault="005307AA">
      <w:pPr>
        <w:pStyle w:val="TOC2"/>
        <w:rPr>
          <w:rFonts w:eastAsiaTheme="minorEastAsia" w:cstheme="minorBidi"/>
          <w:color w:val="auto"/>
          <w:sz w:val="22"/>
          <w:szCs w:val="22"/>
          <w:lang w:val="en-AU" w:eastAsia="en-AU"/>
        </w:rPr>
      </w:pPr>
      <w:r w:rsidRPr="00AC36D3">
        <w:t>9.</w:t>
      </w:r>
      <w:r>
        <w:rPr>
          <w:rFonts w:eastAsiaTheme="minorEastAsia" w:cstheme="minorBidi"/>
          <w:color w:val="auto"/>
          <w:sz w:val="22"/>
          <w:szCs w:val="22"/>
          <w:lang w:val="en-AU" w:eastAsia="en-AU"/>
        </w:rPr>
        <w:tab/>
      </w:r>
      <w:r>
        <w:t>CERTIFICATION</w:t>
      </w:r>
      <w:r>
        <w:tab/>
      </w:r>
      <w:r>
        <w:fldChar w:fldCharType="begin"/>
      </w:r>
      <w:r>
        <w:instrText xml:space="preserve"> PAGEREF _Toc62642254 \h </w:instrText>
      </w:r>
      <w:r>
        <w:fldChar w:fldCharType="separate"/>
      </w:r>
      <w:ins w:id="37" w:author="Abercrombie, Kerrie" w:date="2021-02-01T13:25:00Z">
        <w:r w:rsidR="005C52EA">
          <w:t>15</w:t>
        </w:r>
      </w:ins>
      <w:del w:id="38" w:author="Abercrombie, Kerrie" w:date="2021-02-01T13:25:00Z">
        <w:r w:rsidDel="005C52EA">
          <w:delText>15</w:delText>
        </w:r>
      </w:del>
      <w:r>
        <w:fldChar w:fldCharType="end"/>
      </w:r>
    </w:p>
    <w:p w14:paraId="3EBEF3CB" w14:textId="42551284" w:rsidR="005307AA" w:rsidRDefault="005307AA">
      <w:pPr>
        <w:pStyle w:val="TOC1"/>
        <w:tabs>
          <w:tab w:val="left" w:pos="1134"/>
        </w:tabs>
        <w:rPr>
          <w:rFonts w:eastAsiaTheme="minorEastAsia" w:cstheme="minorBidi"/>
          <w:b w:val="0"/>
          <w:color w:val="auto"/>
          <w:sz w:val="22"/>
          <w:szCs w:val="22"/>
          <w:lang w:val="en-AU" w:eastAsia="en-AU"/>
        </w:rPr>
      </w:pPr>
      <w:r w:rsidRPr="00AC36D3">
        <w:t>PART B</w:t>
      </w:r>
      <w:r>
        <w:rPr>
          <w:rFonts w:eastAsiaTheme="minorEastAsia" w:cstheme="minorBidi"/>
          <w:b w:val="0"/>
          <w:color w:val="auto"/>
          <w:sz w:val="22"/>
          <w:szCs w:val="22"/>
          <w:lang w:val="en-AU" w:eastAsia="en-AU"/>
        </w:rPr>
        <w:tab/>
      </w:r>
      <w:r w:rsidRPr="00AC36D3">
        <w:t>COURSE OVERVIEW</w:t>
      </w:r>
      <w:r>
        <w:tab/>
      </w:r>
      <w:r>
        <w:fldChar w:fldCharType="begin"/>
      </w:r>
      <w:r>
        <w:instrText xml:space="preserve"> PAGEREF _Toc62642255 \h </w:instrText>
      </w:r>
      <w:r>
        <w:fldChar w:fldCharType="separate"/>
      </w:r>
      <w:ins w:id="39" w:author="Abercrombie, Kerrie" w:date="2021-02-01T13:25:00Z">
        <w:r w:rsidR="005C52EA">
          <w:t>16</w:t>
        </w:r>
      </w:ins>
      <w:del w:id="40" w:author="Abercrombie, Kerrie" w:date="2021-02-01T13:25:00Z">
        <w:r w:rsidDel="005C52EA">
          <w:delText>16</w:delText>
        </w:r>
      </w:del>
      <w:r>
        <w:fldChar w:fldCharType="end"/>
      </w:r>
    </w:p>
    <w:p w14:paraId="3E9B9893" w14:textId="1D828D9F" w:rsidR="005307AA" w:rsidRDefault="005307AA">
      <w:pPr>
        <w:pStyle w:val="TOC1"/>
        <w:rPr>
          <w:rFonts w:eastAsiaTheme="minorEastAsia" w:cstheme="minorBidi"/>
          <w:b w:val="0"/>
          <w:color w:val="auto"/>
          <w:sz w:val="22"/>
          <w:szCs w:val="22"/>
          <w:lang w:val="en-AU" w:eastAsia="en-AU"/>
        </w:rPr>
      </w:pPr>
      <w:r>
        <w:t>MODULE 1 - REGULATORY AND LEGAL FRAMEWORK</w:t>
      </w:r>
      <w:r>
        <w:tab/>
      </w:r>
      <w:r>
        <w:fldChar w:fldCharType="begin"/>
      </w:r>
      <w:r>
        <w:instrText xml:space="preserve"> PAGEREF _Toc62642256 \h </w:instrText>
      </w:r>
      <w:r>
        <w:fldChar w:fldCharType="separate"/>
      </w:r>
      <w:ins w:id="41" w:author="Abercrombie, Kerrie" w:date="2021-02-01T13:25:00Z">
        <w:r w:rsidR="005C52EA">
          <w:t>16</w:t>
        </w:r>
      </w:ins>
      <w:del w:id="42" w:author="Abercrombie, Kerrie" w:date="2021-02-01T13:25:00Z">
        <w:r w:rsidDel="005C52EA">
          <w:delText>16</w:delText>
        </w:r>
      </w:del>
      <w:r>
        <w:fldChar w:fldCharType="end"/>
      </w:r>
    </w:p>
    <w:p w14:paraId="72391378" w14:textId="25940399"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_Toc62642257 \h </w:instrText>
      </w:r>
      <w:r>
        <w:fldChar w:fldCharType="separate"/>
      </w:r>
      <w:ins w:id="43" w:author="Abercrombie, Kerrie" w:date="2021-02-01T13:25:00Z">
        <w:r w:rsidR="005C52EA">
          <w:t>16</w:t>
        </w:r>
      </w:ins>
      <w:del w:id="44" w:author="Abercrombie, Kerrie" w:date="2021-02-01T13:25:00Z">
        <w:r w:rsidDel="005C52EA">
          <w:delText>16</w:delText>
        </w:r>
      </w:del>
      <w:r>
        <w:fldChar w:fldCharType="end"/>
      </w:r>
    </w:p>
    <w:p w14:paraId="12ACDB28" w14:textId="4A2AD162"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_Toc62642258 \h </w:instrText>
      </w:r>
      <w:r>
        <w:fldChar w:fldCharType="separate"/>
      </w:r>
      <w:ins w:id="45" w:author="Abercrombie, Kerrie" w:date="2021-02-01T13:25:00Z">
        <w:r w:rsidR="005C52EA">
          <w:t>16</w:t>
        </w:r>
      </w:ins>
      <w:del w:id="46" w:author="Abercrombie, Kerrie" w:date="2021-02-01T13:25:00Z">
        <w:r w:rsidDel="005C52EA">
          <w:delText>16</w:delText>
        </w:r>
      </w:del>
      <w:r>
        <w:fldChar w:fldCharType="end"/>
      </w:r>
    </w:p>
    <w:p w14:paraId="0C604B0D" w14:textId="4F969349"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_Toc62642259 \h </w:instrText>
      </w:r>
      <w:r>
        <w:fldChar w:fldCharType="separate"/>
      </w:r>
      <w:ins w:id="47" w:author="Abercrombie, Kerrie" w:date="2021-02-01T13:25:00Z">
        <w:r w:rsidR="005C52EA">
          <w:t>16</w:t>
        </w:r>
      </w:ins>
      <w:del w:id="48" w:author="Abercrombie, Kerrie" w:date="2021-02-01T13:25:00Z">
        <w:r w:rsidDel="005C52EA">
          <w:delText>16</w:delText>
        </w:r>
      </w:del>
      <w:r>
        <w:fldChar w:fldCharType="end"/>
      </w:r>
    </w:p>
    <w:p w14:paraId="652BEA11" w14:textId="4FE00391"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_Toc62642260 \h </w:instrText>
      </w:r>
      <w:r>
        <w:fldChar w:fldCharType="separate"/>
      </w:r>
      <w:ins w:id="49" w:author="Abercrombie, Kerrie" w:date="2021-02-01T13:25:00Z">
        <w:r w:rsidR="005C52EA">
          <w:t>16</w:t>
        </w:r>
      </w:ins>
      <w:del w:id="50" w:author="Abercrombie, Kerrie" w:date="2021-02-01T13:25:00Z">
        <w:r w:rsidDel="005C52EA">
          <w:delText>16</w:delText>
        </w:r>
      </w:del>
      <w:r>
        <w:fldChar w:fldCharType="end"/>
      </w:r>
    </w:p>
    <w:p w14:paraId="60BF7ECB" w14:textId="7012097E"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_Toc62642261 \h </w:instrText>
      </w:r>
      <w:r>
        <w:fldChar w:fldCharType="separate"/>
      </w:r>
      <w:ins w:id="51" w:author="Abercrombie, Kerrie" w:date="2021-02-01T13:25:00Z">
        <w:r w:rsidR="005C52EA">
          <w:t>16</w:t>
        </w:r>
      </w:ins>
      <w:del w:id="52" w:author="Abercrombie, Kerrie" w:date="2021-02-01T13:25:00Z">
        <w:r w:rsidDel="005C52EA">
          <w:delText>16</w:delText>
        </w:r>
      </w:del>
      <w:r>
        <w:fldChar w:fldCharType="end"/>
      </w:r>
    </w:p>
    <w:p w14:paraId="2D700BD0" w14:textId="33A55D0E"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_Toc62642262 \h </w:instrText>
      </w:r>
      <w:r>
        <w:fldChar w:fldCharType="separate"/>
      </w:r>
      <w:ins w:id="53" w:author="Abercrombie, Kerrie" w:date="2021-02-01T13:25:00Z">
        <w:r w:rsidR="005C52EA">
          <w:t>17</w:t>
        </w:r>
      </w:ins>
      <w:del w:id="54" w:author="Abercrombie, Kerrie" w:date="2021-02-01T13:25:00Z">
        <w:r w:rsidDel="005C52EA">
          <w:delText>17</w:delText>
        </w:r>
      </w:del>
      <w:r>
        <w:fldChar w:fldCharType="end"/>
      </w:r>
    </w:p>
    <w:p w14:paraId="3E81EAC7" w14:textId="28C4F5EA"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_Toc62642263 \h </w:instrText>
      </w:r>
      <w:r>
        <w:fldChar w:fldCharType="separate"/>
      </w:r>
      <w:ins w:id="55" w:author="Abercrombie, Kerrie" w:date="2021-02-01T13:25:00Z">
        <w:r w:rsidR="005C52EA">
          <w:t>18</w:t>
        </w:r>
      </w:ins>
      <w:del w:id="56" w:author="Abercrombie, Kerrie" w:date="2021-02-01T13:25:00Z">
        <w:r w:rsidDel="005C52EA">
          <w:delText>18</w:delText>
        </w:r>
      </w:del>
      <w:r>
        <w:fldChar w:fldCharType="end"/>
      </w:r>
    </w:p>
    <w:p w14:paraId="1918A152" w14:textId="4DBD022D"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_Toc62642264 \h </w:instrText>
      </w:r>
      <w:r>
        <w:fldChar w:fldCharType="separate"/>
      </w:r>
      <w:ins w:id="57" w:author="Abercrombie, Kerrie" w:date="2021-02-01T13:25:00Z">
        <w:r w:rsidR="005C52EA">
          <w:t>19</w:t>
        </w:r>
      </w:ins>
      <w:del w:id="58" w:author="Abercrombie, Kerrie" w:date="2021-02-01T13:25:00Z">
        <w:r w:rsidDel="005C52EA">
          <w:delText>19</w:delText>
        </w:r>
      </w:del>
      <w:r>
        <w:fldChar w:fldCharType="end"/>
      </w:r>
    </w:p>
    <w:p w14:paraId="60F19623" w14:textId="6E99AAF7" w:rsidR="005307AA" w:rsidRDefault="005307AA">
      <w:pPr>
        <w:pStyle w:val="TOC1"/>
        <w:rPr>
          <w:rFonts w:eastAsiaTheme="minorEastAsia" w:cstheme="minorBidi"/>
          <w:b w:val="0"/>
          <w:color w:val="auto"/>
          <w:sz w:val="22"/>
          <w:szCs w:val="22"/>
          <w:lang w:val="en-AU" w:eastAsia="en-AU"/>
        </w:rPr>
      </w:pPr>
      <w:r>
        <w:t xml:space="preserve">MODULE 2 – COMMUNICATION </w:t>
      </w:r>
      <w:r w:rsidRPr="00AC36D3">
        <w:rPr>
          <w:strike/>
        </w:rPr>
        <w:t>COORDINATION</w:t>
      </w:r>
      <w:r>
        <w:t xml:space="preserve"> AND INTERACTION</w:t>
      </w:r>
      <w:r>
        <w:tab/>
      </w:r>
      <w:r>
        <w:fldChar w:fldCharType="begin"/>
      </w:r>
      <w:r>
        <w:instrText xml:space="preserve"> PAGEREF _Toc62642265 \h </w:instrText>
      </w:r>
      <w:r>
        <w:fldChar w:fldCharType="separate"/>
      </w:r>
      <w:ins w:id="59" w:author="Abercrombie, Kerrie" w:date="2021-02-01T13:25:00Z">
        <w:r w:rsidR="005C52EA">
          <w:t>20</w:t>
        </w:r>
      </w:ins>
      <w:del w:id="60" w:author="Abercrombie, Kerrie" w:date="2021-02-01T13:25:00Z">
        <w:r w:rsidDel="005C52EA">
          <w:delText>20</w:delText>
        </w:r>
      </w:del>
      <w:r>
        <w:fldChar w:fldCharType="end"/>
      </w:r>
    </w:p>
    <w:p w14:paraId="2F19A444" w14:textId="05D40C26"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_Toc62642266 \h </w:instrText>
      </w:r>
      <w:r>
        <w:fldChar w:fldCharType="separate"/>
      </w:r>
      <w:ins w:id="61" w:author="Abercrombie, Kerrie" w:date="2021-02-01T13:25:00Z">
        <w:r w:rsidR="005C52EA">
          <w:t>20</w:t>
        </w:r>
      </w:ins>
      <w:del w:id="62" w:author="Abercrombie, Kerrie" w:date="2021-02-01T13:25:00Z">
        <w:r w:rsidDel="005C52EA">
          <w:delText>20</w:delText>
        </w:r>
      </w:del>
      <w:r>
        <w:fldChar w:fldCharType="end"/>
      </w:r>
    </w:p>
    <w:p w14:paraId="05BF9F98" w14:textId="3DB3B4A2"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_Toc62642267 \h </w:instrText>
      </w:r>
      <w:r>
        <w:fldChar w:fldCharType="separate"/>
      </w:r>
      <w:ins w:id="63" w:author="Abercrombie, Kerrie" w:date="2021-02-01T13:25:00Z">
        <w:r w:rsidR="005C52EA">
          <w:t>20</w:t>
        </w:r>
      </w:ins>
      <w:del w:id="64" w:author="Abercrombie, Kerrie" w:date="2021-02-01T13:25:00Z">
        <w:r w:rsidDel="005C52EA">
          <w:delText>20</w:delText>
        </w:r>
      </w:del>
      <w:r>
        <w:fldChar w:fldCharType="end"/>
      </w:r>
    </w:p>
    <w:p w14:paraId="235A4A5C" w14:textId="64DBE669"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_Toc62642268 \h </w:instrText>
      </w:r>
      <w:r>
        <w:fldChar w:fldCharType="separate"/>
      </w:r>
      <w:ins w:id="65" w:author="Abercrombie, Kerrie" w:date="2021-02-01T13:25:00Z">
        <w:r w:rsidR="005C52EA">
          <w:t>20</w:t>
        </w:r>
      </w:ins>
      <w:del w:id="66" w:author="Abercrombie, Kerrie" w:date="2021-02-01T13:25:00Z">
        <w:r w:rsidDel="005C52EA">
          <w:delText>20</w:delText>
        </w:r>
      </w:del>
      <w:r>
        <w:fldChar w:fldCharType="end"/>
      </w:r>
    </w:p>
    <w:p w14:paraId="59E3717B" w14:textId="584793C6"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_Toc62642269 \h </w:instrText>
      </w:r>
      <w:r>
        <w:fldChar w:fldCharType="separate"/>
      </w:r>
      <w:ins w:id="67" w:author="Abercrombie, Kerrie" w:date="2021-02-01T13:25:00Z">
        <w:r w:rsidR="005C52EA">
          <w:t>20</w:t>
        </w:r>
      </w:ins>
      <w:del w:id="68" w:author="Abercrombie, Kerrie" w:date="2021-02-01T13:25:00Z">
        <w:r w:rsidDel="005C52EA">
          <w:delText>20</w:delText>
        </w:r>
      </w:del>
      <w:r>
        <w:fldChar w:fldCharType="end"/>
      </w:r>
    </w:p>
    <w:p w14:paraId="05854F28" w14:textId="220505D9"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_Toc62642270 \h </w:instrText>
      </w:r>
      <w:r>
        <w:fldChar w:fldCharType="separate"/>
      </w:r>
      <w:ins w:id="69" w:author="Abercrombie, Kerrie" w:date="2021-02-01T13:25:00Z">
        <w:r w:rsidR="005C52EA">
          <w:t>20</w:t>
        </w:r>
      </w:ins>
      <w:del w:id="70" w:author="Abercrombie, Kerrie" w:date="2021-02-01T13:25:00Z">
        <w:r w:rsidDel="005C52EA">
          <w:delText>20</w:delText>
        </w:r>
      </w:del>
      <w:r>
        <w:fldChar w:fldCharType="end"/>
      </w:r>
    </w:p>
    <w:p w14:paraId="663A7258" w14:textId="5818BA9E"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_Toc62642271 \h </w:instrText>
      </w:r>
      <w:r>
        <w:fldChar w:fldCharType="separate"/>
      </w:r>
      <w:ins w:id="71" w:author="Abercrombie, Kerrie" w:date="2021-02-01T13:25:00Z">
        <w:r w:rsidR="005C52EA">
          <w:t>21</w:t>
        </w:r>
      </w:ins>
      <w:del w:id="72" w:author="Abercrombie, Kerrie" w:date="2021-02-01T13:25:00Z">
        <w:r w:rsidDel="005C52EA">
          <w:delText>21</w:delText>
        </w:r>
      </w:del>
      <w:r>
        <w:fldChar w:fldCharType="end"/>
      </w:r>
    </w:p>
    <w:p w14:paraId="6B417860" w14:textId="187F8F8C"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_Toc62642272 \h </w:instrText>
      </w:r>
      <w:r>
        <w:fldChar w:fldCharType="separate"/>
      </w:r>
      <w:ins w:id="73" w:author="Abercrombie, Kerrie" w:date="2021-02-01T13:25:00Z">
        <w:r w:rsidR="005C52EA">
          <w:t>23</w:t>
        </w:r>
      </w:ins>
      <w:del w:id="74" w:author="Abercrombie, Kerrie" w:date="2021-02-01T13:25:00Z">
        <w:r w:rsidDel="005C52EA">
          <w:delText>23</w:delText>
        </w:r>
      </w:del>
      <w:r>
        <w:fldChar w:fldCharType="end"/>
      </w:r>
    </w:p>
    <w:p w14:paraId="49B3F5FB" w14:textId="11BE7C9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_Toc62642273 \h </w:instrText>
      </w:r>
      <w:r>
        <w:fldChar w:fldCharType="separate"/>
      </w:r>
      <w:ins w:id="75" w:author="Abercrombie, Kerrie" w:date="2021-02-01T13:25:00Z">
        <w:r w:rsidR="005C52EA">
          <w:t>23</w:t>
        </w:r>
      </w:ins>
      <w:del w:id="76" w:author="Abercrombie, Kerrie" w:date="2021-02-01T13:25:00Z">
        <w:r w:rsidDel="005C52EA">
          <w:delText>23</w:delText>
        </w:r>
      </w:del>
      <w:r>
        <w:fldChar w:fldCharType="end"/>
      </w:r>
    </w:p>
    <w:p w14:paraId="17F088CF" w14:textId="39CA239C" w:rsidR="005307AA" w:rsidRDefault="005307AA">
      <w:pPr>
        <w:pStyle w:val="TOC1"/>
        <w:rPr>
          <w:rFonts w:eastAsiaTheme="minorEastAsia" w:cstheme="minorBidi"/>
          <w:b w:val="0"/>
          <w:color w:val="auto"/>
          <w:sz w:val="22"/>
          <w:szCs w:val="22"/>
          <w:lang w:val="en-AU" w:eastAsia="en-AU"/>
        </w:rPr>
      </w:pPr>
      <w:r>
        <w:t>MODULE 3 – PROVISION OF VTS</w:t>
      </w:r>
      <w:r>
        <w:tab/>
      </w:r>
      <w:r>
        <w:fldChar w:fldCharType="begin"/>
      </w:r>
      <w:r>
        <w:instrText xml:space="preserve"> PAGEREF _Toc62642274 \h </w:instrText>
      </w:r>
      <w:r>
        <w:fldChar w:fldCharType="separate"/>
      </w:r>
      <w:ins w:id="77" w:author="Abercrombie, Kerrie" w:date="2021-02-01T13:25:00Z">
        <w:r w:rsidR="005C52EA">
          <w:t>24</w:t>
        </w:r>
      </w:ins>
      <w:del w:id="78" w:author="Abercrombie, Kerrie" w:date="2021-02-01T13:25:00Z">
        <w:r w:rsidDel="005C52EA">
          <w:delText>24</w:delText>
        </w:r>
      </w:del>
      <w:r>
        <w:fldChar w:fldCharType="end"/>
      </w:r>
    </w:p>
    <w:p w14:paraId="01BD32E3" w14:textId="0CDFE964"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_Toc62642275 \h </w:instrText>
      </w:r>
      <w:r>
        <w:fldChar w:fldCharType="separate"/>
      </w:r>
      <w:ins w:id="79" w:author="Abercrombie, Kerrie" w:date="2021-02-01T13:25:00Z">
        <w:r w:rsidR="005C52EA">
          <w:t>24</w:t>
        </w:r>
      </w:ins>
      <w:del w:id="80" w:author="Abercrombie, Kerrie" w:date="2021-02-01T13:25:00Z">
        <w:r w:rsidDel="005C52EA">
          <w:delText>24</w:delText>
        </w:r>
      </w:del>
      <w:r>
        <w:fldChar w:fldCharType="end"/>
      </w:r>
    </w:p>
    <w:p w14:paraId="5255DF18" w14:textId="52E1AAAE"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_Toc62642276 \h </w:instrText>
      </w:r>
      <w:r>
        <w:fldChar w:fldCharType="separate"/>
      </w:r>
      <w:ins w:id="81" w:author="Abercrombie, Kerrie" w:date="2021-02-01T13:25:00Z">
        <w:r w:rsidR="005C52EA">
          <w:t>24</w:t>
        </w:r>
      </w:ins>
      <w:del w:id="82" w:author="Abercrombie, Kerrie" w:date="2021-02-01T13:25:00Z">
        <w:r w:rsidDel="005C52EA">
          <w:delText>24</w:delText>
        </w:r>
      </w:del>
      <w:r>
        <w:fldChar w:fldCharType="end"/>
      </w:r>
    </w:p>
    <w:p w14:paraId="435C7124" w14:textId="420EA309" w:rsidR="005307AA" w:rsidRDefault="005307AA">
      <w:pPr>
        <w:pStyle w:val="TOC2"/>
        <w:rPr>
          <w:rFonts w:eastAsiaTheme="minorEastAsia" w:cstheme="minorBidi"/>
          <w:color w:val="auto"/>
          <w:sz w:val="22"/>
          <w:szCs w:val="22"/>
          <w:lang w:val="en-AU" w:eastAsia="en-AU"/>
        </w:rPr>
      </w:pPr>
      <w:r w:rsidRPr="00AC36D3">
        <w:lastRenderedPageBreak/>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_Toc62642277 \h </w:instrText>
      </w:r>
      <w:r>
        <w:fldChar w:fldCharType="separate"/>
      </w:r>
      <w:ins w:id="83" w:author="Abercrombie, Kerrie" w:date="2021-02-01T13:25:00Z">
        <w:r w:rsidR="005C52EA">
          <w:t>24</w:t>
        </w:r>
      </w:ins>
      <w:del w:id="84" w:author="Abercrombie, Kerrie" w:date="2021-02-01T13:25:00Z">
        <w:r w:rsidDel="005C52EA">
          <w:delText>24</w:delText>
        </w:r>
      </w:del>
      <w:r>
        <w:fldChar w:fldCharType="end"/>
      </w:r>
    </w:p>
    <w:p w14:paraId="4C6D3F41" w14:textId="51A69C9B"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_Toc62642278 \h </w:instrText>
      </w:r>
      <w:r>
        <w:fldChar w:fldCharType="separate"/>
      </w:r>
      <w:ins w:id="85" w:author="Abercrombie, Kerrie" w:date="2021-02-01T13:25:00Z">
        <w:r w:rsidR="005C52EA">
          <w:t>24</w:t>
        </w:r>
      </w:ins>
      <w:del w:id="86" w:author="Abercrombie, Kerrie" w:date="2021-02-01T13:25:00Z">
        <w:r w:rsidDel="005C52EA">
          <w:delText>24</w:delText>
        </w:r>
      </w:del>
      <w:r>
        <w:fldChar w:fldCharType="end"/>
      </w:r>
    </w:p>
    <w:p w14:paraId="16207DE7" w14:textId="52870A76"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_Toc62642279 \h </w:instrText>
      </w:r>
      <w:r>
        <w:fldChar w:fldCharType="separate"/>
      </w:r>
      <w:ins w:id="87" w:author="Abercrombie, Kerrie" w:date="2021-02-01T13:25:00Z">
        <w:r w:rsidR="005C52EA">
          <w:t>24</w:t>
        </w:r>
      </w:ins>
      <w:del w:id="88" w:author="Abercrombie, Kerrie" w:date="2021-02-01T13:25:00Z">
        <w:r w:rsidDel="005C52EA">
          <w:delText>24</w:delText>
        </w:r>
      </w:del>
      <w:r>
        <w:fldChar w:fldCharType="end"/>
      </w:r>
    </w:p>
    <w:p w14:paraId="778ABFDC" w14:textId="70A1C164"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_Toc62642280 \h </w:instrText>
      </w:r>
      <w:r>
        <w:fldChar w:fldCharType="separate"/>
      </w:r>
      <w:ins w:id="89" w:author="Abercrombie, Kerrie" w:date="2021-02-01T13:25:00Z">
        <w:r w:rsidR="005C52EA">
          <w:t>25</w:t>
        </w:r>
      </w:ins>
      <w:del w:id="90" w:author="Abercrombie, Kerrie" w:date="2021-02-01T13:25:00Z">
        <w:r w:rsidDel="005C52EA">
          <w:delText>25</w:delText>
        </w:r>
      </w:del>
      <w:r>
        <w:fldChar w:fldCharType="end"/>
      </w:r>
    </w:p>
    <w:p w14:paraId="20EF5CED" w14:textId="72D5A34F"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_Toc62642281 \h </w:instrText>
      </w:r>
      <w:r>
        <w:fldChar w:fldCharType="separate"/>
      </w:r>
      <w:ins w:id="91" w:author="Abercrombie, Kerrie" w:date="2021-02-01T13:25:00Z">
        <w:r w:rsidR="005C52EA">
          <w:t>33</w:t>
        </w:r>
      </w:ins>
      <w:del w:id="92" w:author="Abercrombie, Kerrie" w:date="2021-02-01T13:25:00Z">
        <w:r w:rsidDel="005C52EA">
          <w:delText>32</w:delText>
        </w:r>
      </w:del>
      <w:r>
        <w:fldChar w:fldCharType="end"/>
      </w:r>
    </w:p>
    <w:p w14:paraId="19CCA945" w14:textId="217D9A91"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_Toc62642282 \h </w:instrText>
      </w:r>
      <w:r>
        <w:fldChar w:fldCharType="separate"/>
      </w:r>
      <w:ins w:id="93" w:author="Abercrombie, Kerrie" w:date="2021-02-01T13:25:00Z">
        <w:r w:rsidR="005C52EA">
          <w:t>33</w:t>
        </w:r>
      </w:ins>
      <w:del w:id="94" w:author="Abercrombie, Kerrie" w:date="2021-02-01T13:25:00Z">
        <w:r w:rsidDel="005C52EA">
          <w:delText>33</w:delText>
        </w:r>
      </w:del>
      <w:r>
        <w:fldChar w:fldCharType="end"/>
      </w:r>
    </w:p>
    <w:p w14:paraId="5B86863E" w14:textId="04826CEE" w:rsidR="005307AA" w:rsidRDefault="005307AA">
      <w:pPr>
        <w:pStyle w:val="TOC1"/>
        <w:rPr>
          <w:rFonts w:eastAsiaTheme="minorEastAsia" w:cstheme="minorBidi"/>
          <w:b w:val="0"/>
          <w:color w:val="auto"/>
          <w:sz w:val="22"/>
          <w:szCs w:val="22"/>
          <w:lang w:val="en-AU" w:eastAsia="en-AU"/>
        </w:rPr>
      </w:pPr>
      <w:r>
        <w:t>MODULE 4 – NAUTICAL KNOWLEDGE</w:t>
      </w:r>
      <w:r>
        <w:tab/>
      </w:r>
      <w:r>
        <w:fldChar w:fldCharType="begin"/>
      </w:r>
      <w:r>
        <w:instrText xml:space="preserve"> PAGEREF _Toc62642283 \h </w:instrText>
      </w:r>
      <w:r>
        <w:fldChar w:fldCharType="separate"/>
      </w:r>
      <w:ins w:id="95" w:author="Abercrombie, Kerrie" w:date="2021-02-01T13:25:00Z">
        <w:r w:rsidR="005C52EA">
          <w:t>34</w:t>
        </w:r>
      </w:ins>
      <w:del w:id="96" w:author="Abercrombie, Kerrie" w:date="2021-02-01T13:25:00Z">
        <w:r w:rsidDel="005C52EA">
          <w:delText>34</w:delText>
        </w:r>
      </w:del>
      <w:r>
        <w:fldChar w:fldCharType="end"/>
      </w:r>
    </w:p>
    <w:p w14:paraId="52D8F1FB" w14:textId="13F523DE"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_Toc62642284 \h </w:instrText>
      </w:r>
      <w:r>
        <w:fldChar w:fldCharType="separate"/>
      </w:r>
      <w:ins w:id="97" w:author="Abercrombie, Kerrie" w:date="2021-02-01T13:25:00Z">
        <w:r w:rsidR="005C52EA">
          <w:t>34</w:t>
        </w:r>
      </w:ins>
      <w:del w:id="98" w:author="Abercrombie, Kerrie" w:date="2021-02-01T13:25:00Z">
        <w:r w:rsidDel="005C52EA">
          <w:delText>34</w:delText>
        </w:r>
      </w:del>
      <w:r>
        <w:fldChar w:fldCharType="end"/>
      </w:r>
    </w:p>
    <w:p w14:paraId="67C814E1" w14:textId="132BB60C"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_Toc62642285 \h </w:instrText>
      </w:r>
      <w:r>
        <w:fldChar w:fldCharType="separate"/>
      </w:r>
      <w:ins w:id="99" w:author="Abercrombie, Kerrie" w:date="2021-02-01T13:25:00Z">
        <w:r w:rsidR="005C52EA">
          <w:t>34</w:t>
        </w:r>
      </w:ins>
      <w:del w:id="100" w:author="Abercrombie, Kerrie" w:date="2021-02-01T13:25:00Z">
        <w:r w:rsidDel="005C52EA">
          <w:delText>34</w:delText>
        </w:r>
      </w:del>
      <w:r>
        <w:fldChar w:fldCharType="end"/>
      </w:r>
    </w:p>
    <w:p w14:paraId="01D5EEC2" w14:textId="34064063"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_Toc62642286 \h </w:instrText>
      </w:r>
      <w:r>
        <w:fldChar w:fldCharType="separate"/>
      </w:r>
      <w:ins w:id="101" w:author="Abercrombie, Kerrie" w:date="2021-02-01T13:25:00Z">
        <w:r w:rsidR="005C52EA">
          <w:t>34</w:t>
        </w:r>
      </w:ins>
      <w:del w:id="102" w:author="Abercrombie, Kerrie" w:date="2021-02-01T13:25:00Z">
        <w:r w:rsidDel="005C52EA">
          <w:delText>34</w:delText>
        </w:r>
      </w:del>
      <w:r>
        <w:fldChar w:fldCharType="end"/>
      </w:r>
    </w:p>
    <w:p w14:paraId="073534FD" w14:textId="4659A3A3"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_Toc62642287 \h </w:instrText>
      </w:r>
      <w:r>
        <w:fldChar w:fldCharType="separate"/>
      </w:r>
      <w:ins w:id="103" w:author="Abercrombie, Kerrie" w:date="2021-02-01T13:25:00Z">
        <w:r w:rsidR="005C52EA">
          <w:t>34</w:t>
        </w:r>
      </w:ins>
      <w:del w:id="104" w:author="Abercrombie, Kerrie" w:date="2021-02-01T13:25:00Z">
        <w:r w:rsidDel="005C52EA">
          <w:delText>34</w:delText>
        </w:r>
      </w:del>
      <w:r>
        <w:fldChar w:fldCharType="end"/>
      </w:r>
    </w:p>
    <w:p w14:paraId="1F3E7D58" w14:textId="076B6A4C"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_Toc62642288 \h </w:instrText>
      </w:r>
      <w:r>
        <w:fldChar w:fldCharType="separate"/>
      </w:r>
      <w:ins w:id="105" w:author="Abercrombie, Kerrie" w:date="2021-02-01T13:25:00Z">
        <w:r w:rsidR="005C52EA">
          <w:t>34</w:t>
        </w:r>
      </w:ins>
      <w:del w:id="106" w:author="Abercrombie, Kerrie" w:date="2021-02-01T13:25:00Z">
        <w:r w:rsidDel="005C52EA">
          <w:delText>34</w:delText>
        </w:r>
      </w:del>
      <w:r>
        <w:fldChar w:fldCharType="end"/>
      </w:r>
    </w:p>
    <w:p w14:paraId="3B5B629D" w14:textId="3A9F4C03"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_Toc62642289 \h </w:instrText>
      </w:r>
      <w:r>
        <w:fldChar w:fldCharType="separate"/>
      </w:r>
      <w:ins w:id="107" w:author="Abercrombie, Kerrie" w:date="2021-02-01T13:25:00Z">
        <w:r w:rsidR="005C52EA">
          <w:t>35</w:t>
        </w:r>
      </w:ins>
      <w:del w:id="108" w:author="Abercrombie, Kerrie" w:date="2021-02-01T13:25:00Z">
        <w:r w:rsidDel="005C52EA">
          <w:delText>35</w:delText>
        </w:r>
      </w:del>
      <w:r>
        <w:fldChar w:fldCharType="end"/>
      </w:r>
    </w:p>
    <w:p w14:paraId="3BE300D5" w14:textId="3EBB014A"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_Toc62642290 \h </w:instrText>
      </w:r>
      <w:r>
        <w:fldChar w:fldCharType="separate"/>
      </w:r>
      <w:ins w:id="109" w:author="Abercrombie, Kerrie" w:date="2021-02-01T13:25:00Z">
        <w:r w:rsidR="005C52EA">
          <w:t>39</w:t>
        </w:r>
      </w:ins>
      <w:del w:id="110" w:author="Abercrombie, Kerrie" w:date="2021-02-01T13:25:00Z">
        <w:r w:rsidDel="005C52EA">
          <w:delText>39</w:delText>
        </w:r>
      </w:del>
      <w:r>
        <w:fldChar w:fldCharType="end"/>
      </w:r>
    </w:p>
    <w:p w14:paraId="0EA3BACE" w14:textId="0DE39CB6"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_Toc62642291 \h </w:instrText>
      </w:r>
      <w:r>
        <w:fldChar w:fldCharType="separate"/>
      </w:r>
      <w:ins w:id="111" w:author="Abercrombie, Kerrie" w:date="2021-02-01T13:25:00Z">
        <w:r w:rsidR="005C52EA">
          <w:t>40</w:t>
        </w:r>
      </w:ins>
      <w:del w:id="112" w:author="Abercrombie, Kerrie" w:date="2021-02-01T13:25:00Z">
        <w:r w:rsidDel="005C52EA">
          <w:delText>40</w:delText>
        </w:r>
      </w:del>
      <w:r>
        <w:fldChar w:fldCharType="end"/>
      </w:r>
    </w:p>
    <w:p w14:paraId="3A4238FE" w14:textId="41072148" w:rsidR="005307AA" w:rsidRDefault="005307AA">
      <w:pPr>
        <w:pStyle w:val="TOC1"/>
        <w:rPr>
          <w:rFonts w:eastAsiaTheme="minorEastAsia" w:cstheme="minorBidi"/>
          <w:b w:val="0"/>
          <w:color w:val="auto"/>
          <w:sz w:val="22"/>
          <w:szCs w:val="22"/>
          <w:lang w:val="en-AU" w:eastAsia="en-AU"/>
        </w:rPr>
      </w:pPr>
      <w:r>
        <w:t>MODULE 5 - VTS EQUIPMENT</w:t>
      </w:r>
      <w:r>
        <w:tab/>
      </w:r>
      <w:r>
        <w:fldChar w:fldCharType="begin"/>
      </w:r>
      <w:r>
        <w:instrText xml:space="preserve"> PAGEREF _Toc62642292 \h </w:instrText>
      </w:r>
      <w:r>
        <w:fldChar w:fldCharType="separate"/>
      </w:r>
      <w:ins w:id="113" w:author="Abercrombie, Kerrie" w:date="2021-02-01T13:25:00Z">
        <w:r w:rsidR="005C52EA">
          <w:t>41</w:t>
        </w:r>
      </w:ins>
      <w:del w:id="114" w:author="Abercrombie, Kerrie" w:date="2021-02-01T13:25:00Z">
        <w:r w:rsidDel="005C52EA">
          <w:delText>41</w:delText>
        </w:r>
      </w:del>
      <w:r>
        <w:fldChar w:fldCharType="end"/>
      </w:r>
    </w:p>
    <w:p w14:paraId="19913F0B" w14:textId="676C973C"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_Toc62642293 \h </w:instrText>
      </w:r>
      <w:r>
        <w:fldChar w:fldCharType="separate"/>
      </w:r>
      <w:ins w:id="115" w:author="Abercrombie, Kerrie" w:date="2021-02-01T13:25:00Z">
        <w:r w:rsidR="005C52EA">
          <w:t>41</w:t>
        </w:r>
      </w:ins>
      <w:del w:id="116" w:author="Abercrombie, Kerrie" w:date="2021-02-01T13:25:00Z">
        <w:r w:rsidDel="005C52EA">
          <w:delText>41</w:delText>
        </w:r>
      </w:del>
      <w:r>
        <w:fldChar w:fldCharType="end"/>
      </w:r>
    </w:p>
    <w:p w14:paraId="742C4982" w14:textId="3D61F359"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_Toc62642294 \h </w:instrText>
      </w:r>
      <w:r>
        <w:fldChar w:fldCharType="separate"/>
      </w:r>
      <w:ins w:id="117" w:author="Abercrombie, Kerrie" w:date="2021-02-01T13:25:00Z">
        <w:r w:rsidR="005C52EA">
          <w:t>41</w:t>
        </w:r>
      </w:ins>
      <w:del w:id="118" w:author="Abercrombie, Kerrie" w:date="2021-02-01T13:25:00Z">
        <w:r w:rsidDel="005C52EA">
          <w:delText>41</w:delText>
        </w:r>
      </w:del>
      <w:r>
        <w:fldChar w:fldCharType="end"/>
      </w:r>
    </w:p>
    <w:p w14:paraId="620CE920" w14:textId="233CC4BB"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_Toc62642295 \h </w:instrText>
      </w:r>
      <w:r>
        <w:fldChar w:fldCharType="separate"/>
      </w:r>
      <w:ins w:id="119" w:author="Abercrombie, Kerrie" w:date="2021-02-01T13:25:00Z">
        <w:r w:rsidR="005C52EA">
          <w:t>41</w:t>
        </w:r>
      </w:ins>
      <w:del w:id="120" w:author="Abercrombie, Kerrie" w:date="2021-02-01T13:25:00Z">
        <w:r w:rsidDel="005C52EA">
          <w:delText>41</w:delText>
        </w:r>
      </w:del>
      <w:r>
        <w:fldChar w:fldCharType="end"/>
      </w:r>
    </w:p>
    <w:p w14:paraId="245855DB" w14:textId="4B6AFCEA"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_Toc62642296 \h </w:instrText>
      </w:r>
      <w:r>
        <w:fldChar w:fldCharType="separate"/>
      </w:r>
      <w:ins w:id="121" w:author="Abercrombie, Kerrie" w:date="2021-02-01T13:25:00Z">
        <w:r w:rsidR="005C52EA">
          <w:t>41</w:t>
        </w:r>
      </w:ins>
      <w:del w:id="122" w:author="Abercrombie, Kerrie" w:date="2021-02-01T13:25:00Z">
        <w:r w:rsidDel="005C52EA">
          <w:delText>41</w:delText>
        </w:r>
      </w:del>
      <w:r>
        <w:fldChar w:fldCharType="end"/>
      </w:r>
    </w:p>
    <w:p w14:paraId="6BE2753E" w14:textId="50712817"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_Toc62642297 \h </w:instrText>
      </w:r>
      <w:r>
        <w:fldChar w:fldCharType="separate"/>
      </w:r>
      <w:ins w:id="123" w:author="Abercrombie, Kerrie" w:date="2021-02-01T13:25:00Z">
        <w:r w:rsidR="005C52EA">
          <w:t>41</w:t>
        </w:r>
      </w:ins>
      <w:del w:id="124" w:author="Abercrombie, Kerrie" w:date="2021-02-01T13:25:00Z">
        <w:r w:rsidDel="005C52EA">
          <w:delText>41</w:delText>
        </w:r>
      </w:del>
      <w:r>
        <w:fldChar w:fldCharType="end"/>
      </w:r>
    </w:p>
    <w:p w14:paraId="69B8BEB0" w14:textId="64CB294D"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_Toc62642298 \h </w:instrText>
      </w:r>
      <w:r>
        <w:fldChar w:fldCharType="separate"/>
      </w:r>
      <w:ins w:id="125" w:author="Abercrombie, Kerrie" w:date="2021-02-01T13:25:00Z">
        <w:r w:rsidR="005C52EA">
          <w:t>42</w:t>
        </w:r>
      </w:ins>
      <w:del w:id="126" w:author="Abercrombie, Kerrie" w:date="2021-02-01T13:25:00Z">
        <w:r w:rsidDel="005C52EA">
          <w:delText>42</w:delText>
        </w:r>
      </w:del>
      <w:r>
        <w:fldChar w:fldCharType="end"/>
      </w:r>
    </w:p>
    <w:p w14:paraId="6F7846D1" w14:textId="4E396EEB"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_Toc62642299 \h </w:instrText>
      </w:r>
      <w:r>
        <w:fldChar w:fldCharType="separate"/>
      </w:r>
      <w:ins w:id="127" w:author="Abercrombie, Kerrie" w:date="2021-02-01T13:25:00Z">
        <w:r w:rsidR="005C52EA">
          <w:t>44</w:t>
        </w:r>
      </w:ins>
      <w:del w:id="128" w:author="Abercrombie, Kerrie" w:date="2021-02-01T13:25:00Z">
        <w:r w:rsidDel="005C52EA">
          <w:delText>44</w:delText>
        </w:r>
      </w:del>
      <w:r>
        <w:fldChar w:fldCharType="end"/>
      </w:r>
    </w:p>
    <w:p w14:paraId="7441BACE" w14:textId="00A0BCD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_Toc62642300 \h </w:instrText>
      </w:r>
      <w:r>
        <w:fldChar w:fldCharType="separate"/>
      </w:r>
      <w:ins w:id="129" w:author="Abercrombie, Kerrie" w:date="2021-02-01T13:25:00Z">
        <w:r w:rsidR="005C52EA">
          <w:t>44</w:t>
        </w:r>
      </w:ins>
      <w:del w:id="130" w:author="Abercrombie, Kerrie" w:date="2021-02-01T13:25:00Z">
        <w:r w:rsidDel="005C52EA">
          <w:delText>44</w:delText>
        </w:r>
      </w:del>
      <w:r>
        <w:fldChar w:fldCharType="end"/>
      </w:r>
    </w:p>
    <w:p w14:paraId="18A86CD8" w14:textId="0189E247" w:rsidR="005307AA" w:rsidRDefault="005307AA">
      <w:pPr>
        <w:pStyle w:val="TOC1"/>
        <w:rPr>
          <w:rFonts w:eastAsiaTheme="minorEastAsia" w:cstheme="minorBidi"/>
          <w:b w:val="0"/>
          <w:color w:val="auto"/>
          <w:sz w:val="22"/>
          <w:szCs w:val="22"/>
          <w:lang w:val="en-AU" w:eastAsia="en-AU"/>
        </w:rPr>
      </w:pPr>
      <w:r>
        <w:t>MODULE 6 – PERSONAL ATTRIBUTES</w:t>
      </w:r>
      <w:r>
        <w:tab/>
      </w:r>
      <w:r>
        <w:fldChar w:fldCharType="begin"/>
      </w:r>
      <w:r>
        <w:instrText xml:space="preserve"> PAGEREF _Toc62642301 \h </w:instrText>
      </w:r>
      <w:r>
        <w:fldChar w:fldCharType="separate"/>
      </w:r>
      <w:ins w:id="131" w:author="Abercrombie, Kerrie" w:date="2021-02-01T13:25:00Z">
        <w:r w:rsidR="005C52EA">
          <w:t>45</w:t>
        </w:r>
      </w:ins>
      <w:del w:id="132" w:author="Abercrombie, Kerrie" w:date="2021-02-01T13:25:00Z">
        <w:r w:rsidDel="005C52EA">
          <w:delText>45</w:delText>
        </w:r>
      </w:del>
      <w:r>
        <w:fldChar w:fldCharType="end"/>
      </w:r>
    </w:p>
    <w:p w14:paraId="106465A0" w14:textId="088B4653"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rsidRPr="00AC36D3">
        <w:t>SCOPE</w:t>
      </w:r>
      <w:r>
        <w:tab/>
      </w:r>
      <w:r>
        <w:fldChar w:fldCharType="begin"/>
      </w:r>
      <w:r>
        <w:instrText xml:space="preserve"> PAGEREF _Toc62642302 \h </w:instrText>
      </w:r>
      <w:r>
        <w:fldChar w:fldCharType="separate"/>
      </w:r>
      <w:ins w:id="133" w:author="Abercrombie, Kerrie" w:date="2021-02-01T13:25:00Z">
        <w:r w:rsidR="005C52EA">
          <w:t>45</w:t>
        </w:r>
      </w:ins>
      <w:del w:id="134" w:author="Abercrombie, Kerrie" w:date="2021-02-01T13:25:00Z">
        <w:r w:rsidDel="005C52EA">
          <w:delText>45</w:delText>
        </w:r>
      </w:del>
      <w:r>
        <w:fldChar w:fldCharType="end"/>
      </w:r>
    </w:p>
    <w:p w14:paraId="769B65B7" w14:textId="72102D2E"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LEARNING OBJECTIVE</w:t>
      </w:r>
      <w:r>
        <w:tab/>
      </w:r>
      <w:r>
        <w:fldChar w:fldCharType="begin"/>
      </w:r>
      <w:r>
        <w:instrText xml:space="preserve"> PAGEREF _Toc62642303 \h </w:instrText>
      </w:r>
      <w:r>
        <w:fldChar w:fldCharType="separate"/>
      </w:r>
      <w:ins w:id="135" w:author="Abercrombie, Kerrie" w:date="2021-02-01T13:25:00Z">
        <w:r w:rsidR="005C52EA">
          <w:t>45</w:t>
        </w:r>
      </w:ins>
      <w:del w:id="136" w:author="Abercrombie, Kerrie" w:date="2021-02-01T13:25:00Z">
        <w:r w:rsidDel="005C52EA">
          <w:delText>45</w:delText>
        </w:r>
      </w:del>
      <w:r>
        <w:fldChar w:fldCharType="end"/>
      </w:r>
    </w:p>
    <w:p w14:paraId="429A1F55" w14:textId="788167ED"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rsidRPr="00AC36D3">
        <w:t>RECOMMENDED TRAINING HOURS</w:t>
      </w:r>
      <w:r>
        <w:tab/>
      </w:r>
      <w:r>
        <w:fldChar w:fldCharType="begin"/>
      </w:r>
      <w:r>
        <w:instrText xml:space="preserve"> PAGEREF _Toc62642304 \h </w:instrText>
      </w:r>
      <w:r>
        <w:fldChar w:fldCharType="separate"/>
      </w:r>
      <w:ins w:id="137" w:author="Abercrombie, Kerrie" w:date="2021-02-01T13:25:00Z">
        <w:r w:rsidR="005C52EA">
          <w:t>45</w:t>
        </w:r>
      </w:ins>
      <w:del w:id="138" w:author="Abercrombie, Kerrie" w:date="2021-02-01T13:25:00Z">
        <w:r w:rsidDel="005C52EA">
          <w:delText>45</w:delText>
        </w:r>
      </w:del>
      <w:r>
        <w:fldChar w:fldCharType="end"/>
      </w:r>
    </w:p>
    <w:p w14:paraId="2DB0D17A" w14:textId="2E3D36FF"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RECOMMENDED TRAINING AIDS AND EXERCISES</w:t>
      </w:r>
      <w:r>
        <w:tab/>
      </w:r>
      <w:r>
        <w:fldChar w:fldCharType="begin"/>
      </w:r>
      <w:r>
        <w:instrText xml:space="preserve"> PAGEREF _Toc62642305 \h </w:instrText>
      </w:r>
      <w:r>
        <w:fldChar w:fldCharType="separate"/>
      </w:r>
      <w:ins w:id="139" w:author="Abercrombie, Kerrie" w:date="2021-02-01T13:25:00Z">
        <w:r w:rsidR="005C52EA">
          <w:t>45</w:t>
        </w:r>
      </w:ins>
      <w:del w:id="140" w:author="Abercrombie, Kerrie" w:date="2021-02-01T13:25:00Z">
        <w:r w:rsidDel="005C52EA">
          <w:delText>45</w:delText>
        </w:r>
      </w:del>
      <w:r>
        <w:fldChar w:fldCharType="end"/>
      </w:r>
    </w:p>
    <w:p w14:paraId="736107BD" w14:textId="5A3B6D04"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rsidRPr="00AC36D3">
        <w:t>PRE-COURSE READING MATERIAL</w:t>
      </w:r>
      <w:r>
        <w:tab/>
      </w:r>
      <w:r>
        <w:fldChar w:fldCharType="begin"/>
      </w:r>
      <w:r>
        <w:instrText xml:space="preserve"> PAGEREF _Toc62642306 \h </w:instrText>
      </w:r>
      <w:r>
        <w:fldChar w:fldCharType="separate"/>
      </w:r>
      <w:ins w:id="141" w:author="Abercrombie, Kerrie" w:date="2021-02-01T13:25:00Z">
        <w:r w:rsidR="005C52EA">
          <w:t>45</w:t>
        </w:r>
      </w:ins>
      <w:del w:id="142" w:author="Abercrombie, Kerrie" w:date="2021-02-01T13:25:00Z">
        <w:r w:rsidDel="005C52EA">
          <w:delText>45</w:delText>
        </w:r>
      </w:del>
      <w:r>
        <w:fldChar w:fldCharType="end"/>
      </w:r>
    </w:p>
    <w:p w14:paraId="6C72D65E" w14:textId="7C2B0884"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rsidRPr="00AC36D3">
        <w:t>DETAILED TEACHING SYLLABUS</w:t>
      </w:r>
      <w:r>
        <w:tab/>
      </w:r>
      <w:r>
        <w:fldChar w:fldCharType="begin"/>
      </w:r>
      <w:r>
        <w:instrText xml:space="preserve"> PAGEREF _Toc62642307 \h </w:instrText>
      </w:r>
      <w:r>
        <w:fldChar w:fldCharType="separate"/>
      </w:r>
      <w:ins w:id="143" w:author="Abercrombie, Kerrie" w:date="2021-02-01T13:25:00Z">
        <w:r w:rsidR="005C52EA">
          <w:t>46</w:t>
        </w:r>
      </w:ins>
      <w:del w:id="144" w:author="Abercrombie, Kerrie" w:date="2021-02-01T13:25:00Z">
        <w:r w:rsidDel="005C52EA">
          <w:delText>46</w:delText>
        </w:r>
      </w:del>
      <w:r>
        <w:fldChar w:fldCharType="end"/>
      </w:r>
    </w:p>
    <w:p w14:paraId="0C96C5F8" w14:textId="0AFE6714"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REFERENCES REVELANT TO THIS MODULE</w:t>
      </w:r>
      <w:r>
        <w:tab/>
      </w:r>
      <w:r>
        <w:fldChar w:fldCharType="begin"/>
      </w:r>
      <w:r>
        <w:instrText xml:space="preserve"> PAGEREF _Toc62642308 \h </w:instrText>
      </w:r>
      <w:r>
        <w:fldChar w:fldCharType="separate"/>
      </w:r>
      <w:ins w:id="145" w:author="Abercrombie, Kerrie" w:date="2021-02-01T13:25:00Z">
        <w:r w:rsidR="005C52EA">
          <w:t>47</w:t>
        </w:r>
      </w:ins>
      <w:del w:id="146" w:author="Abercrombie, Kerrie" w:date="2021-02-01T13:25:00Z">
        <w:r w:rsidDel="005C52EA">
          <w:delText>47</w:delText>
        </w:r>
      </w:del>
      <w:r>
        <w:fldChar w:fldCharType="end"/>
      </w:r>
    </w:p>
    <w:p w14:paraId="0F356B47" w14:textId="135A5972"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VTS OPERATOR COMPETENCE CHART</w:t>
      </w:r>
      <w:r>
        <w:tab/>
      </w:r>
      <w:r>
        <w:fldChar w:fldCharType="begin"/>
      </w:r>
      <w:r>
        <w:instrText xml:space="preserve"> PAGEREF _Toc62642309 \h </w:instrText>
      </w:r>
      <w:r>
        <w:fldChar w:fldCharType="separate"/>
      </w:r>
      <w:ins w:id="147" w:author="Abercrombie, Kerrie" w:date="2021-02-01T13:25:00Z">
        <w:r w:rsidR="005C52EA">
          <w:t>47</w:t>
        </w:r>
      </w:ins>
      <w:del w:id="148" w:author="Abercrombie, Kerrie" w:date="2021-02-01T13:25:00Z">
        <w:r w:rsidDel="005C52EA">
          <w:delText>47</w:delText>
        </w:r>
      </w:del>
      <w:r>
        <w:fldChar w:fldCharType="end"/>
      </w:r>
    </w:p>
    <w:p w14:paraId="0F612E68" w14:textId="2E60D979"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1</w:t>
      </w:r>
      <w:r>
        <w:rPr>
          <w:rFonts w:eastAsiaTheme="minorEastAsia" w:cstheme="minorBidi"/>
          <w:b w:val="0"/>
          <w:color w:val="auto"/>
          <w:sz w:val="22"/>
          <w:szCs w:val="22"/>
          <w:lang w:val="en-AU" w:eastAsia="en-AU"/>
        </w:rPr>
        <w:tab/>
      </w:r>
      <w:r w:rsidRPr="00AC36D3">
        <w:rPr>
          <w:highlight w:val="yellow"/>
        </w:rPr>
        <w:t>EXISTING TEXT CURRENTLY PRESENT IN THE MODEL COURSE</w:t>
      </w:r>
      <w:r>
        <w:tab/>
      </w:r>
      <w:r>
        <w:fldChar w:fldCharType="begin"/>
      </w:r>
      <w:r>
        <w:instrText xml:space="preserve"> PAGEREF _Toc62642310 \h </w:instrText>
      </w:r>
      <w:r>
        <w:fldChar w:fldCharType="separate"/>
      </w:r>
      <w:ins w:id="149" w:author="Abercrombie, Kerrie" w:date="2021-02-01T13:25:00Z">
        <w:r w:rsidR="005C52EA">
          <w:t>48</w:t>
        </w:r>
      </w:ins>
      <w:del w:id="150" w:author="Abercrombie, Kerrie" w:date="2021-02-01T13:25:00Z">
        <w:r w:rsidDel="005C52EA">
          <w:delText>48</w:delText>
        </w:r>
      </w:del>
      <w:r>
        <w:fldChar w:fldCharType="end"/>
      </w:r>
    </w:p>
    <w:p w14:paraId="1E3DF452" w14:textId="5FEB13E9" w:rsidR="005307AA" w:rsidRDefault="005307AA">
      <w:pPr>
        <w:pStyle w:val="TOC2"/>
        <w:rPr>
          <w:rFonts w:eastAsiaTheme="minorEastAsia" w:cstheme="minorBidi"/>
          <w:color w:val="auto"/>
          <w:sz w:val="22"/>
          <w:szCs w:val="22"/>
          <w:lang w:val="en-AU" w:eastAsia="en-AU"/>
        </w:rPr>
      </w:pPr>
      <w:r w:rsidRPr="00AC36D3">
        <w:t>9.</w:t>
      </w:r>
      <w:r>
        <w:rPr>
          <w:rFonts w:eastAsiaTheme="minorEastAsia" w:cstheme="minorBidi"/>
          <w:color w:val="auto"/>
          <w:sz w:val="22"/>
          <w:szCs w:val="22"/>
          <w:lang w:val="en-AU" w:eastAsia="en-AU"/>
        </w:rPr>
        <w:tab/>
      </w:r>
      <w:r>
        <w:t>ACRONYMS</w:t>
      </w:r>
      <w:r>
        <w:tab/>
      </w:r>
      <w:r>
        <w:fldChar w:fldCharType="begin"/>
      </w:r>
      <w:r>
        <w:instrText xml:space="preserve"> PAGEREF _Toc62642314 \h </w:instrText>
      </w:r>
      <w:r>
        <w:fldChar w:fldCharType="separate"/>
      </w:r>
      <w:ins w:id="151" w:author="Abercrombie, Kerrie" w:date="2021-02-01T13:25:00Z">
        <w:r w:rsidR="005C52EA">
          <w:t>48</w:t>
        </w:r>
      </w:ins>
      <w:del w:id="152" w:author="Abercrombie, Kerrie" w:date="2021-02-01T13:25:00Z">
        <w:r w:rsidDel="005C52EA">
          <w:delText>48</w:delText>
        </w:r>
      </w:del>
      <w:r>
        <w:fldChar w:fldCharType="end"/>
      </w:r>
    </w:p>
    <w:p w14:paraId="49D2AB88" w14:textId="1CB75F62" w:rsidR="005307AA" w:rsidRDefault="005307AA">
      <w:pPr>
        <w:pStyle w:val="TOC1"/>
        <w:tabs>
          <w:tab w:val="left" w:pos="1134"/>
        </w:tabs>
        <w:rPr>
          <w:rFonts w:eastAsiaTheme="minorEastAsia" w:cstheme="minorBidi"/>
          <w:b w:val="0"/>
          <w:color w:val="auto"/>
          <w:sz w:val="22"/>
          <w:szCs w:val="22"/>
          <w:lang w:val="en-AU" w:eastAsia="en-AU"/>
        </w:rPr>
      </w:pPr>
      <w:r w:rsidRPr="00AC36D3">
        <w:t>PART C</w:t>
      </w:r>
      <w:r>
        <w:rPr>
          <w:rFonts w:eastAsiaTheme="minorEastAsia" w:cstheme="minorBidi"/>
          <w:b w:val="0"/>
          <w:color w:val="auto"/>
          <w:sz w:val="22"/>
          <w:szCs w:val="22"/>
          <w:lang w:val="en-AU" w:eastAsia="en-AU"/>
        </w:rPr>
        <w:tab/>
      </w:r>
      <w:r>
        <w:t>DELIVERY OF THE MODEL COURSE</w:t>
      </w:r>
      <w:r>
        <w:tab/>
      </w:r>
      <w:r>
        <w:fldChar w:fldCharType="begin"/>
      </w:r>
      <w:r>
        <w:instrText xml:space="preserve"> PAGEREF _Toc62642315 \h </w:instrText>
      </w:r>
      <w:r>
        <w:fldChar w:fldCharType="separate"/>
      </w:r>
      <w:ins w:id="153" w:author="Abercrombie, Kerrie" w:date="2021-02-01T13:25:00Z">
        <w:r w:rsidR="005C52EA">
          <w:t>50</w:t>
        </w:r>
      </w:ins>
      <w:del w:id="154" w:author="Abercrombie, Kerrie" w:date="2021-02-01T13:25:00Z">
        <w:r w:rsidDel="005C52EA">
          <w:delText>50</w:delText>
        </w:r>
      </w:del>
      <w:r>
        <w:fldChar w:fldCharType="end"/>
      </w:r>
    </w:p>
    <w:p w14:paraId="320B4DA9" w14:textId="56FBCEF5" w:rsidR="005307AA" w:rsidRDefault="005307AA">
      <w:pPr>
        <w:pStyle w:val="TOC2"/>
        <w:rPr>
          <w:rFonts w:eastAsiaTheme="minorEastAsia" w:cstheme="minorBidi"/>
          <w:color w:val="auto"/>
          <w:sz w:val="22"/>
          <w:szCs w:val="22"/>
          <w:lang w:val="en-AU" w:eastAsia="en-AU"/>
        </w:rPr>
      </w:pPr>
      <w:r w:rsidRPr="00AC36D3">
        <w:lastRenderedPageBreak/>
        <w:t>1.</w:t>
      </w:r>
      <w:r>
        <w:rPr>
          <w:rFonts w:eastAsiaTheme="minorEastAsia" w:cstheme="minorBidi"/>
          <w:color w:val="auto"/>
          <w:sz w:val="22"/>
          <w:szCs w:val="22"/>
          <w:lang w:val="en-AU" w:eastAsia="en-AU"/>
        </w:rPr>
        <w:tab/>
      </w:r>
      <w:r>
        <w:t>INTRODUCTION</w:t>
      </w:r>
      <w:r>
        <w:tab/>
      </w:r>
      <w:r>
        <w:fldChar w:fldCharType="begin"/>
      </w:r>
      <w:r>
        <w:instrText xml:space="preserve"> PAGEREF _Toc62642316 \h </w:instrText>
      </w:r>
      <w:r>
        <w:fldChar w:fldCharType="separate"/>
      </w:r>
      <w:ins w:id="155" w:author="Abercrombie, Kerrie" w:date="2021-02-01T13:25:00Z">
        <w:r w:rsidR="005C52EA">
          <w:t>50</w:t>
        </w:r>
      </w:ins>
      <w:del w:id="156" w:author="Abercrombie, Kerrie" w:date="2021-02-01T13:25:00Z">
        <w:r w:rsidDel="005C52EA">
          <w:delText>50</w:delText>
        </w:r>
      </w:del>
      <w:r>
        <w:fldChar w:fldCharType="end"/>
      </w:r>
    </w:p>
    <w:p w14:paraId="76AF0A48" w14:textId="3D1F9538"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COURSE MODULES</w:t>
      </w:r>
      <w:r>
        <w:tab/>
      </w:r>
      <w:r>
        <w:fldChar w:fldCharType="begin"/>
      </w:r>
      <w:r>
        <w:instrText xml:space="preserve"> PAGEREF _Toc62642317 \h </w:instrText>
      </w:r>
      <w:r>
        <w:fldChar w:fldCharType="separate"/>
      </w:r>
      <w:ins w:id="157" w:author="Abercrombie, Kerrie" w:date="2021-02-01T13:25:00Z">
        <w:r w:rsidR="005C52EA">
          <w:t>50</w:t>
        </w:r>
      </w:ins>
      <w:del w:id="158" w:author="Abercrombie, Kerrie" w:date="2021-02-01T13:25:00Z">
        <w:r w:rsidDel="005C52EA">
          <w:delText>50</w:delText>
        </w:r>
      </w:del>
      <w:r>
        <w:fldChar w:fldCharType="end"/>
      </w:r>
    </w:p>
    <w:p w14:paraId="342A6DB5" w14:textId="105C9BD0"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SUBJECT OUTLINE</w:t>
      </w:r>
      <w:r>
        <w:tab/>
      </w:r>
      <w:r>
        <w:fldChar w:fldCharType="begin"/>
      </w:r>
      <w:r>
        <w:instrText xml:space="preserve"> PAGEREF _Toc62642318 \h </w:instrText>
      </w:r>
      <w:r>
        <w:fldChar w:fldCharType="separate"/>
      </w:r>
      <w:ins w:id="159" w:author="Abercrombie, Kerrie" w:date="2021-02-01T13:25:00Z">
        <w:r w:rsidR="005C52EA">
          <w:t>50</w:t>
        </w:r>
      </w:ins>
      <w:del w:id="160" w:author="Abercrombie, Kerrie" w:date="2021-02-01T13:25:00Z">
        <w:r w:rsidDel="005C52EA">
          <w:delText>50</w:delText>
        </w:r>
      </w:del>
      <w:r>
        <w:fldChar w:fldCharType="end"/>
      </w:r>
    </w:p>
    <w:p w14:paraId="5ABF94D7" w14:textId="5AF7B363"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DETAILED TEACHING SYLLABUS</w:t>
      </w:r>
      <w:r>
        <w:tab/>
      </w:r>
      <w:r>
        <w:fldChar w:fldCharType="begin"/>
      </w:r>
      <w:r>
        <w:instrText xml:space="preserve"> PAGEREF _Toc62642319 \h </w:instrText>
      </w:r>
      <w:r>
        <w:fldChar w:fldCharType="separate"/>
      </w:r>
      <w:ins w:id="161" w:author="Abercrombie, Kerrie" w:date="2021-02-01T13:25:00Z">
        <w:r w:rsidR="005C52EA">
          <w:t>51</w:t>
        </w:r>
      </w:ins>
      <w:del w:id="162" w:author="Abercrombie, Kerrie" w:date="2021-02-01T13:25:00Z">
        <w:r w:rsidDel="005C52EA">
          <w:delText>51</w:delText>
        </w:r>
      </w:del>
      <w:r>
        <w:fldChar w:fldCharType="end"/>
      </w:r>
    </w:p>
    <w:p w14:paraId="02BDDF04" w14:textId="6B663105"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PRESENTATION</w:t>
      </w:r>
      <w:r>
        <w:tab/>
      </w:r>
      <w:r>
        <w:fldChar w:fldCharType="begin"/>
      </w:r>
      <w:r>
        <w:instrText xml:space="preserve"> PAGEREF _Toc62642320 \h </w:instrText>
      </w:r>
      <w:r>
        <w:fldChar w:fldCharType="separate"/>
      </w:r>
      <w:ins w:id="163" w:author="Abercrombie, Kerrie" w:date="2021-02-01T13:25:00Z">
        <w:r w:rsidR="005C52EA">
          <w:t>51</w:t>
        </w:r>
      </w:ins>
      <w:del w:id="164" w:author="Abercrombie, Kerrie" w:date="2021-02-01T13:25:00Z">
        <w:r w:rsidDel="005C52EA">
          <w:delText>51</w:delText>
        </w:r>
      </w:del>
      <w:r>
        <w:fldChar w:fldCharType="end"/>
      </w:r>
    </w:p>
    <w:p w14:paraId="492146F0" w14:textId="4B15EBAC" w:rsidR="005307AA" w:rsidRDefault="005307AA">
      <w:pPr>
        <w:pStyle w:val="TOC2"/>
        <w:rPr>
          <w:rFonts w:eastAsiaTheme="minorEastAsia" w:cstheme="minorBidi"/>
          <w:color w:val="auto"/>
          <w:sz w:val="22"/>
          <w:szCs w:val="22"/>
          <w:lang w:val="en-AU" w:eastAsia="en-AU"/>
        </w:rPr>
      </w:pPr>
      <w:r w:rsidRPr="00AC36D3">
        <w:t>6.</w:t>
      </w:r>
      <w:r>
        <w:rPr>
          <w:rFonts w:eastAsiaTheme="minorEastAsia" w:cstheme="minorBidi"/>
          <w:color w:val="auto"/>
          <w:sz w:val="22"/>
          <w:szCs w:val="22"/>
          <w:lang w:val="en-AU" w:eastAsia="en-AU"/>
        </w:rPr>
        <w:tab/>
      </w:r>
      <w:r>
        <w:t>EVALUATION OR ASSESSMENT OF THE COURSE PARTICIPANTS</w:t>
      </w:r>
      <w:r>
        <w:tab/>
      </w:r>
      <w:r>
        <w:fldChar w:fldCharType="begin"/>
      </w:r>
      <w:r>
        <w:instrText xml:space="preserve"> PAGEREF _Toc62642321 \h </w:instrText>
      </w:r>
      <w:r>
        <w:fldChar w:fldCharType="separate"/>
      </w:r>
      <w:ins w:id="165" w:author="Abercrombie, Kerrie" w:date="2021-02-01T13:25:00Z">
        <w:r w:rsidR="005C52EA">
          <w:t>51</w:t>
        </w:r>
      </w:ins>
      <w:del w:id="166" w:author="Abercrombie, Kerrie" w:date="2021-02-01T13:25:00Z">
        <w:r w:rsidDel="005C52EA">
          <w:delText>51</w:delText>
        </w:r>
      </w:del>
      <w:r>
        <w:fldChar w:fldCharType="end"/>
      </w:r>
    </w:p>
    <w:p w14:paraId="1CAB3EA8" w14:textId="29B01AAF" w:rsidR="005307AA" w:rsidRDefault="005307AA">
      <w:pPr>
        <w:pStyle w:val="TOC2"/>
        <w:rPr>
          <w:rFonts w:eastAsiaTheme="minorEastAsia" w:cstheme="minorBidi"/>
          <w:color w:val="auto"/>
          <w:sz w:val="22"/>
          <w:szCs w:val="22"/>
          <w:lang w:val="en-AU" w:eastAsia="en-AU"/>
        </w:rPr>
      </w:pPr>
      <w:r w:rsidRPr="00AC36D3">
        <w:t>7.</w:t>
      </w:r>
      <w:r>
        <w:rPr>
          <w:rFonts w:eastAsiaTheme="minorEastAsia" w:cstheme="minorBidi"/>
          <w:color w:val="auto"/>
          <w:sz w:val="22"/>
          <w:szCs w:val="22"/>
          <w:lang w:val="en-AU" w:eastAsia="en-AU"/>
        </w:rPr>
        <w:tab/>
      </w:r>
      <w:r>
        <w:t>IMPLEMENTATION</w:t>
      </w:r>
      <w:r>
        <w:tab/>
      </w:r>
      <w:r>
        <w:fldChar w:fldCharType="begin"/>
      </w:r>
      <w:r>
        <w:instrText xml:space="preserve"> PAGEREF _Toc62642322 \h </w:instrText>
      </w:r>
      <w:r>
        <w:fldChar w:fldCharType="separate"/>
      </w:r>
      <w:ins w:id="167" w:author="Abercrombie, Kerrie" w:date="2021-02-01T13:25:00Z">
        <w:r w:rsidR="005C52EA">
          <w:t>51</w:t>
        </w:r>
      </w:ins>
      <w:del w:id="168" w:author="Abercrombie, Kerrie" w:date="2021-02-01T13:25:00Z">
        <w:r w:rsidDel="005C52EA">
          <w:delText>51</w:delText>
        </w:r>
      </w:del>
      <w:r>
        <w:fldChar w:fldCharType="end"/>
      </w:r>
    </w:p>
    <w:p w14:paraId="708F78DD" w14:textId="64A91DF4" w:rsidR="005307AA" w:rsidRDefault="005307AA">
      <w:pPr>
        <w:pStyle w:val="TOC2"/>
        <w:rPr>
          <w:rFonts w:eastAsiaTheme="minorEastAsia" w:cstheme="minorBidi"/>
          <w:color w:val="auto"/>
          <w:sz w:val="22"/>
          <w:szCs w:val="22"/>
          <w:lang w:val="en-AU" w:eastAsia="en-AU"/>
        </w:rPr>
      </w:pPr>
      <w:r w:rsidRPr="00AC36D3">
        <w:t>8.</w:t>
      </w:r>
      <w:r>
        <w:rPr>
          <w:rFonts w:eastAsiaTheme="minorEastAsia" w:cstheme="minorBidi"/>
          <w:color w:val="auto"/>
          <w:sz w:val="22"/>
          <w:szCs w:val="22"/>
          <w:lang w:val="en-AU" w:eastAsia="en-AU"/>
        </w:rPr>
        <w:tab/>
      </w:r>
      <w:r>
        <w:t>VALIDATION</w:t>
      </w:r>
      <w:r>
        <w:tab/>
      </w:r>
      <w:r>
        <w:fldChar w:fldCharType="begin"/>
      </w:r>
      <w:r>
        <w:instrText xml:space="preserve"> PAGEREF _Toc62642323 \h </w:instrText>
      </w:r>
      <w:r>
        <w:fldChar w:fldCharType="separate"/>
      </w:r>
      <w:ins w:id="169" w:author="Abercrombie, Kerrie" w:date="2021-02-01T13:25:00Z">
        <w:r w:rsidR="005C52EA">
          <w:t>51</w:t>
        </w:r>
      </w:ins>
      <w:del w:id="170" w:author="Abercrombie, Kerrie" w:date="2021-02-01T13:25:00Z">
        <w:r w:rsidDel="005C52EA">
          <w:delText>51</w:delText>
        </w:r>
      </w:del>
      <w:r>
        <w:fldChar w:fldCharType="end"/>
      </w:r>
    </w:p>
    <w:p w14:paraId="4B1C9B37" w14:textId="58D71DA8" w:rsidR="005307AA" w:rsidRDefault="005307AA">
      <w:pPr>
        <w:pStyle w:val="TOC1"/>
        <w:tabs>
          <w:tab w:val="left" w:pos="1134"/>
        </w:tabs>
        <w:rPr>
          <w:rFonts w:eastAsiaTheme="minorEastAsia" w:cstheme="minorBidi"/>
          <w:b w:val="0"/>
          <w:color w:val="auto"/>
          <w:sz w:val="22"/>
          <w:szCs w:val="22"/>
          <w:lang w:val="en-AU" w:eastAsia="en-AU"/>
        </w:rPr>
      </w:pPr>
      <w:r w:rsidRPr="00AC36D3">
        <w:rPr>
          <w:lang w:eastAsia="de-DE"/>
        </w:rPr>
        <w:t>PART D</w:t>
      </w:r>
      <w:r>
        <w:rPr>
          <w:rFonts w:eastAsiaTheme="minorEastAsia" w:cstheme="minorBidi"/>
          <w:b w:val="0"/>
          <w:color w:val="auto"/>
          <w:sz w:val="22"/>
          <w:szCs w:val="22"/>
          <w:lang w:val="en-AU" w:eastAsia="en-AU"/>
        </w:rPr>
        <w:tab/>
      </w:r>
      <w:r>
        <w:rPr>
          <w:lang w:eastAsia="de-DE"/>
        </w:rPr>
        <w:t>COURSE FRAMEWORK</w:t>
      </w:r>
      <w:r>
        <w:tab/>
      </w:r>
      <w:r>
        <w:fldChar w:fldCharType="begin"/>
      </w:r>
      <w:r>
        <w:instrText xml:space="preserve"> PAGEREF _Toc62642324 \h </w:instrText>
      </w:r>
      <w:r>
        <w:fldChar w:fldCharType="separate"/>
      </w:r>
      <w:ins w:id="171" w:author="Abercrombie, Kerrie" w:date="2021-02-01T13:25:00Z">
        <w:r w:rsidR="005C52EA">
          <w:t>52</w:t>
        </w:r>
      </w:ins>
      <w:del w:id="172" w:author="Abercrombie, Kerrie" w:date="2021-02-01T13:25:00Z">
        <w:r w:rsidDel="005C52EA">
          <w:delText>52</w:delText>
        </w:r>
      </w:del>
      <w:r>
        <w:fldChar w:fldCharType="end"/>
      </w:r>
    </w:p>
    <w:p w14:paraId="237B5A3C" w14:textId="50CC9436"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_Toc62642325 \h </w:instrText>
      </w:r>
      <w:r>
        <w:fldChar w:fldCharType="separate"/>
      </w:r>
      <w:ins w:id="173" w:author="Abercrombie, Kerrie" w:date="2021-02-01T13:25:00Z">
        <w:r w:rsidR="005C52EA">
          <w:t>52</w:t>
        </w:r>
      </w:ins>
      <w:del w:id="174" w:author="Abercrombie, Kerrie" w:date="2021-02-01T13:25:00Z">
        <w:r w:rsidDel="005C52EA">
          <w:delText>52</w:delText>
        </w:r>
      </w:del>
      <w:r>
        <w:fldChar w:fldCharType="end"/>
      </w:r>
    </w:p>
    <w:p w14:paraId="4E416DB0" w14:textId="71F14BDB"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rsidRPr="00AC36D3">
        <w:t>REQUIREMENTS FOR ATTAINING THE COURSE CERTIFICATE</w:t>
      </w:r>
      <w:r>
        <w:tab/>
      </w:r>
      <w:r>
        <w:fldChar w:fldCharType="begin"/>
      </w:r>
      <w:r>
        <w:instrText xml:space="preserve"> PAGEREF _Toc62642326 \h </w:instrText>
      </w:r>
      <w:r>
        <w:fldChar w:fldCharType="separate"/>
      </w:r>
      <w:ins w:id="175" w:author="Abercrombie, Kerrie" w:date="2021-02-01T13:25:00Z">
        <w:r w:rsidR="005C52EA">
          <w:t>52</w:t>
        </w:r>
      </w:ins>
      <w:del w:id="176" w:author="Abercrombie, Kerrie" w:date="2021-02-01T13:25:00Z">
        <w:r w:rsidDel="005C52EA">
          <w:delText>52</w:delText>
        </w:r>
      </w:del>
      <w:r>
        <w:fldChar w:fldCharType="end"/>
      </w:r>
    </w:p>
    <w:p w14:paraId="3F19D420" w14:textId="56C4C4BA"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COURSE INTAKE – LIMITATIONS</w:t>
      </w:r>
      <w:r>
        <w:tab/>
      </w:r>
      <w:r>
        <w:fldChar w:fldCharType="begin"/>
      </w:r>
      <w:r>
        <w:instrText xml:space="preserve"> PAGEREF _Toc62642327 \h </w:instrText>
      </w:r>
      <w:r>
        <w:fldChar w:fldCharType="separate"/>
      </w:r>
      <w:ins w:id="177" w:author="Abercrombie, Kerrie" w:date="2021-02-01T13:25:00Z">
        <w:r w:rsidR="005C52EA">
          <w:t>52</w:t>
        </w:r>
      </w:ins>
      <w:del w:id="178" w:author="Abercrombie, Kerrie" w:date="2021-02-01T13:25:00Z">
        <w:r w:rsidDel="005C52EA">
          <w:delText>52</w:delText>
        </w:r>
      </w:del>
      <w:r>
        <w:fldChar w:fldCharType="end"/>
      </w:r>
    </w:p>
    <w:p w14:paraId="5CEBABA3" w14:textId="284A2764"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t>TRAINING STAFF REQUIREMENTS</w:t>
      </w:r>
      <w:r>
        <w:tab/>
      </w:r>
      <w:r>
        <w:fldChar w:fldCharType="begin"/>
      </w:r>
      <w:r>
        <w:instrText xml:space="preserve"> PAGEREF _Toc62642328 \h </w:instrText>
      </w:r>
      <w:r>
        <w:fldChar w:fldCharType="separate"/>
      </w:r>
      <w:ins w:id="179" w:author="Abercrombie, Kerrie" w:date="2021-02-01T13:25:00Z">
        <w:r w:rsidR="005C52EA">
          <w:t>52</w:t>
        </w:r>
      </w:ins>
      <w:del w:id="180" w:author="Abercrombie, Kerrie" w:date="2021-02-01T13:25:00Z">
        <w:r w:rsidDel="005C52EA">
          <w:delText>52</w:delText>
        </w:r>
      </w:del>
      <w:r>
        <w:fldChar w:fldCharType="end"/>
      </w:r>
    </w:p>
    <w:p w14:paraId="58246827" w14:textId="0F4E07ED" w:rsidR="005307AA" w:rsidRDefault="005307AA">
      <w:pPr>
        <w:pStyle w:val="TOC3"/>
        <w:rPr>
          <w:rFonts w:eastAsiaTheme="minorEastAsia" w:cstheme="minorBidi"/>
          <w:noProof/>
          <w:color w:val="auto"/>
          <w:sz w:val="22"/>
          <w:szCs w:val="22"/>
          <w:lang w:val="en-AU" w:eastAsia="en-AU"/>
        </w:rPr>
      </w:pPr>
      <w:r w:rsidRPr="00AC36D3">
        <w:rPr>
          <w:noProof/>
        </w:rPr>
        <w:t>4.1.</w:t>
      </w:r>
      <w:r>
        <w:rPr>
          <w:rFonts w:eastAsiaTheme="minorEastAsia" w:cstheme="minorBidi"/>
          <w:noProof/>
          <w:color w:val="auto"/>
          <w:sz w:val="22"/>
          <w:szCs w:val="22"/>
          <w:lang w:val="en-AU" w:eastAsia="en-AU"/>
        </w:rPr>
        <w:tab/>
      </w:r>
      <w:r>
        <w:rPr>
          <w:noProof/>
        </w:rPr>
        <w:t>Course instructors</w:t>
      </w:r>
      <w:r>
        <w:rPr>
          <w:noProof/>
        </w:rPr>
        <w:tab/>
      </w:r>
      <w:r>
        <w:rPr>
          <w:noProof/>
        </w:rPr>
        <w:fldChar w:fldCharType="begin"/>
      </w:r>
      <w:r>
        <w:rPr>
          <w:noProof/>
        </w:rPr>
        <w:instrText xml:space="preserve"> PAGEREF _Toc62642329 \h </w:instrText>
      </w:r>
      <w:r>
        <w:rPr>
          <w:noProof/>
        </w:rPr>
      </w:r>
      <w:r>
        <w:rPr>
          <w:noProof/>
        </w:rPr>
        <w:fldChar w:fldCharType="separate"/>
      </w:r>
      <w:ins w:id="181" w:author="Abercrombie, Kerrie" w:date="2021-02-01T13:25:00Z">
        <w:r w:rsidR="005C52EA">
          <w:rPr>
            <w:noProof/>
          </w:rPr>
          <w:t>52</w:t>
        </w:r>
      </w:ins>
      <w:del w:id="182" w:author="Abercrombie, Kerrie" w:date="2021-02-01T13:25:00Z">
        <w:r w:rsidDel="005C52EA">
          <w:rPr>
            <w:noProof/>
          </w:rPr>
          <w:delText>52</w:delText>
        </w:r>
      </w:del>
      <w:r>
        <w:rPr>
          <w:noProof/>
        </w:rPr>
        <w:fldChar w:fldCharType="end"/>
      </w:r>
    </w:p>
    <w:p w14:paraId="07BC7524" w14:textId="7E1F5D79" w:rsidR="005307AA" w:rsidRDefault="005307AA">
      <w:pPr>
        <w:pStyle w:val="TOC3"/>
        <w:rPr>
          <w:rFonts w:eastAsiaTheme="minorEastAsia" w:cstheme="minorBidi"/>
          <w:noProof/>
          <w:color w:val="auto"/>
          <w:sz w:val="22"/>
          <w:szCs w:val="22"/>
          <w:lang w:val="en-AU" w:eastAsia="en-AU"/>
        </w:rPr>
      </w:pPr>
      <w:r w:rsidRPr="00AC36D3">
        <w:rPr>
          <w:noProof/>
        </w:rPr>
        <w:t>4.2.</w:t>
      </w:r>
      <w:r>
        <w:rPr>
          <w:rFonts w:eastAsiaTheme="minorEastAsia" w:cstheme="minorBidi"/>
          <w:noProof/>
          <w:color w:val="auto"/>
          <w:sz w:val="22"/>
          <w:szCs w:val="22"/>
          <w:lang w:val="en-AU" w:eastAsia="en-AU"/>
        </w:rPr>
        <w:tab/>
      </w:r>
      <w:r>
        <w:rPr>
          <w:noProof/>
        </w:rPr>
        <w:t>Course Assessors</w:t>
      </w:r>
      <w:r>
        <w:rPr>
          <w:noProof/>
        </w:rPr>
        <w:tab/>
      </w:r>
      <w:r>
        <w:rPr>
          <w:noProof/>
        </w:rPr>
        <w:fldChar w:fldCharType="begin"/>
      </w:r>
      <w:r>
        <w:rPr>
          <w:noProof/>
        </w:rPr>
        <w:instrText xml:space="preserve"> PAGEREF _Toc62642330 \h </w:instrText>
      </w:r>
      <w:r>
        <w:rPr>
          <w:noProof/>
        </w:rPr>
      </w:r>
      <w:r>
        <w:rPr>
          <w:noProof/>
        </w:rPr>
        <w:fldChar w:fldCharType="separate"/>
      </w:r>
      <w:ins w:id="183" w:author="Abercrombie, Kerrie" w:date="2021-02-01T13:25:00Z">
        <w:r w:rsidR="005C52EA">
          <w:rPr>
            <w:noProof/>
          </w:rPr>
          <w:t>53</w:t>
        </w:r>
      </w:ins>
      <w:del w:id="184" w:author="Abercrombie, Kerrie" w:date="2021-02-01T13:25:00Z">
        <w:r w:rsidDel="005C52EA">
          <w:rPr>
            <w:noProof/>
          </w:rPr>
          <w:delText>53</w:delText>
        </w:r>
      </w:del>
      <w:r>
        <w:rPr>
          <w:noProof/>
        </w:rPr>
        <w:fldChar w:fldCharType="end"/>
      </w:r>
    </w:p>
    <w:p w14:paraId="63E698CD" w14:textId="25FF3256" w:rsidR="005307AA" w:rsidRDefault="005307AA">
      <w:pPr>
        <w:pStyle w:val="TOC2"/>
        <w:rPr>
          <w:rFonts w:eastAsiaTheme="minorEastAsia" w:cstheme="minorBidi"/>
          <w:color w:val="auto"/>
          <w:sz w:val="22"/>
          <w:szCs w:val="22"/>
          <w:lang w:val="en-AU" w:eastAsia="en-AU"/>
        </w:rPr>
      </w:pPr>
      <w:r w:rsidRPr="00AC36D3">
        <w:t>5.</w:t>
      </w:r>
      <w:r>
        <w:rPr>
          <w:rFonts w:eastAsiaTheme="minorEastAsia" w:cstheme="minorBidi"/>
          <w:color w:val="auto"/>
          <w:sz w:val="22"/>
          <w:szCs w:val="22"/>
          <w:lang w:val="en-AU" w:eastAsia="en-AU"/>
        </w:rPr>
        <w:tab/>
      </w:r>
      <w:r>
        <w:t>TEACHING FACILITIES AND EQUIPMENT</w:t>
      </w:r>
      <w:r>
        <w:tab/>
      </w:r>
      <w:r>
        <w:fldChar w:fldCharType="begin"/>
      </w:r>
      <w:r>
        <w:instrText xml:space="preserve"> PAGEREF _Toc62642331 \h </w:instrText>
      </w:r>
      <w:r>
        <w:fldChar w:fldCharType="separate"/>
      </w:r>
      <w:ins w:id="185" w:author="Abercrombie, Kerrie" w:date="2021-02-01T13:25:00Z">
        <w:r w:rsidR="005C52EA">
          <w:t>53</w:t>
        </w:r>
      </w:ins>
      <w:del w:id="186" w:author="Abercrombie, Kerrie" w:date="2021-02-01T13:25:00Z">
        <w:r w:rsidDel="005C52EA">
          <w:delText>53</w:delText>
        </w:r>
      </w:del>
      <w:r>
        <w:fldChar w:fldCharType="end"/>
      </w:r>
    </w:p>
    <w:p w14:paraId="2080EF8E" w14:textId="4CBDB078" w:rsidR="005307AA" w:rsidRDefault="005307AA">
      <w:pPr>
        <w:pStyle w:val="TOC1"/>
        <w:tabs>
          <w:tab w:val="left" w:pos="1134"/>
        </w:tabs>
        <w:rPr>
          <w:rFonts w:eastAsiaTheme="minorEastAsia" w:cstheme="minorBidi"/>
          <w:b w:val="0"/>
          <w:color w:val="auto"/>
          <w:sz w:val="22"/>
          <w:szCs w:val="22"/>
          <w:lang w:val="en-AU" w:eastAsia="en-AU"/>
        </w:rPr>
      </w:pPr>
      <w:r w:rsidRPr="00AC36D3">
        <w:t>PART E</w:t>
      </w:r>
      <w:r>
        <w:rPr>
          <w:rFonts w:eastAsiaTheme="minorEastAsia" w:cstheme="minorBidi"/>
          <w:b w:val="0"/>
          <w:color w:val="auto"/>
          <w:sz w:val="22"/>
          <w:szCs w:val="22"/>
          <w:lang w:val="en-AU" w:eastAsia="en-AU"/>
        </w:rPr>
        <w:tab/>
      </w:r>
      <w:r>
        <w:t>GUIDELINES FOR INSTRUCTORS</w:t>
      </w:r>
      <w:r>
        <w:tab/>
      </w:r>
      <w:r>
        <w:fldChar w:fldCharType="begin"/>
      </w:r>
      <w:r>
        <w:instrText xml:space="preserve"> PAGEREF _Toc62642332 \h </w:instrText>
      </w:r>
      <w:r>
        <w:fldChar w:fldCharType="separate"/>
      </w:r>
      <w:ins w:id="187" w:author="Abercrombie, Kerrie" w:date="2021-02-01T13:25:00Z">
        <w:r w:rsidR="005C52EA">
          <w:t>54</w:t>
        </w:r>
      </w:ins>
      <w:del w:id="188" w:author="Abercrombie, Kerrie" w:date="2021-02-01T13:25:00Z">
        <w:r w:rsidDel="005C52EA">
          <w:delText>54</w:delText>
        </w:r>
      </w:del>
      <w:r>
        <w:fldChar w:fldCharType="end"/>
      </w:r>
    </w:p>
    <w:p w14:paraId="0D72D076" w14:textId="26BF4EA0" w:rsidR="005307AA" w:rsidRDefault="005307AA">
      <w:pPr>
        <w:pStyle w:val="TOC2"/>
        <w:rPr>
          <w:rFonts w:eastAsiaTheme="minorEastAsia" w:cstheme="minorBidi"/>
          <w:color w:val="auto"/>
          <w:sz w:val="22"/>
          <w:szCs w:val="22"/>
          <w:lang w:val="en-AU" w:eastAsia="en-AU"/>
        </w:rPr>
      </w:pPr>
      <w:r w:rsidRPr="00AC36D3">
        <w:t>1.</w:t>
      </w:r>
      <w:r>
        <w:rPr>
          <w:rFonts w:eastAsiaTheme="minorEastAsia" w:cstheme="minorBidi"/>
          <w:color w:val="auto"/>
          <w:sz w:val="22"/>
          <w:szCs w:val="22"/>
          <w:lang w:val="en-AU" w:eastAsia="en-AU"/>
        </w:rPr>
        <w:tab/>
      </w:r>
      <w:r>
        <w:t>INTRODUCTION</w:t>
      </w:r>
      <w:r>
        <w:tab/>
      </w:r>
      <w:r>
        <w:fldChar w:fldCharType="begin"/>
      </w:r>
      <w:r>
        <w:instrText xml:space="preserve"> PAGEREF _Toc62642333 \h </w:instrText>
      </w:r>
      <w:r>
        <w:fldChar w:fldCharType="separate"/>
      </w:r>
      <w:ins w:id="189" w:author="Abercrombie, Kerrie" w:date="2021-02-01T13:25:00Z">
        <w:r w:rsidR="005C52EA">
          <w:t>54</w:t>
        </w:r>
      </w:ins>
      <w:del w:id="190" w:author="Abercrombie, Kerrie" w:date="2021-02-01T13:25:00Z">
        <w:r w:rsidDel="005C52EA">
          <w:delText>54</w:delText>
        </w:r>
      </w:del>
      <w:r>
        <w:fldChar w:fldCharType="end"/>
      </w:r>
    </w:p>
    <w:p w14:paraId="08B4095A" w14:textId="464201D9" w:rsidR="005307AA" w:rsidRDefault="005307AA">
      <w:pPr>
        <w:pStyle w:val="TOC2"/>
        <w:rPr>
          <w:rFonts w:eastAsiaTheme="minorEastAsia" w:cstheme="minorBidi"/>
          <w:color w:val="auto"/>
          <w:sz w:val="22"/>
          <w:szCs w:val="22"/>
          <w:lang w:val="en-AU" w:eastAsia="en-AU"/>
        </w:rPr>
      </w:pPr>
      <w:r w:rsidRPr="00AC36D3">
        <w:t>2.</w:t>
      </w:r>
      <w:r>
        <w:rPr>
          <w:rFonts w:eastAsiaTheme="minorEastAsia" w:cstheme="minorBidi"/>
          <w:color w:val="auto"/>
          <w:sz w:val="22"/>
          <w:szCs w:val="22"/>
          <w:lang w:val="en-AU" w:eastAsia="en-AU"/>
        </w:rPr>
        <w:tab/>
      </w:r>
      <w:r>
        <w:t>CURRICULUM</w:t>
      </w:r>
      <w:r>
        <w:tab/>
      </w:r>
      <w:r>
        <w:fldChar w:fldCharType="begin"/>
      </w:r>
      <w:r>
        <w:instrText xml:space="preserve"> PAGEREF _Toc62642334 \h </w:instrText>
      </w:r>
      <w:r>
        <w:fldChar w:fldCharType="separate"/>
      </w:r>
      <w:ins w:id="191" w:author="Abercrombie, Kerrie" w:date="2021-02-01T13:25:00Z">
        <w:r w:rsidR="005C52EA">
          <w:t>54</w:t>
        </w:r>
      </w:ins>
      <w:del w:id="192" w:author="Abercrombie, Kerrie" w:date="2021-02-01T13:25:00Z">
        <w:r w:rsidDel="005C52EA">
          <w:delText>54</w:delText>
        </w:r>
      </w:del>
      <w:r>
        <w:fldChar w:fldCharType="end"/>
      </w:r>
    </w:p>
    <w:p w14:paraId="7DD763EF" w14:textId="58B87794" w:rsidR="005307AA" w:rsidRDefault="005307AA">
      <w:pPr>
        <w:pStyle w:val="TOC2"/>
        <w:rPr>
          <w:rFonts w:eastAsiaTheme="minorEastAsia" w:cstheme="minorBidi"/>
          <w:color w:val="auto"/>
          <w:sz w:val="22"/>
          <w:szCs w:val="22"/>
          <w:lang w:val="en-AU" w:eastAsia="en-AU"/>
        </w:rPr>
      </w:pPr>
      <w:r w:rsidRPr="00AC36D3">
        <w:t>3.</w:t>
      </w:r>
      <w:r>
        <w:rPr>
          <w:rFonts w:eastAsiaTheme="minorEastAsia" w:cstheme="minorBidi"/>
          <w:color w:val="auto"/>
          <w:sz w:val="22"/>
          <w:szCs w:val="22"/>
          <w:lang w:val="en-AU" w:eastAsia="en-AU"/>
        </w:rPr>
        <w:tab/>
      </w:r>
      <w:r>
        <w:t>LESSON PLANS</w:t>
      </w:r>
      <w:r>
        <w:tab/>
      </w:r>
      <w:r>
        <w:fldChar w:fldCharType="begin"/>
      </w:r>
      <w:r>
        <w:instrText xml:space="preserve"> PAGEREF _Toc62642335 \h </w:instrText>
      </w:r>
      <w:r>
        <w:fldChar w:fldCharType="separate"/>
      </w:r>
      <w:ins w:id="193" w:author="Abercrombie, Kerrie" w:date="2021-02-01T13:25:00Z">
        <w:r w:rsidR="005C52EA">
          <w:t>55</w:t>
        </w:r>
      </w:ins>
      <w:del w:id="194" w:author="Abercrombie, Kerrie" w:date="2021-02-01T13:25:00Z">
        <w:r w:rsidDel="005C52EA">
          <w:delText>55</w:delText>
        </w:r>
      </w:del>
      <w:r>
        <w:fldChar w:fldCharType="end"/>
      </w:r>
    </w:p>
    <w:p w14:paraId="4B21C867" w14:textId="4F3B5C14" w:rsidR="005307AA" w:rsidRDefault="005307AA">
      <w:pPr>
        <w:pStyle w:val="TOC2"/>
        <w:rPr>
          <w:rFonts w:eastAsiaTheme="minorEastAsia" w:cstheme="minorBidi"/>
          <w:color w:val="auto"/>
          <w:sz w:val="22"/>
          <w:szCs w:val="22"/>
          <w:lang w:val="en-AU" w:eastAsia="en-AU"/>
        </w:rPr>
      </w:pPr>
      <w:r w:rsidRPr="00AC36D3">
        <w:t>4.</w:t>
      </w:r>
      <w:r>
        <w:rPr>
          <w:rFonts w:eastAsiaTheme="minorEastAsia" w:cstheme="minorBidi"/>
          <w:color w:val="auto"/>
          <w:sz w:val="22"/>
          <w:szCs w:val="22"/>
          <w:lang w:val="en-AU" w:eastAsia="en-AU"/>
        </w:rPr>
        <w:tab/>
      </w:r>
      <w:r w:rsidRPr="00AC36D3">
        <w:t>EVALUATION OR ASSESSMENT</w:t>
      </w:r>
      <w:r>
        <w:tab/>
      </w:r>
      <w:r>
        <w:fldChar w:fldCharType="begin"/>
      </w:r>
      <w:r>
        <w:instrText xml:space="preserve"> PAGEREF _Toc62642336 \h </w:instrText>
      </w:r>
      <w:r>
        <w:fldChar w:fldCharType="separate"/>
      </w:r>
      <w:ins w:id="195" w:author="Abercrombie, Kerrie" w:date="2021-02-01T13:25:00Z">
        <w:r w:rsidR="005C52EA">
          <w:t>56</w:t>
        </w:r>
      </w:ins>
      <w:del w:id="196" w:author="Abercrombie, Kerrie" w:date="2021-02-01T13:25:00Z">
        <w:r w:rsidDel="005C52EA">
          <w:delText>56</w:delText>
        </w:r>
      </w:del>
      <w:r>
        <w:fldChar w:fldCharType="end"/>
      </w:r>
    </w:p>
    <w:p w14:paraId="6A11E591" w14:textId="779E2252" w:rsidR="005307AA" w:rsidRDefault="005307AA">
      <w:pPr>
        <w:pStyle w:val="TOC1"/>
        <w:tabs>
          <w:tab w:val="left" w:pos="1134"/>
        </w:tabs>
        <w:rPr>
          <w:rFonts w:eastAsiaTheme="minorEastAsia" w:cstheme="minorBidi"/>
          <w:b w:val="0"/>
          <w:color w:val="auto"/>
          <w:sz w:val="22"/>
          <w:szCs w:val="22"/>
          <w:lang w:val="en-AU" w:eastAsia="en-AU"/>
        </w:rPr>
      </w:pPr>
      <w:r w:rsidRPr="00AC36D3">
        <w:t>PART F</w:t>
      </w:r>
      <w:r>
        <w:rPr>
          <w:rFonts w:eastAsiaTheme="minorEastAsia" w:cstheme="minorBidi"/>
          <w:b w:val="0"/>
          <w:color w:val="auto"/>
          <w:sz w:val="22"/>
          <w:szCs w:val="22"/>
          <w:lang w:val="en-AU" w:eastAsia="en-AU"/>
        </w:rPr>
        <w:tab/>
      </w:r>
      <w:r>
        <w:t>COURSE MODULES</w:t>
      </w:r>
      <w:r>
        <w:tab/>
      </w:r>
      <w:r>
        <w:fldChar w:fldCharType="begin"/>
      </w:r>
      <w:r>
        <w:instrText xml:space="preserve"> PAGEREF _Toc62642338 \h </w:instrText>
      </w:r>
      <w:r>
        <w:fldChar w:fldCharType="separate"/>
      </w:r>
      <w:ins w:id="197" w:author="Abercrombie, Kerrie" w:date="2021-02-01T13:25:00Z">
        <w:r w:rsidR="005C52EA">
          <w:t>59</w:t>
        </w:r>
      </w:ins>
      <w:del w:id="198" w:author="Abercrombie, Kerrie" w:date="2021-02-01T13:25:00Z">
        <w:r w:rsidDel="005C52EA">
          <w:delText>59</w:delText>
        </w:r>
      </w:del>
      <w:r>
        <w:fldChar w:fldCharType="end"/>
      </w:r>
    </w:p>
    <w:p w14:paraId="4BA0D6D3" w14:textId="3BDA2043" w:rsidR="005307AA" w:rsidRDefault="005307AA">
      <w:pPr>
        <w:pStyle w:val="TOC1"/>
        <w:rPr>
          <w:rFonts w:eastAsiaTheme="minorEastAsia" w:cstheme="minorBidi"/>
          <w:b w:val="0"/>
          <w:color w:val="auto"/>
          <w:sz w:val="22"/>
          <w:szCs w:val="22"/>
          <w:lang w:val="en-AU" w:eastAsia="en-AU"/>
        </w:rPr>
      </w:pPr>
      <w:r>
        <w:t>COMMUNICATION CO-ORDINATION AND INTERACTION</w:t>
      </w:r>
      <w:r>
        <w:tab/>
      </w:r>
      <w:r>
        <w:fldChar w:fldCharType="begin"/>
      </w:r>
      <w:r>
        <w:instrText xml:space="preserve"> PAGEREF _Toc62642339 \h </w:instrText>
      </w:r>
      <w:r>
        <w:fldChar w:fldCharType="separate"/>
      </w:r>
      <w:ins w:id="199" w:author="Abercrombie, Kerrie" w:date="2021-02-01T13:25:00Z">
        <w:r w:rsidR="005C52EA">
          <w:t>62</w:t>
        </w:r>
      </w:ins>
      <w:del w:id="200" w:author="Abercrombie, Kerrie" w:date="2021-02-01T13:25:00Z">
        <w:r w:rsidDel="005C52EA">
          <w:delText>62</w:delText>
        </w:r>
      </w:del>
      <w:r>
        <w:fldChar w:fldCharType="end"/>
      </w:r>
    </w:p>
    <w:p w14:paraId="745E2CBF" w14:textId="4130BE19"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_Toc62642340 \h </w:instrText>
      </w:r>
      <w:r>
        <w:fldChar w:fldCharType="separate"/>
      </w:r>
      <w:ins w:id="201" w:author="Abercrombie, Kerrie" w:date="2021-02-01T13:25:00Z">
        <w:r w:rsidR="005C52EA">
          <w:t>62</w:t>
        </w:r>
      </w:ins>
      <w:del w:id="202" w:author="Abercrombie, Kerrie" w:date="2021-02-01T13:25:00Z">
        <w:r w:rsidDel="005C52EA">
          <w:delText>62</w:delText>
        </w:r>
      </w:del>
      <w:r>
        <w:fldChar w:fldCharType="end"/>
      </w:r>
    </w:p>
    <w:p w14:paraId="5BE7A242" w14:textId="531383C3"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_Toc62642341 \h </w:instrText>
      </w:r>
      <w:r>
        <w:fldChar w:fldCharType="separate"/>
      </w:r>
      <w:ins w:id="203" w:author="Abercrombie, Kerrie" w:date="2021-02-01T13:25:00Z">
        <w:r w:rsidR="005C52EA">
          <w:t>62</w:t>
        </w:r>
      </w:ins>
      <w:del w:id="204" w:author="Abercrombie, Kerrie" w:date="2021-02-01T13:25:00Z">
        <w:r w:rsidDel="005C52EA">
          <w:delText>62</w:delText>
        </w:r>
      </w:del>
      <w:r>
        <w:fldChar w:fldCharType="end"/>
      </w:r>
    </w:p>
    <w:p w14:paraId="60489604" w14:textId="16A2EFB5" w:rsidR="005307AA" w:rsidRDefault="005307AA">
      <w:pPr>
        <w:pStyle w:val="TOC2"/>
        <w:rPr>
          <w:rFonts w:eastAsiaTheme="minorEastAsia" w:cstheme="minorBidi"/>
          <w:color w:val="auto"/>
          <w:sz w:val="22"/>
          <w:szCs w:val="22"/>
          <w:lang w:val="en-AU" w:eastAsia="en-AU"/>
        </w:rPr>
      </w:pPr>
      <w:r>
        <w:t>SUBJECT OUTLINE OF MODULE 1</w:t>
      </w:r>
      <w:r>
        <w:tab/>
      </w:r>
      <w:r>
        <w:fldChar w:fldCharType="begin"/>
      </w:r>
      <w:r>
        <w:instrText xml:space="preserve"> PAGEREF _Toc62642342 \h </w:instrText>
      </w:r>
      <w:r>
        <w:fldChar w:fldCharType="separate"/>
      </w:r>
      <w:ins w:id="205" w:author="Abercrombie, Kerrie" w:date="2021-02-01T13:25:00Z">
        <w:r w:rsidR="005C52EA">
          <w:t>63</w:t>
        </w:r>
      </w:ins>
      <w:del w:id="206" w:author="Abercrombie, Kerrie" w:date="2021-02-01T13:25:00Z">
        <w:r w:rsidDel="005C52EA">
          <w:delText>63</w:delText>
        </w:r>
      </w:del>
      <w:r>
        <w:fldChar w:fldCharType="end"/>
      </w:r>
    </w:p>
    <w:p w14:paraId="5BB001B3" w14:textId="423A62E0" w:rsidR="005307AA" w:rsidRDefault="005307AA">
      <w:pPr>
        <w:pStyle w:val="TOC2"/>
        <w:rPr>
          <w:rFonts w:eastAsiaTheme="minorEastAsia" w:cstheme="minorBidi"/>
          <w:color w:val="auto"/>
          <w:sz w:val="22"/>
          <w:szCs w:val="22"/>
          <w:lang w:val="en-AU" w:eastAsia="en-AU"/>
        </w:rPr>
      </w:pPr>
      <w:r>
        <w:t>DETAILED TEACHING SYLLABUS FOR MODULE 1 – Communication Coordination and interaction</w:t>
      </w:r>
      <w:r>
        <w:tab/>
      </w:r>
      <w:r>
        <w:fldChar w:fldCharType="begin"/>
      </w:r>
      <w:r>
        <w:instrText xml:space="preserve"> PAGEREF _Toc62642343 \h </w:instrText>
      </w:r>
      <w:r>
        <w:fldChar w:fldCharType="separate"/>
      </w:r>
      <w:ins w:id="207" w:author="Abercrombie, Kerrie" w:date="2021-02-01T13:25:00Z">
        <w:r w:rsidR="005C52EA">
          <w:t>65</w:t>
        </w:r>
      </w:ins>
      <w:del w:id="208" w:author="Abercrombie, Kerrie" w:date="2021-02-01T13:25:00Z">
        <w:r w:rsidDel="005C52EA">
          <w:delText>65</w:delText>
        </w:r>
      </w:del>
      <w:r>
        <w:fldChar w:fldCharType="end"/>
      </w:r>
    </w:p>
    <w:p w14:paraId="0A3E1F99" w14:textId="15A9104E" w:rsidR="005307AA" w:rsidRDefault="005307AA">
      <w:pPr>
        <w:pStyle w:val="TOC1"/>
        <w:rPr>
          <w:rFonts w:eastAsiaTheme="minorEastAsia" w:cstheme="minorBidi"/>
          <w:b w:val="0"/>
          <w:color w:val="auto"/>
          <w:sz w:val="22"/>
          <w:szCs w:val="22"/>
          <w:lang w:val="en-AU" w:eastAsia="en-AU"/>
        </w:rPr>
      </w:pPr>
      <w:r>
        <w:t>LEGAL FRAMEWORK</w:t>
      </w:r>
      <w:r>
        <w:tab/>
      </w:r>
      <w:r>
        <w:fldChar w:fldCharType="begin"/>
      </w:r>
      <w:r>
        <w:instrText xml:space="preserve"> PAGEREF _Toc62642344 \h </w:instrText>
      </w:r>
      <w:r>
        <w:fldChar w:fldCharType="separate"/>
      </w:r>
      <w:ins w:id="209" w:author="Abercrombie, Kerrie" w:date="2021-02-01T13:25:00Z">
        <w:r w:rsidR="005C52EA">
          <w:t>73</w:t>
        </w:r>
      </w:ins>
      <w:del w:id="210" w:author="Abercrombie, Kerrie" w:date="2021-02-01T13:25:00Z">
        <w:r w:rsidDel="005C52EA">
          <w:delText>73</w:delText>
        </w:r>
      </w:del>
      <w:r>
        <w:fldChar w:fldCharType="end"/>
      </w:r>
    </w:p>
    <w:p w14:paraId="0C4EF5D2" w14:textId="54336524"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_Toc62642345 \h </w:instrText>
      </w:r>
      <w:r>
        <w:fldChar w:fldCharType="separate"/>
      </w:r>
      <w:ins w:id="211" w:author="Abercrombie, Kerrie" w:date="2021-02-01T13:25:00Z">
        <w:r w:rsidR="005C52EA">
          <w:t>73</w:t>
        </w:r>
      </w:ins>
      <w:del w:id="212" w:author="Abercrombie, Kerrie" w:date="2021-02-01T13:25:00Z">
        <w:r w:rsidDel="005C52EA">
          <w:delText>73</w:delText>
        </w:r>
      </w:del>
      <w:r>
        <w:fldChar w:fldCharType="end"/>
      </w:r>
    </w:p>
    <w:p w14:paraId="4C392678" w14:textId="0D718D3F"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_Toc62642346 \h </w:instrText>
      </w:r>
      <w:r>
        <w:fldChar w:fldCharType="separate"/>
      </w:r>
      <w:ins w:id="213" w:author="Abercrombie, Kerrie" w:date="2021-02-01T13:25:00Z">
        <w:r w:rsidR="005C52EA">
          <w:t>73</w:t>
        </w:r>
      </w:ins>
      <w:del w:id="214" w:author="Abercrombie, Kerrie" w:date="2021-02-01T13:25:00Z">
        <w:r w:rsidDel="005C52EA">
          <w:delText>73</w:delText>
        </w:r>
      </w:del>
      <w:r>
        <w:fldChar w:fldCharType="end"/>
      </w:r>
    </w:p>
    <w:p w14:paraId="4785B7BD" w14:textId="5353D839" w:rsidR="005307AA" w:rsidRDefault="005307AA">
      <w:pPr>
        <w:pStyle w:val="TOC2"/>
        <w:rPr>
          <w:rFonts w:eastAsiaTheme="minorEastAsia" w:cstheme="minorBidi"/>
          <w:color w:val="auto"/>
          <w:sz w:val="22"/>
          <w:szCs w:val="22"/>
          <w:lang w:val="en-AU" w:eastAsia="en-AU"/>
        </w:rPr>
      </w:pPr>
      <w:r>
        <w:t>SUBJECT OUTLINE OF MODULE 2</w:t>
      </w:r>
      <w:r>
        <w:tab/>
      </w:r>
      <w:r>
        <w:fldChar w:fldCharType="begin"/>
      </w:r>
      <w:r>
        <w:instrText xml:space="preserve"> PAGEREF _Toc62642347 \h </w:instrText>
      </w:r>
      <w:r>
        <w:fldChar w:fldCharType="separate"/>
      </w:r>
      <w:ins w:id="215" w:author="Abercrombie, Kerrie" w:date="2021-02-01T13:25:00Z">
        <w:r w:rsidR="005C52EA">
          <w:t>74</w:t>
        </w:r>
      </w:ins>
      <w:del w:id="216" w:author="Abercrombie, Kerrie" w:date="2021-02-01T13:25:00Z">
        <w:r w:rsidDel="005C52EA">
          <w:delText>74</w:delText>
        </w:r>
      </w:del>
      <w:r>
        <w:fldChar w:fldCharType="end"/>
      </w:r>
    </w:p>
    <w:p w14:paraId="6FE6A7F2" w14:textId="1922E302" w:rsidR="005307AA" w:rsidRDefault="005307AA">
      <w:pPr>
        <w:pStyle w:val="TOC2"/>
        <w:rPr>
          <w:rFonts w:eastAsiaTheme="minorEastAsia" w:cstheme="minorBidi"/>
          <w:color w:val="auto"/>
          <w:sz w:val="22"/>
          <w:szCs w:val="22"/>
          <w:lang w:val="en-AU" w:eastAsia="en-AU"/>
        </w:rPr>
      </w:pPr>
      <w:r>
        <w:t>DETAILED TEACHING SYLLABUS OF MODULE 2</w:t>
      </w:r>
      <w:r>
        <w:tab/>
      </w:r>
      <w:r>
        <w:fldChar w:fldCharType="begin"/>
      </w:r>
      <w:r>
        <w:instrText xml:space="preserve"> PAGEREF _Toc62642348 \h </w:instrText>
      </w:r>
      <w:r>
        <w:fldChar w:fldCharType="separate"/>
      </w:r>
      <w:ins w:id="217" w:author="Abercrombie, Kerrie" w:date="2021-02-01T13:25:00Z">
        <w:r w:rsidR="005C52EA">
          <w:t>75</w:t>
        </w:r>
      </w:ins>
      <w:del w:id="218" w:author="Abercrombie, Kerrie" w:date="2021-02-01T13:25:00Z">
        <w:r w:rsidDel="005C52EA">
          <w:delText>75</w:delText>
        </w:r>
      </w:del>
      <w:r>
        <w:fldChar w:fldCharType="end"/>
      </w:r>
    </w:p>
    <w:p w14:paraId="7EC5EA64" w14:textId="3BBF89E9" w:rsidR="005307AA" w:rsidRDefault="005307AA">
      <w:pPr>
        <w:pStyle w:val="TOC2"/>
        <w:rPr>
          <w:rFonts w:eastAsiaTheme="minorEastAsia" w:cstheme="minorBidi"/>
          <w:color w:val="auto"/>
          <w:sz w:val="22"/>
          <w:szCs w:val="22"/>
          <w:lang w:val="en-AU" w:eastAsia="en-AU"/>
        </w:rPr>
      </w:pPr>
      <w:r>
        <w:t>DETAILED TEACHING SYLLABUS OF MODULE 2</w:t>
      </w:r>
      <w:r>
        <w:tab/>
      </w:r>
      <w:r>
        <w:fldChar w:fldCharType="begin"/>
      </w:r>
      <w:r>
        <w:instrText xml:space="preserve"> PAGEREF _Toc62642349 \h </w:instrText>
      </w:r>
      <w:r>
        <w:fldChar w:fldCharType="separate"/>
      </w:r>
      <w:ins w:id="219" w:author="Abercrombie, Kerrie" w:date="2021-02-01T13:25:00Z">
        <w:r w:rsidR="005C52EA">
          <w:t>76</w:t>
        </w:r>
      </w:ins>
      <w:del w:id="220" w:author="Abercrombie, Kerrie" w:date="2021-02-01T13:25:00Z">
        <w:r w:rsidDel="005C52EA">
          <w:delText>76</w:delText>
        </w:r>
      </w:del>
      <w:r>
        <w:fldChar w:fldCharType="end"/>
      </w:r>
    </w:p>
    <w:p w14:paraId="09BE0BB9" w14:textId="1B7DC732" w:rsidR="005307AA" w:rsidRDefault="005307AA">
      <w:pPr>
        <w:pStyle w:val="TOC1"/>
        <w:rPr>
          <w:rFonts w:eastAsiaTheme="minorEastAsia" w:cstheme="minorBidi"/>
          <w:b w:val="0"/>
          <w:color w:val="auto"/>
          <w:sz w:val="22"/>
          <w:szCs w:val="22"/>
          <w:lang w:val="en-AU" w:eastAsia="en-AU"/>
        </w:rPr>
      </w:pPr>
      <w:r>
        <w:t>TRAFFIC MANAGEMENT</w:t>
      </w:r>
      <w:r>
        <w:tab/>
      </w:r>
      <w:r>
        <w:fldChar w:fldCharType="begin"/>
      </w:r>
      <w:r>
        <w:instrText xml:space="preserve"> PAGEREF _Toc62642350 \h </w:instrText>
      </w:r>
      <w:r>
        <w:fldChar w:fldCharType="separate"/>
      </w:r>
      <w:ins w:id="221" w:author="Abercrombie, Kerrie" w:date="2021-02-01T13:25:00Z">
        <w:r w:rsidR="005C52EA">
          <w:t>78</w:t>
        </w:r>
      </w:ins>
      <w:del w:id="222" w:author="Abercrombie, Kerrie" w:date="2021-02-01T13:25:00Z">
        <w:r w:rsidDel="005C52EA">
          <w:delText>78</w:delText>
        </w:r>
      </w:del>
      <w:r>
        <w:fldChar w:fldCharType="end"/>
      </w:r>
    </w:p>
    <w:p w14:paraId="5AD46264" w14:textId="5CBDC21E"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_Toc62642351 \h </w:instrText>
      </w:r>
      <w:r>
        <w:fldChar w:fldCharType="separate"/>
      </w:r>
      <w:ins w:id="223" w:author="Abercrombie, Kerrie" w:date="2021-02-01T13:25:00Z">
        <w:r w:rsidR="005C52EA">
          <w:t>78</w:t>
        </w:r>
      </w:ins>
      <w:del w:id="224" w:author="Abercrombie, Kerrie" w:date="2021-02-01T13:25:00Z">
        <w:r w:rsidDel="005C52EA">
          <w:delText>78</w:delText>
        </w:r>
      </w:del>
      <w:r>
        <w:fldChar w:fldCharType="end"/>
      </w:r>
    </w:p>
    <w:p w14:paraId="20CF7A49" w14:textId="2D277287"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_Toc62642352 \h </w:instrText>
      </w:r>
      <w:r>
        <w:fldChar w:fldCharType="separate"/>
      </w:r>
      <w:ins w:id="225" w:author="Abercrombie, Kerrie" w:date="2021-02-01T13:25:00Z">
        <w:r w:rsidR="005C52EA">
          <w:t>78</w:t>
        </w:r>
      </w:ins>
      <w:del w:id="226" w:author="Abercrombie, Kerrie" w:date="2021-02-01T13:25:00Z">
        <w:r w:rsidDel="005C52EA">
          <w:delText>78</w:delText>
        </w:r>
      </w:del>
      <w:r>
        <w:fldChar w:fldCharType="end"/>
      </w:r>
    </w:p>
    <w:p w14:paraId="529301D5" w14:textId="7FB23CC1" w:rsidR="005307AA" w:rsidRDefault="005307AA">
      <w:pPr>
        <w:pStyle w:val="TOC2"/>
        <w:rPr>
          <w:rFonts w:eastAsiaTheme="minorEastAsia" w:cstheme="minorBidi"/>
          <w:color w:val="auto"/>
          <w:sz w:val="22"/>
          <w:szCs w:val="22"/>
          <w:lang w:val="en-AU" w:eastAsia="en-AU"/>
        </w:rPr>
      </w:pPr>
      <w:r>
        <w:lastRenderedPageBreak/>
        <w:t>SUBJECT OUTLINE OF MODULE 3</w:t>
      </w:r>
      <w:r>
        <w:tab/>
      </w:r>
      <w:r>
        <w:fldChar w:fldCharType="begin"/>
      </w:r>
      <w:r>
        <w:instrText xml:space="preserve"> PAGEREF _Toc62642353 \h </w:instrText>
      </w:r>
      <w:r>
        <w:fldChar w:fldCharType="separate"/>
      </w:r>
      <w:ins w:id="227" w:author="Abercrombie, Kerrie" w:date="2021-02-01T13:25:00Z">
        <w:r w:rsidR="005C52EA">
          <w:t>79</w:t>
        </w:r>
      </w:ins>
      <w:del w:id="228" w:author="Abercrombie, Kerrie" w:date="2021-02-01T13:25:00Z">
        <w:r w:rsidDel="005C52EA">
          <w:delText>79</w:delText>
        </w:r>
      </w:del>
      <w:r>
        <w:fldChar w:fldCharType="end"/>
      </w:r>
    </w:p>
    <w:p w14:paraId="6CBA34DF" w14:textId="4E625B24" w:rsidR="005307AA" w:rsidRDefault="005307AA">
      <w:pPr>
        <w:pStyle w:val="TOC2"/>
        <w:rPr>
          <w:rFonts w:eastAsiaTheme="minorEastAsia" w:cstheme="minorBidi"/>
          <w:color w:val="auto"/>
          <w:sz w:val="22"/>
          <w:szCs w:val="22"/>
          <w:lang w:val="en-AU" w:eastAsia="en-AU"/>
        </w:rPr>
      </w:pPr>
      <w:r>
        <w:t>DETAILED TEACHING SYLLABUS OF MODULE 3</w:t>
      </w:r>
      <w:r>
        <w:tab/>
      </w:r>
      <w:r>
        <w:fldChar w:fldCharType="begin"/>
      </w:r>
      <w:r>
        <w:instrText xml:space="preserve"> PAGEREF _Toc62642354 \h </w:instrText>
      </w:r>
      <w:r>
        <w:fldChar w:fldCharType="separate"/>
      </w:r>
      <w:ins w:id="229" w:author="Abercrombie, Kerrie" w:date="2021-02-01T13:25:00Z">
        <w:r w:rsidR="005C52EA">
          <w:t>82</w:t>
        </w:r>
      </w:ins>
      <w:del w:id="230" w:author="Abercrombie, Kerrie" w:date="2021-02-01T13:25:00Z">
        <w:r w:rsidDel="005C52EA">
          <w:delText>82</w:delText>
        </w:r>
      </w:del>
      <w:r>
        <w:fldChar w:fldCharType="end"/>
      </w:r>
    </w:p>
    <w:p w14:paraId="3E8B4FD0" w14:textId="321F910C" w:rsidR="005307AA" w:rsidRDefault="005307AA">
      <w:pPr>
        <w:pStyle w:val="TOC1"/>
        <w:rPr>
          <w:rFonts w:eastAsiaTheme="minorEastAsia" w:cstheme="minorBidi"/>
          <w:b w:val="0"/>
          <w:color w:val="auto"/>
          <w:sz w:val="22"/>
          <w:szCs w:val="22"/>
          <w:lang w:val="en-AU" w:eastAsia="en-AU"/>
        </w:rPr>
      </w:pPr>
      <w:r>
        <w:t>NAUTICAL KNOWLEDGE</w:t>
      </w:r>
      <w:r>
        <w:tab/>
      </w:r>
      <w:r>
        <w:fldChar w:fldCharType="begin"/>
      </w:r>
      <w:r>
        <w:instrText xml:space="preserve"> PAGEREF _Toc62642355 \h </w:instrText>
      </w:r>
      <w:r>
        <w:fldChar w:fldCharType="separate"/>
      </w:r>
      <w:ins w:id="231" w:author="Abercrombie, Kerrie" w:date="2021-02-01T13:25:00Z">
        <w:r w:rsidR="005C52EA">
          <w:t>87</w:t>
        </w:r>
      </w:ins>
      <w:del w:id="232" w:author="Abercrombie, Kerrie" w:date="2021-02-01T13:25:00Z">
        <w:r w:rsidDel="005C52EA">
          <w:delText>87</w:delText>
        </w:r>
      </w:del>
      <w:r>
        <w:fldChar w:fldCharType="end"/>
      </w:r>
    </w:p>
    <w:p w14:paraId="0181C1B2" w14:textId="70B601AB"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_Toc62642356 \h </w:instrText>
      </w:r>
      <w:r>
        <w:fldChar w:fldCharType="separate"/>
      </w:r>
      <w:ins w:id="233" w:author="Abercrombie, Kerrie" w:date="2021-02-01T13:25:00Z">
        <w:r w:rsidR="005C52EA">
          <w:t>87</w:t>
        </w:r>
      </w:ins>
      <w:del w:id="234" w:author="Abercrombie, Kerrie" w:date="2021-02-01T13:25:00Z">
        <w:r w:rsidDel="005C52EA">
          <w:delText>87</w:delText>
        </w:r>
      </w:del>
      <w:r>
        <w:fldChar w:fldCharType="end"/>
      </w:r>
    </w:p>
    <w:p w14:paraId="69F0890D" w14:textId="4C636821"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_Toc62642357 \h </w:instrText>
      </w:r>
      <w:r>
        <w:fldChar w:fldCharType="separate"/>
      </w:r>
      <w:ins w:id="235" w:author="Abercrombie, Kerrie" w:date="2021-02-01T13:25:00Z">
        <w:r w:rsidR="005C52EA">
          <w:t>87</w:t>
        </w:r>
      </w:ins>
      <w:del w:id="236" w:author="Abercrombie, Kerrie" w:date="2021-02-01T13:25:00Z">
        <w:r w:rsidDel="005C52EA">
          <w:delText>87</w:delText>
        </w:r>
      </w:del>
      <w:r>
        <w:fldChar w:fldCharType="end"/>
      </w:r>
    </w:p>
    <w:p w14:paraId="4BC6AB30" w14:textId="09386D99" w:rsidR="005307AA" w:rsidRDefault="005307AA">
      <w:pPr>
        <w:pStyle w:val="TOC2"/>
        <w:rPr>
          <w:rFonts w:eastAsiaTheme="minorEastAsia" w:cstheme="minorBidi"/>
          <w:color w:val="auto"/>
          <w:sz w:val="22"/>
          <w:szCs w:val="22"/>
          <w:lang w:val="en-AU" w:eastAsia="en-AU"/>
        </w:rPr>
      </w:pPr>
      <w:r>
        <w:t>SUBJECT OUTLINE OF MODULE 4</w:t>
      </w:r>
      <w:r>
        <w:tab/>
      </w:r>
      <w:r>
        <w:fldChar w:fldCharType="begin"/>
      </w:r>
      <w:r>
        <w:instrText xml:space="preserve"> PAGEREF _Toc62642358 \h </w:instrText>
      </w:r>
      <w:r>
        <w:fldChar w:fldCharType="separate"/>
      </w:r>
      <w:ins w:id="237" w:author="Abercrombie, Kerrie" w:date="2021-02-01T13:25:00Z">
        <w:r w:rsidR="005C52EA">
          <w:t>88</w:t>
        </w:r>
      </w:ins>
      <w:del w:id="238" w:author="Abercrombie, Kerrie" w:date="2021-02-01T13:25:00Z">
        <w:r w:rsidDel="005C52EA">
          <w:delText>88</w:delText>
        </w:r>
      </w:del>
      <w:r>
        <w:fldChar w:fldCharType="end"/>
      </w:r>
    </w:p>
    <w:p w14:paraId="1FA23239" w14:textId="7AD535CC" w:rsidR="005307AA" w:rsidRDefault="005307AA">
      <w:pPr>
        <w:pStyle w:val="TOC2"/>
        <w:rPr>
          <w:rFonts w:eastAsiaTheme="minorEastAsia" w:cstheme="minorBidi"/>
          <w:color w:val="auto"/>
          <w:sz w:val="22"/>
          <w:szCs w:val="22"/>
          <w:lang w:val="en-AU" w:eastAsia="en-AU"/>
        </w:rPr>
      </w:pPr>
      <w:r>
        <w:t>DETAILED TEACHING SYLLABUS OF MODULE 4</w:t>
      </w:r>
      <w:r>
        <w:tab/>
      </w:r>
      <w:r>
        <w:fldChar w:fldCharType="begin"/>
      </w:r>
      <w:r>
        <w:instrText xml:space="preserve"> PAGEREF _Toc62642359 \h </w:instrText>
      </w:r>
      <w:r>
        <w:fldChar w:fldCharType="separate"/>
      </w:r>
      <w:ins w:id="239" w:author="Abercrombie, Kerrie" w:date="2021-02-01T13:25:00Z">
        <w:r w:rsidR="005C52EA">
          <w:t>89</w:t>
        </w:r>
      </w:ins>
      <w:del w:id="240" w:author="Abercrombie, Kerrie" w:date="2021-02-01T13:25:00Z">
        <w:r w:rsidDel="005C52EA">
          <w:delText>89</w:delText>
        </w:r>
      </w:del>
      <w:r>
        <w:fldChar w:fldCharType="end"/>
      </w:r>
    </w:p>
    <w:p w14:paraId="2C6D69C2" w14:textId="55B05AC7" w:rsidR="005307AA" w:rsidRDefault="005307AA">
      <w:pPr>
        <w:pStyle w:val="TOC1"/>
        <w:rPr>
          <w:rFonts w:eastAsiaTheme="minorEastAsia" w:cstheme="minorBidi"/>
          <w:b w:val="0"/>
          <w:color w:val="auto"/>
          <w:sz w:val="22"/>
          <w:szCs w:val="22"/>
          <w:lang w:val="en-AU" w:eastAsia="en-AU"/>
        </w:rPr>
      </w:pPr>
      <w:r>
        <w:t>EQUIPMENT</w:t>
      </w:r>
      <w:r>
        <w:tab/>
      </w:r>
      <w:r>
        <w:fldChar w:fldCharType="begin"/>
      </w:r>
      <w:r>
        <w:instrText xml:space="preserve"> PAGEREF _Toc62642360 \h </w:instrText>
      </w:r>
      <w:r>
        <w:fldChar w:fldCharType="separate"/>
      </w:r>
      <w:ins w:id="241" w:author="Abercrombie, Kerrie" w:date="2021-02-01T13:25:00Z">
        <w:r w:rsidR="005C52EA">
          <w:t>100</w:t>
        </w:r>
      </w:ins>
      <w:del w:id="242" w:author="Abercrombie, Kerrie" w:date="2021-02-01T13:25:00Z">
        <w:r w:rsidDel="005C52EA">
          <w:delText>100</w:delText>
        </w:r>
      </w:del>
      <w:r>
        <w:fldChar w:fldCharType="end"/>
      </w:r>
    </w:p>
    <w:p w14:paraId="7C7F0207" w14:textId="7008A441"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_Toc62642361 \h </w:instrText>
      </w:r>
      <w:r>
        <w:fldChar w:fldCharType="separate"/>
      </w:r>
      <w:ins w:id="243" w:author="Abercrombie, Kerrie" w:date="2021-02-01T13:25:00Z">
        <w:r w:rsidR="005C52EA">
          <w:t>100</w:t>
        </w:r>
      </w:ins>
      <w:del w:id="244" w:author="Abercrombie, Kerrie" w:date="2021-02-01T13:25:00Z">
        <w:r w:rsidDel="005C52EA">
          <w:delText>100</w:delText>
        </w:r>
      </w:del>
      <w:r>
        <w:fldChar w:fldCharType="end"/>
      </w:r>
    </w:p>
    <w:p w14:paraId="2F7DBC7B" w14:textId="01D324B8"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_Toc62642362 \h </w:instrText>
      </w:r>
      <w:r>
        <w:fldChar w:fldCharType="separate"/>
      </w:r>
      <w:ins w:id="245" w:author="Abercrombie, Kerrie" w:date="2021-02-01T13:25:00Z">
        <w:r w:rsidR="005C52EA">
          <w:t>100</w:t>
        </w:r>
      </w:ins>
      <w:del w:id="246" w:author="Abercrombie, Kerrie" w:date="2021-02-01T13:25:00Z">
        <w:r w:rsidDel="005C52EA">
          <w:delText>100</w:delText>
        </w:r>
      </w:del>
      <w:r>
        <w:fldChar w:fldCharType="end"/>
      </w:r>
    </w:p>
    <w:p w14:paraId="05B490EE" w14:textId="2114DAF9" w:rsidR="005307AA" w:rsidRDefault="005307AA">
      <w:pPr>
        <w:pStyle w:val="TOC2"/>
        <w:rPr>
          <w:rFonts w:eastAsiaTheme="minorEastAsia" w:cstheme="minorBidi"/>
          <w:color w:val="auto"/>
          <w:sz w:val="22"/>
          <w:szCs w:val="22"/>
          <w:lang w:val="en-AU" w:eastAsia="en-AU"/>
        </w:rPr>
      </w:pPr>
      <w:r>
        <w:t>SUBJECT OUTLINE OF MODULE 5</w:t>
      </w:r>
      <w:r>
        <w:tab/>
      </w:r>
      <w:r>
        <w:fldChar w:fldCharType="begin"/>
      </w:r>
      <w:r>
        <w:instrText xml:space="preserve"> PAGEREF _Toc62642363 \h </w:instrText>
      </w:r>
      <w:r>
        <w:fldChar w:fldCharType="separate"/>
      </w:r>
      <w:ins w:id="247" w:author="Abercrombie, Kerrie" w:date="2021-02-01T13:25:00Z">
        <w:r w:rsidR="005C52EA">
          <w:t>101</w:t>
        </w:r>
      </w:ins>
      <w:del w:id="248" w:author="Abercrombie, Kerrie" w:date="2021-02-01T13:25:00Z">
        <w:r w:rsidDel="005C52EA">
          <w:delText>101</w:delText>
        </w:r>
      </w:del>
      <w:r>
        <w:fldChar w:fldCharType="end"/>
      </w:r>
    </w:p>
    <w:p w14:paraId="7B28B08E" w14:textId="6E6C547E" w:rsidR="005307AA" w:rsidRDefault="005307AA">
      <w:pPr>
        <w:pStyle w:val="TOC2"/>
        <w:rPr>
          <w:rFonts w:eastAsiaTheme="minorEastAsia" w:cstheme="minorBidi"/>
          <w:color w:val="auto"/>
          <w:sz w:val="22"/>
          <w:szCs w:val="22"/>
          <w:lang w:val="en-AU" w:eastAsia="en-AU"/>
        </w:rPr>
      </w:pPr>
      <w:r>
        <w:t>DETAILED TEACHING SYLLABUS OF MODULE 5</w:t>
      </w:r>
      <w:r>
        <w:tab/>
      </w:r>
      <w:r>
        <w:fldChar w:fldCharType="begin"/>
      </w:r>
      <w:r>
        <w:instrText xml:space="preserve"> PAGEREF _Toc62642364 \h </w:instrText>
      </w:r>
      <w:r>
        <w:fldChar w:fldCharType="separate"/>
      </w:r>
      <w:ins w:id="249" w:author="Abercrombie, Kerrie" w:date="2021-02-01T13:25:00Z">
        <w:r w:rsidR="005C52EA">
          <w:t>103</w:t>
        </w:r>
      </w:ins>
      <w:del w:id="250" w:author="Abercrombie, Kerrie" w:date="2021-02-01T13:25:00Z">
        <w:r w:rsidDel="005C52EA">
          <w:delText>103</w:delText>
        </w:r>
      </w:del>
      <w:r>
        <w:fldChar w:fldCharType="end"/>
      </w:r>
    </w:p>
    <w:p w14:paraId="630A3D55" w14:textId="078758DE" w:rsidR="005307AA" w:rsidRDefault="005307AA">
      <w:pPr>
        <w:pStyle w:val="TOC1"/>
        <w:rPr>
          <w:rFonts w:eastAsiaTheme="minorEastAsia" w:cstheme="minorBidi"/>
          <w:b w:val="0"/>
          <w:color w:val="auto"/>
          <w:sz w:val="22"/>
          <w:szCs w:val="22"/>
          <w:lang w:val="en-AU" w:eastAsia="en-AU"/>
        </w:rPr>
      </w:pPr>
      <w:r>
        <w:t>PERSONAL ATTRIBUTES</w:t>
      </w:r>
      <w:r>
        <w:tab/>
      </w:r>
      <w:r>
        <w:fldChar w:fldCharType="begin"/>
      </w:r>
      <w:r>
        <w:instrText xml:space="preserve"> PAGEREF _Toc62642365 \h </w:instrText>
      </w:r>
      <w:r>
        <w:fldChar w:fldCharType="separate"/>
      </w:r>
      <w:ins w:id="251" w:author="Abercrombie, Kerrie" w:date="2021-02-01T13:25:00Z">
        <w:r w:rsidR="005C52EA">
          <w:t>120</w:t>
        </w:r>
      </w:ins>
      <w:del w:id="252" w:author="Abercrombie, Kerrie" w:date="2021-02-01T13:25:00Z">
        <w:r w:rsidDel="005C52EA">
          <w:delText>120</w:delText>
        </w:r>
      </w:del>
      <w:r>
        <w:fldChar w:fldCharType="end"/>
      </w:r>
    </w:p>
    <w:p w14:paraId="1ADFC890" w14:textId="4BC5224E"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_Toc62642366 \h </w:instrText>
      </w:r>
      <w:r>
        <w:fldChar w:fldCharType="separate"/>
      </w:r>
      <w:ins w:id="253" w:author="Abercrombie, Kerrie" w:date="2021-02-01T13:25:00Z">
        <w:r w:rsidR="005C52EA">
          <w:t>120</w:t>
        </w:r>
      </w:ins>
      <w:del w:id="254" w:author="Abercrombie, Kerrie" w:date="2021-02-01T13:25:00Z">
        <w:r w:rsidDel="005C52EA">
          <w:delText>120</w:delText>
        </w:r>
      </w:del>
      <w:r>
        <w:fldChar w:fldCharType="end"/>
      </w:r>
    </w:p>
    <w:p w14:paraId="161DF842" w14:textId="7C8C6D54"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_Toc62642367 \h </w:instrText>
      </w:r>
      <w:r>
        <w:fldChar w:fldCharType="separate"/>
      </w:r>
      <w:ins w:id="255" w:author="Abercrombie, Kerrie" w:date="2021-02-01T13:25:00Z">
        <w:r w:rsidR="005C52EA">
          <w:t>120</w:t>
        </w:r>
      </w:ins>
      <w:del w:id="256" w:author="Abercrombie, Kerrie" w:date="2021-02-01T13:25:00Z">
        <w:r w:rsidDel="005C52EA">
          <w:delText>120</w:delText>
        </w:r>
      </w:del>
      <w:r>
        <w:fldChar w:fldCharType="end"/>
      </w:r>
    </w:p>
    <w:p w14:paraId="16C9BB72" w14:textId="07DA49F5" w:rsidR="005307AA" w:rsidRDefault="005307AA">
      <w:pPr>
        <w:pStyle w:val="TOC2"/>
        <w:rPr>
          <w:rFonts w:eastAsiaTheme="minorEastAsia" w:cstheme="minorBidi"/>
          <w:color w:val="auto"/>
          <w:sz w:val="22"/>
          <w:szCs w:val="22"/>
          <w:lang w:val="en-AU" w:eastAsia="en-AU"/>
        </w:rPr>
      </w:pPr>
      <w:r>
        <w:t>SUBJECT OUTLINE OF MODULE 6</w:t>
      </w:r>
      <w:r>
        <w:tab/>
      </w:r>
      <w:r>
        <w:fldChar w:fldCharType="begin"/>
      </w:r>
      <w:r>
        <w:instrText xml:space="preserve"> PAGEREF _Toc62642368 \h </w:instrText>
      </w:r>
      <w:r>
        <w:fldChar w:fldCharType="separate"/>
      </w:r>
      <w:ins w:id="257" w:author="Abercrombie, Kerrie" w:date="2021-02-01T13:25:00Z">
        <w:r w:rsidR="005C52EA">
          <w:t>121</w:t>
        </w:r>
      </w:ins>
      <w:del w:id="258" w:author="Abercrombie, Kerrie" w:date="2021-02-01T13:25:00Z">
        <w:r w:rsidDel="005C52EA">
          <w:delText>121</w:delText>
        </w:r>
      </w:del>
      <w:r>
        <w:fldChar w:fldCharType="end"/>
      </w:r>
    </w:p>
    <w:p w14:paraId="5428B21F" w14:textId="1D86D74B" w:rsidR="005307AA" w:rsidRDefault="005307AA">
      <w:pPr>
        <w:pStyle w:val="TOC2"/>
        <w:rPr>
          <w:rFonts w:eastAsiaTheme="minorEastAsia" w:cstheme="minorBidi"/>
          <w:color w:val="auto"/>
          <w:sz w:val="22"/>
          <w:szCs w:val="22"/>
          <w:lang w:val="en-AU" w:eastAsia="en-AU"/>
        </w:rPr>
      </w:pPr>
      <w:r>
        <w:t>DETAILED TEACHING SYLLABUS OF MODULE 6</w:t>
      </w:r>
      <w:r>
        <w:tab/>
      </w:r>
      <w:r>
        <w:fldChar w:fldCharType="begin"/>
      </w:r>
      <w:r>
        <w:instrText xml:space="preserve"> PAGEREF _Toc62642369 \h </w:instrText>
      </w:r>
      <w:r>
        <w:fldChar w:fldCharType="separate"/>
      </w:r>
      <w:ins w:id="259" w:author="Abercrombie, Kerrie" w:date="2021-02-01T13:25:00Z">
        <w:r w:rsidR="005C52EA">
          <w:t>122</w:t>
        </w:r>
      </w:ins>
      <w:del w:id="260" w:author="Abercrombie, Kerrie" w:date="2021-02-01T13:25:00Z">
        <w:r w:rsidDel="005C52EA">
          <w:delText>122</w:delText>
        </w:r>
      </w:del>
      <w:r>
        <w:fldChar w:fldCharType="end"/>
      </w:r>
    </w:p>
    <w:p w14:paraId="38462175" w14:textId="28F9FD01" w:rsidR="005307AA" w:rsidRDefault="005307AA">
      <w:pPr>
        <w:pStyle w:val="TOC1"/>
        <w:rPr>
          <w:rFonts w:eastAsiaTheme="minorEastAsia" w:cstheme="minorBidi"/>
          <w:b w:val="0"/>
          <w:color w:val="auto"/>
          <w:sz w:val="22"/>
          <w:szCs w:val="22"/>
          <w:lang w:val="en-AU" w:eastAsia="en-AU"/>
        </w:rPr>
      </w:pPr>
      <w:r>
        <w:t>EMERGENCY SITUATIONS</w:t>
      </w:r>
      <w:r>
        <w:tab/>
      </w:r>
      <w:r>
        <w:fldChar w:fldCharType="begin"/>
      </w:r>
      <w:r>
        <w:instrText xml:space="preserve"> PAGEREF _Toc62642370 \h </w:instrText>
      </w:r>
      <w:r>
        <w:fldChar w:fldCharType="separate"/>
      </w:r>
      <w:ins w:id="261" w:author="Abercrombie, Kerrie" w:date="2021-02-01T13:25:00Z">
        <w:r w:rsidR="005C52EA">
          <w:t>124</w:t>
        </w:r>
      </w:ins>
      <w:del w:id="262" w:author="Abercrombie, Kerrie" w:date="2021-02-01T13:25:00Z">
        <w:r w:rsidDel="005C52EA">
          <w:delText>124</w:delText>
        </w:r>
      </w:del>
      <w:r>
        <w:fldChar w:fldCharType="end"/>
      </w:r>
    </w:p>
    <w:p w14:paraId="757E694E" w14:textId="5A37B492" w:rsidR="005307AA" w:rsidRDefault="005307AA">
      <w:pPr>
        <w:pStyle w:val="TOC2"/>
        <w:rPr>
          <w:rFonts w:eastAsiaTheme="minorEastAsia" w:cstheme="minorBidi"/>
          <w:color w:val="auto"/>
          <w:sz w:val="22"/>
          <w:szCs w:val="22"/>
          <w:lang w:val="en-AU" w:eastAsia="en-AU"/>
        </w:rPr>
      </w:pPr>
      <w:r>
        <w:t>INTRODUCTION</w:t>
      </w:r>
      <w:r>
        <w:tab/>
      </w:r>
      <w:r>
        <w:fldChar w:fldCharType="begin"/>
      </w:r>
      <w:r>
        <w:instrText xml:space="preserve"> PAGEREF _Toc62642371 \h </w:instrText>
      </w:r>
      <w:r>
        <w:fldChar w:fldCharType="separate"/>
      </w:r>
      <w:ins w:id="263" w:author="Abercrombie, Kerrie" w:date="2021-02-01T13:25:00Z">
        <w:r w:rsidR="005C52EA">
          <w:t>124</w:t>
        </w:r>
      </w:ins>
      <w:del w:id="264" w:author="Abercrombie, Kerrie" w:date="2021-02-01T13:25:00Z">
        <w:r w:rsidDel="005C52EA">
          <w:delText>124</w:delText>
        </w:r>
      </w:del>
      <w:r>
        <w:fldChar w:fldCharType="end"/>
      </w:r>
    </w:p>
    <w:p w14:paraId="0D9AD372" w14:textId="64835BCF" w:rsidR="005307AA" w:rsidRDefault="005307AA">
      <w:pPr>
        <w:pStyle w:val="TOC2"/>
        <w:rPr>
          <w:rFonts w:eastAsiaTheme="minorEastAsia" w:cstheme="minorBidi"/>
          <w:color w:val="auto"/>
          <w:sz w:val="22"/>
          <w:szCs w:val="22"/>
          <w:lang w:val="en-AU" w:eastAsia="en-AU"/>
        </w:rPr>
      </w:pPr>
      <w:r>
        <w:t>SUBJECT FRAMEWORK</w:t>
      </w:r>
      <w:r>
        <w:tab/>
      </w:r>
      <w:r>
        <w:fldChar w:fldCharType="begin"/>
      </w:r>
      <w:r>
        <w:instrText xml:space="preserve"> PAGEREF _Toc62642372 \h </w:instrText>
      </w:r>
      <w:r>
        <w:fldChar w:fldCharType="separate"/>
      </w:r>
      <w:ins w:id="265" w:author="Abercrombie, Kerrie" w:date="2021-02-01T13:25:00Z">
        <w:r w:rsidR="005C52EA">
          <w:t>124</w:t>
        </w:r>
      </w:ins>
      <w:del w:id="266" w:author="Abercrombie, Kerrie" w:date="2021-02-01T13:25:00Z">
        <w:r w:rsidDel="005C52EA">
          <w:delText>124</w:delText>
        </w:r>
      </w:del>
      <w:r>
        <w:fldChar w:fldCharType="end"/>
      </w:r>
    </w:p>
    <w:p w14:paraId="07AE6481" w14:textId="48249EE6" w:rsidR="005307AA" w:rsidRDefault="005307AA">
      <w:pPr>
        <w:pStyle w:val="TOC2"/>
        <w:rPr>
          <w:rFonts w:eastAsiaTheme="minorEastAsia" w:cstheme="minorBidi"/>
          <w:color w:val="auto"/>
          <w:sz w:val="22"/>
          <w:szCs w:val="22"/>
          <w:lang w:val="en-AU" w:eastAsia="en-AU"/>
        </w:rPr>
      </w:pPr>
      <w:r>
        <w:t>SUBJECT OUTLINE OF MODULE 7</w:t>
      </w:r>
      <w:r>
        <w:tab/>
      </w:r>
      <w:r>
        <w:fldChar w:fldCharType="begin"/>
      </w:r>
      <w:r>
        <w:instrText xml:space="preserve"> PAGEREF _Toc62642373 \h </w:instrText>
      </w:r>
      <w:r>
        <w:fldChar w:fldCharType="separate"/>
      </w:r>
      <w:ins w:id="267" w:author="Abercrombie, Kerrie" w:date="2021-02-01T13:25:00Z">
        <w:r w:rsidR="005C52EA">
          <w:t>125</w:t>
        </w:r>
      </w:ins>
      <w:del w:id="268" w:author="Abercrombie, Kerrie" w:date="2021-02-01T13:25:00Z">
        <w:r w:rsidDel="005C52EA">
          <w:delText>125</w:delText>
        </w:r>
      </w:del>
      <w:r>
        <w:fldChar w:fldCharType="end"/>
      </w:r>
    </w:p>
    <w:p w14:paraId="48526328" w14:textId="10C10EFA" w:rsidR="005307AA" w:rsidRDefault="005307AA">
      <w:pPr>
        <w:pStyle w:val="TOC2"/>
        <w:rPr>
          <w:rFonts w:eastAsiaTheme="minorEastAsia" w:cstheme="minorBidi"/>
          <w:color w:val="auto"/>
          <w:sz w:val="22"/>
          <w:szCs w:val="22"/>
          <w:lang w:val="en-AU" w:eastAsia="en-AU"/>
        </w:rPr>
      </w:pPr>
      <w:r>
        <w:t>DETAILED TEACHING SYLLABUS OF MODULE 7</w:t>
      </w:r>
      <w:r>
        <w:tab/>
      </w:r>
      <w:r>
        <w:fldChar w:fldCharType="begin"/>
      </w:r>
      <w:r>
        <w:instrText xml:space="preserve"> PAGEREF _Toc62642374 \h </w:instrText>
      </w:r>
      <w:r>
        <w:fldChar w:fldCharType="separate"/>
      </w:r>
      <w:ins w:id="269" w:author="Abercrombie, Kerrie" w:date="2021-02-01T13:25:00Z">
        <w:r w:rsidR="005C52EA">
          <w:t>126</w:t>
        </w:r>
      </w:ins>
      <w:del w:id="270" w:author="Abercrombie, Kerrie" w:date="2021-02-01T13:25:00Z">
        <w:r w:rsidDel="005C52EA">
          <w:delText>126</w:delText>
        </w:r>
      </w:del>
      <w:r>
        <w:fldChar w:fldCharType="end"/>
      </w:r>
    </w:p>
    <w:p w14:paraId="1BB2DB83" w14:textId="134BA92F"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2</w:t>
      </w:r>
      <w:r>
        <w:rPr>
          <w:rFonts w:eastAsiaTheme="minorEastAsia" w:cstheme="minorBidi"/>
          <w:b w:val="0"/>
          <w:color w:val="auto"/>
          <w:sz w:val="22"/>
          <w:szCs w:val="22"/>
          <w:lang w:val="en-AU" w:eastAsia="en-AU"/>
        </w:rPr>
        <w:tab/>
      </w:r>
      <w:r>
        <w:t>VTS Operator Competence chart</w:t>
      </w:r>
      <w:r>
        <w:tab/>
      </w:r>
      <w:r>
        <w:fldChar w:fldCharType="begin"/>
      </w:r>
      <w:r>
        <w:instrText xml:space="preserve"> PAGEREF _Toc62642375 \h </w:instrText>
      </w:r>
      <w:r>
        <w:fldChar w:fldCharType="separate"/>
      </w:r>
      <w:ins w:id="271" w:author="Abercrombie, Kerrie" w:date="2021-02-01T13:25:00Z">
        <w:r w:rsidR="005C52EA">
          <w:t>129</w:t>
        </w:r>
      </w:ins>
      <w:del w:id="272" w:author="Abercrombie, Kerrie" w:date="2021-02-01T13:25:00Z">
        <w:r w:rsidDel="005C52EA">
          <w:delText>129</w:delText>
        </w:r>
      </w:del>
      <w:r>
        <w:fldChar w:fldCharType="end"/>
      </w:r>
    </w:p>
    <w:p w14:paraId="379BEC3C" w14:textId="7ABCB239"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3</w:t>
      </w:r>
      <w:r>
        <w:rPr>
          <w:rFonts w:eastAsiaTheme="minorEastAsia" w:cstheme="minorBidi"/>
          <w:b w:val="0"/>
          <w:color w:val="auto"/>
          <w:sz w:val="22"/>
          <w:szCs w:val="22"/>
          <w:lang w:val="en-AU" w:eastAsia="en-AU"/>
        </w:rPr>
        <w:tab/>
      </w:r>
      <w:r>
        <w:t>Teaching aids and references</w:t>
      </w:r>
      <w:r>
        <w:tab/>
      </w:r>
      <w:r>
        <w:fldChar w:fldCharType="begin"/>
      </w:r>
      <w:r>
        <w:instrText xml:space="preserve"> PAGEREF _Toc62642376 \h </w:instrText>
      </w:r>
      <w:r>
        <w:fldChar w:fldCharType="separate"/>
      </w:r>
      <w:ins w:id="273" w:author="Abercrombie, Kerrie" w:date="2021-02-01T13:25:00Z">
        <w:r w:rsidR="005C52EA">
          <w:t>137</w:t>
        </w:r>
      </w:ins>
      <w:del w:id="274" w:author="Abercrombie, Kerrie" w:date="2021-02-01T13:25:00Z">
        <w:r w:rsidDel="005C52EA">
          <w:delText>137</w:delText>
        </w:r>
      </w:del>
      <w:r>
        <w:fldChar w:fldCharType="end"/>
      </w:r>
    </w:p>
    <w:p w14:paraId="73C283C0" w14:textId="21F66A76" w:rsidR="005307AA" w:rsidRDefault="005307AA">
      <w:pPr>
        <w:pStyle w:val="TOC1"/>
        <w:tabs>
          <w:tab w:val="left" w:pos="1134"/>
        </w:tabs>
        <w:rPr>
          <w:rFonts w:eastAsiaTheme="minorEastAsia" w:cstheme="minorBidi"/>
          <w:b w:val="0"/>
          <w:color w:val="auto"/>
          <w:sz w:val="22"/>
          <w:szCs w:val="22"/>
          <w:lang w:val="en-AU" w:eastAsia="en-AU"/>
        </w:rPr>
      </w:pPr>
      <w:r w:rsidRPr="00AC36D3">
        <w:rPr>
          <w:u w:color="407EC9"/>
        </w:rPr>
        <w:t>ANNEX 4</w:t>
      </w:r>
      <w:r>
        <w:rPr>
          <w:rFonts w:eastAsiaTheme="minorEastAsia" w:cstheme="minorBidi"/>
          <w:b w:val="0"/>
          <w:color w:val="auto"/>
          <w:sz w:val="22"/>
          <w:szCs w:val="22"/>
          <w:lang w:val="en-AU" w:eastAsia="en-AU"/>
        </w:rPr>
        <w:tab/>
      </w:r>
      <w:r w:rsidRPr="00AC36D3">
        <w:rPr>
          <w:lang w:val="fr-FR"/>
        </w:rPr>
        <w:t>Example of English Language Tests</w:t>
      </w:r>
      <w:r>
        <w:t xml:space="preserve"> </w:t>
      </w:r>
      <w:r>
        <w:tab/>
      </w:r>
      <w:r>
        <w:fldChar w:fldCharType="begin"/>
      </w:r>
      <w:r>
        <w:instrText xml:space="preserve"> PAGEREF _Toc62642377 \h </w:instrText>
      </w:r>
      <w:r>
        <w:fldChar w:fldCharType="separate"/>
      </w:r>
      <w:ins w:id="275" w:author="Abercrombie, Kerrie" w:date="2021-02-01T13:25:00Z">
        <w:r w:rsidR="005C52EA">
          <w:t>141</w:t>
        </w:r>
      </w:ins>
      <w:del w:id="276" w:author="Abercrombie, Kerrie" w:date="2021-02-01T13:25:00Z">
        <w:r w:rsidDel="005C52EA">
          <w:delText>141</w:delText>
        </w:r>
      </w:del>
      <w:r>
        <w:fldChar w:fldCharType="end"/>
      </w:r>
    </w:p>
    <w:p w14:paraId="28A0D4CE" w14:textId="2EB3359D" w:rsidR="00642025" w:rsidRPr="00093294" w:rsidRDefault="00B53268" w:rsidP="007B7FEC">
      <w:pPr>
        <w:rPr>
          <w:color w:val="00558C" w:themeColor="accent1"/>
        </w:rPr>
      </w:pPr>
      <w:r>
        <w:rPr>
          <w:b/>
          <w:noProof/>
          <w:color w:val="00558C" w:themeColor="accent1"/>
        </w:rPr>
        <w:fldChar w:fldCharType="end"/>
      </w:r>
      <w:commentRangeEnd w:id="6"/>
      <w:r w:rsidR="00F46310">
        <w:rPr>
          <w:rStyle w:val="CommentReference"/>
        </w:rPr>
        <w:commentReference w:id="6"/>
      </w:r>
      <w:commentRangeEnd w:id="7"/>
      <w:r w:rsidR="00F46310">
        <w:rPr>
          <w:rStyle w:val="CommentReference"/>
        </w:rPr>
        <w:commentReference w:id="7"/>
      </w:r>
      <w:commentRangeEnd w:id="8"/>
      <w:r w:rsidR="00DC77A1">
        <w:rPr>
          <w:rStyle w:val="CommentReference"/>
        </w:rPr>
        <w:commentReference w:id="8"/>
      </w:r>
    </w:p>
    <w:p w14:paraId="3D1099AF" w14:textId="77777777" w:rsidR="00D36983" w:rsidRPr="00093294" w:rsidRDefault="00D36983" w:rsidP="00D36983">
      <w:pPr>
        <w:pStyle w:val="ListofFigures"/>
      </w:pPr>
      <w:r w:rsidRPr="00093294">
        <w:t>List of Tables</w:t>
      </w:r>
    </w:p>
    <w:p w14:paraId="65C936C7" w14:textId="58F356CB"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ins w:id="277" w:author="Abercrombie, Kerrie" w:date="2021-02-01T13:25:00Z">
        <w:r w:rsidR="005C52EA">
          <w:rPr>
            <w:noProof/>
          </w:rPr>
          <w:t>56</w:t>
        </w:r>
      </w:ins>
      <w:del w:id="278" w:author="Abercrombie, Kerrie" w:date="2021-01-27T09:18:00Z">
        <w:r w:rsidR="00B37464" w:rsidDel="00987EE8">
          <w:rPr>
            <w:noProof/>
          </w:rPr>
          <w:delText>54</w:delText>
        </w:r>
      </w:del>
      <w:r w:rsidR="00D43E9F">
        <w:rPr>
          <w:noProof/>
        </w:rPr>
        <w:fldChar w:fldCharType="end"/>
      </w:r>
    </w:p>
    <w:p w14:paraId="73475585" w14:textId="0CEDEB72"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ins w:id="279" w:author="Abercrombie, Kerrie" w:date="2021-02-01T13:25:00Z">
        <w:r w:rsidR="005C52EA">
          <w:rPr>
            <w:noProof/>
          </w:rPr>
          <w:t>57</w:t>
        </w:r>
      </w:ins>
      <w:del w:id="280" w:author="Abercrombie, Kerrie" w:date="2021-01-27T09:18:00Z">
        <w:r w:rsidR="00B37464" w:rsidDel="00987EE8">
          <w:rPr>
            <w:noProof/>
          </w:rPr>
          <w:delText>55</w:delText>
        </w:r>
      </w:del>
      <w:r>
        <w:rPr>
          <w:noProof/>
        </w:rPr>
        <w:fldChar w:fldCharType="end"/>
      </w:r>
    </w:p>
    <w:p w14:paraId="12A8B85E" w14:textId="0233F08F"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ins w:id="281" w:author="Abercrombie, Kerrie" w:date="2021-02-01T13:25:00Z">
        <w:r w:rsidR="005C52EA">
          <w:rPr>
            <w:noProof/>
          </w:rPr>
          <w:t>58</w:t>
        </w:r>
      </w:ins>
      <w:del w:id="282" w:author="Abercrombie, Kerrie" w:date="2021-01-27T09:18:00Z">
        <w:r w:rsidR="00B37464" w:rsidDel="00987EE8">
          <w:rPr>
            <w:noProof/>
          </w:rPr>
          <w:delText>56</w:delText>
        </w:r>
      </w:del>
      <w:r>
        <w:rPr>
          <w:noProof/>
        </w:rPr>
        <w:fldChar w:fldCharType="end"/>
      </w:r>
    </w:p>
    <w:p w14:paraId="6DB5BB19" w14:textId="278C34DD"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ins w:id="283" w:author="Abercrombie, Kerrie" w:date="2021-02-01T13:25:00Z">
        <w:r w:rsidR="005C52EA">
          <w:rPr>
            <w:noProof/>
          </w:rPr>
          <w:t>60</w:t>
        </w:r>
      </w:ins>
      <w:del w:id="284" w:author="Abercrombie, Kerrie" w:date="2021-01-27T09:18:00Z">
        <w:r w:rsidR="00B37464" w:rsidDel="00987EE8">
          <w:rPr>
            <w:noProof/>
          </w:rPr>
          <w:delText>58</w:delText>
        </w:r>
      </w:del>
      <w:r>
        <w:rPr>
          <w:noProof/>
        </w:rPr>
        <w:fldChar w:fldCharType="end"/>
      </w:r>
    </w:p>
    <w:p w14:paraId="6FD79CD3" w14:textId="27167FEE"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ins w:id="285" w:author="Abercrombie, Kerrie" w:date="2021-02-01T13:25:00Z">
        <w:r w:rsidR="005C52EA">
          <w:rPr>
            <w:noProof/>
          </w:rPr>
          <w:t>63</w:t>
        </w:r>
      </w:ins>
      <w:del w:id="286" w:author="Abercrombie, Kerrie" w:date="2021-01-27T09:18:00Z">
        <w:r w:rsidR="00B37464" w:rsidDel="00987EE8">
          <w:rPr>
            <w:noProof/>
          </w:rPr>
          <w:delText>61</w:delText>
        </w:r>
      </w:del>
      <w:r>
        <w:rPr>
          <w:noProof/>
        </w:rPr>
        <w:fldChar w:fldCharType="end"/>
      </w:r>
    </w:p>
    <w:p w14:paraId="3DA8367A" w14:textId="3B83B4BE"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ins w:id="287" w:author="Abercrombie, Kerrie" w:date="2021-02-01T13:25:00Z">
        <w:r w:rsidR="005C52EA">
          <w:rPr>
            <w:noProof/>
          </w:rPr>
          <w:t>65</w:t>
        </w:r>
      </w:ins>
      <w:del w:id="288" w:author="Abercrombie, Kerrie" w:date="2021-01-27T09:18:00Z">
        <w:r w:rsidR="00B37464" w:rsidDel="00987EE8">
          <w:rPr>
            <w:noProof/>
          </w:rPr>
          <w:delText>63</w:delText>
        </w:r>
      </w:del>
      <w:r>
        <w:rPr>
          <w:noProof/>
        </w:rPr>
        <w:fldChar w:fldCharType="end"/>
      </w:r>
    </w:p>
    <w:p w14:paraId="793EA87B" w14:textId="74E72C56"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5C52EA">
        <w:rPr>
          <w:b/>
          <w:bCs/>
          <w:noProof/>
          <w:lang w:val="en-US"/>
        </w:rPr>
        <w:t>Error! Bookmark not defined.</w:t>
      </w:r>
      <w:r>
        <w:rPr>
          <w:noProof/>
        </w:rPr>
        <w:fldChar w:fldCharType="end"/>
      </w:r>
    </w:p>
    <w:p w14:paraId="73D25F6E" w14:textId="15431E02"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ins w:id="289" w:author="Abercrombie, Kerrie" w:date="2021-02-01T13:25:00Z">
        <w:r w:rsidR="005C52EA">
          <w:rPr>
            <w:noProof/>
          </w:rPr>
          <w:t>82</w:t>
        </w:r>
      </w:ins>
      <w:del w:id="290" w:author="Abercrombie, Kerrie" w:date="2021-01-27T09:18:00Z">
        <w:r w:rsidR="00B37464" w:rsidDel="00987EE8">
          <w:rPr>
            <w:noProof/>
          </w:rPr>
          <w:delText>80</w:delText>
        </w:r>
      </w:del>
      <w:r>
        <w:rPr>
          <w:noProof/>
        </w:rPr>
        <w:fldChar w:fldCharType="end"/>
      </w:r>
    </w:p>
    <w:p w14:paraId="68A3FCC3" w14:textId="7E1085C6"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ins w:id="291" w:author="Abercrombie, Kerrie" w:date="2021-02-01T13:25:00Z">
        <w:r w:rsidR="005C52EA">
          <w:rPr>
            <w:noProof/>
          </w:rPr>
          <w:t>101</w:t>
        </w:r>
      </w:ins>
      <w:del w:id="292" w:author="Abercrombie, Kerrie" w:date="2021-01-27T09:18:00Z">
        <w:r w:rsidR="00B37464" w:rsidDel="00987EE8">
          <w:rPr>
            <w:noProof/>
          </w:rPr>
          <w:delText>99</w:delText>
        </w:r>
      </w:del>
      <w:r>
        <w:rPr>
          <w:noProof/>
        </w:rPr>
        <w:fldChar w:fldCharType="end"/>
      </w:r>
    </w:p>
    <w:p w14:paraId="7624C424" w14:textId="3757F245"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ins w:id="293" w:author="Abercrombie, Kerrie" w:date="2021-02-01T13:25:00Z">
        <w:r w:rsidR="005C52EA">
          <w:rPr>
            <w:noProof/>
          </w:rPr>
          <w:t>103</w:t>
        </w:r>
      </w:ins>
      <w:del w:id="294" w:author="Abercrombie, Kerrie" w:date="2021-01-27T09:18:00Z">
        <w:r w:rsidR="00B37464" w:rsidDel="00987EE8">
          <w:rPr>
            <w:noProof/>
          </w:rPr>
          <w:delText>101</w:delText>
        </w:r>
      </w:del>
      <w:r>
        <w:rPr>
          <w:noProof/>
        </w:rPr>
        <w:fldChar w:fldCharType="end"/>
      </w:r>
    </w:p>
    <w:p w14:paraId="7B858A37" w14:textId="5125C277" w:rsidR="00D43E9F" w:rsidRDefault="00D43E9F">
      <w:pPr>
        <w:pStyle w:val="TableofFigures"/>
        <w:rPr>
          <w:rFonts w:eastAsiaTheme="minorEastAsia" w:cstheme="minorBidi"/>
          <w:i w:val="0"/>
          <w:noProof/>
          <w:sz w:val="22"/>
          <w:szCs w:val="22"/>
          <w:lang w:val="en-IE" w:eastAsia="en-IE"/>
        </w:rPr>
      </w:pPr>
      <w:r>
        <w:rPr>
          <w:noProof/>
        </w:rPr>
        <w:lastRenderedPageBreak/>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ins w:id="295" w:author="Abercrombie, Kerrie" w:date="2021-02-01T13:25:00Z">
        <w:r w:rsidR="005C52EA">
          <w:rPr>
            <w:noProof/>
          </w:rPr>
          <w:t>88</w:t>
        </w:r>
      </w:ins>
      <w:del w:id="296" w:author="Abercrombie, Kerrie" w:date="2021-01-27T09:18:00Z">
        <w:r w:rsidR="00B37464" w:rsidDel="00987EE8">
          <w:rPr>
            <w:noProof/>
          </w:rPr>
          <w:delText>86</w:delText>
        </w:r>
      </w:del>
      <w:r>
        <w:rPr>
          <w:noProof/>
        </w:rPr>
        <w:fldChar w:fldCharType="end"/>
      </w:r>
    </w:p>
    <w:p w14:paraId="4D146AF9" w14:textId="581CC890"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ins w:id="297" w:author="Abercrombie, Kerrie" w:date="2021-02-01T13:25:00Z">
        <w:r w:rsidR="005C52EA">
          <w:rPr>
            <w:noProof/>
          </w:rPr>
          <w:t>89</w:t>
        </w:r>
      </w:ins>
      <w:del w:id="298" w:author="Abercrombie, Kerrie" w:date="2021-01-27T09:18:00Z">
        <w:r w:rsidR="00B37464" w:rsidDel="00987EE8">
          <w:rPr>
            <w:noProof/>
          </w:rPr>
          <w:delText>87</w:delText>
        </w:r>
      </w:del>
      <w:r>
        <w:rPr>
          <w:noProof/>
        </w:rPr>
        <w:fldChar w:fldCharType="end"/>
      </w:r>
    </w:p>
    <w:p w14:paraId="2358AA33" w14:textId="3BC1A9F7"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ins w:id="299" w:author="Abercrombie, Kerrie" w:date="2021-02-01T13:25:00Z">
        <w:r w:rsidR="005C52EA">
          <w:rPr>
            <w:noProof/>
          </w:rPr>
          <w:t>110</w:t>
        </w:r>
      </w:ins>
      <w:del w:id="300" w:author="Abercrombie, Kerrie" w:date="2021-01-27T09:18:00Z">
        <w:r w:rsidR="00B37464" w:rsidDel="00987EE8">
          <w:rPr>
            <w:noProof/>
          </w:rPr>
          <w:delText>108</w:delText>
        </w:r>
      </w:del>
      <w:r>
        <w:rPr>
          <w:noProof/>
        </w:rPr>
        <w:fldChar w:fldCharType="end"/>
      </w:r>
    </w:p>
    <w:p w14:paraId="1B8634E8" w14:textId="5FE08133"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ins w:id="301" w:author="Abercrombie, Kerrie" w:date="2021-02-01T13:25:00Z">
        <w:r w:rsidR="005C52EA">
          <w:rPr>
            <w:noProof/>
          </w:rPr>
          <w:t>111</w:t>
        </w:r>
      </w:ins>
      <w:del w:id="302" w:author="Abercrombie, Kerrie" w:date="2021-01-27T09:18:00Z">
        <w:r w:rsidR="00B37464" w:rsidDel="00987EE8">
          <w:rPr>
            <w:noProof/>
          </w:rPr>
          <w:delText>109</w:delText>
        </w:r>
      </w:del>
      <w:r>
        <w:rPr>
          <w:noProof/>
        </w:rPr>
        <w:fldChar w:fldCharType="end"/>
      </w:r>
    </w:p>
    <w:p w14:paraId="06A85B9C" w14:textId="44387A7F"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ins w:id="303" w:author="Abercrombie, Kerrie" w:date="2021-02-01T13:25:00Z">
        <w:r w:rsidR="005C52EA">
          <w:rPr>
            <w:noProof/>
          </w:rPr>
          <w:t>117</w:t>
        </w:r>
      </w:ins>
      <w:del w:id="304" w:author="Abercrombie, Kerrie" w:date="2021-01-27T09:18:00Z">
        <w:r w:rsidR="00B37464" w:rsidDel="00987EE8">
          <w:rPr>
            <w:noProof/>
          </w:rPr>
          <w:delText>115</w:delText>
        </w:r>
      </w:del>
      <w:r>
        <w:rPr>
          <w:noProof/>
        </w:rPr>
        <w:fldChar w:fldCharType="end"/>
      </w:r>
    </w:p>
    <w:p w14:paraId="03CF3369" w14:textId="7C4010D7"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ins w:id="305" w:author="Abercrombie, Kerrie" w:date="2021-02-01T13:25:00Z">
        <w:r w:rsidR="005C52EA">
          <w:rPr>
            <w:noProof/>
          </w:rPr>
          <w:t>118</w:t>
        </w:r>
      </w:ins>
      <w:del w:id="306" w:author="Abercrombie, Kerrie" w:date="2021-01-27T09:18:00Z">
        <w:r w:rsidR="00B37464" w:rsidDel="00987EE8">
          <w:rPr>
            <w:noProof/>
          </w:rPr>
          <w:delText>116</w:delText>
        </w:r>
      </w:del>
      <w:r>
        <w:rPr>
          <w:noProof/>
        </w:rPr>
        <w:fldChar w:fldCharType="end"/>
      </w:r>
    </w:p>
    <w:p w14:paraId="3EF3FE6A" w14:textId="783DCFAF"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ins w:id="307" w:author="Abercrombie, Kerrie" w:date="2021-02-01T13:25:00Z">
        <w:r w:rsidR="005C52EA">
          <w:rPr>
            <w:noProof/>
          </w:rPr>
          <w:t>121</w:t>
        </w:r>
      </w:ins>
      <w:del w:id="308" w:author="Abercrombie, Kerrie" w:date="2021-01-27T09:18:00Z">
        <w:r w:rsidR="00B37464" w:rsidDel="00987EE8">
          <w:rPr>
            <w:noProof/>
          </w:rPr>
          <w:delText>119</w:delText>
        </w:r>
      </w:del>
      <w:r>
        <w:rPr>
          <w:noProof/>
        </w:rPr>
        <w:fldChar w:fldCharType="end"/>
      </w:r>
    </w:p>
    <w:p w14:paraId="3173F5FC" w14:textId="479C7035"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ins w:id="309" w:author="Abercrombie, Kerrie" w:date="2021-02-01T13:25:00Z">
        <w:r w:rsidR="005C52EA">
          <w:rPr>
            <w:noProof/>
          </w:rPr>
          <w:t>122</w:t>
        </w:r>
      </w:ins>
      <w:del w:id="310" w:author="Abercrombie, Kerrie" w:date="2021-01-27T09:18:00Z">
        <w:r w:rsidR="00B37464" w:rsidDel="00987EE8">
          <w:rPr>
            <w:noProof/>
          </w:rPr>
          <w:delText>120</w:delText>
        </w:r>
      </w:del>
      <w:r>
        <w:rPr>
          <w:noProof/>
        </w:rPr>
        <w:fldChar w:fldCharType="end"/>
      </w:r>
    </w:p>
    <w:p w14:paraId="48B09758" w14:textId="51131014"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ins w:id="311" w:author="Abercrombie, Kerrie" w:date="2021-02-01T13:25:00Z">
        <w:r w:rsidR="005C52EA">
          <w:rPr>
            <w:noProof/>
          </w:rPr>
          <w:t>125</w:t>
        </w:r>
      </w:ins>
      <w:del w:id="312" w:author="Abercrombie, Kerrie" w:date="2021-01-27T09:18:00Z">
        <w:r w:rsidR="00B37464" w:rsidDel="00987EE8">
          <w:rPr>
            <w:noProof/>
          </w:rPr>
          <w:delText>123</w:delText>
        </w:r>
      </w:del>
      <w:r>
        <w:rPr>
          <w:noProof/>
        </w:rPr>
        <w:fldChar w:fldCharType="end"/>
      </w:r>
    </w:p>
    <w:p w14:paraId="39AAD9CB" w14:textId="7645F1AA"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ins w:id="313" w:author="Abercrombie, Kerrie" w:date="2021-02-01T13:25:00Z">
        <w:r w:rsidR="005C52EA">
          <w:rPr>
            <w:noProof/>
          </w:rPr>
          <w:t>126</w:t>
        </w:r>
      </w:ins>
      <w:del w:id="314" w:author="Abercrombie, Kerrie" w:date="2021-01-27T09:18:00Z">
        <w:r w:rsidR="00B37464" w:rsidDel="00987EE8">
          <w:rPr>
            <w:noProof/>
          </w:rPr>
          <w:delText>124</w:delText>
        </w:r>
      </w:del>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7"/>
          <w:pgSz w:w="11906" w:h="16838" w:code="9"/>
          <w:pgMar w:top="567" w:right="794" w:bottom="567" w:left="907" w:header="567" w:footer="567" w:gutter="0"/>
          <w:cols w:space="708"/>
          <w:docGrid w:linePitch="360"/>
        </w:sectPr>
      </w:pPr>
    </w:p>
    <w:p w14:paraId="22E50E67" w14:textId="061BF302" w:rsidR="00465491" w:rsidRPr="00093294" w:rsidDel="004819CD" w:rsidRDefault="00465491" w:rsidP="004E34F4">
      <w:pPr>
        <w:pStyle w:val="Title"/>
        <w:rPr>
          <w:del w:id="315" w:author="Kerrie Abercrombie" w:date="2021-01-15T14:20:00Z"/>
        </w:rPr>
      </w:pPr>
      <w:bookmarkStart w:id="316" w:name="_Toc419881195"/>
      <w:bookmarkStart w:id="317" w:name="_Toc61927034"/>
      <w:bookmarkStart w:id="318" w:name="_Toc62110895"/>
      <w:bookmarkStart w:id="319" w:name="_Toc62472962"/>
      <w:bookmarkStart w:id="320" w:name="_Toc62473276"/>
      <w:bookmarkStart w:id="321" w:name="_Toc62473439"/>
      <w:bookmarkStart w:id="322" w:name="_Toc62592444"/>
      <w:bookmarkStart w:id="323" w:name="_Toc62642101"/>
      <w:bookmarkStart w:id="324" w:name="_Toc62642239"/>
      <w:commentRangeStart w:id="325"/>
      <w:del w:id="326" w:author="Kerrie Abercrombie" w:date="2021-01-15T14:20:00Z">
        <w:r w:rsidRPr="004E34F4" w:rsidDel="004819CD">
          <w:lastRenderedPageBreak/>
          <w:delText>FOREWORD</w:delText>
        </w:r>
      </w:del>
      <w:bookmarkEnd w:id="316"/>
      <w:commentRangeEnd w:id="325"/>
      <w:r w:rsidR="004819CD">
        <w:rPr>
          <w:rStyle w:val="CommentReference"/>
          <w:b w:val="0"/>
          <w:caps w:val="0"/>
          <w:color w:val="auto"/>
        </w:rPr>
        <w:commentReference w:id="325"/>
      </w:r>
      <w:bookmarkEnd w:id="317"/>
      <w:bookmarkEnd w:id="318"/>
      <w:bookmarkEnd w:id="319"/>
      <w:bookmarkEnd w:id="320"/>
      <w:bookmarkEnd w:id="321"/>
      <w:bookmarkEnd w:id="322"/>
      <w:bookmarkEnd w:id="323"/>
      <w:bookmarkEnd w:id="324"/>
    </w:p>
    <w:p w14:paraId="5150E226" w14:textId="3C95DFC1" w:rsidR="00BE2219" w:rsidDel="004819CD" w:rsidRDefault="00BE2219" w:rsidP="00BE2219">
      <w:pPr>
        <w:pStyle w:val="BodyText"/>
        <w:rPr>
          <w:del w:id="327" w:author="Kerrie Abercrombie" w:date="2021-01-15T14:20:00Z"/>
        </w:rPr>
      </w:pPr>
      <w:del w:id="328" w:author="Kerrie Abercrombie" w:date="2021-01-15T14:20:00Z">
        <w:r w:rsidDel="004819CD">
          <w:delText>The International Association of Marine Aids to Navigation and Lighthouse Authorities has been associated with Vessel Traffic Services since 1955 and recognises the importance of human resources to the development of efficient Vessel Traffic Services worldwide.</w:delText>
        </w:r>
      </w:del>
    </w:p>
    <w:p w14:paraId="2700B0E3" w14:textId="68904E93" w:rsidR="00BE2219" w:rsidDel="004819CD" w:rsidRDefault="00BE2219" w:rsidP="00BE2219">
      <w:pPr>
        <w:pStyle w:val="BodyText"/>
        <w:rPr>
          <w:del w:id="329" w:author="Kerrie Abercrombie" w:date="2021-01-15T14:20:00Z"/>
        </w:rPr>
      </w:pPr>
      <w:del w:id="330" w:author="Kerrie Abercrombie" w:date="2021-01-15T14:20:00Z">
        <w:r w:rsidDel="004819CD">
          <w:delTex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delText>
        </w:r>
      </w:del>
    </w:p>
    <w:p w14:paraId="608EA936" w14:textId="03233D04" w:rsidR="00BE2219" w:rsidDel="004819CD" w:rsidRDefault="00BE2219" w:rsidP="00BE2219">
      <w:pPr>
        <w:pStyle w:val="BodyText"/>
        <w:rPr>
          <w:del w:id="331" w:author="Kerrie Abercrombie" w:date="2021-01-15T14:20:00Z"/>
        </w:rPr>
      </w:pPr>
      <w:del w:id="332" w:author="Kerrie Abercrombie" w:date="2021-01-15T14:20:00Z">
        <w:r w:rsidDel="004819CD">
          <w:delText>The model training courses developed, or being developed, by IALA for VTS personnel are:</w:delText>
        </w:r>
      </w:del>
    </w:p>
    <w:p w14:paraId="5BFE7806" w14:textId="79E86D3C" w:rsidR="00BE2219" w:rsidDel="004819CD" w:rsidRDefault="00BE2219" w:rsidP="00BE2219">
      <w:pPr>
        <w:pStyle w:val="Bullet2"/>
        <w:rPr>
          <w:del w:id="333" w:author="Kerrie Abercrombie" w:date="2021-01-15T14:20:00Z"/>
        </w:rPr>
      </w:pPr>
      <w:del w:id="334" w:author="Kerrie Abercrombie" w:date="2021-01-15T14:20:00Z">
        <w:r w:rsidDel="004819CD">
          <w:delText>Model Course V-103/1 - VTS Operator Training</w:delText>
        </w:r>
      </w:del>
    </w:p>
    <w:p w14:paraId="4C4F5E3D" w14:textId="5713F680" w:rsidR="00BE2219" w:rsidDel="004819CD" w:rsidRDefault="00BE2219" w:rsidP="00BE2219">
      <w:pPr>
        <w:pStyle w:val="Bullet2"/>
        <w:rPr>
          <w:del w:id="335" w:author="Kerrie Abercrombie" w:date="2021-01-15T14:20:00Z"/>
        </w:rPr>
      </w:pPr>
      <w:del w:id="336" w:author="Kerrie Abercrombie" w:date="2021-01-15T14:20:00Z">
        <w:r w:rsidDel="004819CD">
          <w:delText>Model Course V-103/2 - VTS Supervisor Training</w:delText>
        </w:r>
      </w:del>
    </w:p>
    <w:p w14:paraId="1BDF1EC2" w14:textId="33E479E5" w:rsidR="00BE2219" w:rsidDel="004819CD" w:rsidRDefault="00BE2219" w:rsidP="00BE2219">
      <w:pPr>
        <w:pStyle w:val="Bullet2"/>
        <w:rPr>
          <w:del w:id="337" w:author="Kerrie Abercrombie" w:date="2021-01-15T14:20:00Z"/>
        </w:rPr>
      </w:pPr>
      <w:del w:id="338" w:author="Kerrie Abercrombie" w:date="2021-01-15T14:20:00Z">
        <w:r w:rsidDel="004819CD">
          <w:delText>Model Course V-103/3 - VTS On-the-Job Training</w:delText>
        </w:r>
      </w:del>
    </w:p>
    <w:p w14:paraId="59ABAEB9" w14:textId="1419F839" w:rsidR="00BE2219" w:rsidDel="004819CD" w:rsidRDefault="00BE2219" w:rsidP="00BE2219">
      <w:pPr>
        <w:pStyle w:val="Bullet2"/>
        <w:rPr>
          <w:del w:id="339" w:author="Kerrie Abercrombie" w:date="2021-01-15T14:20:00Z"/>
        </w:rPr>
      </w:pPr>
      <w:del w:id="340" w:author="Kerrie Abercrombie" w:date="2021-01-15T14:20:00Z">
        <w:r w:rsidDel="004819CD">
          <w:delText xml:space="preserve">Model Course V-103/4 - VTS On-the-Job </w:delText>
        </w:r>
        <w:commentRangeStart w:id="341"/>
        <w:r w:rsidDel="004819CD">
          <w:delText>Training Instructor</w:delText>
        </w:r>
        <w:commentRangeEnd w:id="341"/>
        <w:r w:rsidR="006D21AF" w:rsidDel="004819CD">
          <w:rPr>
            <w:rStyle w:val="CommentReference"/>
            <w:color w:val="auto"/>
          </w:rPr>
          <w:commentReference w:id="341"/>
        </w:r>
      </w:del>
    </w:p>
    <w:p w14:paraId="4EF1083D" w14:textId="3AFDD260" w:rsidR="00465491" w:rsidRPr="00093294" w:rsidDel="004819CD" w:rsidRDefault="00BE2219" w:rsidP="00BE2219">
      <w:pPr>
        <w:pStyle w:val="BodyText"/>
        <w:rPr>
          <w:del w:id="342" w:author="Kerrie Abercrombie" w:date="2021-01-15T14:20:00Z"/>
        </w:rPr>
      </w:pPr>
      <w:del w:id="343" w:author="Kerrie Abercrombie" w:date="2021-01-15T14:20:00Z">
        <w:r w:rsidDel="004819CD">
          <w:delText xml:space="preserve">These model courses are intended to provide national members and other appropriate authorities charged with the provision of vessel traffic services with specific guidance on the training of VTS Operators </w:delText>
        </w:r>
        <w:commentRangeStart w:id="344"/>
        <w:r w:rsidDel="004819CD">
          <w:delText xml:space="preserve">and </w:delText>
        </w:r>
        <w:commentRangeEnd w:id="344"/>
        <w:r w:rsidR="00804226" w:rsidDel="004819CD">
          <w:rPr>
            <w:rStyle w:val="CommentReference"/>
          </w:rPr>
          <w:commentReference w:id="344"/>
        </w:r>
        <w:r w:rsidDel="004819CD">
          <w:delText>VTS Supervisors.  They may be used by maritime training organisations, and assistance in implementing any course may be obtained through IALA at the following address:</w:delText>
        </w:r>
      </w:del>
    </w:p>
    <w:p w14:paraId="0FD5EDDF" w14:textId="367C6D3D" w:rsidR="00D95BDA" w:rsidRPr="00093294" w:rsidDel="004819CD" w:rsidRDefault="00D95BDA" w:rsidP="00465491">
      <w:pPr>
        <w:pStyle w:val="BodyText"/>
        <w:rPr>
          <w:del w:id="345" w:author="Kerrie Abercrombie" w:date="2021-01-15T14:20:00Z"/>
        </w:rPr>
      </w:pPr>
    </w:p>
    <w:p w14:paraId="1D133218" w14:textId="5E77981F" w:rsidR="00D95BDA" w:rsidRPr="00093294" w:rsidDel="004819CD" w:rsidRDefault="00D95BDA" w:rsidP="00465491">
      <w:pPr>
        <w:pStyle w:val="BodyText"/>
        <w:rPr>
          <w:del w:id="346" w:author="Kerrie Abercrombie" w:date="2021-01-15T14:20:00Z"/>
        </w:rPr>
      </w:pPr>
    </w:p>
    <w:p w14:paraId="04759166" w14:textId="2124344F" w:rsidR="00465491" w:rsidRPr="00093294" w:rsidDel="004819CD" w:rsidRDefault="00465491" w:rsidP="00BE2219">
      <w:pPr>
        <w:pStyle w:val="BodyText"/>
        <w:tabs>
          <w:tab w:val="left" w:pos="6521"/>
          <w:tab w:val="left" w:pos="7513"/>
        </w:tabs>
        <w:spacing w:after="0"/>
        <w:rPr>
          <w:del w:id="347" w:author="Kerrie Abercrombie" w:date="2021-01-15T14:20:00Z"/>
          <w:lang w:eastAsia="de-DE"/>
        </w:rPr>
      </w:pPr>
      <w:del w:id="348" w:author="Kerrie Abercrombie" w:date="2021-01-15T14:20:00Z">
        <w:r w:rsidRPr="00093294" w:rsidDel="004819CD">
          <w:rPr>
            <w:lang w:eastAsia="de-DE"/>
          </w:rPr>
          <w:delText>Th</w:delText>
        </w:r>
        <w:r w:rsidR="008C3975" w:rsidDel="004819CD">
          <w:rPr>
            <w:lang w:eastAsia="de-DE"/>
          </w:rPr>
          <w:delText>e Secretary-General</w:delText>
        </w:r>
      </w:del>
    </w:p>
    <w:p w14:paraId="2D579EE4" w14:textId="04F78B7A" w:rsidR="00465491" w:rsidRPr="00093294" w:rsidDel="004819CD" w:rsidRDefault="00465491" w:rsidP="00BE2219">
      <w:pPr>
        <w:pStyle w:val="BodyText"/>
        <w:tabs>
          <w:tab w:val="left" w:pos="6521"/>
          <w:tab w:val="left" w:pos="7513"/>
        </w:tabs>
        <w:spacing w:after="0"/>
        <w:rPr>
          <w:del w:id="349" w:author="Kerrie Abercrombie" w:date="2021-01-15T14:20:00Z"/>
          <w:lang w:eastAsia="de-DE"/>
        </w:rPr>
      </w:pPr>
      <w:del w:id="350" w:author="Kerrie Abercrombie" w:date="2021-01-15T14:20:00Z">
        <w:r w:rsidRPr="00093294" w:rsidDel="004819CD">
          <w:rPr>
            <w:lang w:eastAsia="de-DE"/>
          </w:rPr>
          <w:delText>IALA</w:delText>
        </w:r>
        <w:r w:rsidRPr="00093294" w:rsidDel="004819CD">
          <w:rPr>
            <w:lang w:eastAsia="de-DE"/>
          </w:rPr>
          <w:tab/>
          <w:delText>Tel:</w:delText>
        </w:r>
        <w:r w:rsidRPr="00093294" w:rsidDel="004819CD">
          <w:rPr>
            <w:lang w:eastAsia="de-DE"/>
          </w:rPr>
          <w:tab/>
          <w:delText>(+) 33 1 34 51 70 01</w:delText>
        </w:r>
      </w:del>
    </w:p>
    <w:p w14:paraId="15776A72" w14:textId="27AE7374" w:rsidR="00465491" w:rsidRPr="00093294" w:rsidDel="004819CD" w:rsidRDefault="00465491" w:rsidP="00BE2219">
      <w:pPr>
        <w:pStyle w:val="BodyText"/>
        <w:tabs>
          <w:tab w:val="left" w:pos="6521"/>
          <w:tab w:val="left" w:pos="7513"/>
        </w:tabs>
        <w:spacing w:after="0"/>
        <w:rPr>
          <w:del w:id="351" w:author="Kerrie Abercrombie" w:date="2021-01-15T14:20:00Z"/>
          <w:lang w:eastAsia="de-DE"/>
        </w:rPr>
      </w:pPr>
      <w:del w:id="352" w:author="Kerrie Abercrombie" w:date="2021-01-15T14:20:00Z">
        <w:r w:rsidRPr="00093294" w:rsidDel="004819CD">
          <w:rPr>
            <w:lang w:eastAsia="de-DE"/>
          </w:rPr>
          <w:delText>10 rue des Gaudines, 78100</w:delText>
        </w:r>
        <w:r w:rsidRPr="00093294" w:rsidDel="004819CD">
          <w:rPr>
            <w:lang w:eastAsia="de-DE"/>
          </w:rPr>
          <w:tab/>
          <w:delText>Fax:</w:delText>
        </w:r>
        <w:r w:rsidRPr="00093294" w:rsidDel="004819CD">
          <w:rPr>
            <w:lang w:eastAsia="de-DE"/>
          </w:rPr>
          <w:tab/>
          <w:delText>(+) 33 1 34 51 82 05</w:delText>
        </w:r>
      </w:del>
    </w:p>
    <w:p w14:paraId="213B542F" w14:textId="376B6B91" w:rsidR="00465491" w:rsidRPr="00093294" w:rsidDel="004819CD" w:rsidRDefault="00465491" w:rsidP="00BE2219">
      <w:pPr>
        <w:pStyle w:val="BodyText"/>
        <w:tabs>
          <w:tab w:val="left" w:pos="6521"/>
          <w:tab w:val="left" w:pos="7513"/>
        </w:tabs>
        <w:spacing w:after="0"/>
        <w:rPr>
          <w:del w:id="353" w:author="Kerrie Abercrombie" w:date="2021-01-15T14:20:00Z"/>
        </w:rPr>
      </w:pPr>
      <w:del w:id="354" w:author="Kerrie Abercrombie" w:date="2021-01-15T14:20:00Z">
        <w:r w:rsidRPr="00093294" w:rsidDel="004819CD">
          <w:rPr>
            <w:lang w:eastAsia="de-DE"/>
          </w:rPr>
          <w:delText>Saint Germain-en-Laye</w:delText>
        </w:r>
        <w:r w:rsidRPr="00093294" w:rsidDel="004819CD">
          <w:rPr>
            <w:lang w:eastAsia="de-DE"/>
          </w:rPr>
          <w:tab/>
          <w:delText>e-mail:</w:delText>
        </w:r>
        <w:r w:rsidRPr="00093294" w:rsidDel="004819CD">
          <w:rPr>
            <w:lang w:eastAsia="de-DE"/>
          </w:rPr>
          <w:tab/>
        </w:r>
        <w:r w:rsidR="00DC77A1" w:rsidDel="004819CD">
          <w:fldChar w:fldCharType="begin"/>
        </w:r>
        <w:r w:rsidR="00DC77A1" w:rsidDel="004819CD">
          <w:delInstrText xml:space="preserve"> HYPERLINK "mailto:academy@iala-aism.org" </w:delInstrText>
        </w:r>
        <w:r w:rsidR="00DC77A1" w:rsidDel="004819CD">
          <w:fldChar w:fldCharType="separate"/>
        </w:r>
        <w:r w:rsidRPr="00093294" w:rsidDel="004819CD">
          <w:rPr>
            <w:rStyle w:val="Hyperlink"/>
            <w:rFonts w:eastAsia="Calibri"/>
          </w:rPr>
          <w:delText>academy@iala-aism.org</w:delText>
        </w:r>
        <w:r w:rsidR="00DC77A1" w:rsidDel="004819CD">
          <w:rPr>
            <w:rStyle w:val="Hyperlink"/>
            <w:rFonts w:eastAsia="Calibri"/>
          </w:rPr>
          <w:fldChar w:fldCharType="end"/>
        </w:r>
      </w:del>
    </w:p>
    <w:p w14:paraId="7C194E76" w14:textId="71164ECC" w:rsidR="002E22F4" w:rsidRPr="00093294" w:rsidDel="004819CD" w:rsidRDefault="00465491" w:rsidP="00BE2219">
      <w:pPr>
        <w:pStyle w:val="BodyText"/>
        <w:tabs>
          <w:tab w:val="left" w:pos="6521"/>
          <w:tab w:val="left" w:pos="7513"/>
        </w:tabs>
        <w:spacing w:after="0"/>
        <w:rPr>
          <w:del w:id="355" w:author="Kerrie Abercrombie" w:date="2021-01-15T14:20:00Z"/>
          <w:rStyle w:val="Hyperlink"/>
          <w:rFonts w:cs="Arial"/>
          <w:lang w:eastAsia="de-DE"/>
        </w:rPr>
      </w:pPr>
      <w:del w:id="356" w:author="Kerrie Abercrombie" w:date="2021-01-15T14:20:00Z">
        <w:r w:rsidRPr="00093294" w:rsidDel="004819CD">
          <w:rPr>
            <w:lang w:eastAsia="de-DE"/>
          </w:rPr>
          <w:delText>France</w:delText>
        </w:r>
        <w:r w:rsidRPr="00093294" w:rsidDel="004819CD">
          <w:rPr>
            <w:lang w:eastAsia="de-DE"/>
          </w:rPr>
          <w:tab/>
          <w:delText>Internet:</w:delText>
        </w:r>
        <w:r w:rsidRPr="00093294" w:rsidDel="004819CD">
          <w:rPr>
            <w:lang w:eastAsia="de-DE"/>
          </w:rPr>
          <w:tab/>
        </w:r>
        <w:r w:rsidR="00DC77A1" w:rsidDel="004819CD">
          <w:fldChar w:fldCharType="begin"/>
        </w:r>
        <w:r w:rsidR="00DC77A1" w:rsidDel="004819CD">
          <w:delInstrText xml:space="preserve"> HYPERLINK "http://www.iala-aism.org" </w:delInstrText>
        </w:r>
        <w:r w:rsidR="00DC77A1" w:rsidDel="004819CD">
          <w:fldChar w:fldCharType="separate"/>
        </w:r>
        <w:r w:rsidRPr="00093294" w:rsidDel="004819CD">
          <w:rPr>
            <w:rStyle w:val="Hyperlink"/>
            <w:rFonts w:cs="Arial"/>
            <w:lang w:eastAsia="de-DE"/>
          </w:rPr>
          <w:delText>www.iala-aism.org</w:delText>
        </w:r>
        <w:r w:rsidR="00DC77A1" w:rsidDel="004819CD">
          <w:rPr>
            <w:rStyle w:val="Hyperlink"/>
            <w:rFonts w:cs="Arial"/>
            <w:lang w:eastAsia="de-DE"/>
          </w:rPr>
          <w:fldChar w:fldCharType="end"/>
        </w:r>
      </w:del>
    </w:p>
    <w:p w14:paraId="71E3F854" w14:textId="7FD9CDA2" w:rsidR="00465491" w:rsidRPr="00093294" w:rsidDel="004819CD" w:rsidRDefault="00465491" w:rsidP="00AC1940">
      <w:pPr>
        <w:pStyle w:val="BodyText"/>
        <w:tabs>
          <w:tab w:val="left" w:pos="6521"/>
          <w:tab w:val="left" w:pos="7513"/>
        </w:tabs>
        <w:rPr>
          <w:del w:id="357" w:author="Kerrie Abercrombie" w:date="2021-01-15T14:20:00Z"/>
        </w:rPr>
      </w:pPr>
      <w:del w:id="358" w:author="Kerrie Abercrombie" w:date="2021-01-15T14:20:00Z">
        <w:r w:rsidRPr="00093294" w:rsidDel="004819CD">
          <w:br w:type="page"/>
        </w:r>
      </w:del>
    </w:p>
    <w:p w14:paraId="51BAAB45" w14:textId="41A86E36" w:rsidR="00465491" w:rsidRPr="00093294" w:rsidRDefault="007D747F" w:rsidP="00513460">
      <w:pPr>
        <w:pStyle w:val="Part"/>
      </w:pPr>
      <w:bookmarkStart w:id="359" w:name="_Toc442348085"/>
      <w:bookmarkStart w:id="360" w:name="_Toc62642240"/>
      <w:r w:rsidRPr="00093294">
        <w:rPr>
          <w:caps w:val="0"/>
        </w:rPr>
        <w:t>COURSE OVERVIEW</w:t>
      </w:r>
      <w:bookmarkEnd w:id="359"/>
      <w:bookmarkEnd w:id="360"/>
    </w:p>
    <w:p w14:paraId="56B3C959" w14:textId="0666545C" w:rsidR="00AB239A" w:rsidRPr="000E0A26" w:rsidRDefault="000E0A26" w:rsidP="008532E2">
      <w:pPr>
        <w:pStyle w:val="Heading1"/>
        <w:numPr>
          <w:ilvl w:val="0"/>
          <w:numId w:val="17"/>
        </w:numPr>
        <w:rPr>
          <w:ins w:id="361" w:author="Kerrie Abercrombie" w:date="2021-01-15T15:18:00Z"/>
        </w:rPr>
      </w:pPr>
      <w:bookmarkStart w:id="362" w:name="_Toc62642241"/>
      <w:bookmarkStart w:id="363" w:name="_Toc442348086"/>
      <w:ins w:id="364" w:author="Abercrombie, Kerrie" w:date="2021-01-19T05:22:00Z">
        <w:r w:rsidRPr="000E0A26">
          <w:t>INTRODUCTION</w:t>
        </w:r>
      </w:ins>
      <w:bookmarkEnd w:id="362"/>
    </w:p>
    <w:p w14:paraId="4AF1F987" w14:textId="79A904A4" w:rsidR="008250AA" w:rsidRDefault="008250AA" w:rsidP="008250AA">
      <w:pPr>
        <w:pStyle w:val="Heading1separatationline"/>
        <w:rPr>
          <w:ins w:id="365" w:author="Kerrie Abercrombie" w:date="2021-01-15T15:18:00Z"/>
        </w:rPr>
      </w:pPr>
    </w:p>
    <w:p w14:paraId="5558E6DD" w14:textId="6D69541C" w:rsidR="00761276" w:rsidRDefault="00761276" w:rsidP="00761276">
      <w:pPr>
        <w:pStyle w:val="BodyText"/>
        <w:spacing w:line="216" w:lineRule="atLeast"/>
        <w:rPr>
          <w:ins w:id="366" w:author="Abercrombie, Kerrie" w:date="2021-01-22T14:50:00Z"/>
        </w:rPr>
      </w:pPr>
      <w:ins w:id="367" w:author="Abercrombie, Kerrie" w:date="2021-01-22T14:50:00Z">
        <w:r>
          <w:t>IALA Model Courses are training documents</w:t>
        </w:r>
      </w:ins>
      <w:ins w:id="368" w:author="Abercrombie, Kerrie" w:date="2021-01-22T14:51:00Z">
        <w:r>
          <w:t xml:space="preserve"> </w:t>
        </w:r>
      </w:ins>
      <w:ins w:id="369" w:author="Abercrombie, Kerrie" w:date="2021-01-22T14:50:00Z">
        <w:r>
          <w:t>which define the level of training and knowledge</w:t>
        </w:r>
      </w:ins>
      <w:ins w:id="370" w:author="Abercrombie, Kerrie" w:date="2021-01-22T14:51:00Z">
        <w:r>
          <w:t xml:space="preserve"> </w:t>
        </w:r>
      </w:ins>
      <w:ins w:id="371" w:author="Abercrombie, Kerrie" w:date="2021-01-22T14:50:00Z">
        <w:r>
          <w:t>needed to reach levels of competence defined by</w:t>
        </w:r>
      </w:ins>
      <w:ins w:id="372" w:author="Abercrombie, Kerrie" w:date="2021-01-22T14:51:00Z">
        <w:r>
          <w:t xml:space="preserve"> </w:t>
        </w:r>
      </w:ins>
      <w:ins w:id="373" w:author="Abercrombie, Kerrie" w:date="2021-01-22T14:50:00Z">
        <w:r>
          <w:t>IALA.</w:t>
        </w:r>
      </w:ins>
    </w:p>
    <w:p w14:paraId="3861B77A" w14:textId="5B3405DC" w:rsidR="00761276" w:rsidRDefault="00761276" w:rsidP="00761276">
      <w:pPr>
        <w:pStyle w:val="BodyText"/>
        <w:spacing w:line="216" w:lineRule="atLeast"/>
        <w:rPr>
          <w:ins w:id="374" w:author="Abercrombie, Kerrie" w:date="2021-01-22T14:51:00Z"/>
        </w:rPr>
      </w:pPr>
      <w:ins w:id="375" w:author="Abercrombie, Kerrie" w:date="2021-01-22T14:52:00Z">
        <w:r w:rsidRPr="00B437CE">
          <w:rPr>
            <w:b/>
          </w:rPr>
          <w:t xml:space="preserve">IMO Resolution </w:t>
        </w:r>
        <w:proofErr w:type="gramStart"/>
        <w:r w:rsidRPr="00B437CE">
          <w:rPr>
            <w:b/>
          </w:rPr>
          <w:t>A.857(</w:t>
        </w:r>
        <w:proofErr w:type="gramEnd"/>
        <w:r w:rsidRPr="00B437CE">
          <w:rPr>
            <w:b/>
            <w:highlight w:val="yellow"/>
          </w:rPr>
          <w:t>XX</w:t>
        </w:r>
        <w:r w:rsidRPr="00B437CE">
          <w:rPr>
            <w:b/>
          </w:rPr>
          <w:t>)</w:t>
        </w:r>
        <w:r>
          <w:t xml:space="preserve"> states that </w:t>
        </w:r>
      </w:ins>
      <w:ins w:id="376" w:author="Abercrombie, Kerrie" w:date="2021-01-22T14:53:00Z">
        <w:r w:rsidRPr="00761276">
          <w:rPr>
            <w:i/>
          </w:rPr>
          <w:t>“</w:t>
        </w:r>
      </w:ins>
      <w:ins w:id="377" w:author="Abercrombie, Kerrie" w:date="2021-01-22T14:51:00Z">
        <w:r w:rsidRPr="00761276">
          <w:rPr>
            <w:i/>
          </w:rPr>
          <w:t>VTS personnel should only be considered competent when appropriately trained and qualified for their VTS duties.</w:t>
        </w:r>
      </w:ins>
      <w:ins w:id="378" w:author="Abercrombie, Kerrie" w:date="2021-01-22T14:54:00Z">
        <w:r w:rsidR="00F61492">
          <w:rPr>
            <w:i/>
          </w:rPr>
          <w:t>”</w:t>
        </w:r>
      </w:ins>
      <w:ins w:id="379" w:author="Abercrombie, Kerrie" w:date="2021-01-22T14:51:00Z">
        <w:r w:rsidRPr="00761276">
          <w:rPr>
            <w:i/>
          </w:rPr>
          <w:t xml:space="preserve"> </w:t>
        </w:r>
        <w:r w:rsidRPr="00F61492">
          <w:t>This includes,</w:t>
        </w:r>
        <w:r>
          <w:t xml:space="preserve"> </w:t>
        </w:r>
      </w:ins>
      <w:ins w:id="380" w:author="Abercrombie, Kerrie" w:date="2021-01-22T14:52:00Z">
        <w:r>
          <w:t>inter alia:</w:t>
        </w:r>
      </w:ins>
    </w:p>
    <w:p w14:paraId="4E56010D" w14:textId="0BE1589A" w:rsidR="00761276" w:rsidRPr="00F61492" w:rsidRDefault="00761276" w:rsidP="00F61492">
      <w:pPr>
        <w:pStyle w:val="Bullet2"/>
        <w:rPr>
          <w:ins w:id="381" w:author="Abercrombie, Kerrie" w:date="2021-01-22T14:53:00Z"/>
          <w:i/>
        </w:rPr>
      </w:pPr>
      <w:ins w:id="382" w:author="Abercrombie, Kerrie" w:date="2021-01-22T14:51:00Z">
        <w:r w:rsidRPr="00F61492">
          <w:rPr>
            <w:i/>
          </w:rPr>
          <w:t>satisfactorily completing generic VTS training approved by a competent authority;</w:t>
        </w:r>
      </w:ins>
      <w:ins w:id="383" w:author="Abercrombie, Kerrie" w:date="2021-01-22T14:54:00Z">
        <w:r w:rsidR="00F61492" w:rsidRPr="00F61492">
          <w:rPr>
            <w:i/>
          </w:rPr>
          <w:t xml:space="preserve"> and</w:t>
        </w:r>
      </w:ins>
    </w:p>
    <w:p w14:paraId="0C06ADC8" w14:textId="3EF0F765" w:rsidR="00761276" w:rsidRPr="00F61492" w:rsidRDefault="00761276" w:rsidP="00F61492">
      <w:pPr>
        <w:pStyle w:val="Bullet1"/>
        <w:ind w:left="850"/>
        <w:rPr>
          <w:ins w:id="384" w:author="Abercrombie, Kerrie" w:date="2021-01-22T14:50:00Z"/>
          <w:i/>
        </w:rPr>
      </w:pPr>
      <w:proofErr w:type="gramStart"/>
      <w:ins w:id="385" w:author="Abercrombie, Kerrie" w:date="2021-01-22T14:53:00Z">
        <w:r w:rsidRPr="00F61492">
          <w:rPr>
            <w:i/>
          </w:rPr>
          <w:t>being</w:t>
        </w:r>
        <w:proofErr w:type="gramEnd"/>
        <w:r w:rsidRPr="00F61492">
          <w:rPr>
            <w:i/>
          </w:rPr>
          <w:t xml:space="preserve"> in possession of appropriate certification.</w:t>
        </w:r>
      </w:ins>
    </w:p>
    <w:p w14:paraId="19100373" w14:textId="38BBBE17" w:rsidR="0034045E" w:rsidRPr="0034045E" w:rsidRDefault="0034045E" w:rsidP="0034045E">
      <w:pPr>
        <w:pStyle w:val="BodyText"/>
        <w:spacing w:line="216" w:lineRule="atLeast"/>
        <w:rPr>
          <w:ins w:id="386" w:author="Abercrombie, Kerrie" w:date="2021-01-22T15:18:00Z"/>
        </w:rPr>
      </w:pPr>
      <w:ins w:id="387" w:author="Abercrombie, Kerrie" w:date="2021-01-22T15:18:00Z">
        <w:r w:rsidRPr="0034045E">
          <w:rPr>
            <w:b/>
          </w:rPr>
          <w:t>IALA Recommendation 0103</w:t>
        </w:r>
        <w:r>
          <w:t xml:space="preserve"> </w:t>
        </w:r>
      </w:ins>
      <w:ins w:id="388" w:author="Abercrombie, Kerrie" w:date="2021-01-22T15:19:00Z">
        <w:r w:rsidRPr="0034045E">
          <w:rPr>
            <w:b/>
          </w:rPr>
          <w:t xml:space="preserve">- </w:t>
        </w:r>
      </w:ins>
      <w:ins w:id="389" w:author="Abercrombie, Kerrie" w:date="2021-01-22T15:18:00Z">
        <w:r w:rsidRPr="0034045E">
          <w:rPr>
            <w:b/>
          </w:rPr>
          <w:t xml:space="preserve">Training and Certification of VTS personnel </w:t>
        </w:r>
        <w:r>
          <w:t>specifies the practices associated with the training and certification of VTS personnel to assist authorities when recruiting, training and assessing VTS personnel to ensure the harmonized delivery of vessel traffic services world-wide.</w:t>
        </w:r>
      </w:ins>
    </w:p>
    <w:p w14:paraId="6B5CD529" w14:textId="7B80D8F4" w:rsidR="00B437CE" w:rsidRDefault="00B437CE" w:rsidP="001B28E3">
      <w:pPr>
        <w:pStyle w:val="BodyText"/>
        <w:spacing w:line="216" w:lineRule="atLeast"/>
        <w:rPr>
          <w:ins w:id="390" w:author="Abercrombie, Kerrie" w:date="2021-01-22T15:03:00Z"/>
        </w:rPr>
      </w:pPr>
      <w:ins w:id="391" w:author="Abercrombie, Kerrie" w:date="2021-01-22T15:03:00Z">
        <w:r w:rsidRPr="00B437CE">
          <w:rPr>
            <w:b/>
          </w:rPr>
          <w:t xml:space="preserve">IALA Guideline 1156 </w:t>
        </w:r>
      </w:ins>
      <w:ins w:id="392" w:author="Abercrombie, Kerrie" w:date="2021-01-22T15:04:00Z">
        <w:r w:rsidRPr="00B437CE">
          <w:rPr>
            <w:b/>
          </w:rPr>
          <w:t>- Recruitment, training and assessment of VTS personnel</w:t>
        </w:r>
      </w:ins>
      <w:ins w:id="393" w:author="Abercrombie, Kerrie" w:date="2021-01-22T15:03:00Z">
        <w:r>
          <w:t xml:space="preserve"> </w:t>
        </w:r>
      </w:ins>
      <w:ins w:id="394" w:author="Abercrombie, Kerrie" w:date="2021-01-22T15:04:00Z">
        <w:r>
          <w:t xml:space="preserve">states that </w:t>
        </w:r>
        <w:r w:rsidRPr="00B437CE">
          <w:rPr>
            <w:i/>
          </w:rPr>
          <w:t>“</w:t>
        </w:r>
      </w:ins>
      <w:ins w:id="395" w:author="Abercrombie, Kerrie" w:date="2021-01-22T15:03:00Z">
        <w:r w:rsidRPr="00B437CE">
          <w:rPr>
            <w:i/>
          </w:rPr>
          <w:t>Model courses provided by accredited training organisations should be approved by the competent authority.</w:t>
        </w:r>
      </w:ins>
      <w:ins w:id="396" w:author="Abercrombie, Kerrie" w:date="2021-01-22T15:04:00Z">
        <w:r w:rsidRPr="00B437CE">
          <w:rPr>
            <w:i/>
          </w:rPr>
          <w:t>”</w:t>
        </w:r>
      </w:ins>
    </w:p>
    <w:p w14:paraId="36C41340" w14:textId="77777777" w:rsidR="00B437CE" w:rsidRDefault="00B437CE" w:rsidP="001B28E3">
      <w:pPr>
        <w:pStyle w:val="BodyText"/>
        <w:spacing w:line="216" w:lineRule="atLeast"/>
        <w:rPr>
          <w:ins w:id="397" w:author="Abercrombie, Kerrie" w:date="2021-01-22T15:07:00Z"/>
        </w:rPr>
      </w:pPr>
      <w:ins w:id="398" w:author="Abercrombie, Kerrie" w:date="2021-01-22T15:07:00Z">
        <w:r w:rsidRPr="00B437CE">
          <w:rPr>
            <w:b/>
          </w:rPr>
          <w:t>IALA Guideline 1014 - Accreditation and Approval Process for VTS Training</w:t>
        </w:r>
        <w:r w:rsidRPr="00B437CE">
          <w:t xml:space="preserve"> sets out the process by which a training organisation can be accredited to deliver approved VTS training courses.</w:t>
        </w:r>
      </w:ins>
    </w:p>
    <w:p w14:paraId="503D216E" w14:textId="78CDCF5D" w:rsidR="001E4C8E" w:rsidRPr="008532E2" w:rsidRDefault="008532E2" w:rsidP="008532E2">
      <w:pPr>
        <w:pStyle w:val="Heading1"/>
      </w:pPr>
      <w:bookmarkStart w:id="399" w:name="_Toc62642242"/>
      <w:ins w:id="400" w:author="Abercrombie, Kerrie" w:date="2021-01-22T16:01:00Z">
        <w:r>
          <w:t xml:space="preserve">DOCUMENT </w:t>
        </w:r>
      </w:ins>
      <w:ins w:id="401" w:author="Abercrombie, Kerrie" w:date="2021-01-22T16:00:00Z">
        <w:r>
          <w:t>PURPOSE</w:t>
        </w:r>
      </w:ins>
      <w:bookmarkEnd w:id="399"/>
    </w:p>
    <w:p w14:paraId="1C4828D6" w14:textId="5AD3A30A" w:rsidR="001E4C8E" w:rsidRDefault="001E4C8E" w:rsidP="001E4C8E">
      <w:pPr>
        <w:pStyle w:val="Heading1separatationline"/>
        <w:rPr>
          <w:ins w:id="402" w:author="Kerrie Abercrombie" w:date="2021-01-15T14:27:00Z"/>
        </w:rPr>
      </w:pPr>
    </w:p>
    <w:p w14:paraId="711DC7BF" w14:textId="1A154348" w:rsidR="008519D8" w:rsidRDefault="00E974E5" w:rsidP="00E974E5">
      <w:pPr>
        <w:pStyle w:val="BodyText"/>
        <w:rPr>
          <w:ins w:id="403" w:author="Abercrombie, Kerrie" w:date="2021-02-02T06:03:00Z"/>
        </w:rPr>
      </w:pPr>
      <w:ins w:id="404" w:author="Abercrombie, Kerrie" w:date="2021-01-22T15:48:00Z">
        <w:r w:rsidRPr="00861521">
          <w:t xml:space="preserve">This </w:t>
        </w:r>
        <w:r>
          <w:t xml:space="preserve">document </w:t>
        </w:r>
      </w:ins>
      <w:ins w:id="405" w:author="Abercrombie, Kerrie" w:date="2021-02-02T06:02:00Z">
        <w:r w:rsidR="00F94C1C" w:rsidRPr="00F94C1C">
          <w:t>defines the level of training and knowledge needed to reach levels of competence defined by IALA to obtaining a V103/1 certificate.</w:t>
        </w:r>
      </w:ins>
    </w:p>
    <w:p w14:paraId="3CC2E9EA" w14:textId="46070C0F" w:rsidR="00F94C1C" w:rsidRDefault="00F94C1C" w:rsidP="00E974E5">
      <w:pPr>
        <w:pStyle w:val="BodyText"/>
        <w:rPr>
          <w:ins w:id="406" w:author="Trainor, Neil" w:date="2021-01-28T10:55:00Z"/>
        </w:rPr>
      </w:pPr>
      <w:ins w:id="407" w:author="Abercrombie, Kerrie" w:date="2021-02-02T06:03:00Z">
        <w:r w:rsidRPr="00F94C1C">
          <w:t>This model course is to be used by accredited training organisations in preparing their V103/1 curriculums.</w:t>
        </w:r>
      </w:ins>
    </w:p>
    <w:p w14:paraId="18F0AD5E" w14:textId="7057B7D1" w:rsidR="001E4C8E" w:rsidRDefault="008532E2" w:rsidP="001E4C8E">
      <w:pPr>
        <w:pStyle w:val="Heading1"/>
        <w:rPr>
          <w:ins w:id="408" w:author="Kerrie Abercrombie" w:date="2021-01-15T14:33:00Z"/>
        </w:rPr>
      </w:pPr>
      <w:bookmarkStart w:id="409" w:name="_Toc62642243"/>
      <w:ins w:id="410" w:author="Abercrombie, Kerrie" w:date="2021-01-22T16:02:00Z">
        <w:r>
          <w:t xml:space="preserve">COURSE </w:t>
        </w:r>
      </w:ins>
      <w:ins w:id="411" w:author="Abercrombie, Kerrie" w:date="2021-01-19T05:22:00Z">
        <w:r w:rsidR="000E0A26">
          <w:t>OBJECTIVE</w:t>
        </w:r>
      </w:ins>
      <w:bookmarkEnd w:id="409"/>
    </w:p>
    <w:p w14:paraId="6C5D3859" w14:textId="591A1316" w:rsidR="007214D6" w:rsidRDefault="007214D6" w:rsidP="007214D6">
      <w:pPr>
        <w:pStyle w:val="Heading1separatationline"/>
        <w:rPr>
          <w:ins w:id="412" w:author="Kerrie Abercrombie" w:date="2021-01-15T14:33:00Z"/>
        </w:rPr>
      </w:pPr>
    </w:p>
    <w:p w14:paraId="0B094B53" w14:textId="229885E1" w:rsidR="008532E2" w:rsidRDefault="000E0A26" w:rsidP="008532E2">
      <w:pPr>
        <w:pStyle w:val="BodyText"/>
        <w:rPr>
          <w:ins w:id="413" w:author="Abercrombie, Kerrie" w:date="2021-01-22T16:04:00Z"/>
        </w:rPr>
      </w:pPr>
      <w:ins w:id="414" w:author="Abercrombie, Kerrie" w:date="2021-01-19T05:23:00Z">
        <w:r>
          <w:t xml:space="preserve">Upon successful completion of this course </w:t>
        </w:r>
      </w:ins>
      <w:ins w:id="415" w:author="Abercrombie, Kerrie" w:date="2021-01-22T15:16:00Z">
        <w:r w:rsidR="0034045E">
          <w:t>the student</w:t>
        </w:r>
      </w:ins>
      <w:ins w:id="416" w:author="Abercrombie, Kerrie" w:date="2021-01-19T05:23:00Z">
        <w:r>
          <w:t xml:space="preserve"> should have demonstrated </w:t>
        </w:r>
      </w:ins>
      <w:ins w:id="417" w:author="Abercrombie, Kerrie" w:date="2021-01-22T16:04:00Z">
        <w:r w:rsidR="008532E2">
          <w:t>the requisite knowledge, understanding and proficiency to</w:t>
        </w:r>
        <w:r w:rsidR="008532E2" w:rsidRPr="008532E2">
          <w:t xml:space="preserve"> </w:t>
        </w:r>
        <w:r w:rsidR="008532E2">
          <w:t xml:space="preserve">undertake the duties associated with </w:t>
        </w:r>
      </w:ins>
      <w:ins w:id="418" w:author="Abercrombie, Kerrie" w:date="2021-01-22T16:05:00Z">
        <w:r w:rsidR="00630332">
          <w:t xml:space="preserve">the provision of </w:t>
        </w:r>
      </w:ins>
      <w:ins w:id="419" w:author="Abercrombie, Kerrie" w:date="2021-01-22T16:04:00Z">
        <w:r w:rsidR="008532E2">
          <w:t xml:space="preserve">VTS </w:t>
        </w:r>
      </w:ins>
      <w:ins w:id="420" w:author="Abercrombie, Kerrie" w:date="2021-01-22T16:05:00Z">
        <w:r w:rsidR="00630332">
          <w:t>to</w:t>
        </w:r>
      </w:ins>
      <w:ins w:id="421" w:author="Abercrombie, Kerrie" w:date="2021-01-22T16:04:00Z">
        <w:r w:rsidR="008532E2">
          <w:t>:</w:t>
        </w:r>
      </w:ins>
    </w:p>
    <w:p w14:paraId="7E9B6566" w14:textId="15BC0433" w:rsidR="008532E2" w:rsidRDefault="008532E2" w:rsidP="00630332">
      <w:pPr>
        <w:pStyle w:val="Bullet1"/>
        <w:rPr>
          <w:ins w:id="422" w:author="Abercrombie, Kerrie" w:date="2021-01-22T16:04:00Z"/>
        </w:rPr>
      </w:pPr>
      <w:ins w:id="423" w:author="Abercrombie, Kerrie" w:date="2021-01-22T16:04:00Z">
        <w:r>
          <w:t xml:space="preserve">provide timely and relevant information on factors that may influence the transit of a ship and assist on-board decision making; </w:t>
        </w:r>
      </w:ins>
    </w:p>
    <w:p w14:paraId="2A8DE760" w14:textId="7C35258A" w:rsidR="008532E2" w:rsidRDefault="008532E2" w:rsidP="00630332">
      <w:pPr>
        <w:pStyle w:val="Bullet1"/>
        <w:rPr>
          <w:ins w:id="424" w:author="Abercrombie, Kerrie" w:date="2021-01-22T16:04:00Z"/>
        </w:rPr>
      </w:pPr>
      <w:ins w:id="425" w:author="Abercrombie, Kerrie" w:date="2021-01-22T16:04:00Z">
        <w:r>
          <w:t>monitor and manage traffic to ensure the safety and efficiency of ship movements; and</w:t>
        </w:r>
      </w:ins>
    </w:p>
    <w:p w14:paraId="20F22851" w14:textId="4F55F19C" w:rsidR="008532E2" w:rsidRDefault="008532E2" w:rsidP="00630332">
      <w:pPr>
        <w:pStyle w:val="Bullet1"/>
        <w:rPr>
          <w:ins w:id="426" w:author="Abercrombie, Kerrie" w:date="2021-01-22T16:04:00Z"/>
        </w:rPr>
      </w:pPr>
      <w:proofErr w:type="gramStart"/>
      <w:ins w:id="427" w:author="Abercrombie, Kerrie" w:date="2021-01-22T16:04:00Z">
        <w:r>
          <w:t>respond</w:t>
        </w:r>
        <w:proofErr w:type="gramEnd"/>
        <w:r>
          <w:t xml:space="preserve"> to developing unsafe situations to assist the decision-making process on board.</w:t>
        </w:r>
      </w:ins>
    </w:p>
    <w:p w14:paraId="35F43148" w14:textId="77777777" w:rsidR="00630332" w:rsidRPr="008532E2" w:rsidRDefault="00630332" w:rsidP="00F93D15">
      <w:pPr>
        <w:pStyle w:val="BodyText"/>
        <w:spacing w:before="240"/>
        <w:rPr>
          <w:ins w:id="428" w:author="Abercrombie, Kerrie" w:date="2021-01-22T16:05:00Z"/>
          <w:i/>
        </w:rPr>
      </w:pPr>
      <w:ins w:id="429" w:author="Abercrombie, Kerrie" w:date="2021-01-22T16:05:00Z">
        <w:r>
          <w:t xml:space="preserve">Note – As described in </w:t>
        </w:r>
        <w:proofErr w:type="gramStart"/>
        <w:r>
          <w:t>A.857(</w:t>
        </w:r>
        <w:proofErr w:type="gramEnd"/>
        <w:r w:rsidRPr="008532E2">
          <w:rPr>
            <w:highlight w:val="yellow"/>
          </w:rPr>
          <w:t>XX</w:t>
        </w:r>
        <w:r>
          <w:t xml:space="preserve">) </w:t>
        </w:r>
        <w:r>
          <w:rPr>
            <w:i/>
          </w:rPr>
          <w:t>“</w:t>
        </w:r>
        <w:r w:rsidRPr="008532E2">
          <w:rPr>
            <w:i/>
          </w:rPr>
          <w:t>VTS personnel should only be considered competent when appropriately trained and qualified for their VTS duties. This includes:</w:t>
        </w:r>
      </w:ins>
    </w:p>
    <w:p w14:paraId="741372B7" w14:textId="77777777" w:rsidR="00630332" w:rsidRPr="008532E2" w:rsidRDefault="00630332" w:rsidP="00630332">
      <w:pPr>
        <w:pStyle w:val="BodyText"/>
        <w:ind w:left="709"/>
        <w:rPr>
          <w:ins w:id="430" w:author="Abercrombie, Kerrie" w:date="2021-01-22T16:05:00Z"/>
          <w:i/>
        </w:rPr>
      </w:pPr>
      <w:ins w:id="431" w:author="Abercrombie, Kerrie" w:date="2021-01-22T16:05:00Z">
        <w:r w:rsidRPr="008532E2">
          <w:rPr>
            <w:i/>
          </w:rPr>
          <w:t>•</w:t>
        </w:r>
        <w:r w:rsidRPr="008532E2">
          <w:rPr>
            <w:i/>
          </w:rPr>
          <w:tab/>
        </w:r>
        <w:proofErr w:type="gramStart"/>
        <w:r w:rsidRPr="008532E2">
          <w:rPr>
            <w:i/>
          </w:rPr>
          <w:t>satisfactorily</w:t>
        </w:r>
        <w:proofErr w:type="gramEnd"/>
        <w:r w:rsidRPr="008532E2">
          <w:rPr>
            <w:i/>
          </w:rPr>
          <w:t xml:space="preserve"> completing generic VTS training approved by the competent authority; </w:t>
        </w:r>
      </w:ins>
    </w:p>
    <w:p w14:paraId="2924D556" w14:textId="77777777" w:rsidR="00630332" w:rsidRPr="008532E2" w:rsidRDefault="00630332" w:rsidP="00630332">
      <w:pPr>
        <w:pStyle w:val="BodyText"/>
        <w:ind w:left="709"/>
        <w:rPr>
          <w:ins w:id="432" w:author="Abercrombie, Kerrie" w:date="2021-01-22T16:05:00Z"/>
          <w:i/>
        </w:rPr>
      </w:pPr>
      <w:ins w:id="433" w:author="Abercrombie, Kerrie" w:date="2021-01-22T16:05:00Z">
        <w:r w:rsidRPr="008532E2">
          <w:rPr>
            <w:i/>
          </w:rPr>
          <w:t>•</w:t>
        </w:r>
        <w:r w:rsidRPr="008532E2">
          <w:rPr>
            <w:i/>
          </w:rPr>
          <w:tab/>
        </w:r>
        <w:proofErr w:type="gramStart"/>
        <w:r w:rsidRPr="008532E2">
          <w:rPr>
            <w:i/>
          </w:rPr>
          <w:t>satisfactorily</w:t>
        </w:r>
        <w:proofErr w:type="gramEnd"/>
        <w:r w:rsidRPr="008532E2">
          <w:rPr>
            <w:i/>
          </w:rPr>
          <w:t xml:space="preserve"> completing on-the-job training at the VTS where the person is employed;</w:t>
        </w:r>
      </w:ins>
    </w:p>
    <w:p w14:paraId="05190BA7" w14:textId="77777777" w:rsidR="00630332" w:rsidRPr="008532E2" w:rsidRDefault="00630332" w:rsidP="00630332">
      <w:pPr>
        <w:pStyle w:val="BodyText"/>
        <w:ind w:left="709"/>
        <w:rPr>
          <w:ins w:id="434" w:author="Abercrombie, Kerrie" w:date="2021-01-22T16:05:00Z"/>
          <w:i/>
        </w:rPr>
      </w:pPr>
      <w:ins w:id="435" w:author="Abercrombie, Kerrie" w:date="2021-01-22T16:05:00Z">
        <w:r w:rsidRPr="008532E2">
          <w:rPr>
            <w:i/>
          </w:rPr>
          <w:t>•</w:t>
        </w:r>
        <w:r w:rsidRPr="008532E2">
          <w:rPr>
            <w:i/>
          </w:rPr>
          <w:tab/>
          <w:t>undergoing performance assessment and revalidation training to ensure competence is maintained; and</w:t>
        </w:r>
      </w:ins>
    </w:p>
    <w:p w14:paraId="2CE0BD1E" w14:textId="77777777" w:rsidR="00630332" w:rsidRDefault="00630332" w:rsidP="00630332">
      <w:pPr>
        <w:pStyle w:val="BodyText"/>
        <w:ind w:left="709"/>
        <w:rPr>
          <w:ins w:id="436" w:author="Abercrombie, Kerrie" w:date="2021-01-22T16:05:00Z"/>
        </w:rPr>
      </w:pPr>
      <w:ins w:id="437" w:author="Abercrombie, Kerrie" w:date="2021-01-22T16:05:00Z">
        <w:r w:rsidRPr="008532E2">
          <w:rPr>
            <w:i/>
          </w:rPr>
          <w:t>•</w:t>
        </w:r>
        <w:r w:rsidRPr="008532E2">
          <w:rPr>
            <w:i/>
          </w:rPr>
          <w:tab/>
          <w:t>being in possession of appropriate certification.</w:t>
        </w:r>
        <w:r>
          <w:rPr>
            <w:i/>
          </w:rPr>
          <w:t>”</w:t>
        </w:r>
      </w:ins>
    </w:p>
    <w:p w14:paraId="47FEE477" w14:textId="77777777" w:rsidR="00630332" w:rsidRDefault="00630332" w:rsidP="00630332">
      <w:pPr>
        <w:pStyle w:val="BodyText"/>
        <w:rPr>
          <w:ins w:id="438" w:author="Abercrombie, Kerrie" w:date="2021-01-22T16:06:00Z"/>
        </w:rPr>
      </w:pPr>
    </w:p>
    <w:p w14:paraId="371CBB6F" w14:textId="77777777" w:rsidR="00630332" w:rsidRDefault="00630332">
      <w:pPr>
        <w:spacing w:after="200" w:line="276" w:lineRule="auto"/>
        <w:rPr>
          <w:ins w:id="439" w:author="Abercrombie, Kerrie" w:date="2021-01-22T16:06:00Z"/>
          <w:rFonts w:asciiTheme="majorHAnsi" w:eastAsiaTheme="majorEastAsia" w:hAnsiTheme="majorHAnsi" w:cstheme="majorBidi"/>
          <w:b/>
          <w:bCs/>
          <w:caps/>
          <w:color w:val="00AFAA"/>
          <w:sz w:val="28"/>
        </w:rPr>
      </w:pPr>
      <w:ins w:id="440" w:author="Abercrombie, Kerrie" w:date="2021-01-22T16:06:00Z">
        <w:r>
          <w:br w:type="page"/>
        </w:r>
      </w:ins>
    </w:p>
    <w:p w14:paraId="2A3D0F3D" w14:textId="0A92A6FC" w:rsidR="007214D6" w:rsidRDefault="000E0A26" w:rsidP="007214D6">
      <w:pPr>
        <w:pStyle w:val="Heading1"/>
        <w:rPr>
          <w:ins w:id="441" w:author="Kerrie Abercrombie" w:date="2021-01-15T14:34:00Z"/>
        </w:rPr>
      </w:pPr>
      <w:bookmarkStart w:id="442" w:name="_Toc62642244"/>
      <w:ins w:id="443" w:author="Abercrombie, Kerrie" w:date="2021-01-19T05:23:00Z">
        <w:r>
          <w:lastRenderedPageBreak/>
          <w:t>COURSE PRE-REQUISTES</w:t>
        </w:r>
      </w:ins>
      <w:bookmarkEnd w:id="442"/>
    </w:p>
    <w:p w14:paraId="5F200175" w14:textId="42299760" w:rsidR="007214D6" w:rsidRDefault="007214D6" w:rsidP="007214D6">
      <w:pPr>
        <w:pStyle w:val="Heading1separatationline"/>
        <w:rPr>
          <w:ins w:id="444" w:author="Kerrie Abercrombie" w:date="2021-01-15T14:34:00Z"/>
        </w:rPr>
      </w:pPr>
    </w:p>
    <w:p w14:paraId="5F663658" w14:textId="6A2438DE" w:rsidR="000E0A26" w:rsidRDefault="000E0A26" w:rsidP="000E0A26">
      <w:pPr>
        <w:pStyle w:val="BodyText"/>
        <w:rPr>
          <w:ins w:id="445" w:author="Abercrombie, Kerrie" w:date="2021-01-19T05:24:00Z"/>
        </w:rPr>
      </w:pPr>
      <w:commentRangeStart w:id="446"/>
      <w:ins w:id="447" w:author="Abercrombie, Kerrie" w:date="2021-01-19T05:24:00Z">
        <w:r>
          <w:t xml:space="preserve">All </w:t>
        </w:r>
      </w:ins>
      <w:commentRangeEnd w:id="446"/>
      <w:ins w:id="448" w:author="Abercrombie, Kerrie" w:date="2021-02-02T06:09:00Z">
        <w:r w:rsidR="00F94C1C">
          <w:rPr>
            <w:rStyle w:val="CommentReference"/>
          </w:rPr>
          <w:commentReference w:id="446"/>
        </w:r>
      </w:ins>
      <w:ins w:id="449" w:author="Abercrombie, Kerrie" w:date="2021-01-19T05:24:00Z">
        <w:r>
          <w:t xml:space="preserve">students attending the course are required to hold </w:t>
        </w:r>
      </w:ins>
      <w:ins w:id="450" w:author="Abercrombie, Kerrie" w:date="2021-02-02T06:04:00Z">
        <w:r w:rsidR="00F94C1C" w:rsidRPr="00F94C1C">
          <w:t>appropriate national qualifications to operate the VHF marine radiotelephony equipment</w:t>
        </w:r>
      </w:ins>
      <w:ins w:id="451" w:author="Abercrombie, Kerrie" w:date="2021-02-02T06:10:00Z">
        <w:r w:rsidR="00F94C1C">
          <w:t xml:space="preserve"> for the coastal stations they operate.  For example, at a minimum </w:t>
        </w:r>
      </w:ins>
      <w:ins w:id="452" w:author="Abercrombie, Kerrie" w:date="2021-02-02T06:11:00Z">
        <w:r w:rsidR="00F94C1C">
          <w:t xml:space="preserve">this should be </w:t>
        </w:r>
      </w:ins>
      <w:ins w:id="453" w:author="Abercrombie, Kerrie" w:date="2021-02-02T06:05:00Z">
        <w:r w:rsidR="00F94C1C">
          <w:t xml:space="preserve">a </w:t>
        </w:r>
      </w:ins>
      <w:ins w:id="454" w:author="Abercrombie, Kerrie" w:date="2021-02-02T06:06:00Z">
        <w:r w:rsidR="00F94C1C">
          <w:t>radio</w:t>
        </w:r>
      </w:ins>
      <w:ins w:id="455" w:author="Abercrombie, Kerrie" w:date="2021-02-02T06:09:00Z">
        <w:r w:rsidR="00F94C1C">
          <w:t>/restricted</w:t>
        </w:r>
      </w:ins>
      <w:ins w:id="456" w:author="Abercrombie, Kerrie" w:date="2021-02-02T06:06:00Z">
        <w:r w:rsidR="00F94C1C">
          <w:t xml:space="preserve"> operators certificate</w:t>
        </w:r>
      </w:ins>
      <w:ins w:id="457" w:author="Abercrombie, Kerrie" w:date="2021-02-02T06:11:00Z">
        <w:r w:rsidR="00F94C1C">
          <w:t>,</w:t>
        </w:r>
      </w:ins>
      <w:ins w:id="458" w:author="Abercrombie, Kerrie" w:date="2021-02-02T06:10:00Z">
        <w:r w:rsidR="00F94C1C">
          <w:t xml:space="preserve"> or</w:t>
        </w:r>
      </w:ins>
      <w:ins w:id="459" w:author="Abercrombie, Kerrie" w:date="2021-02-02T06:11:00Z">
        <w:r w:rsidR="00F94C1C">
          <w:t xml:space="preserve"> </w:t>
        </w:r>
      </w:ins>
      <w:ins w:id="460" w:author="Abercrombie, Kerrie" w:date="2021-02-02T06:15:00Z">
        <w:r w:rsidR="009F1EDA">
          <w:t xml:space="preserve">may be </w:t>
        </w:r>
      </w:ins>
      <w:ins w:id="461" w:author="Abercrombie, Kerrie" w:date="2021-02-02T06:12:00Z">
        <w:r w:rsidR="00F94C1C">
          <w:t xml:space="preserve">to </w:t>
        </w:r>
      </w:ins>
      <w:ins w:id="462" w:author="Abercrombie, Kerrie" w:date="2021-02-02T06:11:00Z">
        <w:r w:rsidR="00F94C1C">
          <w:t>a</w:t>
        </w:r>
      </w:ins>
      <w:ins w:id="463" w:author="Abercrombie, Kerrie" w:date="2021-02-02T06:10:00Z">
        <w:r w:rsidR="00F94C1C">
          <w:t xml:space="preserve"> higher </w:t>
        </w:r>
      </w:ins>
      <w:ins w:id="464" w:author="Abercrombie, Kerrie" w:date="2021-02-02T06:11:00Z">
        <w:r w:rsidR="00F94C1C">
          <w:t xml:space="preserve">standard </w:t>
        </w:r>
      </w:ins>
      <w:ins w:id="465" w:author="Abercrombie, Kerrie" w:date="2021-02-02T06:10:00Z">
        <w:r w:rsidR="00F94C1C">
          <w:t>with GDMSS qualifications</w:t>
        </w:r>
      </w:ins>
      <w:ins w:id="466" w:author="Abercrombie, Kerrie" w:date="2021-02-02T06:15:00Z">
        <w:r w:rsidR="009F1EDA">
          <w:t xml:space="preserve"> depending on the radio equipment used</w:t>
        </w:r>
      </w:ins>
      <w:ins w:id="467" w:author="Abercrombie, Kerrie" w:date="2021-02-02T06:04:00Z">
        <w:r w:rsidR="00F94C1C" w:rsidRPr="00F94C1C">
          <w:t xml:space="preserve">. </w:t>
        </w:r>
      </w:ins>
      <w:ins w:id="468" w:author="Abercrombie, Kerrie" w:date="2021-01-19T05:24:00Z">
        <w:r>
          <w:t>[</w:t>
        </w:r>
      </w:ins>
      <w:ins w:id="469" w:author="Abercrombie, Kerrie" w:date="2021-02-02T06:09:00Z">
        <w:r w:rsidR="00F94C1C">
          <w:t>I</w:t>
        </w:r>
      </w:ins>
      <w:ins w:id="470" w:author="Abercrombie, Kerrie" w:date="2021-01-19T05:24:00Z">
        <w:r w:rsidRPr="007214D6">
          <w:rPr>
            <w:highlight w:val="yellow"/>
          </w:rPr>
          <w:t>s there an international name for the course</w:t>
        </w:r>
      </w:ins>
      <w:ins w:id="471" w:author="Abercrombie, Kerrie" w:date="2021-02-02T06:09:00Z">
        <w:r w:rsidR="00F94C1C">
          <w:rPr>
            <w:highlight w:val="yellow"/>
          </w:rPr>
          <w:t>/s</w:t>
        </w:r>
      </w:ins>
      <w:ins w:id="472" w:author="Abercrombie, Kerrie" w:date="2021-01-19T05:24:00Z">
        <w:r w:rsidRPr="007214D6">
          <w:rPr>
            <w:highlight w:val="yellow"/>
          </w:rPr>
          <w:t>?</w:t>
        </w:r>
        <w:r>
          <w:t>]</w:t>
        </w:r>
      </w:ins>
    </w:p>
    <w:p w14:paraId="6F3FC3C1" w14:textId="2EDFFE1E" w:rsidR="000E0A26" w:rsidRDefault="000E0A26" w:rsidP="000E0A26">
      <w:pPr>
        <w:pStyle w:val="BodyText"/>
        <w:rPr>
          <w:ins w:id="473" w:author="Abercrombie, Kerrie" w:date="2021-01-19T05:24:00Z"/>
        </w:rPr>
      </w:pPr>
      <w:ins w:id="474" w:author="Abercrombie, Kerrie" w:date="2021-01-19T05:24:00Z">
        <w:r>
          <w:t xml:space="preserve">The student should be able to achieve the equivalent of the International English Language Testing System (IETS) level 5.  </w:t>
        </w:r>
      </w:ins>
      <w:ins w:id="475" w:author="Abercrombie, Kerrie" w:date="2021-01-27T11:00:00Z">
        <w:r w:rsidR="00987EE8" w:rsidRPr="00987EE8">
          <w:rPr>
            <w:highlight w:val="yellow"/>
          </w:rPr>
          <w:t xml:space="preserve">Refer to </w:t>
        </w:r>
        <w:commentRangeStart w:id="476"/>
        <w:r w:rsidR="00987EE8" w:rsidRPr="00987EE8">
          <w:rPr>
            <w:highlight w:val="yellow"/>
          </w:rPr>
          <w:t xml:space="preserve">Annex </w:t>
        </w:r>
        <w:r w:rsidR="00987EE8">
          <w:rPr>
            <w:highlight w:val="yellow"/>
          </w:rPr>
          <w:t>3</w:t>
        </w:r>
      </w:ins>
      <w:commentRangeEnd w:id="476"/>
      <w:ins w:id="477" w:author="Abercrombie, Kerrie" w:date="2021-01-27T11:49:00Z">
        <w:r w:rsidR="000A604D">
          <w:rPr>
            <w:rStyle w:val="CommentReference"/>
          </w:rPr>
          <w:commentReference w:id="476"/>
        </w:r>
      </w:ins>
      <w:ins w:id="478" w:author="Abercrombie, Kerrie" w:date="2021-01-27T11:00:00Z">
        <w:r w:rsidR="00987EE8" w:rsidRPr="00987EE8">
          <w:rPr>
            <w:highlight w:val="yellow"/>
          </w:rPr>
          <w:t xml:space="preserve"> for more information</w:t>
        </w:r>
        <w:r w:rsidR="00987EE8">
          <w:t xml:space="preserve">.  </w:t>
        </w:r>
      </w:ins>
      <w:ins w:id="479" w:author="Abercrombie, Kerrie" w:date="2021-01-19T05:24:00Z">
        <w:r>
          <w:t xml:space="preserve">Where this level of English cannot be achieved, the training organisation should identify how the student may achieve this, for example, a </w:t>
        </w:r>
      </w:ins>
      <w:ins w:id="480" w:author="Abercrombie, Kerrie" w:date="2021-01-19T05:25:00Z">
        <w:r>
          <w:t>suitable</w:t>
        </w:r>
      </w:ins>
      <w:ins w:id="481" w:author="Abercrombie, Kerrie" w:date="2021-01-19T05:24:00Z">
        <w:r>
          <w:t xml:space="preserve"> bridging course.  </w:t>
        </w:r>
      </w:ins>
    </w:p>
    <w:p w14:paraId="7B0A7A3F" w14:textId="1546A1FB" w:rsidR="001E181A" w:rsidRDefault="001E181A" w:rsidP="001E181A">
      <w:pPr>
        <w:pStyle w:val="BodyText"/>
        <w:rPr>
          <w:ins w:id="482" w:author="Abercrombie, Kerrie" w:date="2021-01-25T08:41:00Z"/>
          <w:lang w:eastAsia="de-DE"/>
        </w:rPr>
      </w:pPr>
      <w:ins w:id="483" w:author="Abercrombie, Kerrie" w:date="2021-01-25T08:41:00Z">
        <w:r>
          <w:t>C</w:t>
        </w:r>
        <w:r w:rsidRPr="0090733E">
          <w:t>onsideration should also be given to</w:t>
        </w:r>
        <w:r>
          <w:t xml:space="preserve"> the recognition of prior learning</w:t>
        </w:r>
        <w:r w:rsidRPr="0090733E">
          <w:t xml:space="preserve">, which </w:t>
        </w:r>
        <w:r>
          <w:t>may reduce formal training time for a student</w:t>
        </w:r>
        <w:r w:rsidRPr="00EB7129">
          <w:rPr>
            <w:lang w:eastAsia="de-DE"/>
          </w:rPr>
          <w:t>.</w:t>
        </w:r>
      </w:ins>
    </w:p>
    <w:tbl>
      <w:tblPr>
        <w:tblStyle w:val="TableGrid"/>
        <w:tblW w:w="0" w:type="auto"/>
        <w:tblLook w:val="04A0" w:firstRow="1" w:lastRow="0" w:firstColumn="1" w:lastColumn="0" w:noHBand="0" w:noVBand="1"/>
      </w:tblPr>
      <w:tblGrid>
        <w:gridCol w:w="10195"/>
      </w:tblGrid>
      <w:tr w:rsidR="001E181A" w14:paraId="2468B9C2" w14:textId="77777777" w:rsidTr="001E181A">
        <w:trPr>
          <w:ins w:id="484" w:author="Abercrombie, Kerrie" w:date="2021-01-25T08:41:00Z"/>
        </w:trPr>
        <w:tc>
          <w:tcPr>
            <w:tcW w:w="10195" w:type="dxa"/>
            <w:shd w:val="clear" w:color="auto" w:fill="C6EDFF" w:themeFill="accent2" w:themeFillTint="33"/>
          </w:tcPr>
          <w:p w14:paraId="5C00C3E9" w14:textId="2E251FCA" w:rsidR="001E181A" w:rsidRDefault="00A55C67" w:rsidP="001E181A">
            <w:pPr>
              <w:pStyle w:val="BodyText"/>
              <w:rPr>
                <w:ins w:id="485" w:author="Abercrombie, Kerrie" w:date="2021-01-25T08:41:00Z"/>
              </w:rPr>
            </w:pPr>
            <w:ins w:id="486" w:author="Abercrombie, Kerrie" w:date="2021-01-27T11:50:00Z">
              <w:r w:rsidRPr="00D47BC0" w:rsidDel="00EC2854">
                <w:rPr>
                  <w:i/>
                </w:rPr>
                <w:t>IALA Guideline 1017 - Assessment of</w:t>
              </w:r>
              <w:r w:rsidDel="00EC2854">
                <w:rPr>
                  <w:i/>
                </w:rPr>
                <w:t xml:space="preserve"> Training for VTS </w:t>
              </w:r>
              <w:r w:rsidRPr="00D47BC0" w:rsidDel="00EC2854">
                <w:t xml:space="preserve">provides further guidance on the </w:t>
              </w:r>
              <w:r w:rsidDel="00EC2854">
                <w:t xml:space="preserve">assessment and </w:t>
              </w:r>
              <w:r w:rsidRPr="00D47BC0" w:rsidDel="00EC2854">
                <w:t>recognition of prior learning.</w:t>
              </w:r>
            </w:ins>
          </w:p>
        </w:tc>
      </w:tr>
    </w:tbl>
    <w:p w14:paraId="0FB97B67" w14:textId="77777777" w:rsidR="00052442" w:rsidRDefault="00052442" w:rsidP="00052442">
      <w:pPr>
        <w:pStyle w:val="BodyText"/>
        <w:rPr>
          <w:ins w:id="487" w:author="Abercrombie, Kerrie" w:date="2021-02-01T12:49:00Z"/>
        </w:rPr>
      </w:pPr>
    </w:p>
    <w:p w14:paraId="6EB07DFF" w14:textId="38F465FA" w:rsidR="00256DD2" w:rsidDel="00052442" w:rsidRDefault="000E0A26" w:rsidP="00052442">
      <w:pPr>
        <w:pStyle w:val="BodyText"/>
        <w:rPr>
          <w:del w:id="488" w:author="Abercrombie, Kerrie" w:date="2021-01-20T09:38:00Z"/>
        </w:rPr>
      </w:pPr>
      <w:ins w:id="489" w:author="Abercrombie, Kerrie" w:date="2021-01-19T05:24:00Z">
        <w:r>
          <w:t xml:space="preserve">The training organisation should specify any </w:t>
        </w:r>
      </w:ins>
      <w:ins w:id="490" w:author="Abercrombie, Kerrie" w:date="2021-02-02T06:17:00Z">
        <w:r w:rsidR="009F1EDA">
          <w:t>additional</w:t>
        </w:r>
      </w:ins>
      <w:ins w:id="491" w:author="Abercrombie, Kerrie" w:date="2021-01-19T05:24:00Z">
        <w:r>
          <w:t xml:space="preserve"> </w:t>
        </w:r>
        <w:commentRangeStart w:id="492"/>
        <w:r>
          <w:t>entry</w:t>
        </w:r>
        <w:commentRangeEnd w:id="492"/>
        <w:r>
          <w:rPr>
            <w:rStyle w:val="CommentReference"/>
          </w:rPr>
          <w:commentReference w:id="492"/>
        </w:r>
        <w:r>
          <w:t xml:space="preserve"> standards that may be required for the course.  For example, a student may have already completed some or all of their </w:t>
        </w:r>
        <w:r w:rsidRPr="007214D6">
          <w:t>V-103/3 VTS O</w:t>
        </w:r>
        <w:r>
          <w:t xml:space="preserve">n-the-Job training prior to attending the V103/1 VTS operator course. </w:t>
        </w:r>
      </w:ins>
      <w:r w:rsidR="007214D6">
        <w:t xml:space="preserve"> </w:t>
      </w:r>
    </w:p>
    <w:p w14:paraId="5D7C4C71" w14:textId="77777777" w:rsidR="00052442" w:rsidRPr="00052442" w:rsidRDefault="00052442" w:rsidP="00052442">
      <w:pPr>
        <w:pStyle w:val="BodyText"/>
        <w:rPr>
          <w:ins w:id="493" w:author="Abercrombie, Kerrie" w:date="2021-02-01T12:48:00Z"/>
        </w:rPr>
      </w:pPr>
    </w:p>
    <w:p w14:paraId="50DF9DDC" w14:textId="78A0EF8A" w:rsidR="001E4C8E" w:rsidRDefault="000E0A26" w:rsidP="00252CA0">
      <w:pPr>
        <w:pStyle w:val="Heading1"/>
        <w:rPr>
          <w:ins w:id="494" w:author="Kerrie Abercrombie" w:date="2021-01-15T14:45:00Z"/>
        </w:rPr>
      </w:pPr>
      <w:bookmarkStart w:id="495" w:name="_Toc62642245"/>
      <w:ins w:id="496" w:author="Abercrombie, Kerrie" w:date="2021-01-19T05:25:00Z">
        <w:r>
          <w:t>COURSE OUTLINE</w:t>
        </w:r>
        <w:bookmarkEnd w:id="495"/>
        <w:r>
          <w:t xml:space="preserve"> </w:t>
        </w:r>
      </w:ins>
    </w:p>
    <w:p w14:paraId="3AB24DEE" w14:textId="41F00AD2" w:rsidR="00252CA0" w:rsidRDefault="00252CA0" w:rsidP="00252CA0">
      <w:pPr>
        <w:pStyle w:val="Heading1separatationline"/>
        <w:rPr>
          <w:ins w:id="497" w:author="Kerrie Abercrombie" w:date="2021-01-15T14:45:00Z"/>
        </w:rPr>
      </w:pPr>
    </w:p>
    <w:p w14:paraId="33D0BD6C" w14:textId="111A7806" w:rsidR="00740EA9" w:rsidRDefault="00740EA9" w:rsidP="00740EA9">
      <w:pPr>
        <w:pStyle w:val="BodyText"/>
        <w:rPr>
          <w:ins w:id="498" w:author="Abercrombie, Kerrie" w:date="2021-01-19T05:28:00Z"/>
          <w:lang w:eastAsia="de-DE"/>
        </w:rPr>
      </w:pPr>
      <w:ins w:id="499" w:author="Abercrombie, Kerrie" w:date="2021-01-19T05:28:00Z">
        <w:r w:rsidRPr="002F4764">
          <w:rPr>
            <w:lang w:eastAsia="de-DE"/>
          </w:rPr>
          <w:t xml:space="preserve">The course comprises </w:t>
        </w:r>
        <w:r>
          <w:rPr>
            <w:lang w:eastAsia="de-DE"/>
          </w:rPr>
          <w:t xml:space="preserve">of </w:t>
        </w:r>
      </w:ins>
      <w:ins w:id="500" w:author="Abercrombie, Kerrie" w:date="2021-01-27T11:59:00Z">
        <w:r w:rsidR="00A55C67" w:rsidRPr="00A55C67">
          <w:rPr>
            <w:highlight w:val="yellow"/>
            <w:lang w:eastAsia="de-DE"/>
          </w:rPr>
          <w:t>6</w:t>
        </w:r>
      </w:ins>
      <w:ins w:id="501" w:author="Abercrombie, Kerrie" w:date="2021-01-19T05:28:00Z">
        <w:r w:rsidRPr="002F4764">
          <w:rPr>
            <w:lang w:eastAsia="de-DE"/>
          </w:rPr>
          <w:t xml:space="preserve"> modules</w:t>
        </w:r>
      </w:ins>
      <w:ins w:id="502" w:author="Abercrombie, Kerrie" w:date="2021-01-27T11:02:00Z">
        <w:r w:rsidR="00987EE8">
          <w:rPr>
            <w:lang w:eastAsia="de-DE"/>
          </w:rPr>
          <w:t xml:space="preserve"> </w:t>
        </w:r>
      </w:ins>
      <w:ins w:id="503" w:author="Abercrombie, Kerrie" w:date="2021-01-22T16:16:00Z">
        <w:r w:rsidR="006F535D">
          <w:rPr>
            <w:lang w:eastAsia="de-DE"/>
          </w:rPr>
          <w:t xml:space="preserve">that </w:t>
        </w:r>
      </w:ins>
      <w:ins w:id="504" w:author="Abercrombie, Kerrie" w:date="2021-01-27T11:06:00Z">
        <w:r w:rsidR="00987EE8">
          <w:rPr>
            <w:lang w:eastAsia="de-DE"/>
          </w:rPr>
          <w:t>a VTS operator needs to have knowledge in</w:t>
        </w:r>
      </w:ins>
      <w:ins w:id="505" w:author="Abercrombie, Kerrie" w:date="2021-01-27T11:08:00Z">
        <w:r w:rsidR="00F43D4D">
          <w:rPr>
            <w:lang w:eastAsia="de-DE"/>
          </w:rPr>
          <w:t>,</w:t>
        </w:r>
      </w:ins>
      <w:ins w:id="506" w:author="Abercrombie, Kerrie" w:date="2021-01-27T11:06:00Z">
        <w:r w:rsidR="00987EE8">
          <w:rPr>
            <w:lang w:eastAsia="de-DE"/>
          </w:rPr>
          <w:t xml:space="preserve"> and understand</w:t>
        </w:r>
      </w:ins>
      <w:ins w:id="507" w:author="Abercrombie, Kerrie" w:date="2021-01-27T11:09:00Z">
        <w:r w:rsidR="00F43D4D">
          <w:rPr>
            <w:lang w:eastAsia="de-DE"/>
          </w:rPr>
          <w:t>ing</w:t>
        </w:r>
      </w:ins>
      <w:ins w:id="508" w:author="Abercrombie, Kerrie" w:date="2021-01-27T11:06:00Z">
        <w:r w:rsidR="00987EE8">
          <w:rPr>
            <w:lang w:eastAsia="de-DE"/>
          </w:rPr>
          <w:t xml:space="preserve"> </w:t>
        </w:r>
      </w:ins>
      <w:ins w:id="509" w:author="Abercrombie, Kerrie" w:date="2021-01-27T11:08:00Z">
        <w:r w:rsidR="00F43D4D">
          <w:rPr>
            <w:lang w:eastAsia="de-DE"/>
          </w:rPr>
          <w:t xml:space="preserve">of </w:t>
        </w:r>
      </w:ins>
      <w:ins w:id="510" w:author="Abercrombie, Kerrie" w:date="2021-01-27T11:07:00Z">
        <w:r w:rsidR="00987EE8">
          <w:rPr>
            <w:lang w:eastAsia="de-DE"/>
          </w:rPr>
          <w:t>to undertake the d</w:t>
        </w:r>
      </w:ins>
      <w:ins w:id="511" w:author="Abercrombie, Kerrie" w:date="2021-01-27T11:04:00Z">
        <w:r w:rsidR="00987EE8">
          <w:rPr>
            <w:lang w:eastAsia="de-DE"/>
          </w:rPr>
          <w:t xml:space="preserve">uties </w:t>
        </w:r>
      </w:ins>
      <w:ins w:id="512" w:author="Abercrombie, Kerrie" w:date="2021-01-27T11:07:00Z">
        <w:r w:rsidR="00987EE8">
          <w:rPr>
            <w:lang w:eastAsia="de-DE"/>
          </w:rPr>
          <w:t xml:space="preserve">associated with the </w:t>
        </w:r>
      </w:ins>
      <w:ins w:id="513" w:author="Abercrombie, Kerrie" w:date="2021-01-27T11:04:00Z">
        <w:r w:rsidR="00987EE8">
          <w:rPr>
            <w:lang w:eastAsia="de-DE"/>
          </w:rPr>
          <w:t>provision of VTS</w:t>
        </w:r>
      </w:ins>
      <w:ins w:id="514" w:author="Abercrombie, Kerrie" w:date="2021-01-22T16:16:00Z">
        <w:r w:rsidR="006F535D">
          <w:rPr>
            <w:lang w:eastAsia="de-DE"/>
          </w:rPr>
          <w:t>.  Sim</w:t>
        </w:r>
      </w:ins>
      <w:ins w:id="515" w:author="Abercrombie, Kerrie" w:date="2021-01-19T05:28:00Z">
        <w:r w:rsidRPr="002F4764">
          <w:rPr>
            <w:lang w:eastAsia="de-DE"/>
          </w:rPr>
          <w:t>ulated exercises and assessment</w:t>
        </w:r>
        <w:r>
          <w:rPr>
            <w:lang w:eastAsia="de-DE"/>
          </w:rPr>
          <w:t>s</w:t>
        </w:r>
        <w:r w:rsidRPr="002F4764">
          <w:rPr>
            <w:lang w:eastAsia="de-DE"/>
          </w:rPr>
          <w:t xml:space="preserve"> </w:t>
        </w:r>
      </w:ins>
      <w:ins w:id="516" w:author="Abercrombie, Kerrie" w:date="2021-01-22T16:17:00Z">
        <w:r w:rsidR="006F535D">
          <w:rPr>
            <w:lang w:eastAsia="de-DE"/>
          </w:rPr>
          <w:t xml:space="preserve">undertaken during the course are </w:t>
        </w:r>
      </w:ins>
      <w:ins w:id="517" w:author="Abercrombie, Kerrie" w:date="2021-01-19T05:28:00Z">
        <w:r w:rsidRPr="002F4764">
          <w:rPr>
            <w:lang w:eastAsia="de-DE"/>
          </w:rPr>
          <w:t>intended to represent events</w:t>
        </w:r>
        <w:r>
          <w:rPr>
            <w:lang w:eastAsia="de-DE"/>
          </w:rPr>
          <w:t xml:space="preserve"> / </w:t>
        </w:r>
        <w:r w:rsidRPr="002F4764">
          <w:rPr>
            <w:lang w:eastAsia="de-DE"/>
          </w:rPr>
          <w:t xml:space="preserve">incidents </w:t>
        </w:r>
        <w:r>
          <w:rPr>
            <w:lang w:eastAsia="de-DE"/>
          </w:rPr>
          <w:t>that may</w:t>
        </w:r>
        <w:r w:rsidRPr="002F4764">
          <w:rPr>
            <w:lang w:eastAsia="de-DE"/>
          </w:rPr>
          <w:t xml:space="preserve"> be experienced </w:t>
        </w:r>
        <w:r>
          <w:rPr>
            <w:lang w:eastAsia="de-DE"/>
          </w:rPr>
          <w:t>at a V</w:t>
        </w:r>
        <w:r w:rsidRPr="002F4764">
          <w:rPr>
            <w:lang w:eastAsia="de-DE"/>
          </w:rPr>
          <w:t xml:space="preserve">TS.  </w:t>
        </w:r>
      </w:ins>
    </w:p>
    <w:p w14:paraId="2A0F40B1" w14:textId="5419E0C0" w:rsidR="00256DD2" w:rsidRDefault="00740EA9" w:rsidP="00740EA9">
      <w:pPr>
        <w:pStyle w:val="BodyText"/>
        <w:rPr>
          <w:ins w:id="518" w:author="Abercrombie, Kerrie" w:date="2021-01-19T07:08:00Z"/>
          <w:lang w:eastAsia="de-DE"/>
        </w:rPr>
      </w:pPr>
      <w:ins w:id="519" w:author="Abercrombie, Kerrie" w:date="2021-01-19T05:30:00Z">
        <w:r>
          <w:rPr>
            <w:lang w:eastAsia="de-DE"/>
          </w:rPr>
          <w:t>E</w:t>
        </w:r>
      </w:ins>
      <w:ins w:id="520" w:author="Abercrombie, Kerrie" w:date="2021-01-19T05:28:00Z">
        <w:r w:rsidRPr="00EB7129">
          <w:rPr>
            <w:lang w:eastAsia="de-DE"/>
          </w:rPr>
          <w:t xml:space="preserve">ach module </w:t>
        </w:r>
      </w:ins>
      <w:ins w:id="521" w:author="Abercrombie, Kerrie" w:date="2021-01-22T16:17:00Z">
        <w:r w:rsidR="006F535D">
          <w:rPr>
            <w:lang w:eastAsia="de-DE"/>
          </w:rPr>
          <w:t>identifies the</w:t>
        </w:r>
      </w:ins>
      <w:ins w:id="522" w:author="Abercrombie, Kerrie" w:date="2021-01-19T05:28:00Z">
        <w:r w:rsidRPr="00EB7129">
          <w:rPr>
            <w:lang w:eastAsia="de-DE"/>
          </w:rPr>
          <w:t xml:space="preserve"> </w:t>
        </w:r>
        <w:commentRangeStart w:id="523"/>
        <w:r w:rsidRPr="00EB7129">
          <w:rPr>
            <w:lang w:eastAsia="de-DE"/>
          </w:rPr>
          <w:t>total recommended number of hours</w:t>
        </w:r>
      </w:ins>
      <w:commentRangeEnd w:id="523"/>
      <w:ins w:id="524" w:author="Abercrombie, Kerrie" w:date="2021-02-02T06:17:00Z">
        <w:r w:rsidR="009F1EDA">
          <w:rPr>
            <w:rStyle w:val="CommentReference"/>
          </w:rPr>
          <w:commentReference w:id="523"/>
        </w:r>
      </w:ins>
      <w:ins w:id="525" w:author="Abercrombie, Kerrie" w:date="2021-01-19T05:28:00Z">
        <w:r w:rsidRPr="00EB7129">
          <w:rPr>
            <w:lang w:eastAsia="de-DE"/>
          </w:rPr>
          <w:t xml:space="preserve"> that should be allotted</w:t>
        </w:r>
      </w:ins>
      <w:ins w:id="526" w:author="Abercrombie, Kerrie" w:date="2021-01-19T05:30:00Z">
        <w:r>
          <w:rPr>
            <w:lang w:eastAsia="de-DE"/>
          </w:rPr>
          <w:t>, h</w:t>
        </w:r>
      </w:ins>
      <w:ins w:id="527" w:author="Abercrombie, Kerrie" w:date="2021-01-19T05:28:00Z">
        <w:r w:rsidRPr="00EB7129">
          <w:rPr>
            <w:lang w:eastAsia="de-DE"/>
          </w:rPr>
          <w:t xml:space="preserve">owever, it should be appreciated that these allocations are arbitrary and assume that the </w:t>
        </w:r>
      </w:ins>
      <w:ins w:id="528" w:author="Abercrombie, Kerrie" w:date="2021-01-22T16:18:00Z">
        <w:r w:rsidR="006F535D">
          <w:rPr>
            <w:lang w:eastAsia="de-DE"/>
          </w:rPr>
          <w:t>students</w:t>
        </w:r>
      </w:ins>
      <w:ins w:id="529" w:author="Abercrombie, Kerrie" w:date="2021-01-19T05:28:00Z">
        <w:r w:rsidRPr="00EB7129">
          <w:rPr>
            <w:lang w:eastAsia="de-DE"/>
          </w:rPr>
          <w:t xml:space="preserve"> met the entry requirements </w:t>
        </w:r>
      </w:ins>
      <w:ins w:id="530" w:author="Abercrombie, Kerrie" w:date="2021-01-19T05:31:00Z">
        <w:r>
          <w:rPr>
            <w:lang w:eastAsia="de-DE"/>
          </w:rPr>
          <w:t>f</w:t>
        </w:r>
      </w:ins>
      <w:ins w:id="531" w:author="Abercrombie, Kerrie" w:date="2021-01-19T05:28:00Z">
        <w:r w:rsidRPr="00EB7129">
          <w:rPr>
            <w:lang w:eastAsia="de-DE"/>
          </w:rPr>
          <w:t xml:space="preserve">or each subject.  </w:t>
        </w:r>
      </w:ins>
    </w:p>
    <w:p w14:paraId="5C902F3E" w14:textId="30D2A180" w:rsidR="00252CA0" w:rsidDel="00CB6F6C" w:rsidRDefault="00740EA9" w:rsidP="00CB6F6C">
      <w:pPr>
        <w:pStyle w:val="BodyText"/>
        <w:rPr>
          <w:del w:id="532" w:author="Abercrombie, Kerrie" w:date="2021-01-19T05:29:00Z"/>
        </w:rPr>
      </w:pPr>
      <w:ins w:id="533" w:author="Abercrombie, Kerrie" w:date="2021-01-19T05:28:00Z">
        <w:r w:rsidRPr="002F4764">
          <w:rPr>
            <w:lang w:eastAsia="de-DE"/>
          </w:rPr>
          <w:t>The recommended duration in hours do</w:t>
        </w:r>
      </w:ins>
      <w:ins w:id="534" w:author="Abercrombie, Kerrie" w:date="2021-01-22T16:19:00Z">
        <w:r w:rsidR="006F535D">
          <w:rPr>
            <w:lang w:eastAsia="de-DE"/>
          </w:rPr>
          <w:t>es</w:t>
        </w:r>
      </w:ins>
      <w:ins w:id="535" w:author="Abercrombie, Kerrie" w:date="2021-01-19T05:28:00Z">
        <w:r w:rsidRPr="002F4764">
          <w:rPr>
            <w:lang w:eastAsia="de-DE"/>
          </w:rPr>
          <w:t xml:space="preserve"> not include the time necessary for </w:t>
        </w:r>
      </w:ins>
      <w:ins w:id="536" w:author="Abercrombie, Kerrie" w:date="2021-01-22T16:18:00Z">
        <w:r w:rsidR="006F535D">
          <w:rPr>
            <w:lang w:eastAsia="de-DE"/>
          </w:rPr>
          <w:t>competency assessments</w:t>
        </w:r>
      </w:ins>
      <w:ins w:id="537" w:author="Abercrombie, Kerrie" w:date="2021-01-19T05:28:00Z">
        <w:r w:rsidRPr="002F4764">
          <w:rPr>
            <w:lang w:eastAsia="de-DE"/>
          </w:rPr>
          <w:t>.</w:t>
        </w:r>
      </w:ins>
      <w:ins w:id="538" w:author="Abercrombie, Kerrie" w:date="2021-01-19T05:32:00Z">
        <w:r>
          <w:rPr>
            <w:lang w:eastAsia="de-DE"/>
          </w:rPr>
          <w:t xml:space="preserve"> </w:t>
        </w:r>
      </w:ins>
      <w:ins w:id="539" w:author="Abercrombie, Kerrie" w:date="2021-01-19T06:36:00Z">
        <w:r w:rsidR="009671FA">
          <w:t xml:space="preserve">Further, </w:t>
        </w:r>
      </w:ins>
      <w:ins w:id="540" w:author="Abercrombie, Kerrie" w:date="2021-01-22T16:19:00Z">
        <w:r w:rsidR="006F535D">
          <w:t xml:space="preserve">the instructor should allow </w:t>
        </w:r>
      </w:ins>
      <w:ins w:id="541" w:author="Abercrombie, Kerrie" w:date="2021-01-19T06:37:00Z">
        <w:r w:rsidR="009671FA">
          <w:t xml:space="preserve">an </w:t>
        </w:r>
        <w:r w:rsidR="009671FA" w:rsidRPr="00522F33">
          <w:t xml:space="preserve">adequate period of time </w:t>
        </w:r>
      </w:ins>
      <w:ins w:id="542" w:author="Abercrombie, Kerrie" w:date="2021-01-22T16:20:00Z">
        <w:r w:rsidR="006F535D">
          <w:t>during</w:t>
        </w:r>
      </w:ins>
      <w:ins w:id="543" w:author="Abercrombie, Kerrie" w:date="2021-01-19T06:37:00Z">
        <w:r w:rsidR="009671FA" w:rsidRPr="00522F33">
          <w:t xml:space="preserve"> the course for revision of course content.</w:t>
        </w:r>
      </w:ins>
      <w:r w:rsidR="009671FA" w:rsidRPr="00522F33">
        <w:t xml:space="preserve"> </w:t>
      </w:r>
    </w:p>
    <w:p w14:paraId="1B8A7C0D" w14:textId="77777777" w:rsidR="00CB6F6C" w:rsidRPr="00CB6F6C" w:rsidRDefault="00CB6F6C" w:rsidP="00CB6F6C">
      <w:pPr>
        <w:pStyle w:val="BodyText"/>
        <w:rPr>
          <w:ins w:id="544" w:author="Abercrombie, Kerrie" w:date="2021-02-01T12:49:00Z"/>
        </w:rPr>
      </w:pPr>
    </w:p>
    <w:p w14:paraId="27553BB5" w14:textId="4CCA7857" w:rsidR="00252CA0" w:rsidRDefault="00252CA0" w:rsidP="00252CA0">
      <w:pPr>
        <w:pStyle w:val="Tablecaption"/>
        <w:rPr>
          <w:ins w:id="545" w:author="Kerrie Abercrombie" w:date="2021-01-15T14:45:00Z"/>
        </w:rPr>
      </w:pPr>
      <w:commentRangeStart w:id="546"/>
      <w:ins w:id="547" w:author="Kerrie Abercrombie" w:date="2021-01-15T14:52:00Z">
        <w:r>
          <w:t>Teaching</w:t>
        </w:r>
      </w:ins>
      <w:commentRangeEnd w:id="546"/>
      <w:ins w:id="548" w:author="Kerrie Abercrombie" w:date="2021-01-15T15:46:00Z">
        <w:r w:rsidR="002E3157">
          <w:rPr>
            <w:rStyle w:val="CommentReference"/>
            <w:b w:val="0"/>
            <w:bCs w:val="0"/>
            <w:i w:val="0"/>
            <w:color w:val="auto"/>
            <w:u w:val="none"/>
          </w:rPr>
          <w:commentReference w:id="546"/>
        </w:r>
      </w:ins>
      <w:ins w:id="549" w:author="Kerrie Abercrombie" w:date="2021-01-15T14:52:00Z">
        <w:r>
          <w:t xml:space="preserve"> Modules</w:t>
        </w:r>
      </w:ins>
    </w:p>
    <w:tbl>
      <w:tblPr>
        <w:tblStyle w:val="TableGrid"/>
        <w:tblW w:w="10203" w:type="dxa"/>
        <w:tblLook w:val="04A0" w:firstRow="1" w:lastRow="0" w:firstColumn="1" w:lastColumn="0" w:noHBand="0" w:noVBand="1"/>
      </w:tblPr>
      <w:tblGrid>
        <w:gridCol w:w="2830"/>
        <w:gridCol w:w="1590"/>
        <w:gridCol w:w="1530"/>
        <w:gridCol w:w="4253"/>
      </w:tblGrid>
      <w:tr w:rsidR="00252CA0" w:rsidRPr="00A55C67" w14:paraId="57C8C232" w14:textId="77777777" w:rsidTr="00775F04">
        <w:trPr>
          <w:tblHeader/>
          <w:ins w:id="550" w:author="Kerrie Abercrombie" w:date="2021-01-15T14:46:00Z"/>
        </w:trPr>
        <w:tc>
          <w:tcPr>
            <w:tcW w:w="2830" w:type="dxa"/>
            <w:vMerge w:val="restart"/>
          </w:tcPr>
          <w:p w14:paraId="4B7BF5EE" w14:textId="733A83A9" w:rsidR="00252CA0" w:rsidRPr="00A55C67" w:rsidRDefault="00252CA0" w:rsidP="00A55C67">
            <w:pPr>
              <w:pStyle w:val="Tabletexttitle"/>
              <w:spacing w:before="0" w:after="0"/>
              <w:rPr>
                <w:ins w:id="551" w:author="Kerrie Abercrombie" w:date="2021-01-15T14:46:00Z"/>
                <w:rFonts w:cstheme="minorHAnsi"/>
                <w:szCs w:val="20"/>
              </w:rPr>
            </w:pPr>
            <w:ins w:id="552" w:author="Kerrie Abercrombie" w:date="2021-01-15T14:46:00Z">
              <w:r w:rsidRPr="00A55C67">
                <w:rPr>
                  <w:rFonts w:cstheme="minorHAnsi"/>
                  <w:szCs w:val="20"/>
                </w:rPr>
                <w:t xml:space="preserve">Module </w:t>
              </w:r>
            </w:ins>
            <w:ins w:id="553" w:author="Kerrie Abercrombie" w:date="2021-01-15T15:46:00Z">
              <w:r w:rsidR="002E3157" w:rsidRPr="00A55C67">
                <w:rPr>
                  <w:rFonts w:cstheme="minorHAnsi"/>
                  <w:szCs w:val="20"/>
                </w:rPr>
                <w:t>Title</w:t>
              </w:r>
            </w:ins>
          </w:p>
        </w:tc>
        <w:tc>
          <w:tcPr>
            <w:tcW w:w="3120" w:type="dxa"/>
            <w:gridSpan w:val="2"/>
          </w:tcPr>
          <w:p w14:paraId="448455A0" w14:textId="7B522193" w:rsidR="00252CA0" w:rsidRPr="00A55C67" w:rsidRDefault="00252CA0" w:rsidP="00A55C67">
            <w:pPr>
              <w:pStyle w:val="Tabletexttitle"/>
              <w:spacing w:before="0" w:after="0"/>
              <w:jc w:val="center"/>
              <w:rPr>
                <w:ins w:id="554" w:author="Kerrie Abercrombie" w:date="2021-01-15T14:46:00Z"/>
                <w:rFonts w:cstheme="minorHAnsi"/>
                <w:szCs w:val="20"/>
              </w:rPr>
            </w:pPr>
            <w:ins w:id="555" w:author="Kerrie Abercrombie" w:date="2021-01-15T14:46:00Z">
              <w:r w:rsidRPr="00A55C67">
                <w:rPr>
                  <w:rFonts w:cstheme="minorHAnsi"/>
                  <w:szCs w:val="20"/>
                </w:rPr>
                <w:t>Time in Ho</w:t>
              </w:r>
            </w:ins>
            <w:ins w:id="556" w:author="Kerrie Abercrombie" w:date="2021-01-15T14:48:00Z">
              <w:r w:rsidRPr="00A55C67">
                <w:rPr>
                  <w:rFonts w:cstheme="minorHAnsi"/>
                  <w:szCs w:val="20"/>
                </w:rPr>
                <w:t>urs</w:t>
              </w:r>
            </w:ins>
          </w:p>
        </w:tc>
        <w:tc>
          <w:tcPr>
            <w:tcW w:w="4253" w:type="dxa"/>
            <w:vMerge w:val="restart"/>
          </w:tcPr>
          <w:p w14:paraId="23D5AFDF" w14:textId="5914678E" w:rsidR="00252CA0" w:rsidRPr="00A55C67" w:rsidRDefault="00252CA0" w:rsidP="00A55C67">
            <w:pPr>
              <w:pStyle w:val="Tabletexttitle"/>
              <w:spacing w:before="0" w:after="0"/>
              <w:jc w:val="center"/>
              <w:rPr>
                <w:ins w:id="557" w:author="Kerrie Abercrombie" w:date="2021-01-15T14:46:00Z"/>
                <w:rFonts w:cstheme="minorHAnsi"/>
                <w:szCs w:val="20"/>
              </w:rPr>
            </w:pPr>
            <w:ins w:id="558" w:author="Kerrie Abercrombie" w:date="2021-01-15T14:47:00Z">
              <w:r w:rsidRPr="00A55C67">
                <w:rPr>
                  <w:rFonts w:cstheme="minorHAnsi"/>
                  <w:szCs w:val="20"/>
                </w:rPr>
                <w:t>Overview</w:t>
              </w:r>
            </w:ins>
          </w:p>
        </w:tc>
      </w:tr>
      <w:tr w:rsidR="00252CA0" w:rsidRPr="00A55C67" w14:paraId="758A59DC" w14:textId="77777777" w:rsidTr="00775F04">
        <w:trPr>
          <w:tblHeader/>
          <w:ins w:id="559" w:author="Kerrie Abercrombie" w:date="2021-01-15T14:46:00Z"/>
        </w:trPr>
        <w:tc>
          <w:tcPr>
            <w:tcW w:w="2830" w:type="dxa"/>
            <w:vMerge/>
          </w:tcPr>
          <w:p w14:paraId="4BCEDD3E" w14:textId="77777777" w:rsidR="00252CA0" w:rsidRPr="00A55C67" w:rsidRDefault="00252CA0" w:rsidP="00A55C67">
            <w:pPr>
              <w:pStyle w:val="Tabletexttitle"/>
              <w:spacing w:before="0" w:after="0"/>
              <w:rPr>
                <w:ins w:id="560" w:author="Kerrie Abercrombie" w:date="2021-01-15T14:46:00Z"/>
                <w:rFonts w:cstheme="minorHAnsi"/>
                <w:szCs w:val="20"/>
              </w:rPr>
            </w:pPr>
          </w:p>
        </w:tc>
        <w:tc>
          <w:tcPr>
            <w:tcW w:w="1590" w:type="dxa"/>
          </w:tcPr>
          <w:p w14:paraId="5A0A6EA3" w14:textId="561B5C57" w:rsidR="00252CA0" w:rsidRPr="00A55C67" w:rsidRDefault="00A55C67" w:rsidP="00A55C67">
            <w:pPr>
              <w:pStyle w:val="Tabletexttitle"/>
              <w:spacing w:before="0" w:after="0"/>
              <w:rPr>
                <w:ins w:id="561" w:author="Kerrie Abercrombie" w:date="2021-01-15T14:46:00Z"/>
                <w:rFonts w:cstheme="minorHAnsi"/>
                <w:szCs w:val="20"/>
              </w:rPr>
            </w:pPr>
            <w:ins w:id="562" w:author="Abercrombie, Kerrie" w:date="2021-01-27T11:58:00Z">
              <w:r w:rsidRPr="00A55C67">
                <w:rPr>
                  <w:rFonts w:cstheme="minorHAnsi"/>
                  <w:szCs w:val="20"/>
                </w:rPr>
                <w:t xml:space="preserve">Lectures / </w:t>
              </w:r>
            </w:ins>
            <w:ins w:id="563" w:author="Kerrie Abercrombie" w:date="2021-01-15T14:47:00Z">
              <w:r w:rsidR="00252CA0" w:rsidRPr="00A55C67">
                <w:rPr>
                  <w:rFonts w:cstheme="minorHAnsi"/>
                  <w:szCs w:val="20"/>
                </w:rPr>
                <w:t xml:space="preserve">Presentations </w:t>
              </w:r>
            </w:ins>
          </w:p>
        </w:tc>
        <w:tc>
          <w:tcPr>
            <w:tcW w:w="1527" w:type="dxa"/>
          </w:tcPr>
          <w:p w14:paraId="5D433842" w14:textId="14A2459F" w:rsidR="00252CA0" w:rsidRPr="00A55C67" w:rsidRDefault="00252CA0" w:rsidP="00A55C67">
            <w:pPr>
              <w:pStyle w:val="Tabletexttitle"/>
              <w:spacing w:before="0" w:after="0"/>
              <w:rPr>
                <w:ins w:id="564" w:author="Kerrie Abercrombie" w:date="2021-01-15T14:46:00Z"/>
                <w:rFonts w:cstheme="minorHAnsi"/>
                <w:szCs w:val="20"/>
              </w:rPr>
            </w:pPr>
            <w:ins w:id="565" w:author="Kerrie Abercrombie" w:date="2021-01-15T14:47:00Z">
              <w:r w:rsidRPr="00A55C67">
                <w:rPr>
                  <w:rFonts w:cstheme="minorHAnsi"/>
                  <w:szCs w:val="20"/>
                </w:rPr>
                <w:t>Exercises / Simulations</w:t>
              </w:r>
            </w:ins>
          </w:p>
        </w:tc>
        <w:tc>
          <w:tcPr>
            <w:tcW w:w="4253" w:type="dxa"/>
            <w:vMerge/>
          </w:tcPr>
          <w:p w14:paraId="76D21C08" w14:textId="77777777" w:rsidR="00252CA0" w:rsidRPr="00A55C67" w:rsidRDefault="00252CA0" w:rsidP="00A55C67">
            <w:pPr>
              <w:pStyle w:val="Tabletexttitle"/>
              <w:spacing w:before="0" w:after="0"/>
              <w:rPr>
                <w:ins w:id="566" w:author="Kerrie Abercrombie" w:date="2021-01-15T14:46:00Z"/>
                <w:rFonts w:cstheme="minorHAnsi"/>
                <w:szCs w:val="20"/>
              </w:rPr>
            </w:pPr>
          </w:p>
        </w:tc>
      </w:tr>
      <w:tr w:rsidR="00252CA0" w:rsidRPr="00A55C67" w14:paraId="4B4D6E1F" w14:textId="77777777" w:rsidTr="00A55C67">
        <w:trPr>
          <w:ins w:id="567" w:author="Kerrie Abercrombie" w:date="2021-01-15T14:46:00Z"/>
        </w:trPr>
        <w:tc>
          <w:tcPr>
            <w:tcW w:w="2830" w:type="dxa"/>
          </w:tcPr>
          <w:p w14:paraId="57A64FF8" w14:textId="6EAFE310" w:rsidR="00252CA0" w:rsidRPr="00A55C67" w:rsidRDefault="00A55C67" w:rsidP="00A55C67">
            <w:pPr>
              <w:pStyle w:val="Tabletext"/>
              <w:spacing w:before="0" w:after="0"/>
              <w:ind w:left="0"/>
              <w:rPr>
                <w:ins w:id="568" w:author="Kerrie Abercrombie" w:date="2021-01-15T14:46:00Z"/>
                <w:rFonts w:cstheme="minorHAnsi"/>
                <w:szCs w:val="20"/>
              </w:rPr>
            </w:pPr>
            <w:ins w:id="569" w:author="Abercrombie, Kerrie" w:date="2021-01-27T11:51:00Z">
              <w:r w:rsidRPr="00A55C67">
                <w:rPr>
                  <w:rFonts w:cstheme="minorHAnsi"/>
                  <w:szCs w:val="20"/>
                </w:rPr>
                <w:t>REGULATORY AND LEGAL FRAMEWORK</w:t>
              </w:r>
            </w:ins>
          </w:p>
        </w:tc>
        <w:tc>
          <w:tcPr>
            <w:tcW w:w="1590" w:type="dxa"/>
          </w:tcPr>
          <w:p w14:paraId="2256D176" w14:textId="77777777" w:rsidR="00252CA0" w:rsidRPr="00A55C67" w:rsidRDefault="00252CA0" w:rsidP="00A55C67">
            <w:pPr>
              <w:pStyle w:val="Tabletext"/>
              <w:spacing w:before="0" w:after="0"/>
              <w:rPr>
                <w:ins w:id="570" w:author="Kerrie Abercrombie" w:date="2021-01-15T14:46:00Z"/>
                <w:rFonts w:cstheme="minorHAnsi"/>
                <w:szCs w:val="20"/>
              </w:rPr>
            </w:pPr>
          </w:p>
        </w:tc>
        <w:tc>
          <w:tcPr>
            <w:tcW w:w="1527" w:type="dxa"/>
          </w:tcPr>
          <w:p w14:paraId="77AE52B6" w14:textId="77777777" w:rsidR="00252CA0" w:rsidRPr="00A55C67" w:rsidRDefault="00252CA0" w:rsidP="00A55C67">
            <w:pPr>
              <w:pStyle w:val="Tabletext"/>
              <w:spacing w:before="0" w:after="0"/>
              <w:rPr>
                <w:ins w:id="571" w:author="Kerrie Abercrombie" w:date="2021-01-15T14:46:00Z"/>
                <w:rFonts w:cstheme="minorHAnsi"/>
                <w:szCs w:val="20"/>
              </w:rPr>
            </w:pPr>
          </w:p>
        </w:tc>
        <w:tc>
          <w:tcPr>
            <w:tcW w:w="4253" w:type="dxa"/>
          </w:tcPr>
          <w:p w14:paraId="75A80ED1" w14:textId="09651994" w:rsidR="00252CA0" w:rsidRPr="00A55C67" w:rsidRDefault="00A55C67" w:rsidP="00A55C67">
            <w:pPr>
              <w:pStyle w:val="Tabletext"/>
              <w:spacing w:before="0" w:after="0"/>
              <w:ind w:left="0"/>
              <w:rPr>
                <w:ins w:id="572" w:author="Kerrie Abercrombie" w:date="2021-01-15T14:46:00Z"/>
                <w:rFonts w:cstheme="minorHAnsi"/>
                <w:szCs w:val="20"/>
              </w:rPr>
            </w:pPr>
            <w:ins w:id="573" w:author="Abercrombie, Kerrie" w:date="2021-01-27T11:51:00Z">
              <w:r w:rsidRPr="00A55C67">
                <w:rPr>
                  <w:rFonts w:cstheme="minorHAnsi"/>
                  <w:szCs w:val="20"/>
                </w:rPr>
                <w:t>This module describes the regulatory and legislative framework of establishing a VTS, including the liabilities and the responsibilities of various parties involved with VTS.</w:t>
              </w:r>
            </w:ins>
          </w:p>
        </w:tc>
      </w:tr>
      <w:tr w:rsidR="00252CA0" w:rsidRPr="00A55C67" w14:paraId="170E2B39" w14:textId="77777777" w:rsidTr="00A55C67">
        <w:trPr>
          <w:ins w:id="574" w:author="Kerrie Abercrombie" w:date="2021-01-15T14:46:00Z"/>
        </w:trPr>
        <w:tc>
          <w:tcPr>
            <w:tcW w:w="2830" w:type="dxa"/>
          </w:tcPr>
          <w:p w14:paraId="74868163" w14:textId="472142AE" w:rsidR="00252CA0" w:rsidRPr="00A55C67" w:rsidRDefault="00A55C67" w:rsidP="00A55C67">
            <w:pPr>
              <w:pStyle w:val="Tabletext"/>
              <w:spacing w:before="0" w:after="0"/>
              <w:ind w:left="0"/>
              <w:rPr>
                <w:ins w:id="575" w:author="Kerrie Abercrombie" w:date="2021-01-15T14:46:00Z"/>
                <w:rFonts w:cstheme="minorHAnsi"/>
                <w:szCs w:val="20"/>
              </w:rPr>
            </w:pPr>
            <w:ins w:id="576" w:author="Abercrombie, Kerrie" w:date="2021-01-27T11:52:00Z">
              <w:r w:rsidRPr="00A55C67">
                <w:rPr>
                  <w:rFonts w:cstheme="minorHAnsi"/>
                  <w:szCs w:val="20"/>
                </w:rPr>
                <w:t xml:space="preserve">COMMUNICATION </w:t>
              </w:r>
              <w:r w:rsidRPr="00A55C67">
                <w:rPr>
                  <w:rFonts w:cstheme="minorHAnsi"/>
                  <w:strike/>
                  <w:szCs w:val="20"/>
                </w:rPr>
                <w:t>COORDINATION</w:t>
              </w:r>
              <w:r w:rsidRPr="00A55C67">
                <w:rPr>
                  <w:rFonts w:cstheme="minorHAnsi"/>
                  <w:szCs w:val="20"/>
                </w:rPr>
                <w:t xml:space="preserve"> AND INTERACTION</w:t>
              </w:r>
            </w:ins>
          </w:p>
        </w:tc>
        <w:tc>
          <w:tcPr>
            <w:tcW w:w="1590" w:type="dxa"/>
          </w:tcPr>
          <w:p w14:paraId="671EA2E8" w14:textId="77777777" w:rsidR="00252CA0" w:rsidRPr="00A55C67" w:rsidRDefault="00252CA0" w:rsidP="00A55C67">
            <w:pPr>
              <w:pStyle w:val="Tabletext"/>
              <w:spacing w:before="0" w:after="0"/>
              <w:rPr>
                <w:ins w:id="577" w:author="Kerrie Abercrombie" w:date="2021-01-15T14:46:00Z"/>
                <w:rFonts w:cstheme="minorHAnsi"/>
                <w:szCs w:val="20"/>
              </w:rPr>
            </w:pPr>
          </w:p>
        </w:tc>
        <w:tc>
          <w:tcPr>
            <w:tcW w:w="1527" w:type="dxa"/>
          </w:tcPr>
          <w:p w14:paraId="1D5C8682" w14:textId="77777777" w:rsidR="00252CA0" w:rsidRPr="00A55C67" w:rsidRDefault="00252CA0" w:rsidP="00A55C67">
            <w:pPr>
              <w:pStyle w:val="Tabletext"/>
              <w:spacing w:before="0" w:after="0"/>
              <w:rPr>
                <w:ins w:id="578" w:author="Kerrie Abercrombie" w:date="2021-01-15T14:46:00Z"/>
                <w:rFonts w:cstheme="minorHAnsi"/>
                <w:szCs w:val="20"/>
              </w:rPr>
            </w:pPr>
          </w:p>
        </w:tc>
        <w:tc>
          <w:tcPr>
            <w:tcW w:w="4253" w:type="dxa"/>
          </w:tcPr>
          <w:p w14:paraId="75077E38" w14:textId="77777777" w:rsidR="00A55C67" w:rsidRPr="00A55C67" w:rsidRDefault="00A55C67" w:rsidP="00A55C67">
            <w:pPr>
              <w:pStyle w:val="Tabletext"/>
              <w:spacing w:before="0" w:after="0"/>
              <w:ind w:left="0"/>
              <w:rPr>
                <w:ins w:id="579" w:author="Abercrombie, Kerrie" w:date="2021-01-27T11:52:00Z"/>
                <w:rFonts w:cstheme="minorHAnsi"/>
                <w:szCs w:val="20"/>
              </w:rPr>
            </w:pPr>
            <w:ins w:id="580" w:author="Abercrombie, Kerrie" w:date="2021-01-27T11:52:00Z">
              <w:r w:rsidRPr="00A55C67">
                <w:rPr>
                  <w:rFonts w:cstheme="minorHAnsi"/>
                  <w:szCs w:val="20"/>
                </w:rPr>
                <w:t>This module describes communications techniques and encourages the use of standard VTS phraseology when communicating with vessels and allied services to:</w:t>
              </w:r>
            </w:ins>
          </w:p>
          <w:p w14:paraId="3B821A10" w14:textId="34F45E29" w:rsidR="00A55C67" w:rsidRPr="00A55C67" w:rsidRDefault="00A55C67" w:rsidP="00A55C67">
            <w:pPr>
              <w:pStyle w:val="Tabletext"/>
              <w:numPr>
                <w:ilvl w:val="2"/>
                <w:numId w:val="7"/>
              </w:numPr>
              <w:spacing w:before="0" w:after="0"/>
              <w:ind w:left="319" w:hanging="301"/>
              <w:rPr>
                <w:ins w:id="581" w:author="Abercrombie, Kerrie" w:date="2021-01-27T11:52:00Z"/>
                <w:rFonts w:cstheme="minorHAnsi"/>
                <w:szCs w:val="20"/>
              </w:rPr>
            </w:pPr>
            <w:ins w:id="582" w:author="Abercrombie, Kerrie" w:date="2021-01-27T11:52:00Z">
              <w:r w:rsidRPr="00A55C67">
                <w:rPr>
                  <w:rFonts w:cstheme="minorHAnsi"/>
                  <w:szCs w:val="20"/>
                </w:rPr>
                <w:t>Facilitate clear, concise, and unambiguous communications that are timely and effective.</w:t>
              </w:r>
            </w:ins>
          </w:p>
          <w:p w14:paraId="092EAB10" w14:textId="25C57D48" w:rsidR="00A55C67" w:rsidRPr="00A55C67" w:rsidRDefault="00A55C67" w:rsidP="00A55C67">
            <w:pPr>
              <w:pStyle w:val="Tabletext"/>
              <w:numPr>
                <w:ilvl w:val="2"/>
                <w:numId w:val="7"/>
              </w:numPr>
              <w:spacing w:before="0" w:after="0"/>
              <w:ind w:left="319" w:hanging="301"/>
              <w:rPr>
                <w:ins w:id="583" w:author="Abercrombie, Kerrie" w:date="2021-01-27T11:52:00Z"/>
                <w:rFonts w:cstheme="minorHAnsi"/>
                <w:szCs w:val="20"/>
              </w:rPr>
            </w:pPr>
            <w:ins w:id="584" w:author="Abercrombie, Kerrie" w:date="2021-01-27T11:52:00Z">
              <w:r w:rsidRPr="00A55C67">
                <w:rPr>
                  <w:rFonts w:cstheme="minorHAnsi"/>
                  <w:szCs w:val="20"/>
                </w:rPr>
                <w:t>Minimise misunderstanding of the intent of messages and reducing the time required for effective communication.</w:t>
              </w:r>
            </w:ins>
          </w:p>
          <w:p w14:paraId="01A0F61B" w14:textId="55D0D537" w:rsidR="00252CA0" w:rsidRPr="00A55C67" w:rsidRDefault="00A55C67" w:rsidP="00A55C67">
            <w:pPr>
              <w:pStyle w:val="Tabletext"/>
              <w:numPr>
                <w:ilvl w:val="0"/>
                <w:numId w:val="70"/>
              </w:numPr>
              <w:spacing w:before="0" w:after="0"/>
              <w:ind w:left="319" w:hanging="301"/>
              <w:rPr>
                <w:ins w:id="585" w:author="Kerrie Abercrombie" w:date="2021-01-15T14:46:00Z"/>
                <w:rFonts w:cstheme="minorHAnsi"/>
                <w:szCs w:val="20"/>
              </w:rPr>
            </w:pPr>
            <w:ins w:id="586" w:author="Abercrombie, Kerrie" w:date="2021-01-27T11:52:00Z">
              <w:r w:rsidRPr="00A55C67">
                <w:rPr>
                  <w:rFonts w:cstheme="minorHAnsi"/>
                  <w:szCs w:val="20"/>
                </w:rPr>
                <w:lastRenderedPageBreak/>
                <w:t>Mitigate complacency with more experienced operators, as well as a valuable coaching tool for new VTS personnel.</w:t>
              </w:r>
            </w:ins>
          </w:p>
        </w:tc>
      </w:tr>
      <w:tr w:rsidR="00252CA0" w:rsidRPr="00A55C67" w14:paraId="5819F15F" w14:textId="77777777" w:rsidTr="00A55C67">
        <w:trPr>
          <w:ins w:id="587" w:author="Kerrie Abercrombie" w:date="2021-01-15T14:46:00Z"/>
        </w:trPr>
        <w:tc>
          <w:tcPr>
            <w:tcW w:w="2830" w:type="dxa"/>
          </w:tcPr>
          <w:p w14:paraId="159CF324" w14:textId="63133719" w:rsidR="00252CA0" w:rsidRPr="00A55C67" w:rsidRDefault="00A55C67" w:rsidP="00A55C67">
            <w:pPr>
              <w:pStyle w:val="Tabletext"/>
              <w:spacing w:before="0" w:after="0"/>
              <w:ind w:left="0"/>
              <w:rPr>
                <w:ins w:id="588" w:author="Kerrie Abercrombie" w:date="2021-01-15T14:46:00Z"/>
                <w:rFonts w:cstheme="minorHAnsi"/>
                <w:szCs w:val="20"/>
              </w:rPr>
            </w:pPr>
            <w:ins w:id="589" w:author="Abercrombie, Kerrie" w:date="2021-01-27T11:54:00Z">
              <w:r w:rsidRPr="00A55C67">
                <w:rPr>
                  <w:rFonts w:cstheme="minorHAnsi"/>
                  <w:szCs w:val="20"/>
                </w:rPr>
                <w:lastRenderedPageBreak/>
                <w:t>PROVISION OF VTS</w:t>
              </w:r>
            </w:ins>
          </w:p>
        </w:tc>
        <w:tc>
          <w:tcPr>
            <w:tcW w:w="1590" w:type="dxa"/>
          </w:tcPr>
          <w:p w14:paraId="41286B5B" w14:textId="77777777" w:rsidR="00252CA0" w:rsidRPr="00A55C67" w:rsidRDefault="00252CA0" w:rsidP="00A55C67">
            <w:pPr>
              <w:pStyle w:val="Tabletext"/>
              <w:spacing w:before="0" w:after="0"/>
              <w:rPr>
                <w:ins w:id="590" w:author="Kerrie Abercrombie" w:date="2021-01-15T14:46:00Z"/>
                <w:rFonts w:cstheme="minorHAnsi"/>
                <w:szCs w:val="20"/>
              </w:rPr>
            </w:pPr>
          </w:p>
        </w:tc>
        <w:tc>
          <w:tcPr>
            <w:tcW w:w="1527" w:type="dxa"/>
          </w:tcPr>
          <w:p w14:paraId="46AB57E4" w14:textId="77777777" w:rsidR="00252CA0" w:rsidRPr="00A55C67" w:rsidRDefault="00252CA0" w:rsidP="00A55C67">
            <w:pPr>
              <w:pStyle w:val="Tabletext"/>
              <w:spacing w:before="0" w:after="0"/>
              <w:rPr>
                <w:ins w:id="591" w:author="Kerrie Abercrombie" w:date="2021-01-15T14:46:00Z"/>
                <w:rFonts w:cstheme="minorHAnsi"/>
                <w:szCs w:val="20"/>
              </w:rPr>
            </w:pPr>
          </w:p>
        </w:tc>
        <w:tc>
          <w:tcPr>
            <w:tcW w:w="4253" w:type="dxa"/>
          </w:tcPr>
          <w:p w14:paraId="2C0DA071" w14:textId="77777777" w:rsidR="005C5C0E" w:rsidRPr="005C5C0E" w:rsidRDefault="005C5C0E" w:rsidP="005C5C0E">
            <w:pPr>
              <w:pStyle w:val="Bullet1"/>
              <w:numPr>
                <w:ilvl w:val="0"/>
                <w:numId w:val="0"/>
              </w:numPr>
              <w:spacing w:after="0"/>
              <w:rPr>
                <w:ins w:id="592" w:author="Abercrombie, Kerrie" w:date="2021-01-28T12:38:00Z"/>
                <w:sz w:val="20"/>
              </w:rPr>
            </w:pPr>
            <w:ins w:id="593" w:author="Abercrombie, Kerrie" w:date="2021-01-28T12:38:00Z">
              <w:r w:rsidRPr="005C5C0E">
                <w:rPr>
                  <w:sz w:val="20"/>
                </w:rPr>
                <w:t>This module describes the subject areas, knowledge and practical competence to interact with participating ships and allied services in  mitigating the development of unsafe situations through:</w:t>
              </w:r>
            </w:ins>
          </w:p>
          <w:p w14:paraId="21D0C740" w14:textId="1D28D02A" w:rsidR="005C5C0E" w:rsidRPr="005C5C0E" w:rsidRDefault="005C5C0E" w:rsidP="005C5C0E">
            <w:pPr>
              <w:pStyle w:val="Bullet1"/>
              <w:spacing w:after="0"/>
              <w:rPr>
                <w:ins w:id="594" w:author="Abercrombie, Kerrie" w:date="2021-01-28T12:38:00Z"/>
                <w:sz w:val="20"/>
              </w:rPr>
            </w:pPr>
            <w:ins w:id="595" w:author="Abercrombie, Kerrie" w:date="2021-01-28T12:38:00Z">
              <w:r w:rsidRPr="005C5C0E">
                <w:rPr>
                  <w:sz w:val="20"/>
                </w:rPr>
                <w:t xml:space="preserve">The provision of timely and relevant information on factors that may influence the ship's movements and assist on-board decision making. </w:t>
              </w:r>
            </w:ins>
          </w:p>
          <w:p w14:paraId="514F8CA3" w14:textId="77777777" w:rsidR="005C5C0E" w:rsidRDefault="005C5C0E" w:rsidP="005C5C0E">
            <w:pPr>
              <w:pStyle w:val="Bullet1"/>
              <w:spacing w:after="0"/>
              <w:rPr>
                <w:ins w:id="596" w:author="Abercrombie, Kerrie" w:date="2021-01-28T12:39:00Z"/>
                <w:sz w:val="20"/>
              </w:rPr>
            </w:pPr>
            <w:ins w:id="597" w:author="Abercrombie, Kerrie" w:date="2021-01-28T12:38:00Z">
              <w:r w:rsidRPr="005C5C0E">
                <w:rPr>
                  <w:sz w:val="20"/>
                </w:rPr>
                <w:t>The management of ship traffic to ensure the safety and efficiency of ship movements.</w:t>
              </w:r>
            </w:ins>
          </w:p>
          <w:p w14:paraId="36578F1C" w14:textId="6329AFF1" w:rsidR="00252CA0" w:rsidRPr="005C5C0E" w:rsidRDefault="005C5C0E" w:rsidP="005C5C0E">
            <w:pPr>
              <w:pStyle w:val="Bullet1"/>
              <w:spacing w:after="0"/>
              <w:rPr>
                <w:ins w:id="598" w:author="Kerrie Abercrombie" w:date="2021-01-15T14:46:00Z"/>
                <w:sz w:val="20"/>
              </w:rPr>
            </w:pPr>
            <w:ins w:id="599" w:author="Abercrombie, Kerrie" w:date="2021-01-28T12:38:00Z">
              <w:r w:rsidRPr="005C5C0E">
                <w:rPr>
                  <w:sz w:val="20"/>
                </w:rPr>
                <w:t>Responding to developing unsafe situations</w:t>
              </w:r>
            </w:ins>
          </w:p>
        </w:tc>
      </w:tr>
      <w:tr w:rsidR="00A55C67" w:rsidRPr="00A55C67" w14:paraId="7D098CCE" w14:textId="77777777" w:rsidTr="00A55C67">
        <w:trPr>
          <w:ins w:id="600" w:author="Abercrombie, Kerrie" w:date="2021-01-27T11:54:00Z"/>
        </w:trPr>
        <w:tc>
          <w:tcPr>
            <w:tcW w:w="2830" w:type="dxa"/>
          </w:tcPr>
          <w:p w14:paraId="3CE08F79" w14:textId="29FD4C4F" w:rsidR="00A55C67" w:rsidRPr="00A55C67" w:rsidRDefault="00A55C67" w:rsidP="00A55C67">
            <w:pPr>
              <w:pStyle w:val="Tabletext"/>
              <w:spacing w:before="0" w:after="0"/>
              <w:ind w:left="0"/>
              <w:rPr>
                <w:ins w:id="601" w:author="Abercrombie, Kerrie" w:date="2021-01-27T11:54:00Z"/>
                <w:rFonts w:cstheme="minorHAnsi"/>
                <w:szCs w:val="20"/>
              </w:rPr>
            </w:pPr>
            <w:ins w:id="602" w:author="Abercrombie, Kerrie" w:date="2021-01-27T11:55:00Z">
              <w:r w:rsidRPr="00A55C67">
                <w:rPr>
                  <w:rFonts w:cstheme="minorHAnsi"/>
                  <w:szCs w:val="20"/>
                </w:rPr>
                <w:t>NAUTICAL KNOWLEDGE</w:t>
              </w:r>
            </w:ins>
          </w:p>
        </w:tc>
        <w:tc>
          <w:tcPr>
            <w:tcW w:w="1590" w:type="dxa"/>
          </w:tcPr>
          <w:p w14:paraId="0DECD9D2" w14:textId="77777777" w:rsidR="00A55C67" w:rsidRPr="00A55C67" w:rsidRDefault="00A55C67" w:rsidP="00A55C67">
            <w:pPr>
              <w:pStyle w:val="Tabletext"/>
              <w:spacing w:before="0" w:after="0"/>
              <w:rPr>
                <w:ins w:id="603" w:author="Abercrombie, Kerrie" w:date="2021-01-27T11:54:00Z"/>
                <w:rFonts w:cstheme="minorHAnsi"/>
                <w:szCs w:val="20"/>
              </w:rPr>
            </w:pPr>
          </w:p>
        </w:tc>
        <w:tc>
          <w:tcPr>
            <w:tcW w:w="1527" w:type="dxa"/>
          </w:tcPr>
          <w:p w14:paraId="526CFDFE" w14:textId="77777777" w:rsidR="00A55C67" w:rsidRPr="00A55C67" w:rsidRDefault="00A55C67" w:rsidP="00A55C67">
            <w:pPr>
              <w:pStyle w:val="Tabletext"/>
              <w:spacing w:before="0" w:after="0"/>
              <w:rPr>
                <w:ins w:id="604" w:author="Abercrombie, Kerrie" w:date="2021-01-27T11:54:00Z"/>
                <w:rFonts w:cstheme="minorHAnsi"/>
                <w:szCs w:val="20"/>
              </w:rPr>
            </w:pPr>
          </w:p>
        </w:tc>
        <w:tc>
          <w:tcPr>
            <w:tcW w:w="4253" w:type="dxa"/>
          </w:tcPr>
          <w:p w14:paraId="25CC216D" w14:textId="77777777" w:rsidR="00A55C67" w:rsidRPr="00A55C67" w:rsidRDefault="00A55C67" w:rsidP="00A55C67">
            <w:pPr>
              <w:pStyle w:val="Tabletext"/>
              <w:spacing w:before="0" w:after="0"/>
              <w:ind w:left="0"/>
              <w:rPr>
                <w:ins w:id="605" w:author="Abercrombie, Kerrie" w:date="2021-01-27T11:55:00Z"/>
                <w:rFonts w:cstheme="minorHAnsi"/>
                <w:szCs w:val="20"/>
              </w:rPr>
            </w:pPr>
            <w:ins w:id="606" w:author="Abercrombie, Kerrie" w:date="2021-01-27T11:55:00Z">
              <w:r w:rsidRPr="00A55C67">
                <w:rPr>
                  <w:rFonts w:cstheme="minorHAnsi"/>
                  <w:szCs w:val="20"/>
                </w:rPr>
                <w:t>This module describes the essential elements of nautical knowledge that a VTS operator requires to understand and apply within the VTS area.  Key elements covered include:</w:t>
              </w:r>
            </w:ins>
          </w:p>
          <w:p w14:paraId="232B295E" w14:textId="03ED36B7" w:rsidR="00A55C67" w:rsidRPr="00A55C67" w:rsidRDefault="00A55C67" w:rsidP="00A55C67">
            <w:pPr>
              <w:pStyle w:val="Tabletext"/>
              <w:numPr>
                <w:ilvl w:val="0"/>
                <w:numId w:val="71"/>
              </w:numPr>
              <w:spacing w:before="0" w:after="0"/>
              <w:ind w:left="348" w:hanging="348"/>
              <w:rPr>
                <w:ins w:id="607" w:author="Abercrombie, Kerrie" w:date="2021-01-27T11:55:00Z"/>
                <w:rFonts w:cstheme="minorHAnsi"/>
                <w:szCs w:val="20"/>
              </w:rPr>
            </w:pPr>
            <w:ins w:id="608" w:author="Abercrombie, Kerrie" w:date="2021-01-27T11:55:00Z">
              <w:r w:rsidRPr="00A55C67">
                <w:rPr>
                  <w:rFonts w:cstheme="minorHAnsi"/>
                  <w:szCs w:val="20"/>
                </w:rPr>
                <w:t xml:space="preserve">collision regulations, </w:t>
              </w:r>
            </w:ins>
          </w:p>
          <w:p w14:paraId="49DEBBA9" w14:textId="2A58BFC5" w:rsidR="00A55C67" w:rsidRPr="00A55C67" w:rsidRDefault="00A55C67" w:rsidP="00A55C67">
            <w:pPr>
              <w:pStyle w:val="Tabletext"/>
              <w:numPr>
                <w:ilvl w:val="0"/>
                <w:numId w:val="71"/>
              </w:numPr>
              <w:spacing w:before="0" w:after="0"/>
              <w:ind w:left="348" w:hanging="348"/>
              <w:rPr>
                <w:ins w:id="609" w:author="Abercrombie, Kerrie" w:date="2021-01-27T11:55:00Z"/>
                <w:rFonts w:cstheme="minorHAnsi"/>
                <w:szCs w:val="20"/>
              </w:rPr>
            </w:pPr>
            <w:ins w:id="610" w:author="Abercrombie, Kerrie" w:date="2021-01-27T11:55:00Z">
              <w:r w:rsidRPr="00A55C67">
                <w:rPr>
                  <w:rFonts w:cstheme="minorHAnsi"/>
                  <w:szCs w:val="20"/>
                </w:rPr>
                <w:t xml:space="preserve">buoyage and electronic aids to navigation systems, </w:t>
              </w:r>
            </w:ins>
          </w:p>
          <w:p w14:paraId="00D22B4C" w14:textId="29C1C2B5" w:rsidR="00A55C67" w:rsidRPr="00A55C67" w:rsidRDefault="00A55C67" w:rsidP="00A55C67">
            <w:pPr>
              <w:pStyle w:val="Tabletext"/>
              <w:numPr>
                <w:ilvl w:val="0"/>
                <w:numId w:val="71"/>
              </w:numPr>
              <w:spacing w:before="0" w:after="0"/>
              <w:ind w:left="348" w:hanging="348"/>
              <w:rPr>
                <w:ins w:id="611" w:author="Abercrombie, Kerrie" w:date="2021-01-27T11:55:00Z"/>
                <w:rFonts w:cstheme="minorHAnsi"/>
                <w:szCs w:val="20"/>
              </w:rPr>
            </w:pPr>
            <w:ins w:id="612" w:author="Abercrombie, Kerrie" w:date="2021-01-27T11:55:00Z">
              <w:r w:rsidRPr="00A55C67">
                <w:rPr>
                  <w:rFonts w:cstheme="minorHAnsi"/>
                  <w:szCs w:val="20"/>
                </w:rPr>
                <w:t xml:space="preserve">ship stability and handling, </w:t>
              </w:r>
            </w:ins>
          </w:p>
          <w:p w14:paraId="19D3C17A" w14:textId="095760F0" w:rsidR="00A55C67" w:rsidRPr="00A55C67" w:rsidRDefault="00A55C67" w:rsidP="00A55C67">
            <w:pPr>
              <w:pStyle w:val="Tabletext"/>
              <w:numPr>
                <w:ilvl w:val="0"/>
                <w:numId w:val="71"/>
              </w:numPr>
              <w:spacing w:before="0" w:after="0"/>
              <w:ind w:left="348" w:hanging="348"/>
              <w:rPr>
                <w:ins w:id="613" w:author="Abercrombie, Kerrie" w:date="2021-01-27T11:55:00Z"/>
                <w:rFonts w:cstheme="minorHAnsi"/>
                <w:szCs w:val="20"/>
              </w:rPr>
            </w:pPr>
            <w:ins w:id="614" w:author="Abercrombie, Kerrie" w:date="2021-01-27T11:55:00Z">
              <w:r w:rsidRPr="00A55C67">
                <w:rPr>
                  <w:rFonts w:cstheme="minorHAnsi"/>
                  <w:szCs w:val="20"/>
                </w:rPr>
                <w:t>bridge operations and shipboard equipment,</w:t>
              </w:r>
            </w:ins>
          </w:p>
          <w:p w14:paraId="15C6E622" w14:textId="77777777" w:rsidR="00A55C67" w:rsidRPr="00A55C67" w:rsidRDefault="00A55C67" w:rsidP="00A55C67">
            <w:pPr>
              <w:pStyle w:val="Tabletext"/>
              <w:numPr>
                <w:ilvl w:val="0"/>
                <w:numId w:val="71"/>
              </w:numPr>
              <w:spacing w:before="0" w:after="0"/>
              <w:ind w:left="348" w:hanging="348"/>
              <w:rPr>
                <w:ins w:id="615" w:author="Abercrombie, Kerrie" w:date="2021-01-27T11:55:00Z"/>
                <w:rFonts w:cstheme="minorHAnsi"/>
                <w:szCs w:val="20"/>
              </w:rPr>
            </w:pPr>
            <w:proofErr w:type="spellStart"/>
            <w:ins w:id="616" w:author="Abercrombie, Kerrie" w:date="2021-01-27T11:55:00Z">
              <w:r w:rsidRPr="00A55C67">
                <w:rPr>
                  <w:rFonts w:cstheme="minorHAnsi"/>
                  <w:szCs w:val="20"/>
                </w:rPr>
                <w:t>chartwork</w:t>
              </w:r>
              <w:proofErr w:type="spellEnd"/>
              <w:r w:rsidRPr="00A55C67">
                <w:rPr>
                  <w:rFonts w:cstheme="minorHAnsi"/>
                  <w:szCs w:val="20"/>
                </w:rPr>
                <w:t>, and</w:t>
              </w:r>
            </w:ins>
          </w:p>
          <w:p w14:paraId="3A58D5A9" w14:textId="4361B0C2" w:rsidR="00A55C67" w:rsidRPr="00A55C67" w:rsidRDefault="00A55C67" w:rsidP="00A55C67">
            <w:pPr>
              <w:pStyle w:val="Tabletext"/>
              <w:numPr>
                <w:ilvl w:val="0"/>
                <w:numId w:val="71"/>
              </w:numPr>
              <w:spacing w:before="0" w:after="0"/>
              <w:ind w:left="348" w:hanging="348"/>
              <w:rPr>
                <w:ins w:id="617" w:author="Abercrombie, Kerrie" w:date="2021-01-27T11:54:00Z"/>
                <w:rFonts w:cstheme="minorHAnsi"/>
                <w:szCs w:val="20"/>
              </w:rPr>
            </w:pPr>
            <w:proofErr w:type="gramStart"/>
            <w:ins w:id="618" w:author="Abercrombie, Kerrie" w:date="2021-01-27T11:55:00Z">
              <w:r w:rsidRPr="00A55C67">
                <w:rPr>
                  <w:rFonts w:cstheme="minorHAnsi"/>
                  <w:szCs w:val="20"/>
                </w:rPr>
                <w:t>the</w:t>
              </w:r>
              <w:proofErr w:type="gramEnd"/>
              <w:r w:rsidRPr="00A55C67">
                <w:rPr>
                  <w:rFonts w:cstheme="minorHAnsi"/>
                  <w:szCs w:val="20"/>
                </w:rPr>
                <w:t xml:space="preserve"> effect of tides and tidal streams.</w:t>
              </w:r>
            </w:ins>
          </w:p>
        </w:tc>
      </w:tr>
      <w:tr w:rsidR="00A55C67" w:rsidRPr="00A55C67" w14:paraId="5F4715FF" w14:textId="77777777" w:rsidTr="00A55C67">
        <w:trPr>
          <w:ins w:id="619" w:author="Abercrombie, Kerrie" w:date="2021-01-27T11:54:00Z"/>
        </w:trPr>
        <w:tc>
          <w:tcPr>
            <w:tcW w:w="2830" w:type="dxa"/>
          </w:tcPr>
          <w:p w14:paraId="520F4AED" w14:textId="06CD091B" w:rsidR="00A55C67" w:rsidRPr="00A55C67" w:rsidRDefault="00A55C67" w:rsidP="00A55C67">
            <w:pPr>
              <w:pStyle w:val="Tabletext"/>
              <w:spacing w:before="0" w:after="0"/>
              <w:ind w:left="0"/>
              <w:rPr>
                <w:ins w:id="620" w:author="Abercrombie, Kerrie" w:date="2021-01-27T11:54:00Z"/>
                <w:rFonts w:cstheme="minorHAnsi"/>
                <w:szCs w:val="20"/>
              </w:rPr>
            </w:pPr>
            <w:ins w:id="621" w:author="Abercrombie, Kerrie" w:date="2021-01-27T11:56:00Z">
              <w:r w:rsidRPr="00A55C67">
                <w:rPr>
                  <w:rFonts w:cstheme="minorHAnsi"/>
                  <w:szCs w:val="20"/>
                </w:rPr>
                <w:t>VTS EQUIPMENT</w:t>
              </w:r>
            </w:ins>
          </w:p>
        </w:tc>
        <w:tc>
          <w:tcPr>
            <w:tcW w:w="1590" w:type="dxa"/>
          </w:tcPr>
          <w:p w14:paraId="2FBA3812" w14:textId="77777777" w:rsidR="00A55C67" w:rsidRPr="00A55C67" w:rsidRDefault="00A55C67" w:rsidP="00A55C67">
            <w:pPr>
              <w:pStyle w:val="Tabletext"/>
              <w:spacing w:before="0" w:after="0"/>
              <w:rPr>
                <w:ins w:id="622" w:author="Abercrombie, Kerrie" w:date="2021-01-27T11:54:00Z"/>
                <w:rFonts w:cstheme="minorHAnsi"/>
                <w:szCs w:val="20"/>
              </w:rPr>
            </w:pPr>
          </w:p>
        </w:tc>
        <w:tc>
          <w:tcPr>
            <w:tcW w:w="1527" w:type="dxa"/>
          </w:tcPr>
          <w:p w14:paraId="1605D971" w14:textId="77777777" w:rsidR="00A55C67" w:rsidRPr="00A55C67" w:rsidRDefault="00A55C67" w:rsidP="00A55C67">
            <w:pPr>
              <w:pStyle w:val="Tabletext"/>
              <w:spacing w:before="0" w:after="0"/>
              <w:rPr>
                <w:ins w:id="623" w:author="Abercrombie, Kerrie" w:date="2021-01-27T11:54:00Z"/>
                <w:rFonts w:cstheme="minorHAnsi"/>
                <w:szCs w:val="20"/>
              </w:rPr>
            </w:pPr>
          </w:p>
        </w:tc>
        <w:tc>
          <w:tcPr>
            <w:tcW w:w="4253" w:type="dxa"/>
          </w:tcPr>
          <w:p w14:paraId="797381CA" w14:textId="5901EFF6" w:rsidR="00A55C67" w:rsidRPr="00A55C67" w:rsidRDefault="00A55C67" w:rsidP="00775F04">
            <w:pPr>
              <w:pStyle w:val="Tabletext"/>
              <w:spacing w:before="0" w:after="0"/>
              <w:ind w:left="0"/>
              <w:rPr>
                <w:ins w:id="624" w:author="Abercrombie, Kerrie" w:date="2021-01-27T11:54:00Z"/>
                <w:rFonts w:cstheme="minorHAnsi"/>
                <w:szCs w:val="20"/>
              </w:rPr>
            </w:pPr>
            <w:ins w:id="625" w:author="Abercrombie, Kerrie" w:date="2021-01-27T11:56:00Z">
              <w:r w:rsidRPr="00A55C67">
                <w:rPr>
                  <w:rFonts w:cstheme="minorHAnsi"/>
                  <w:szCs w:val="20"/>
                </w:rPr>
                <w:t xml:space="preserve">This module </w:t>
              </w:r>
            </w:ins>
            <w:ins w:id="626" w:author="Abercrombie, Kerrie" w:date="2021-01-27T12:06:00Z">
              <w:r w:rsidR="00775F04">
                <w:rPr>
                  <w:rFonts w:cstheme="minorHAnsi"/>
                  <w:szCs w:val="20"/>
                </w:rPr>
                <w:t>describes</w:t>
              </w:r>
            </w:ins>
            <w:ins w:id="627" w:author="Abercrombie, Kerrie" w:date="2021-01-27T11:56:00Z">
              <w:r w:rsidRPr="00A55C67">
                <w:rPr>
                  <w:rFonts w:cstheme="minorHAnsi"/>
                  <w:szCs w:val="20"/>
                </w:rPr>
                <w:t xml:space="preserve"> the basic theory and the limitations of key equipment currently used in VTS centres.</w:t>
              </w:r>
            </w:ins>
          </w:p>
        </w:tc>
      </w:tr>
      <w:tr w:rsidR="00A55C67" w:rsidRPr="00A55C67" w14:paraId="18952051" w14:textId="77777777" w:rsidTr="00A55C67">
        <w:trPr>
          <w:ins w:id="628" w:author="Abercrombie, Kerrie" w:date="2021-01-27T11:56:00Z"/>
        </w:trPr>
        <w:tc>
          <w:tcPr>
            <w:tcW w:w="2830" w:type="dxa"/>
          </w:tcPr>
          <w:p w14:paraId="5786F67F" w14:textId="12BA094A" w:rsidR="00A55C67" w:rsidRPr="00A55C67" w:rsidRDefault="00A55C67" w:rsidP="00A55C67">
            <w:pPr>
              <w:pStyle w:val="Tabletext"/>
              <w:spacing w:before="0" w:after="0"/>
              <w:ind w:left="0"/>
              <w:rPr>
                <w:ins w:id="629" w:author="Abercrombie, Kerrie" w:date="2021-01-27T11:56:00Z"/>
                <w:rFonts w:cstheme="minorHAnsi"/>
                <w:szCs w:val="20"/>
              </w:rPr>
            </w:pPr>
            <w:ins w:id="630" w:author="Abercrombie, Kerrie" w:date="2021-01-27T11:56:00Z">
              <w:r w:rsidRPr="00A55C67">
                <w:rPr>
                  <w:rFonts w:cstheme="minorHAnsi"/>
                  <w:szCs w:val="20"/>
                </w:rPr>
                <w:t>PERSONAL ATTRIBUTES</w:t>
              </w:r>
            </w:ins>
          </w:p>
        </w:tc>
        <w:tc>
          <w:tcPr>
            <w:tcW w:w="1590" w:type="dxa"/>
          </w:tcPr>
          <w:p w14:paraId="6FAB47C4" w14:textId="77777777" w:rsidR="00A55C67" w:rsidRPr="00A55C67" w:rsidRDefault="00A55C67" w:rsidP="00A55C67">
            <w:pPr>
              <w:pStyle w:val="Tabletext"/>
              <w:spacing w:before="0" w:after="0"/>
              <w:rPr>
                <w:ins w:id="631" w:author="Abercrombie, Kerrie" w:date="2021-01-27T11:56:00Z"/>
                <w:rFonts w:cstheme="minorHAnsi"/>
                <w:szCs w:val="20"/>
              </w:rPr>
            </w:pPr>
          </w:p>
        </w:tc>
        <w:tc>
          <w:tcPr>
            <w:tcW w:w="1527" w:type="dxa"/>
          </w:tcPr>
          <w:p w14:paraId="18ED1E0C" w14:textId="77777777" w:rsidR="00A55C67" w:rsidRPr="00A55C67" w:rsidRDefault="00A55C67" w:rsidP="00A55C67">
            <w:pPr>
              <w:pStyle w:val="Tabletext"/>
              <w:spacing w:before="0" w:after="0"/>
              <w:rPr>
                <w:ins w:id="632" w:author="Abercrombie, Kerrie" w:date="2021-01-27T11:56:00Z"/>
                <w:rFonts w:cstheme="minorHAnsi"/>
                <w:szCs w:val="20"/>
              </w:rPr>
            </w:pPr>
          </w:p>
        </w:tc>
        <w:tc>
          <w:tcPr>
            <w:tcW w:w="4253" w:type="dxa"/>
          </w:tcPr>
          <w:p w14:paraId="5BA65EF1" w14:textId="40E464BF" w:rsidR="00A55C67" w:rsidRPr="00A55C67" w:rsidRDefault="00A55C67" w:rsidP="00A55C67">
            <w:pPr>
              <w:pStyle w:val="Tabletext"/>
              <w:spacing w:before="0" w:after="0"/>
              <w:ind w:left="0"/>
              <w:rPr>
                <w:ins w:id="633" w:author="Abercrombie, Kerrie" w:date="2021-01-27T11:56:00Z"/>
                <w:rFonts w:cstheme="minorHAnsi"/>
                <w:szCs w:val="20"/>
              </w:rPr>
            </w:pPr>
            <w:ins w:id="634" w:author="Abercrombie, Kerrie" w:date="2021-01-27T11:57:00Z">
              <w:r w:rsidRPr="00A55C67">
                <w:rPr>
                  <w:rFonts w:cstheme="minorHAnsi"/>
                  <w:szCs w:val="20"/>
                </w:rPr>
                <w:t>This module focuses on the role of a VTS operator, in particular teamwork, the impact of stress and the importance to manage fatigue.</w:t>
              </w:r>
            </w:ins>
          </w:p>
        </w:tc>
      </w:tr>
    </w:tbl>
    <w:p w14:paraId="44DCC7CB" w14:textId="5320B369" w:rsidR="00252CA0" w:rsidRPr="00B871D4" w:rsidRDefault="00252CA0" w:rsidP="00252CA0">
      <w:pPr>
        <w:tabs>
          <w:tab w:val="left" w:pos="1134"/>
        </w:tabs>
        <w:spacing w:line="216" w:lineRule="atLeast"/>
        <w:ind w:left="1134" w:hanging="283"/>
        <w:rPr>
          <w:ins w:id="635" w:author="Kerrie Abercrombie" w:date="2021-01-15T14:51:00Z"/>
          <w:i/>
          <w:szCs w:val="22"/>
        </w:rPr>
      </w:pPr>
    </w:p>
    <w:p w14:paraId="48263E59" w14:textId="6541F5D0" w:rsidR="002B221C" w:rsidRDefault="002B221C" w:rsidP="002B221C">
      <w:pPr>
        <w:pStyle w:val="Heading1"/>
        <w:rPr>
          <w:ins w:id="636" w:author="Kerrie Abercrombie" w:date="2021-01-15T16:11:00Z"/>
          <w:caps w:val="0"/>
        </w:rPr>
      </w:pPr>
      <w:bookmarkStart w:id="637" w:name="_Toc40341881"/>
      <w:bookmarkStart w:id="638" w:name="_Toc62642246"/>
      <w:ins w:id="639" w:author="Kerrie Abercrombie" w:date="2021-01-15T14:59:00Z">
        <w:r>
          <w:rPr>
            <w:caps w:val="0"/>
          </w:rPr>
          <w:t>SPECIFIC COURSE RELATED TEACHING AIDS AND NOTES</w:t>
        </w:r>
      </w:ins>
      <w:bookmarkEnd w:id="637"/>
      <w:bookmarkEnd w:id="638"/>
    </w:p>
    <w:p w14:paraId="2E800BF3" w14:textId="348B8BCC" w:rsidR="00E9231B" w:rsidRDefault="00E9231B" w:rsidP="00E9231B">
      <w:pPr>
        <w:pStyle w:val="Heading1separatationline"/>
        <w:rPr>
          <w:ins w:id="640" w:author="Kerrie Abercrombie" w:date="2021-01-15T16:11:00Z"/>
        </w:rPr>
      </w:pPr>
    </w:p>
    <w:p w14:paraId="7CA88EF4" w14:textId="77777777" w:rsidR="002B221C" w:rsidRDefault="002B221C" w:rsidP="002B221C">
      <w:pPr>
        <w:pStyle w:val="Heading2"/>
        <w:rPr>
          <w:ins w:id="641" w:author="Kerrie Abercrombie" w:date="2021-01-15T14:59:00Z"/>
        </w:rPr>
      </w:pPr>
      <w:bookmarkStart w:id="642" w:name="_Toc40341882"/>
      <w:bookmarkStart w:id="643" w:name="_Toc62642247"/>
      <w:ins w:id="644" w:author="Kerrie Abercrombie" w:date="2021-01-15T14:59:00Z">
        <w:r>
          <w:t>General</w:t>
        </w:r>
        <w:bookmarkEnd w:id="642"/>
        <w:bookmarkEnd w:id="643"/>
      </w:ins>
    </w:p>
    <w:p w14:paraId="6981129C" w14:textId="77777777" w:rsidR="002B221C" w:rsidRPr="00B13F50" w:rsidRDefault="002B221C" w:rsidP="002B221C">
      <w:pPr>
        <w:pStyle w:val="Heading2separationline"/>
        <w:rPr>
          <w:ins w:id="645" w:author="Kerrie Abercrombie" w:date="2021-01-15T14:59:00Z"/>
          <w:lang w:eastAsia="de-DE"/>
        </w:rPr>
      </w:pPr>
    </w:p>
    <w:p w14:paraId="5F286898" w14:textId="144EFBEC" w:rsidR="000B183C" w:rsidRDefault="006F535D" w:rsidP="000B183C">
      <w:pPr>
        <w:pStyle w:val="BodyText"/>
        <w:rPr>
          <w:ins w:id="646" w:author="Abercrombie, Kerrie" w:date="2021-01-19T08:47:00Z"/>
        </w:rPr>
      </w:pPr>
      <w:ins w:id="647" w:author="Abercrombie, Kerrie" w:date="2021-01-22T16:23:00Z">
        <w:r>
          <w:t>T</w:t>
        </w:r>
      </w:ins>
      <w:ins w:id="648" w:author="Abercrombie, Kerrie" w:date="2021-01-19T05:38:00Z">
        <w:r w:rsidR="000B183C">
          <w:t xml:space="preserve">raining courses have </w:t>
        </w:r>
      </w:ins>
      <w:ins w:id="649" w:author="Abercrombie, Kerrie" w:date="2021-01-22T16:23:00Z">
        <w:r>
          <w:t xml:space="preserve">traditionally </w:t>
        </w:r>
      </w:ins>
      <w:ins w:id="650" w:author="Abercrombie, Kerrie" w:date="2021-01-19T05:38:00Z">
        <w:r w:rsidR="000B183C">
          <w:t>been classroom focussed however with technology advances there is an opportunity to adopt a more blended training approach by integrating online e-learning and remote learning activities.</w:t>
        </w:r>
        <w:r w:rsidR="000B183C" w:rsidRPr="00071CDC">
          <w:t xml:space="preserve"> </w:t>
        </w:r>
        <w:r w:rsidR="000B183C">
          <w:t>Where the course is classroom based</w:t>
        </w:r>
      </w:ins>
      <w:ins w:id="651" w:author="Abercrombie, Kerrie" w:date="2021-01-22T16:23:00Z">
        <w:r>
          <w:t>,</w:t>
        </w:r>
      </w:ins>
      <w:ins w:id="652" w:author="Abercrombie, Kerrie" w:date="2021-01-19T05:38:00Z">
        <w:r w:rsidR="000B183C">
          <w:t xml:space="preserve"> presentations should be delivered by computer assisted equipment.</w:t>
        </w:r>
      </w:ins>
    </w:p>
    <w:p w14:paraId="3F686D39" w14:textId="5D777359" w:rsidR="00872850" w:rsidRDefault="00872850" w:rsidP="00872850">
      <w:pPr>
        <w:pStyle w:val="BodyText"/>
        <w:spacing w:line="216" w:lineRule="atLeast"/>
        <w:rPr>
          <w:ins w:id="653" w:author="Abercrombie, Kerrie" w:date="2021-01-22T17:03:00Z"/>
        </w:rPr>
      </w:pPr>
      <w:ins w:id="654" w:author="Abercrombie, Kerrie" w:date="2021-01-19T08:47:00Z">
        <w:r>
          <w:t>T</w:t>
        </w:r>
        <w:r w:rsidRPr="0068785F">
          <w:t xml:space="preserve">eaching </w:t>
        </w:r>
      </w:ins>
      <w:commentRangeStart w:id="655"/>
      <w:ins w:id="656" w:author="Abercrombie, Kerrie" w:date="2021-01-19T09:33:00Z">
        <w:r w:rsidR="002B7043">
          <w:t>programmes</w:t>
        </w:r>
      </w:ins>
      <w:commentRangeEnd w:id="655"/>
      <w:ins w:id="657" w:author="Abercrombie, Kerrie" w:date="2021-01-20T08:53:00Z">
        <w:r w:rsidR="000578E4">
          <w:rPr>
            <w:rStyle w:val="CommentReference"/>
          </w:rPr>
          <w:commentReference w:id="655"/>
        </w:r>
      </w:ins>
      <w:ins w:id="658" w:author="Abercrombie, Kerrie" w:date="2021-01-19T09:33:00Z">
        <w:r w:rsidR="002B7043">
          <w:t xml:space="preserve"> </w:t>
        </w:r>
      </w:ins>
      <w:ins w:id="659" w:author="Abercrombie, Kerrie" w:date="2021-01-19T08:47:00Z">
        <w:r w:rsidRPr="0068785F">
          <w:t>should ensure that all of the listed subject</w:t>
        </w:r>
      </w:ins>
      <w:ins w:id="660" w:author="Abercrombie, Kerrie" w:date="2021-01-27T11:11:00Z">
        <w:r w:rsidR="00F43D4D">
          <w:t xml:space="preserve"> element</w:t>
        </w:r>
      </w:ins>
      <w:ins w:id="661" w:author="Abercrombie, Kerrie" w:date="2021-01-19T08:47:00Z">
        <w:r w:rsidRPr="0068785F">
          <w:t>s are covered</w:t>
        </w:r>
      </w:ins>
      <w:ins w:id="662" w:author="Abercrombie, Kerrie" w:date="2021-01-27T11:12:00Z">
        <w:r w:rsidR="00F43D4D">
          <w:t xml:space="preserve"> as a minimum and</w:t>
        </w:r>
      </w:ins>
      <w:ins w:id="663" w:author="Abercrombie, Kerrie" w:date="2021-01-19T08:47:00Z">
        <w:r w:rsidRPr="0068785F">
          <w:t xml:space="preserve"> that repetition is avoided.  </w:t>
        </w:r>
      </w:ins>
      <w:ins w:id="664" w:author="Abercrombie, Kerrie" w:date="2021-01-22T17:04:00Z">
        <w:r w:rsidR="000F0B82">
          <w:t>A</w:t>
        </w:r>
      </w:ins>
      <w:ins w:id="665" w:author="Abercrombie, Kerrie" w:date="2021-01-19T08:47:00Z">
        <w:r w:rsidRPr="0068785F">
          <w:t xml:space="preserve">dditional </w:t>
        </w:r>
        <w:r>
          <w:t xml:space="preserve">national </w:t>
        </w:r>
        <w:r w:rsidRPr="0068785F">
          <w:t xml:space="preserve">requirements set by the </w:t>
        </w:r>
      </w:ins>
      <w:ins w:id="666" w:author="Abercrombie, Kerrie" w:date="2021-01-19T08:53:00Z">
        <w:r>
          <w:t>c</w:t>
        </w:r>
      </w:ins>
      <w:ins w:id="667" w:author="Abercrombie, Kerrie" w:date="2021-01-19T08:47:00Z">
        <w:r w:rsidRPr="0068785F">
          <w:t xml:space="preserve">ompetent </w:t>
        </w:r>
      </w:ins>
      <w:ins w:id="668" w:author="Abercrombie, Kerrie" w:date="2021-01-19T09:21:00Z">
        <w:r w:rsidR="001C1D1E">
          <w:t>a</w:t>
        </w:r>
      </w:ins>
      <w:ins w:id="669" w:author="Abercrombie, Kerrie" w:date="2021-01-19T08:47:00Z">
        <w:r w:rsidRPr="0068785F">
          <w:t>uthority</w:t>
        </w:r>
        <w:r>
          <w:t xml:space="preserve">, or requested by VTS authorities </w:t>
        </w:r>
      </w:ins>
      <w:ins w:id="670" w:author="Abercrombie, Kerrie" w:date="2021-01-22T17:04:00Z">
        <w:r w:rsidR="000F0B82">
          <w:t xml:space="preserve">may be </w:t>
        </w:r>
      </w:ins>
      <w:ins w:id="671" w:author="Abercrombie, Kerrie" w:date="2021-01-19T08:47:00Z">
        <w:r>
          <w:t>introduced</w:t>
        </w:r>
      </w:ins>
      <w:ins w:id="672" w:author="Abercrombie, Kerrie" w:date="2021-01-22T17:06:00Z">
        <w:r w:rsidR="00060301">
          <w:t>.  S</w:t>
        </w:r>
      </w:ins>
      <w:ins w:id="673" w:author="Abercrombie, Kerrie" w:date="2021-01-22T17:04:00Z">
        <w:r w:rsidR="000F0B82">
          <w:t xml:space="preserve">imilarly instructors may identify other subject elements such as </w:t>
        </w:r>
      </w:ins>
      <w:ins w:id="674" w:author="Abercrombie, Kerrie" w:date="2021-01-22T17:05:00Z">
        <w:r w:rsidR="000F0B82" w:rsidRPr="0068785F">
          <w:t>new developments</w:t>
        </w:r>
        <w:r w:rsidR="000F0B82">
          <w:t xml:space="preserve"> </w:t>
        </w:r>
      </w:ins>
      <w:ins w:id="675" w:author="Abercrombie, Kerrie" w:date="2021-01-22T17:06:00Z">
        <w:r w:rsidR="00060301">
          <w:t xml:space="preserve">or techniques </w:t>
        </w:r>
      </w:ins>
      <w:ins w:id="676" w:author="Abercrombie, Kerrie" w:date="2021-01-22T17:05:00Z">
        <w:r w:rsidR="000F0B82">
          <w:t xml:space="preserve">which are appropriate for inclusion in the course </w:t>
        </w:r>
        <w:r w:rsidR="000F0B82" w:rsidRPr="0068785F">
          <w:t>syllabus</w:t>
        </w:r>
      </w:ins>
      <w:ins w:id="677" w:author="Abercrombie, Kerrie" w:date="2021-01-19T08:47:00Z">
        <w:r>
          <w:t>.</w:t>
        </w:r>
      </w:ins>
    </w:p>
    <w:p w14:paraId="12AB6EB5" w14:textId="44FE5EFF" w:rsidR="001E181A" w:rsidRDefault="001E181A" w:rsidP="002B221C">
      <w:pPr>
        <w:pStyle w:val="BodyText"/>
        <w:rPr>
          <w:ins w:id="678" w:author="Abercrombie, Kerrie" w:date="2021-01-25T08:37:00Z"/>
        </w:rPr>
      </w:pPr>
      <w:ins w:id="679" w:author="Abercrombie, Kerrie" w:date="2021-01-25T08:37:00Z">
        <w:r w:rsidRPr="007153A4">
          <w:lastRenderedPageBreak/>
          <w:t>All instructors and assessors should be appropriately qualified for the types and levels of training or assessment required for the model course.</w:t>
        </w:r>
      </w:ins>
      <w:ins w:id="680" w:author="Abercrombie, Kerrie" w:date="2021-01-25T08:38:00Z">
        <w:r>
          <w:t xml:space="preserve"> </w:t>
        </w:r>
        <w:r w:rsidRPr="001E181A">
          <w:t xml:space="preserve">If this cannot be achieved, then the </w:t>
        </w:r>
        <w:r>
          <w:t xml:space="preserve">appropriate expert should cover these subject elements. </w:t>
        </w:r>
        <w:r w:rsidRPr="001E181A">
          <w:t xml:space="preserve">Every instructor should have access to simulation equipment.  </w:t>
        </w:r>
        <w:commentRangeStart w:id="681"/>
        <w:r w:rsidRPr="009F1EDA">
          <w:rPr>
            <w:strike/>
          </w:rPr>
          <w:t xml:space="preserve">In addition, if possible, arrangements should be made for </w:t>
        </w:r>
      </w:ins>
      <w:ins w:id="682" w:author="Abercrombie, Kerrie" w:date="2021-01-25T08:39:00Z">
        <w:r w:rsidRPr="009F1EDA">
          <w:rPr>
            <w:strike/>
          </w:rPr>
          <w:t>students</w:t>
        </w:r>
      </w:ins>
      <w:ins w:id="683" w:author="Abercrombie, Kerrie" w:date="2021-01-25T08:38:00Z">
        <w:r w:rsidRPr="009F1EDA">
          <w:rPr>
            <w:strike/>
          </w:rPr>
          <w:t xml:space="preserve"> to visit operational VTS centres</w:t>
        </w:r>
        <w:r w:rsidRPr="001E181A">
          <w:t>.</w:t>
        </w:r>
      </w:ins>
      <w:commentRangeEnd w:id="681"/>
      <w:ins w:id="684" w:author="Abercrombie, Kerrie" w:date="2021-01-25T08:40:00Z">
        <w:r>
          <w:rPr>
            <w:rStyle w:val="CommentReference"/>
          </w:rPr>
          <w:commentReference w:id="681"/>
        </w:r>
      </w:ins>
    </w:p>
    <w:p w14:paraId="460F17B1" w14:textId="133D9389" w:rsidR="002B221C" w:rsidRDefault="000B183C" w:rsidP="002B221C">
      <w:pPr>
        <w:pStyle w:val="BodyText"/>
      </w:pPr>
      <w:ins w:id="685" w:author="Abercrombie, Kerrie" w:date="2021-01-19T05:38:00Z">
        <w:r>
          <w:t xml:space="preserve">The training organization is to determine the student/staff ratio and number of students enrolled on the course.  The class/group size should allow the instructor(s) to give adequate individual attention to course participants as required.   For example, where </w:t>
        </w:r>
        <w:r w:rsidRPr="00DE284E">
          <w:t xml:space="preserve">simulator </w:t>
        </w:r>
        <w:r>
          <w:t>equipment is used,</w:t>
        </w:r>
        <w:r w:rsidRPr="001B46FA">
          <w:t xml:space="preserve"> it is recommended that no more t</w:t>
        </w:r>
        <w:r w:rsidRPr="00DE284E">
          <w:t xml:space="preserve">han two students </w:t>
        </w:r>
        <w:r>
          <w:t>are</w:t>
        </w:r>
        <w:r w:rsidRPr="00DE284E">
          <w:t xml:space="preserve"> trained simultaneously on any individual piece of equipment.</w:t>
        </w:r>
      </w:ins>
    </w:p>
    <w:tbl>
      <w:tblPr>
        <w:tblStyle w:val="TableGrid"/>
        <w:tblW w:w="0" w:type="auto"/>
        <w:tblLook w:val="04A0" w:firstRow="1" w:lastRow="0" w:firstColumn="1" w:lastColumn="0" w:noHBand="0" w:noVBand="1"/>
      </w:tblPr>
      <w:tblGrid>
        <w:gridCol w:w="10195"/>
      </w:tblGrid>
      <w:tr w:rsidR="002B221C" w14:paraId="1E01566F" w14:textId="77777777" w:rsidTr="004D6B64">
        <w:trPr>
          <w:ins w:id="686" w:author="Kerrie Abercrombie" w:date="2021-01-15T14:59:00Z"/>
        </w:trPr>
        <w:tc>
          <w:tcPr>
            <w:tcW w:w="10195" w:type="dxa"/>
            <w:shd w:val="clear" w:color="auto" w:fill="C6EDFF" w:themeFill="accent2" w:themeFillTint="33"/>
          </w:tcPr>
          <w:p w14:paraId="4C0CB179" w14:textId="7D7958B3" w:rsidR="002B221C" w:rsidRDefault="00F46996" w:rsidP="003C516C">
            <w:pPr>
              <w:pStyle w:val="BodyText"/>
              <w:rPr>
                <w:ins w:id="687" w:author="Kerrie Abercrombie" w:date="2021-01-15T14:59:00Z"/>
              </w:rPr>
            </w:pPr>
            <w:ins w:id="688" w:author="Abercrombie, Kerrie" w:date="2021-01-22T16:28:00Z">
              <w:r w:rsidRPr="00F46996">
                <w:rPr>
                  <w:b/>
                  <w:i/>
                </w:rPr>
                <w:t>IALA Guideline 1027 – Simulation in VTS training</w:t>
              </w:r>
              <w:r w:rsidRPr="00F46996">
                <w:t xml:space="preserve"> contains information about the design and implementation of VTS exercises using a simulator.</w:t>
              </w:r>
            </w:ins>
          </w:p>
        </w:tc>
      </w:tr>
    </w:tbl>
    <w:p w14:paraId="33C0FE7A" w14:textId="46EB7434" w:rsidR="001E181A" w:rsidRDefault="001E181A" w:rsidP="002B221C">
      <w:pPr>
        <w:pStyle w:val="BodyText"/>
        <w:rPr>
          <w:ins w:id="689" w:author="Kerrie Abercrombie" w:date="2021-01-15T14:59:00Z"/>
        </w:rPr>
      </w:pPr>
    </w:p>
    <w:p w14:paraId="09D89926" w14:textId="07559F43" w:rsidR="002B221C" w:rsidRDefault="002B221C" w:rsidP="002B221C">
      <w:pPr>
        <w:pStyle w:val="Heading2"/>
        <w:rPr>
          <w:ins w:id="690" w:author="Kerrie Abercrombie" w:date="2021-01-15T14:59:00Z"/>
        </w:rPr>
      </w:pPr>
      <w:bookmarkStart w:id="691" w:name="_Toc40341883"/>
      <w:bookmarkStart w:id="692" w:name="_Toc62642248"/>
      <w:ins w:id="693" w:author="Kerrie Abercrombie" w:date="2021-01-15T14:59:00Z">
        <w:r>
          <w:t xml:space="preserve">Developing the </w:t>
        </w:r>
        <w:del w:id="694" w:author="Abercrombie, Kerrie" w:date="2021-01-19T06:41:00Z">
          <w:r w:rsidDel="00D55900">
            <w:delText xml:space="preserve">Course </w:delText>
          </w:r>
        </w:del>
        <w:r>
          <w:t>Curriculum</w:t>
        </w:r>
        <w:bookmarkEnd w:id="691"/>
        <w:bookmarkEnd w:id="692"/>
      </w:ins>
    </w:p>
    <w:p w14:paraId="55780C7D" w14:textId="77777777" w:rsidR="002B221C" w:rsidRDefault="002B221C" w:rsidP="002B221C">
      <w:pPr>
        <w:pStyle w:val="Heading2separationline"/>
        <w:rPr>
          <w:ins w:id="695" w:author="Kerrie Abercrombie" w:date="2021-01-15T14:59:00Z"/>
          <w:lang w:eastAsia="de-DE"/>
        </w:rPr>
      </w:pPr>
    </w:p>
    <w:p w14:paraId="51AD9962" w14:textId="4D8F48ED" w:rsidR="00A9127F" w:rsidRDefault="00A9127F" w:rsidP="00A9127F">
      <w:pPr>
        <w:pStyle w:val="BodyText"/>
        <w:rPr>
          <w:ins w:id="696" w:author="Abercrombie, Kerrie" w:date="2021-01-19T07:18:00Z"/>
        </w:rPr>
      </w:pPr>
      <w:ins w:id="697" w:author="Abercrombie, Kerrie" w:date="2021-01-19T05:53:00Z">
        <w:r>
          <w:rPr>
            <w:lang w:eastAsia="de-DE"/>
          </w:rPr>
          <w:t xml:space="preserve">The modular presentation enables the instructor to adjust the course content to suit the student intake and provide any revisions of the subject objectives as required.  For example, </w:t>
        </w:r>
        <w:r w:rsidRPr="006C44CF">
          <w:t xml:space="preserve">differences between the level of skills and competencies of </w:t>
        </w:r>
      </w:ins>
      <w:ins w:id="698" w:author="Abercrombie, Kerrie" w:date="2021-01-22T16:29:00Z">
        <w:r w:rsidR="00F46996">
          <w:t>students</w:t>
        </w:r>
      </w:ins>
      <w:ins w:id="699" w:author="Abercrombie, Kerrie" w:date="2021-01-19T05:53:00Z">
        <w:r w:rsidRPr="006C44CF">
          <w:t xml:space="preserve"> </w:t>
        </w:r>
        <w:r>
          <w:t xml:space="preserve">may be compensated by removing subjects, </w:t>
        </w:r>
        <w:r w:rsidRPr="006C44CF">
          <w:t>or reduce the emphasis on, items dealing with knowledge o</w:t>
        </w:r>
        <w:r w:rsidR="00F46996">
          <w:t>r skills already attained</w:t>
        </w:r>
        <w:r w:rsidRPr="006C44CF">
          <w:t>.</w:t>
        </w:r>
        <w:r>
          <w:t xml:space="preserve"> </w:t>
        </w:r>
      </w:ins>
    </w:p>
    <w:p w14:paraId="3FE63580" w14:textId="01DEC14E" w:rsidR="00992B7F" w:rsidRDefault="00C35CDE" w:rsidP="00C35CDE">
      <w:pPr>
        <w:pStyle w:val="BodyText"/>
        <w:rPr>
          <w:ins w:id="700" w:author="Abercrombie, Kerrie" w:date="2021-01-22T16:37:00Z"/>
          <w:lang w:eastAsia="de-DE"/>
        </w:rPr>
      </w:pPr>
      <w:ins w:id="701" w:author="Abercrombie, Kerrie" w:date="2021-01-19T07:18:00Z">
        <w:r>
          <w:rPr>
            <w:lang w:eastAsia="de-DE"/>
          </w:rPr>
          <w:t xml:space="preserve">When developing </w:t>
        </w:r>
        <w:r w:rsidRPr="00EB7129">
          <w:rPr>
            <w:lang w:eastAsia="de-DE"/>
          </w:rPr>
          <w:t>lesson plan</w:t>
        </w:r>
        <w:r>
          <w:rPr>
            <w:lang w:eastAsia="de-DE"/>
          </w:rPr>
          <w:t>s, t</w:t>
        </w:r>
        <w:r w:rsidRPr="00EB7129">
          <w:rPr>
            <w:lang w:eastAsia="de-DE"/>
          </w:rPr>
          <w:t xml:space="preserve">he instructor </w:t>
        </w:r>
      </w:ins>
      <w:ins w:id="702" w:author="Abercrombie, Kerrie" w:date="2021-01-22T16:37:00Z">
        <w:r w:rsidR="00992B7F">
          <w:rPr>
            <w:lang w:eastAsia="de-DE"/>
          </w:rPr>
          <w:t xml:space="preserve">is free to use any teaching method or combination of methods that will ensure </w:t>
        </w:r>
      </w:ins>
      <w:ins w:id="703" w:author="Abercrombie, Kerrie" w:date="2021-01-22T16:38:00Z">
        <w:r w:rsidR="00992B7F">
          <w:rPr>
            <w:lang w:eastAsia="de-DE"/>
          </w:rPr>
          <w:t>students</w:t>
        </w:r>
      </w:ins>
      <w:ins w:id="704" w:author="Abercrombie, Kerrie" w:date="2021-01-22T16:37:00Z">
        <w:r w:rsidR="00992B7F">
          <w:rPr>
            <w:lang w:eastAsia="de-DE"/>
          </w:rPr>
          <w:t xml:space="preserve"> can </w:t>
        </w:r>
      </w:ins>
      <w:ins w:id="705" w:author="Abercrombie, Kerrie" w:date="2021-01-22T16:39:00Z">
        <w:r w:rsidR="00992B7F" w:rsidRPr="00EB7129">
          <w:rPr>
            <w:lang w:eastAsia="de-DE"/>
          </w:rPr>
          <w:t xml:space="preserve">achieve </w:t>
        </w:r>
        <w:r w:rsidR="00992B7F">
          <w:rPr>
            <w:lang w:eastAsia="de-DE"/>
          </w:rPr>
          <w:t xml:space="preserve">the required </w:t>
        </w:r>
        <w:r w:rsidR="00992B7F" w:rsidRPr="00EB7129">
          <w:rPr>
            <w:lang w:eastAsia="de-DE"/>
          </w:rPr>
          <w:t>each learning objective</w:t>
        </w:r>
        <w:r w:rsidR="00992B7F">
          <w:rPr>
            <w:lang w:eastAsia="de-DE"/>
          </w:rPr>
          <w:t xml:space="preserve">s. </w:t>
        </w:r>
      </w:ins>
    </w:p>
    <w:p w14:paraId="0EC6E70B" w14:textId="780675CB" w:rsidR="00992B7F" w:rsidRDefault="00992B7F" w:rsidP="00992B7F">
      <w:pPr>
        <w:pStyle w:val="BodyText"/>
        <w:rPr>
          <w:ins w:id="706" w:author="Abercrombie, Kerrie" w:date="2021-01-22T16:41:00Z"/>
          <w:lang w:eastAsia="de-DE"/>
        </w:rPr>
      </w:pPr>
      <w:ins w:id="707" w:author="Abercrombie, Kerrie" w:date="2021-01-22T16:39:00Z">
        <w:r>
          <w:rPr>
            <w:lang w:eastAsia="de-DE"/>
          </w:rPr>
          <w:t xml:space="preserve">The </w:t>
        </w:r>
      </w:ins>
      <w:ins w:id="708" w:author="Abercrombie, Kerrie" w:date="2021-01-22T16:41:00Z">
        <w:r>
          <w:rPr>
            <w:lang w:eastAsia="de-DE"/>
          </w:rPr>
          <w:t xml:space="preserve">course should be developed based on the detailed syllabus and references/teaching material suggested.  </w:t>
        </w:r>
        <w:r w:rsidRPr="00E45F19">
          <w:rPr>
            <w:lang w:eastAsia="de-DE"/>
          </w:rPr>
          <w:t>The subjects shown in the detailed syllabus are not listed in order of priority</w:t>
        </w:r>
        <w:r>
          <w:rPr>
            <w:lang w:eastAsia="de-DE"/>
          </w:rPr>
          <w:t xml:space="preserve"> and i</w:t>
        </w:r>
        <w:r w:rsidRPr="00E45F19">
          <w:rPr>
            <w:lang w:eastAsia="de-DE"/>
          </w:rPr>
          <w:t xml:space="preserve">nstructors should treat them in the order, which they </w:t>
        </w:r>
        <w:commentRangeStart w:id="709"/>
        <w:r w:rsidRPr="00E45F19">
          <w:rPr>
            <w:lang w:eastAsia="de-DE"/>
          </w:rPr>
          <w:t xml:space="preserve">consider </w:t>
        </w:r>
      </w:ins>
      <w:ins w:id="710" w:author="Abercrombie, Kerrie" w:date="2021-01-22T16:45:00Z">
        <w:r>
          <w:rPr>
            <w:lang w:eastAsia="de-DE"/>
          </w:rPr>
          <w:t xml:space="preserve">most </w:t>
        </w:r>
      </w:ins>
      <w:ins w:id="711" w:author="Abercrombie, Kerrie" w:date="2021-01-22T16:42:00Z">
        <w:r>
          <w:rPr>
            <w:lang w:eastAsia="de-DE"/>
          </w:rPr>
          <w:t xml:space="preserve">appropriate to build knowledge </w:t>
        </w:r>
      </w:ins>
      <w:ins w:id="712" w:author="Abercrombie, Kerrie" w:date="2021-01-22T16:41:00Z">
        <w:r w:rsidRPr="00E45F19">
          <w:rPr>
            <w:lang w:eastAsia="de-DE"/>
          </w:rPr>
          <w:t xml:space="preserve">for their </w:t>
        </w:r>
        <w:r>
          <w:rPr>
            <w:lang w:eastAsia="de-DE"/>
          </w:rPr>
          <w:t>students</w:t>
        </w:r>
        <w:commentRangeEnd w:id="709"/>
        <w:r>
          <w:rPr>
            <w:rStyle w:val="CommentReference"/>
          </w:rPr>
          <w:commentReference w:id="709"/>
        </w:r>
        <w:r w:rsidRPr="00E45F19">
          <w:rPr>
            <w:lang w:eastAsia="de-DE"/>
          </w:rPr>
          <w:t>.</w:t>
        </w:r>
      </w:ins>
    </w:p>
    <w:p w14:paraId="6D2642B6" w14:textId="4A1462C6" w:rsidR="00E01ABE" w:rsidRPr="007D674E" w:rsidRDefault="00E01ABE" w:rsidP="00E01ABE">
      <w:pPr>
        <w:pStyle w:val="BodyText"/>
        <w:spacing w:line="216" w:lineRule="atLeast"/>
        <w:rPr>
          <w:ins w:id="713" w:author="Abercrombie, Kerrie" w:date="2021-01-22T16:46:00Z"/>
        </w:rPr>
      </w:pPr>
      <w:ins w:id="714" w:author="Abercrombie, Kerrie" w:date="2021-01-22T16:46:00Z">
        <w:r>
          <w:rPr>
            <w:lang w:eastAsia="de-DE"/>
          </w:rPr>
          <w:t xml:space="preserve">The </w:t>
        </w:r>
        <w:r>
          <w:t>d</w:t>
        </w:r>
        <w:r w:rsidRPr="007D674E">
          <w:t xml:space="preserve">etailed </w:t>
        </w:r>
        <w:r>
          <w:t>t</w:t>
        </w:r>
        <w:r w:rsidRPr="007D674E">
          <w:t xml:space="preserve">eaching </w:t>
        </w:r>
        <w:r>
          <w:t>s</w:t>
        </w:r>
        <w:r w:rsidRPr="007D674E">
          <w:t>yllabus</w:t>
        </w:r>
        <w:r>
          <w:t xml:space="preserve"> has been </w:t>
        </w:r>
        <w:r w:rsidRPr="007D674E">
          <w:t xml:space="preserve">written in </w:t>
        </w:r>
        <w:r>
          <w:t xml:space="preserve">a </w:t>
        </w:r>
        <w:r w:rsidRPr="007D674E">
          <w:t xml:space="preserve">learning-objective format </w:t>
        </w:r>
        <w:r>
          <w:t>where</w:t>
        </w:r>
        <w:r w:rsidRPr="007D674E">
          <w:t xml:space="preserve"> the </w:t>
        </w:r>
        <w:r>
          <w:t xml:space="preserve">session </w:t>
        </w:r>
        <w:r w:rsidRPr="007D674E">
          <w:t xml:space="preserve">objective describes what the </w:t>
        </w:r>
        <w:r>
          <w:t>student</w:t>
        </w:r>
        <w:r w:rsidRPr="007D674E">
          <w:t xml:space="preserve"> must do to demonstrate that knowledge has been transferred.  All </w:t>
        </w:r>
        <w:r>
          <w:t xml:space="preserve">session </w:t>
        </w:r>
        <w:r w:rsidRPr="007D674E">
          <w:t xml:space="preserve">objectives </w:t>
        </w:r>
        <w:r>
          <w:t xml:space="preserve">should be </w:t>
        </w:r>
        <w:r w:rsidRPr="007D674E">
          <w:t>prefixed by the words:</w:t>
        </w:r>
      </w:ins>
    </w:p>
    <w:p w14:paraId="2DB616D0" w14:textId="6FDA293D" w:rsidR="00E01ABE" w:rsidRDefault="00E01ABE" w:rsidP="00E01ABE">
      <w:pPr>
        <w:pStyle w:val="BodyText"/>
        <w:ind w:left="284"/>
        <w:rPr>
          <w:ins w:id="715" w:author="Abercrombie, Kerrie" w:date="2021-01-22T16:46:00Z"/>
          <w:lang w:eastAsia="de-DE"/>
        </w:rPr>
      </w:pPr>
      <w:proofErr w:type="gramStart"/>
      <w:ins w:id="716" w:author="Abercrombie, Kerrie" w:date="2021-01-22T16:46:00Z">
        <w:r w:rsidRPr="007D674E">
          <w:rPr>
            <w:bCs/>
            <w:i/>
            <w:iCs/>
          </w:rPr>
          <w:t>the</w:t>
        </w:r>
        <w:proofErr w:type="gramEnd"/>
        <w:r w:rsidRPr="007D674E">
          <w:rPr>
            <w:bCs/>
            <w:i/>
            <w:iCs/>
          </w:rPr>
          <w:t xml:space="preserve"> expected learning outcome is that the trainee has acquired the recommended levels of competence in</w:t>
        </w:r>
        <w:r>
          <w:rPr>
            <w:bCs/>
            <w:i/>
            <w:iCs/>
          </w:rPr>
          <w:t xml:space="preserve"> </w:t>
        </w:r>
        <w:r w:rsidRPr="007D674E">
          <w:rPr>
            <w:bCs/>
            <w:i/>
            <w:iCs/>
          </w:rPr>
          <w:t>….</w:t>
        </w:r>
      </w:ins>
    </w:p>
    <w:p w14:paraId="6C51D681" w14:textId="73931F87" w:rsidR="00C35CDE" w:rsidRDefault="009F1EDA" w:rsidP="00992B7F">
      <w:pPr>
        <w:pStyle w:val="BodyText"/>
        <w:rPr>
          <w:ins w:id="717" w:author="Abercrombie, Kerrie" w:date="2021-01-19T07:18:00Z"/>
          <w:lang w:eastAsia="de-DE"/>
        </w:rPr>
      </w:pPr>
      <w:ins w:id="718" w:author="Abercrombie, Kerrie" w:date="2021-02-02T06:22:00Z">
        <w:r>
          <w:rPr>
            <w:lang w:eastAsia="de-DE"/>
          </w:rPr>
          <w:t>Depending on the student intake, the r</w:t>
        </w:r>
      </w:ins>
      <w:ins w:id="719" w:author="Abercrombie, Kerrie" w:date="2021-01-22T16:43:00Z">
        <w:r w:rsidR="00992B7F">
          <w:rPr>
            <w:lang w:eastAsia="de-DE"/>
          </w:rPr>
          <w:t xml:space="preserve">ecommended hours may need to be adjusted </w:t>
        </w:r>
      </w:ins>
      <w:ins w:id="720" w:author="Abercrombie, Kerrie" w:date="2021-01-22T16:44:00Z">
        <w:r w:rsidR="00992B7F" w:rsidRPr="0068785F">
          <w:t xml:space="preserve">as </w:t>
        </w:r>
      </w:ins>
      <w:proofErr w:type="spellStart"/>
      <w:ins w:id="721" w:author="Abercrombie, Kerrie" w:date="2021-02-02T06:22:00Z">
        <w:r w:rsidR="00503646">
          <w:t>neccessary</w:t>
        </w:r>
      </w:ins>
      <w:proofErr w:type="spellEnd"/>
      <w:ins w:id="722" w:author="Abercrombie, Kerrie" w:date="2021-01-22T16:44:00Z">
        <w:r w:rsidR="00992B7F">
          <w:t xml:space="preserve">. </w:t>
        </w:r>
      </w:ins>
      <w:ins w:id="723" w:author="Abercrombie, Kerrie" w:date="2021-01-19T07:18:00Z">
        <w:r w:rsidR="00C35CDE">
          <w:t>F</w:t>
        </w:r>
      </w:ins>
      <w:ins w:id="724" w:author="Abercrombie, Kerrie" w:date="2021-01-22T16:44:00Z">
        <w:r w:rsidR="00992B7F">
          <w:t>or example</w:t>
        </w:r>
      </w:ins>
      <w:ins w:id="725" w:author="Abercrombie, Kerrie" w:date="2021-01-19T07:18:00Z">
        <w:r w:rsidR="00C35CDE">
          <w:t xml:space="preserve">, it </w:t>
        </w:r>
        <w:r w:rsidR="00C35CDE" w:rsidRPr="0068785F">
          <w:t xml:space="preserve">is normal for different </w:t>
        </w:r>
      </w:ins>
      <w:ins w:id="726" w:author="Abercrombie, Kerrie" w:date="2021-01-27T11:14:00Z">
        <w:r w:rsidR="00F43D4D">
          <w:t>students</w:t>
        </w:r>
      </w:ins>
      <w:ins w:id="727" w:author="Abercrombie, Kerrie" w:date="2021-01-19T07:18:00Z">
        <w:r w:rsidR="00C35CDE" w:rsidRPr="0068785F">
          <w:t xml:space="preserve"> to require different lengths of time to cover the same </w:t>
        </w:r>
      </w:ins>
      <w:ins w:id="728" w:author="Abercrombie, Kerrie" w:date="2021-01-22T16:45:00Z">
        <w:r w:rsidR="00E01ABE">
          <w:t>content</w:t>
        </w:r>
      </w:ins>
      <w:ins w:id="729" w:author="Abercrombie, Kerrie" w:date="2021-01-27T11:14:00Z">
        <w:r w:rsidR="00F43D4D">
          <w:t>,</w:t>
        </w:r>
      </w:ins>
      <w:ins w:id="730" w:author="Abercrombie, Kerrie" w:date="2021-01-19T07:18:00Z">
        <w:r w:rsidR="00C35CDE">
          <w:t xml:space="preserve"> and </w:t>
        </w:r>
        <w:r w:rsidR="00C35CDE" w:rsidRPr="0068785F">
          <w:t xml:space="preserve">minor adjustments </w:t>
        </w:r>
      </w:ins>
      <w:ins w:id="731" w:author="Abercrombie, Kerrie" w:date="2021-01-27T11:14:00Z">
        <w:r w:rsidR="00F43D4D">
          <w:t>may</w:t>
        </w:r>
        <w:r w:rsidR="00F43D4D" w:rsidRPr="0068785F">
          <w:t xml:space="preserve"> be needed</w:t>
        </w:r>
        <w:r w:rsidR="00F43D4D">
          <w:t xml:space="preserve"> </w:t>
        </w:r>
      </w:ins>
      <w:ins w:id="732" w:author="Abercrombie, Kerrie" w:date="2021-01-22T16:31:00Z">
        <w:r w:rsidR="00F46996">
          <w:t xml:space="preserve">to the course </w:t>
        </w:r>
        <w:r w:rsidR="00F46996" w:rsidRPr="0068785F">
          <w:t>timetable</w:t>
        </w:r>
      </w:ins>
      <w:ins w:id="733" w:author="Abercrombie, Kerrie" w:date="2021-01-19T07:18:00Z">
        <w:r w:rsidR="00C35CDE">
          <w:t xml:space="preserve">. </w:t>
        </w:r>
      </w:ins>
    </w:p>
    <w:p w14:paraId="63061FE1" w14:textId="4D1BFF0C" w:rsidR="00A9127F" w:rsidRDefault="00E01ABE" w:rsidP="00A9127F">
      <w:pPr>
        <w:pStyle w:val="BodyText"/>
        <w:rPr>
          <w:ins w:id="734" w:author="Abercrombie, Kerrie" w:date="2021-01-19T05:55:00Z"/>
          <w:lang w:eastAsia="de-DE"/>
        </w:rPr>
      </w:pPr>
      <w:ins w:id="735" w:author="Abercrombie, Kerrie" w:date="2021-01-22T16:46:00Z">
        <w:r>
          <w:rPr>
            <w:lang w:eastAsia="de-DE"/>
          </w:rPr>
          <w:t xml:space="preserve">An overall teaching programme /timetable should be prepared outlining when subject areas will be covered, practical exercises, assessments etc. </w:t>
        </w:r>
      </w:ins>
    </w:p>
    <w:tbl>
      <w:tblPr>
        <w:tblStyle w:val="TableGrid"/>
        <w:tblW w:w="0" w:type="auto"/>
        <w:tblLook w:val="04A0" w:firstRow="1" w:lastRow="0" w:firstColumn="1" w:lastColumn="0" w:noHBand="0" w:noVBand="1"/>
      </w:tblPr>
      <w:tblGrid>
        <w:gridCol w:w="10195"/>
      </w:tblGrid>
      <w:tr w:rsidR="00A9127F" w14:paraId="7CDF10E9" w14:textId="77777777" w:rsidTr="00A9127F">
        <w:trPr>
          <w:ins w:id="736" w:author="Abercrombie, Kerrie" w:date="2021-01-19T05:55:00Z"/>
        </w:trPr>
        <w:tc>
          <w:tcPr>
            <w:tcW w:w="10195" w:type="dxa"/>
          </w:tcPr>
          <w:p w14:paraId="4FA80BF2" w14:textId="468D3E39" w:rsidR="00A9127F" w:rsidRDefault="00A9127F" w:rsidP="00E01ABE">
            <w:pPr>
              <w:pStyle w:val="BodyText"/>
              <w:rPr>
                <w:ins w:id="737" w:author="Abercrombie, Kerrie" w:date="2021-01-19T05:55:00Z"/>
                <w:lang w:eastAsia="de-DE"/>
              </w:rPr>
            </w:pPr>
            <w:ins w:id="738" w:author="Abercrombie, Kerrie" w:date="2021-01-19T05:55:00Z">
              <w:r>
                <w:rPr>
                  <w:lang w:eastAsia="de-DE"/>
                </w:rPr>
                <w:t xml:space="preserve">? </w:t>
              </w:r>
            </w:ins>
            <w:ins w:id="739" w:author="Abercrombie, Kerrie" w:date="2021-01-19T06:07:00Z">
              <w:r w:rsidR="00E766B4">
                <w:rPr>
                  <w:lang w:eastAsia="de-DE"/>
                </w:rPr>
                <w:t xml:space="preserve">do </w:t>
              </w:r>
            </w:ins>
            <w:ins w:id="740" w:author="Abercrombie, Kerrie" w:date="2021-01-22T16:49:00Z">
              <w:r w:rsidR="00E01ABE">
                <w:rPr>
                  <w:lang w:eastAsia="de-DE"/>
                </w:rPr>
                <w:t xml:space="preserve">we need a </w:t>
              </w:r>
            </w:ins>
            <w:ins w:id="741" w:author="Abercrombie, Kerrie" w:date="2021-01-19T06:08:00Z">
              <w:r w:rsidR="00F75A4F">
                <w:rPr>
                  <w:lang w:eastAsia="de-DE"/>
                </w:rPr>
                <w:t>blue box</w:t>
              </w:r>
            </w:ins>
            <w:ins w:id="742" w:author="Abercrombie, Kerrie" w:date="2021-01-19T06:07:00Z">
              <w:r w:rsidR="00E766B4">
                <w:rPr>
                  <w:lang w:eastAsia="de-DE"/>
                </w:rPr>
                <w:t xml:space="preserve"> </w:t>
              </w:r>
            </w:ins>
            <w:ins w:id="743" w:author="Abercrombie, Kerrie" w:date="2021-01-22T16:49:00Z">
              <w:r w:rsidR="00E01ABE">
                <w:rPr>
                  <w:lang w:eastAsia="de-DE"/>
                </w:rPr>
                <w:t xml:space="preserve">to </w:t>
              </w:r>
            </w:ins>
            <w:ins w:id="744" w:author="Abercrombie, Kerrie" w:date="2021-01-19T06:07:00Z">
              <w:r w:rsidR="00E766B4">
                <w:rPr>
                  <w:lang w:eastAsia="de-DE"/>
                </w:rPr>
                <w:t xml:space="preserve">cross reference and tell the reader to go look at </w:t>
              </w:r>
            </w:ins>
            <w:ins w:id="745" w:author="Abercrombie, Kerrie" w:date="2021-01-19T05:55:00Z">
              <w:r>
                <w:rPr>
                  <w:lang w:eastAsia="de-DE"/>
                </w:rPr>
                <w:t>guidance on how to develop lesson plans</w:t>
              </w:r>
            </w:ins>
            <w:ins w:id="746" w:author="Abercrombie, Kerrie" w:date="2021-01-19T06:08:00Z">
              <w:r w:rsidR="00F75A4F">
                <w:rPr>
                  <w:lang w:eastAsia="de-DE"/>
                </w:rPr>
                <w:t xml:space="preserve"> </w:t>
              </w:r>
              <w:proofErr w:type="spellStart"/>
              <w:r w:rsidR="00F75A4F">
                <w:rPr>
                  <w:lang w:eastAsia="de-DE"/>
                </w:rPr>
                <w:t>etc</w:t>
              </w:r>
              <w:proofErr w:type="spellEnd"/>
              <w:r w:rsidR="00F75A4F">
                <w:rPr>
                  <w:lang w:eastAsia="de-DE"/>
                </w:rPr>
                <w:t xml:space="preserve"> in G1103</w:t>
              </w:r>
            </w:ins>
          </w:p>
        </w:tc>
      </w:tr>
    </w:tbl>
    <w:p w14:paraId="5927DB7F" w14:textId="7BFA1C28" w:rsidR="00A9127F" w:rsidRDefault="00A9127F" w:rsidP="00A9127F">
      <w:pPr>
        <w:pStyle w:val="BodyText"/>
        <w:rPr>
          <w:ins w:id="747" w:author="Abercrombie, Kerrie" w:date="2021-01-20T08:54:00Z"/>
          <w:lang w:eastAsia="de-DE"/>
        </w:rPr>
      </w:pPr>
    </w:p>
    <w:p w14:paraId="373D0BED" w14:textId="77777777" w:rsidR="002B221C" w:rsidRDefault="002B221C" w:rsidP="002B221C">
      <w:pPr>
        <w:pStyle w:val="Heading2"/>
        <w:rPr>
          <w:ins w:id="748" w:author="Kerrie Abercrombie" w:date="2021-01-15T14:59:00Z"/>
        </w:rPr>
      </w:pPr>
      <w:bookmarkStart w:id="749" w:name="_Toc40341884"/>
      <w:bookmarkStart w:id="750" w:name="_Toc62642249"/>
      <w:ins w:id="751" w:author="Kerrie Abercrombie" w:date="2021-01-15T14:59:00Z">
        <w:r>
          <w:t>Competence Charts</w:t>
        </w:r>
        <w:bookmarkEnd w:id="749"/>
        <w:bookmarkEnd w:id="750"/>
      </w:ins>
    </w:p>
    <w:p w14:paraId="3BFF5ECF" w14:textId="77777777" w:rsidR="002B221C" w:rsidRDefault="002B221C" w:rsidP="002B221C">
      <w:pPr>
        <w:pStyle w:val="Heading2separationline"/>
        <w:rPr>
          <w:ins w:id="752" w:author="Kerrie Abercrombie" w:date="2021-01-15T14:59:00Z"/>
          <w:lang w:eastAsia="de-DE"/>
        </w:rPr>
      </w:pPr>
    </w:p>
    <w:p w14:paraId="708564AF" w14:textId="7D1B5B8F" w:rsidR="00E01ABE" w:rsidRDefault="00E01ABE" w:rsidP="00E01ABE">
      <w:pPr>
        <w:pStyle w:val="BodyText"/>
        <w:rPr>
          <w:ins w:id="753" w:author="Abercrombie, Kerrie" w:date="2021-01-22T16:47:00Z"/>
        </w:rPr>
      </w:pPr>
      <w:ins w:id="754" w:author="Abercrombie, Kerrie" w:date="2021-01-22T16:50:00Z">
        <w:r>
          <w:t>C</w:t>
        </w:r>
      </w:ins>
      <w:ins w:id="755" w:author="Abercrombie, Kerrie" w:date="2021-01-22T16:47:00Z">
        <w:r>
          <w:t>ompetence levels</w:t>
        </w:r>
        <w:r w:rsidRPr="0068785F">
          <w:t xml:space="preserve"> have been phrased to indicate what the </w:t>
        </w:r>
      </w:ins>
      <w:ins w:id="756" w:author="Abercrombie, Kerrie" w:date="2021-01-22T16:50:00Z">
        <w:r>
          <w:t xml:space="preserve">student </w:t>
        </w:r>
      </w:ins>
      <w:ins w:id="757" w:author="Abercrombie, Kerrie" w:date="2021-01-22T16:47:00Z">
        <w:r w:rsidRPr="0068785F">
          <w:t>should be capable of doing</w:t>
        </w:r>
        <w:r>
          <w:t xml:space="preserve"> as a </w:t>
        </w:r>
        <w:r w:rsidRPr="0068785F">
          <w:t>means of demonstrating that the intended level of knowledge or skill has been attained.</w:t>
        </w:r>
        <w:r>
          <w:t xml:space="preserve">  T</w:t>
        </w:r>
        <w:r w:rsidRPr="0068785F">
          <w:t xml:space="preserve">he VTS Operator competence chart </w:t>
        </w:r>
        <w:r>
          <w:t xml:space="preserve">in </w:t>
        </w:r>
        <w:commentRangeStart w:id="758"/>
        <w:r w:rsidRPr="00775F04">
          <w:rPr>
            <w:highlight w:val="yellow"/>
          </w:rPr>
          <w:fldChar w:fldCharType="begin"/>
        </w:r>
        <w:r w:rsidRPr="00775F04">
          <w:rPr>
            <w:highlight w:val="yellow"/>
          </w:rPr>
          <w:instrText xml:space="preserve"> REF _Ref245119885 \r \h </w:instrText>
        </w:r>
      </w:ins>
      <w:r w:rsidR="00775F04">
        <w:rPr>
          <w:highlight w:val="yellow"/>
        </w:rPr>
        <w:instrText xml:space="preserve"> \* MERGEFORMAT </w:instrText>
      </w:r>
      <w:r w:rsidRPr="00775F04">
        <w:rPr>
          <w:highlight w:val="yellow"/>
        </w:rPr>
      </w:r>
      <w:ins w:id="759" w:author="Abercrombie, Kerrie" w:date="2021-01-22T16:47:00Z">
        <w:r w:rsidRPr="00775F04">
          <w:rPr>
            <w:highlight w:val="yellow"/>
          </w:rPr>
          <w:fldChar w:fldCharType="separate"/>
        </w:r>
      </w:ins>
      <w:ins w:id="760" w:author="Abercrombie, Kerrie" w:date="2021-02-01T13:25:00Z">
        <w:r w:rsidR="005C52EA">
          <w:rPr>
            <w:highlight w:val="yellow"/>
          </w:rPr>
          <w:t>ANNEX 2</w:t>
        </w:r>
      </w:ins>
      <w:del w:id="761" w:author="Abercrombie, Kerrie" w:date="2021-02-01T13:25:00Z">
        <w:r w:rsidR="00987EE8" w:rsidRPr="00775F04" w:rsidDel="005C52EA">
          <w:rPr>
            <w:highlight w:val="yellow"/>
          </w:rPr>
          <w:delText>ANNEX 1</w:delText>
        </w:r>
      </w:del>
      <w:ins w:id="762" w:author="Abercrombie, Kerrie" w:date="2021-01-22T16:47:00Z">
        <w:r w:rsidRPr="00775F04">
          <w:rPr>
            <w:highlight w:val="yellow"/>
          </w:rPr>
          <w:fldChar w:fldCharType="end"/>
        </w:r>
        <w:commentRangeEnd w:id="758"/>
        <w:r>
          <w:rPr>
            <w:rStyle w:val="CommentReference"/>
          </w:rPr>
          <w:commentReference w:id="758"/>
        </w:r>
        <w:r>
          <w:t xml:space="preserve"> lists the subject modules and how competence can be demonstrated. </w:t>
        </w:r>
      </w:ins>
    </w:p>
    <w:p w14:paraId="4874798C" w14:textId="5BBB0C73" w:rsidR="00E01ABE" w:rsidRDefault="00E01ABE" w:rsidP="00E01ABE">
      <w:pPr>
        <w:pStyle w:val="BodyText"/>
        <w:rPr>
          <w:ins w:id="763" w:author="Abercrombie, Kerrie" w:date="2021-01-22T16:47:00Z"/>
          <w:lang w:eastAsia="de-DE"/>
        </w:rPr>
      </w:pPr>
      <w:ins w:id="764" w:author="Abercrombie, Kerrie" w:date="2021-01-22T16:47:00Z">
        <w:r>
          <w:rPr>
            <w:lang w:eastAsia="de-DE"/>
          </w:rPr>
          <w:t xml:space="preserve">To assist in the development of lesson plans, five levels of competence are used in the VTS model courses.  Levels 1 to 4 are used in the VTS Operator model course.  See </w:t>
        </w:r>
        <w:r w:rsidRPr="00CA00F6">
          <w:rPr>
            <w:highlight w:val="yellow"/>
            <w:lang w:eastAsia="de-DE"/>
          </w:rPr>
          <w:t xml:space="preserve">Table </w:t>
        </w:r>
      </w:ins>
      <w:ins w:id="765" w:author="Abercrombie, Kerrie" w:date="2021-01-22T16:51:00Z">
        <w:r>
          <w:rPr>
            <w:lang w:eastAsia="de-DE"/>
          </w:rPr>
          <w:t>2 below</w:t>
        </w:r>
      </w:ins>
      <w:ins w:id="766" w:author="Abercrombie, Kerrie" w:date="2021-01-22T16:47:00Z">
        <w:r>
          <w:rPr>
            <w:lang w:eastAsia="de-DE"/>
          </w:rPr>
          <w:t>.</w:t>
        </w:r>
      </w:ins>
    </w:p>
    <w:p w14:paraId="3767BFF5" w14:textId="3A0F2688" w:rsidR="00E01ABE" w:rsidRDefault="00E01ABE" w:rsidP="00E01ABE">
      <w:pPr>
        <w:pStyle w:val="BodyText"/>
        <w:rPr>
          <w:ins w:id="767" w:author="Abercrombie, Kerrie" w:date="2021-01-22T16:47:00Z"/>
          <w:lang w:eastAsia="de-DE"/>
        </w:rPr>
      </w:pPr>
      <w:ins w:id="768" w:author="Abercrombie, Kerrie" w:date="2021-01-22T16:47:00Z">
        <w:r>
          <w:rPr>
            <w:lang w:eastAsia="de-DE"/>
          </w:rPr>
          <w:lastRenderedPageBreak/>
          <w:t xml:space="preserve">Each level of competence is defined in terms of the learning outcome, the instructional objectives and the required skills.  </w:t>
        </w:r>
        <w:r w:rsidRPr="00C16900">
          <w:rPr>
            <w:lang w:eastAsia="de-DE"/>
          </w:rPr>
          <w:t xml:space="preserve">The recommended level of competence for each subject is indicated in </w:t>
        </w:r>
      </w:ins>
      <w:ins w:id="769" w:author="Abercrombie, Kerrie" w:date="2021-01-22T16:51:00Z">
        <w:r>
          <w:rPr>
            <w:lang w:eastAsia="de-DE"/>
          </w:rPr>
          <w:t xml:space="preserve">the </w:t>
        </w:r>
        <w:r>
          <w:t>d</w:t>
        </w:r>
        <w:r w:rsidRPr="007D674E">
          <w:t xml:space="preserve">etailed </w:t>
        </w:r>
        <w:r>
          <w:t>t</w:t>
        </w:r>
        <w:r w:rsidRPr="007D674E">
          <w:t xml:space="preserve">eaching </w:t>
        </w:r>
        <w:r>
          <w:t>s</w:t>
        </w:r>
        <w:r w:rsidRPr="007D674E">
          <w:t>yllabus</w:t>
        </w:r>
        <w:r>
          <w:t xml:space="preserve"> </w:t>
        </w:r>
      </w:ins>
      <w:ins w:id="770" w:author="Abercrombie, Kerrie" w:date="2021-01-22T16:52:00Z">
        <w:r>
          <w:t>of</w:t>
        </w:r>
      </w:ins>
      <w:ins w:id="771" w:author="Abercrombie, Kerrie" w:date="2021-01-22T16:47:00Z">
        <w:r w:rsidRPr="00C16900">
          <w:rPr>
            <w:lang w:eastAsia="de-DE"/>
          </w:rPr>
          <w:t xml:space="preserve"> each module.</w:t>
        </w:r>
      </w:ins>
    </w:p>
    <w:p w14:paraId="08A151DE" w14:textId="63E59AAC" w:rsidR="00E01ABE" w:rsidRDefault="00E01ABE" w:rsidP="00E01ABE">
      <w:pPr>
        <w:pStyle w:val="BodyText"/>
        <w:rPr>
          <w:ins w:id="772" w:author="Abercrombie, Kerrie" w:date="2021-01-22T16:47:00Z"/>
        </w:rPr>
      </w:pPr>
      <w:ins w:id="773" w:author="Abercrombie, Kerrie" w:date="2021-01-22T16:47:00Z">
        <w:r>
          <w:t>When determining competence,</w:t>
        </w:r>
        <w:r w:rsidRPr="00E77022">
          <w:t xml:space="preserve"> </w:t>
        </w:r>
        <w:r>
          <w:t xml:space="preserve">the </w:t>
        </w:r>
        <w:r w:rsidRPr="006C44CF">
          <w:t xml:space="preserve">assessor </w:t>
        </w:r>
        <w:r>
          <w:t>should</w:t>
        </w:r>
        <w:r w:rsidRPr="006C44CF">
          <w:t xml:space="preserve"> judge whether </w:t>
        </w:r>
      </w:ins>
      <w:ins w:id="774" w:author="Abercrombie, Kerrie" w:date="2021-01-22T16:52:00Z">
        <w:r>
          <w:t>the student</w:t>
        </w:r>
      </w:ins>
      <w:ins w:id="775" w:author="Abercrombie, Kerrie" w:date="2021-01-22T16:47:00Z">
        <w:r w:rsidRPr="006C44CF">
          <w:t xml:space="preserve"> is competent to perform the related tasks, duties and responsibilities</w:t>
        </w:r>
        <w:r>
          <w:t xml:space="preserve"> using the </w:t>
        </w:r>
        <w:r w:rsidRPr="006C44CF">
          <w:t xml:space="preserve">evaluation criteria contained in </w:t>
        </w:r>
        <w:commentRangeStart w:id="776"/>
        <w:r w:rsidRPr="00E01ABE">
          <w:rPr>
            <w:highlight w:val="yellow"/>
          </w:rPr>
          <w:t>column 4</w:t>
        </w:r>
        <w:r w:rsidRPr="006C44CF">
          <w:t xml:space="preserve"> of the VTS Operator competence chart (see</w:t>
        </w:r>
        <w:r>
          <w:t xml:space="preserve"> </w:t>
        </w:r>
        <w:r>
          <w:fldChar w:fldCharType="begin"/>
        </w:r>
        <w:r>
          <w:instrText xml:space="preserve"> REF _Ref245119885 \r \h </w:instrText>
        </w:r>
      </w:ins>
      <w:ins w:id="777" w:author="Abercrombie, Kerrie" w:date="2021-01-22T16:47:00Z">
        <w:r>
          <w:fldChar w:fldCharType="separate"/>
        </w:r>
      </w:ins>
      <w:ins w:id="778" w:author="Abercrombie, Kerrie" w:date="2021-02-01T13:25:00Z">
        <w:r w:rsidR="005C52EA">
          <w:t>ANNEX 2</w:t>
        </w:r>
      </w:ins>
      <w:del w:id="779" w:author="Abercrombie, Kerrie" w:date="2021-02-01T13:25:00Z">
        <w:r w:rsidR="00987EE8" w:rsidDel="005C52EA">
          <w:delText>ANNEX 1</w:delText>
        </w:r>
      </w:del>
      <w:ins w:id="780" w:author="Abercrombie, Kerrie" w:date="2021-01-22T16:47:00Z">
        <w:r>
          <w:fldChar w:fldCharType="end"/>
        </w:r>
        <w:r w:rsidRPr="006C44CF">
          <w:t>)</w:t>
        </w:r>
        <w:commentRangeEnd w:id="776"/>
        <w:r>
          <w:rPr>
            <w:rStyle w:val="CommentReference"/>
          </w:rPr>
          <w:commentReference w:id="776"/>
        </w:r>
        <w:r>
          <w:t>.</w:t>
        </w:r>
      </w:ins>
    </w:p>
    <w:p w14:paraId="10FCDF8C" w14:textId="77777777" w:rsidR="002B221C" w:rsidRDefault="002B221C" w:rsidP="002B221C">
      <w:pPr>
        <w:pStyle w:val="Tablecaption"/>
        <w:rPr>
          <w:ins w:id="781" w:author="Kerrie Abercrombie" w:date="2021-01-15T14:59:00Z"/>
        </w:rPr>
      </w:pPr>
      <w:ins w:id="782" w:author="Kerrie Abercrombie" w:date="2021-01-15T14:59:00Z">
        <w:r>
          <w:t>Levels of Competence</w:t>
        </w:r>
      </w:ins>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2B221C" w:rsidRPr="00C50983" w14:paraId="701BEA6D" w14:textId="77777777" w:rsidTr="004D6B64">
        <w:trPr>
          <w:jc w:val="center"/>
          <w:ins w:id="783" w:author="Kerrie Abercrombie" w:date="2021-01-15T14:59:00Z"/>
        </w:trPr>
        <w:tc>
          <w:tcPr>
            <w:tcW w:w="2301" w:type="dxa"/>
            <w:tcBorders>
              <w:bottom w:val="single" w:sz="8" w:space="0" w:color="auto"/>
            </w:tcBorders>
          </w:tcPr>
          <w:p w14:paraId="5018C02C" w14:textId="77777777" w:rsidR="002B221C" w:rsidRPr="00C50983" w:rsidRDefault="002B221C" w:rsidP="004D6B64">
            <w:pPr>
              <w:pStyle w:val="Tableheading"/>
              <w:jc w:val="left"/>
              <w:rPr>
                <w:ins w:id="784" w:author="Kerrie Abercrombie" w:date="2021-01-15T14:59:00Z"/>
              </w:rPr>
            </w:pPr>
            <w:ins w:id="785" w:author="Kerrie Abercrombie" w:date="2021-01-15T14:59:00Z">
              <w:r w:rsidRPr="00C50983">
                <w:t>Level</w:t>
              </w:r>
            </w:ins>
          </w:p>
        </w:tc>
        <w:tc>
          <w:tcPr>
            <w:tcW w:w="3746" w:type="dxa"/>
            <w:tcBorders>
              <w:bottom w:val="single" w:sz="8" w:space="0" w:color="auto"/>
            </w:tcBorders>
          </w:tcPr>
          <w:p w14:paraId="6091284E" w14:textId="77777777" w:rsidR="002B221C" w:rsidRPr="00C50983" w:rsidRDefault="002B221C" w:rsidP="004D6B64">
            <w:pPr>
              <w:pStyle w:val="Tableheading"/>
              <w:jc w:val="left"/>
              <w:rPr>
                <w:ins w:id="786" w:author="Kerrie Abercrombie" w:date="2021-01-15T14:59:00Z"/>
              </w:rPr>
            </w:pPr>
            <w:ins w:id="787" w:author="Kerrie Abercrombie" w:date="2021-01-15T14:59:00Z">
              <w:r w:rsidRPr="00C50983">
                <w:t>Knowledge and/or Attitude</w:t>
              </w:r>
            </w:ins>
          </w:p>
        </w:tc>
        <w:tc>
          <w:tcPr>
            <w:tcW w:w="3490" w:type="dxa"/>
            <w:tcBorders>
              <w:bottom w:val="single" w:sz="8" w:space="0" w:color="auto"/>
            </w:tcBorders>
          </w:tcPr>
          <w:p w14:paraId="3BC42DC0" w14:textId="77777777" w:rsidR="002B221C" w:rsidRPr="00C50983" w:rsidRDefault="002B221C" w:rsidP="004D6B64">
            <w:pPr>
              <w:pStyle w:val="Tableheading"/>
              <w:jc w:val="left"/>
              <w:rPr>
                <w:ins w:id="788" w:author="Kerrie Abercrombie" w:date="2021-01-15T14:59:00Z"/>
              </w:rPr>
            </w:pPr>
            <w:ins w:id="789" w:author="Kerrie Abercrombie" w:date="2021-01-15T14:59:00Z">
              <w:r w:rsidRPr="00C50983">
                <w:t>Skill</w:t>
              </w:r>
            </w:ins>
          </w:p>
        </w:tc>
      </w:tr>
      <w:tr w:rsidR="002B221C" w:rsidRPr="00C50983" w14:paraId="0CE97A8D" w14:textId="77777777" w:rsidTr="004D6B64">
        <w:trPr>
          <w:jc w:val="center"/>
          <w:ins w:id="790" w:author="Kerrie Abercrombie" w:date="2021-01-15T14:59:00Z"/>
        </w:trPr>
        <w:tc>
          <w:tcPr>
            <w:tcW w:w="2301" w:type="dxa"/>
            <w:tcBorders>
              <w:top w:val="single" w:sz="8" w:space="0" w:color="auto"/>
            </w:tcBorders>
          </w:tcPr>
          <w:p w14:paraId="79FD42F7" w14:textId="77777777" w:rsidR="002B221C" w:rsidRPr="007D674E" w:rsidRDefault="002B221C" w:rsidP="004D6B64">
            <w:pPr>
              <w:pStyle w:val="Tabletext"/>
              <w:rPr>
                <w:ins w:id="791" w:author="Kerrie Abercrombie" w:date="2021-01-15T14:59:00Z"/>
                <w:b/>
              </w:rPr>
            </w:pPr>
            <w:ins w:id="792" w:author="Kerrie Abercrombie" w:date="2021-01-15T14:59:00Z">
              <w:r w:rsidRPr="007D674E">
                <w:rPr>
                  <w:b/>
                </w:rPr>
                <w:t>Level 1</w:t>
              </w:r>
            </w:ins>
          </w:p>
          <w:p w14:paraId="03FF092D" w14:textId="77777777" w:rsidR="002B221C" w:rsidRPr="00C50983" w:rsidRDefault="002B221C" w:rsidP="004D6B64">
            <w:pPr>
              <w:pStyle w:val="Tabletext"/>
              <w:rPr>
                <w:ins w:id="793" w:author="Kerrie Abercrombie" w:date="2021-01-15T14:59:00Z"/>
              </w:rPr>
            </w:pPr>
            <w:ins w:id="794" w:author="Kerrie Abercrombie" w:date="2021-01-15T14:59:00Z">
              <w:r w:rsidRPr="00C50983">
                <w:t>Work of a routine and predictable nature generally requiring supervision</w:t>
              </w:r>
            </w:ins>
          </w:p>
        </w:tc>
        <w:tc>
          <w:tcPr>
            <w:tcW w:w="3746" w:type="dxa"/>
            <w:tcBorders>
              <w:top w:val="single" w:sz="8" w:space="0" w:color="auto"/>
            </w:tcBorders>
          </w:tcPr>
          <w:p w14:paraId="6A0FB82B" w14:textId="77777777" w:rsidR="002B221C" w:rsidRPr="007D674E" w:rsidRDefault="002B221C" w:rsidP="004D6B64">
            <w:pPr>
              <w:pStyle w:val="Tabletext"/>
              <w:rPr>
                <w:ins w:id="795" w:author="Kerrie Abercrombie" w:date="2021-01-15T14:59:00Z"/>
                <w:b/>
              </w:rPr>
            </w:pPr>
            <w:ins w:id="796" w:author="Kerrie Abercrombie" w:date="2021-01-15T14:59:00Z">
              <w:r w:rsidRPr="007D674E">
                <w:rPr>
                  <w:b/>
                </w:rPr>
                <w:t>Comprehension</w:t>
              </w:r>
            </w:ins>
          </w:p>
          <w:p w14:paraId="78194BFE" w14:textId="77777777" w:rsidR="002B221C" w:rsidRPr="00C50983" w:rsidRDefault="002B221C" w:rsidP="004D6B64">
            <w:pPr>
              <w:pStyle w:val="Tabletext"/>
              <w:rPr>
                <w:ins w:id="797" w:author="Kerrie Abercrombie" w:date="2021-01-15T14:59:00Z"/>
              </w:rPr>
            </w:pPr>
            <w:ins w:id="798" w:author="Kerrie Abercrombie" w:date="2021-01-15T14:59:00Z">
              <w:r w:rsidRPr="00C50983">
                <w:t>Understands facts and principles; interprets verbal/written material; interprets charts, graphs and illustrations; estimates future consequences implied in data; justifies methods and procedures</w:t>
              </w:r>
            </w:ins>
          </w:p>
        </w:tc>
        <w:tc>
          <w:tcPr>
            <w:tcW w:w="3490" w:type="dxa"/>
            <w:tcBorders>
              <w:top w:val="single" w:sz="8" w:space="0" w:color="auto"/>
            </w:tcBorders>
          </w:tcPr>
          <w:p w14:paraId="7D855192" w14:textId="77777777" w:rsidR="002B221C" w:rsidRPr="007D674E" w:rsidRDefault="002B221C" w:rsidP="004D6B64">
            <w:pPr>
              <w:pStyle w:val="Tabletext"/>
              <w:rPr>
                <w:ins w:id="799" w:author="Kerrie Abercrombie" w:date="2021-01-15T14:59:00Z"/>
                <w:b/>
              </w:rPr>
            </w:pPr>
            <w:ins w:id="800" w:author="Kerrie Abercrombie" w:date="2021-01-15T14:59:00Z">
              <w:r w:rsidRPr="007D674E">
                <w:rPr>
                  <w:b/>
                </w:rPr>
                <w:t>Guided response</w:t>
              </w:r>
            </w:ins>
          </w:p>
          <w:p w14:paraId="7E974971" w14:textId="77777777" w:rsidR="002B221C" w:rsidRPr="00C50983" w:rsidRDefault="002B221C" w:rsidP="004D6B64">
            <w:pPr>
              <w:pStyle w:val="Tabletext"/>
              <w:rPr>
                <w:ins w:id="801" w:author="Kerrie Abercrombie" w:date="2021-01-15T14:59:00Z"/>
              </w:rPr>
            </w:pPr>
            <w:ins w:id="802" w:author="Kerrie Abercrombie" w:date="2021-01-15T14:59:00Z">
              <w:r w:rsidRPr="00C50983">
                <w:t>The early stages in learning a complex skill and includes imitation by repeating a demonstrated action using a multi-response approach (trial and error method) to identify an appropriate response</w:t>
              </w:r>
            </w:ins>
          </w:p>
        </w:tc>
      </w:tr>
      <w:tr w:rsidR="002B221C" w:rsidRPr="00C50983" w14:paraId="26F1F22C" w14:textId="77777777" w:rsidTr="004D6B64">
        <w:trPr>
          <w:jc w:val="center"/>
          <w:ins w:id="803" w:author="Kerrie Abercrombie" w:date="2021-01-15T14:59:00Z"/>
        </w:trPr>
        <w:tc>
          <w:tcPr>
            <w:tcW w:w="2301" w:type="dxa"/>
          </w:tcPr>
          <w:p w14:paraId="740F287E" w14:textId="77777777" w:rsidR="002B221C" w:rsidRPr="007D674E" w:rsidRDefault="002B221C" w:rsidP="004D6B64">
            <w:pPr>
              <w:pStyle w:val="Tabletext"/>
              <w:rPr>
                <w:ins w:id="804" w:author="Kerrie Abercrombie" w:date="2021-01-15T14:59:00Z"/>
                <w:b/>
              </w:rPr>
            </w:pPr>
            <w:ins w:id="805" w:author="Kerrie Abercrombie" w:date="2021-01-15T14:59:00Z">
              <w:r w:rsidRPr="007D674E">
                <w:rPr>
                  <w:b/>
                </w:rPr>
                <w:t>Level 2</w:t>
              </w:r>
            </w:ins>
          </w:p>
          <w:p w14:paraId="04916F99" w14:textId="77777777" w:rsidR="002B221C" w:rsidRPr="00C50983" w:rsidRDefault="002B221C" w:rsidP="004D6B64">
            <w:pPr>
              <w:pStyle w:val="Tabletext"/>
              <w:rPr>
                <w:ins w:id="806" w:author="Kerrie Abercrombie" w:date="2021-01-15T14:59:00Z"/>
              </w:rPr>
            </w:pPr>
            <w:ins w:id="807" w:author="Kerrie Abercrombie" w:date="2021-01-15T14:59:00Z">
              <w:r w:rsidRPr="00C50983">
                <w:t>More demanding range of work involving greater individual responsibility.  Some complex/non-routine activities</w:t>
              </w:r>
            </w:ins>
          </w:p>
        </w:tc>
        <w:tc>
          <w:tcPr>
            <w:tcW w:w="3746" w:type="dxa"/>
          </w:tcPr>
          <w:p w14:paraId="5A7303F1" w14:textId="77777777" w:rsidR="002B221C" w:rsidRPr="007D674E" w:rsidRDefault="002B221C" w:rsidP="004D6B64">
            <w:pPr>
              <w:pStyle w:val="Tabletext"/>
              <w:rPr>
                <w:ins w:id="808" w:author="Kerrie Abercrombie" w:date="2021-01-15T14:59:00Z"/>
                <w:b/>
              </w:rPr>
            </w:pPr>
            <w:ins w:id="809" w:author="Kerrie Abercrombie" w:date="2021-01-15T14:59:00Z">
              <w:r w:rsidRPr="007D674E">
                <w:rPr>
                  <w:b/>
                </w:rPr>
                <w:t>Application</w:t>
              </w:r>
            </w:ins>
          </w:p>
          <w:p w14:paraId="096B19B5" w14:textId="77777777" w:rsidR="002B221C" w:rsidRPr="00C50983" w:rsidRDefault="002B221C" w:rsidP="004D6B64">
            <w:pPr>
              <w:pStyle w:val="Tabletext"/>
              <w:rPr>
                <w:ins w:id="810" w:author="Kerrie Abercrombie" w:date="2021-01-15T14:59:00Z"/>
              </w:rPr>
            </w:pPr>
            <w:ins w:id="811" w:author="Kerrie Abercrombie" w:date="2021-01-15T14:59:00Z">
              <w:r w:rsidRPr="00C50983">
                <w:t>Applies concepts and principles to new situations; applies laws and theories to practical situations; demonstrates correct usage of methods or procedures</w:t>
              </w:r>
            </w:ins>
          </w:p>
        </w:tc>
        <w:tc>
          <w:tcPr>
            <w:tcW w:w="3490" w:type="dxa"/>
          </w:tcPr>
          <w:p w14:paraId="6CC5F078" w14:textId="77777777" w:rsidR="002B221C" w:rsidRPr="007D674E" w:rsidRDefault="002B221C" w:rsidP="004D6B64">
            <w:pPr>
              <w:pStyle w:val="Tabletext"/>
              <w:rPr>
                <w:ins w:id="812" w:author="Kerrie Abercrombie" w:date="2021-01-15T14:59:00Z"/>
                <w:b/>
              </w:rPr>
            </w:pPr>
            <w:ins w:id="813" w:author="Kerrie Abercrombie" w:date="2021-01-15T14:59:00Z">
              <w:r w:rsidRPr="007D674E">
                <w:rPr>
                  <w:b/>
                </w:rPr>
                <w:t>Autonomous response</w:t>
              </w:r>
            </w:ins>
          </w:p>
          <w:p w14:paraId="00A722E2" w14:textId="77777777" w:rsidR="002B221C" w:rsidRPr="00C50983" w:rsidRDefault="002B221C" w:rsidP="004D6B64">
            <w:pPr>
              <w:pStyle w:val="Tabletext"/>
              <w:rPr>
                <w:ins w:id="814" w:author="Kerrie Abercrombie" w:date="2021-01-15T14:59:00Z"/>
              </w:rPr>
            </w:pPr>
            <w:ins w:id="815" w:author="Kerrie Abercrombie" w:date="2021-01-15T14:59:00Z">
              <w:r w:rsidRPr="00C50983">
                <w:t>The learned responses have become habitual and the movement is performed with confidence and proficiency</w:t>
              </w:r>
            </w:ins>
          </w:p>
        </w:tc>
      </w:tr>
      <w:tr w:rsidR="002B221C" w:rsidRPr="00C50983" w14:paraId="1F52F0DE" w14:textId="77777777" w:rsidTr="004D6B64">
        <w:trPr>
          <w:trHeight w:val="355"/>
          <w:jc w:val="center"/>
          <w:ins w:id="816" w:author="Kerrie Abercrombie" w:date="2021-01-15T14:59:00Z"/>
        </w:trPr>
        <w:tc>
          <w:tcPr>
            <w:tcW w:w="2301" w:type="dxa"/>
          </w:tcPr>
          <w:p w14:paraId="2AE4530F" w14:textId="77777777" w:rsidR="002B221C" w:rsidRPr="007D674E" w:rsidRDefault="002B221C" w:rsidP="004D6B64">
            <w:pPr>
              <w:pStyle w:val="Tabletext"/>
              <w:rPr>
                <w:ins w:id="817" w:author="Kerrie Abercrombie" w:date="2021-01-15T14:59:00Z"/>
                <w:b/>
              </w:rPr>
            </w:pPr>
            <w:ins w:id="818" w:author="Kerrie Abercrombie" w:date="2021-01-15T14:59:00Z">
              <w:r w:rsidRPr="007D674E">
                <w:rPr>
                  <w:b/>
                </w:rPr>
                <w:t>Level 3</w:t>
              </w:r>
            </w:ins>
          </w:p>
          <w:p w14:paraId="145339F6" w14:textId="77777777" w:rsidR="002B221C" w:rsidRPr="00C50983" w:rsidRDefault="002B221C" w:rsidP="004D6B64">
            <w:pPr>
              <w:pStyle w:val="Tabletext"/>
              <w:rPr>
                <w:ins w:id="819" w:author="Kerrie Abercrombie" w:date="2021-01-15T14:59:00Z"/>
              </w:rPr>
            </w:pPr>
            <w:ins w:id="820" w:author="Kerrie Abercrombie" w:date="2021-01-15T14:59:00Z">
              <w:r w:rsidRPr="00C50983">
                <w:t>Skilled work involving a broad range of work activities.  Mostly complex and non-routine</w:t>
              </w:r>
            </w:ins>
          </w:p>
        </w:tc>
        <w:tc>
          <w:tcPr>
            <w:tcW w:w="3746" w:type="dxa"/>
          </w:tcPr>
          <w:p w14:paraId="57E3437B" w14:textId="77777777" w:rsidR="002B221C" w:rsidRPr="007D674E" w:rsidRDefault="002B221C" w:rsidP="004D6B64">
            <w:pPr>
              <w:pStyle w:val="Tabletext"/>
              <w:rPr>
                <w:ins w:id="821" w:author="Kerrie Abercrombie" w:date="2021-01-15T14:59:00Z"/>
                <w:b/>
              </w:rPr>
            </w:pPr>
            <w:ins w:id="822" w:author="Kerrie Abercrombie" w:date="2021-01-15T14:59:00Z">
              <w:r w:rsidRPr="007D674E">
                <w:rPr>
                  <w:b/>
                </w:rPr>
                <w:t>Analysis</w:t>
              </w:r>
            </w:ins>
          </w:p>
          <w:p w14:paraId="44A0B537" w14:textId="77777777" w:rsidR="002B221C" w:rsidRPr="00C50983" w:rsidRDefault="002B221C" w:rsidP="004D6B64">
            <w:pPr>
              <w:pStyle w:val="Tabletext"/>
              <w:rPr>
                <w:ins w:id="823" w:author="Kerrie Abercrombie" w:date="2021-01-15T14:59:00Z"/>
              </w:rPr>
            </w:pPr>
            <w:ins w:id="824" w:author="Kerrie Abercrombie" w:date="2021-01-15T14:59:00Z">
              <w:r w:rsidRPr="00C50983">
                <w:t>Recognises un-stated assumptions; recognises logical inconsistencies in reasoning; distinguishes between facts and inferences; evaluates the relevancy of data; analyses the organisational structure of work</w:t>
              </w:r>
            </w:ins>
          </w:p>
        </w:tc>
        <w:tc>
          <w:tcPr>
            <w:tcW w:w="3490" w:type="dxa"/>
          </w:tcPr>
          <w:p w14:paraId="6454D3F2" w14:textId="77777777" w:rsidR="002B221C" w:rsidRPr="007D674E" w:rsidRDefault="002B221C" w:rsidP="004D6B64">
            <w:pPr>
              <w:pStyle w:val="Tabletext"/>
              <w:rPr>
                <w:ins w:id="825" w:author="Kerrie Abercrombie" w:date="2021-01-15T14:59:00Z"/>
                <w:b/>
              </w:rPr>
            </w:pPr>
            <w:ins w:id="826" w:author="Kerrie Abercrombie" w:date="2021-01-15T14:59:00Z">
              <w:r w:rsidRPr="007D674E">
                <w:rPr>
                  <w:b/>
                </w:rPr>
                <w:t>Complex observable response</w:t>
              </w:r>
            </w:ins>
          </w:p>
          <w:p w14:paraId="2553EA5E" w14:textId="77777777" w:rsidR="002B221C" w:rsidRPr="00C50983" w:rsidRDefault="002B221C" w:rsidP="004D6B64">
            <w:pPr>
              <w:pStyle w:val="Tabletext"/>
              <w:rPr>
                <w:ins w:id="827" w:author="Kerrie Abercrombie" w:date="2021-01-15T14:59:00Z"/>
              </w:rPr>
            </w:pPr>
            <w:ins w:id="828" w:author="Kerrie Abercrombie" w:date="2021-01-15T14:59:00Z">
              <w:r w:rsidRPr="00C50983">
                <w:t>The skilful performance of acts that involve complex movement patterns.  Proficiency is demonstrated by quick, smooth, accurate performance. The accomplishment of acts at this level includes a highly co-ordinated automatic performance</w:t>
              </w:r>
            </w:ins>
          </w:p>
        </w:tc>
      </w:tr>
      <w:tr w:rsidR="002B221C" w:rsidRPr="00C50983" w14:paraId="21FFF851" w14:textId="77777777" w:rsidTr="004D6B64">
        <w:trPr>
          <w:trHeight w:val="355"/>
          <w:jc w:val="center"/>
          <w:ins w:id="829" w:author="Kerrie Abercrombie" w:date="2021-01-15T14:59:00Z"/>
        </w:trPr>
        <w:tc>
          <w:tcPr>
            <w:tcW w:w="2301" w:type="dxa"/>
          </w:tcPr>
          <w:p w14:paraId="4BEF2A85" w14:textId="77777777" w:rsidR="002B221C" w:rsidRPr="007D674E" w:rsidRDefault="002B221C" w:rsidP="004D6B64">
            <w:pPr>
              <w:pStyle w:val="Tabletext"/>
              <w:rPr>
                <w:ins w:id="830" w:author="Kerrie Abercrombie" w:date="2021-01-15T14:59:00Z"/>
                <w:b/>
              </w:rPr>
            </w:pPr>
            <w:ins w:id="831" w:author="Kerrie Abercrombie" w:date="2021-01-15T14:59:00Z">
              <w:r w:rsidRPr="007D674E">
                <w:rPr>
                  <w:b/>
                </w:rPr>
                <w:t>Level 4</w:t>
              </w:r>
            </w:ins>
          </w:p>
          <w:p w14:paraId="313F2129" w14:textId="77777777" w:rsidR="002B221C" w:rsidRPr="00C50983" w:rsidRDefault="002B221C" w:rsidP="004D6B64">
            <w:pPr>
              <w:pStyle w:val="Tabletext"/>
              <w:rPr>
                <w:ins w:id="832" w:author="Kerrie Abercrombie" w:date="2021-01-15T14:59:00Z"/>
              </w:rPr>
            </w:pPr>
            <w:ins w:id="833" w:author="Kerrie Abercrombie" w:date="2021-01-15T14:59:00Z">
              <w:r w:rsidRPr="00C50983">
                <w:t>Work that is often complex, technical and professional with a substantial degree of personal responsibility and autonomy</w:t>
              </w:r>
            </w:ins>
          </w:p>
        </w:tc>
        <w:tc>
          <w:tcPr>
            <w:tcW w:w="3746" w:type="dxa"/>
          </w:tcPr>
          <w:p w14:paraId="5DE7EA80" w14:textId="77777777" w:rsidR="002B221C" w:rsidRPr="007D674E" w:rsidRDefault="002B221C" w:rsidP="004D6B64">
            <w:pPr>
              <w:pStyle w:val="Tabletext"/>
              <w:rPr>
                <w:ins w:id="834" w:author="Kerrie Abercrombie" w:date="2021-01-15T14:59:00Z"/>
                <w:b/>
              </w:rPr>
            </w:pPr>
            <w:ins w:id="835" w:author="Kerrie Abercrombie" w:date="2021-01-15T14:59:00Z">
              <w:r w:rsidRPr="007D674E">
                <w:rPr>
                  <w:b/>
                </w:rPr>
                <w:t>Synthesis</w:t>
              </w:r>
            </w:ins>
          </w:p>
          <w:p w14:paraId="251C0AB7" w14:textId="77777777" w:rsidR="002B221C" w:rsidRPr="00C50983" w:rsidRDefault="002B221C" w:rsidP="004D6B64">
            <w:pPr>
              <w:pStyle w:val="Tabletext"/>
              <w:rPr>
                <w:ins w:id="836" w:author="Kerrie Abercrombie" w:date="2021-01-15T14:59:00Z"/>
              </w:rPr>
            </w:pPr>
            <w:ins w:id="837" w:author="Kerrie Abercrombie" w:date="2021-01-15T14:59:00Z">
              <w:r w:rsidRPr="00C50983">
                <w:t>Integrates learning from different areas into a plan for solving a problem; formulates a new scheme for classifying objects or events</w:t>
              </w:r>
            </w:ins>
          </w:p>
        </w:tc>
        <w:tc>
          <w:tcPr>
            <w:tcW w:w="3490" w:type="dxa"/>
          </w:tcPr>
          <w:p w14:paraId="3FD3DCA2" w14:textId="77777777" w:rsidR="002B221C" w:rsidRPr="007D674E" w:rsidRDefault="002B221C" w:rsidP="004D6B64">
            <w:pPr>
              <w:pStyle w:val="Tabletext"/>
              <w:rPr>
                <w:ins w:id="838" w:author="Kerrie Abercrombie" w:date="2021-01-15T14:59:00Z"/>
                <w:b/>
              </w:rPr>
            </w:pPr>
            <w:ins w:id="839" w:author="Kerrie Abercrombie" w:date="2021-01-15T14:59:00Z">
              <w:r w:rsidRPr="007D674E">
                <w:rPr>
                  <w:b/>
                </w:rPr>
                <w:t>Adaptation</w:t>
              </w:r>
            </w:ins>
          </w:p>
          <w:p w14:paraId="3DC3F7A3" w14:textId="77777777" w:rsidR="002B221C" w:rsidRPr="00C50983" w:rsidRDefault="002B221C" w:rsidP="004D6B64">
            <w:pPr>
              <w:pStyle w:val="Tabletext"/>
              <w:rPr>
                <w:ins w:id="840" w:author="Kerrie Abercrombie" w:date="2021-01-15T14:59:00Z"/>
              </w:rPr>
            </w:pPr>
            <w:ins w:id="841" w:author="Kerrie Abercrombie" w:date="2021-01-15T14:59:00Z">
              <w:r w:rsidRPr="00C50983">
                <w:t>Skills are so well developed that individuals can adapt rapidly to special requirements or problem situations</w:t>
              </w:r>
            </w:ins>
          </w:p>
        </w:tc>
      </w:tr>
      <w:tr w:rsidR="002B221C" w:rsidRPr="00C50983" w14:paraId="523DB1EB" w14:textId="77777777" w:rsidTr="004D6B64">
        <w:trPr>
          <w:trHeight w:val="1979"/>
          <w:jc w:val="center"/>
          <w:ins w:id="842" w:author="Kerrie Abercrombie" w:date="2021-01-15T14:59:00Z"/>
        </w:trPr>
        <w:tc>
          <w:tcPr>
            <w:tcW w:w="2301" w:type="dxa"/>
          </w:tcPr>
          <w:p w14:paraId="73E5F591" w14:textId="77777777" w:rsidR="002B221C" w:rsidRPr="007D674E" w:rsidRDefault="002B221C" w:rsidP="004D6B64">
            <w:pPr>
              <w:pStyle w:val="Tabletext"/>
              <w:rPr>
                <w:ins w:id="843" w:author="Kerrie Abercrombie" w:date="2021-01-15T14:59:00Z"/>
                <w:b/>
              </w:rPr>
            </w:pPr>
            <w:ins w:id="844" w:author="Kerrie Abercrombie" w:date="2021-01-15T14:59:00Z">
              <w:r w:rsidRPr="007D674E">
                <w:rPr>
                  <w:b/>
                </w:rPr>
                <w:t>Level 5</w:t>
              </w:r>
            </w:ins>
          </w:p>
          <w:p w14:paraId="580ABA14" w14:textId="77777777" w:rsidR="002B221C" w:rsidRPr="00C50983" w:rsidRDefault="002B221C" w:rsidP="004D6B64">
            <w:pPr>
              <w:pStyle w:val="Tabletext"/>
              <w:rPr>
                <w:ins w:id="845" w:author="Kerrie Abercrombie" w:date="2021-01-15T14:59:00Z"/>
              </w:rPr>
            </w:pPr>
            <w:ins w:id="846" w:author="Kerrie Abercrombie" w:date="2021-01-15T14:59:00Z">
              <w:r w:rsidRPr="00C50983">
                <w:t>Complex techniques across wide and often unpredicted variety of contexts.  Professional/senior managerial work</w:t>
              </w:r>
            </w:ins>
          </w:p>
        </w:tc>
        <w:tc>
          <w:tcPr>
            <w:tcW w:w="3746" w:type="dxa"/>
          </w:tcPr>
          <w:p w14:paraId="2E917B97" w14:textId="77777777" w:rsidR="002B221C" w:rsidRPr="007D674E" w:rsidRDefault="002B221C" w:rsidP="004D6B64">
            <w:pPr>
              <w:pStyle w:val="Tabletext"/>
              <w:rPr>
                <w:ins w:id="847" w:author="Kerrie Abercrombie" w:date="2021-01-15T14:59:00Z"/>
                <w:b/>
              </w:rPr>
            </w:pPr>
            <w:ins w:id="848" w:author="Kerrie Abercrombie" w:date="2021-01-15T14:59:00Z">
              <w:r w:rsidRPr="007D674E">
                <w:rPr>
                  <w:b/>
                </w:rPr>
                <w:t>Evaluation</w:t>
              </w:r>
            </w:ins>
          </w:p>
          <w:p w14:paraId="1E3F2008" w14:textId="77777777" w:rsidR="002B221C" w:rsidRPr="00C50983" w:rsidRDefault="002B221C" w:rsidP="004D6B64">
            <w:pPr>
              <w:pStyle w:val="Tabletext"/>
              <w:rPr>
                <w:ins w:id="849" w:author="Kerrie Abercrombie" w:date="2021-01-15T14:59:00Z"/>
              </w:rPr>
            </w:pPr>
            <w:ins w:id="850" w:author="Kerrie Abercrombie" w:date="2021-01-15T14:59:00Z">
              <w:r w:rsidRPr="00C50983">
                <w:t>Judges the adequacy with which conclusions are supported by data; judges the value of a work by use of internal criteria; judges the value of a work by use of external standards of excellence</w:t>
              </w:r>
            </w:ins>
          </w:p>
        </w:tc>
        <w:tc>
          <w:tcPr>
            <w:tcW w:w="3490" w:type="dxa"/>
          </w:tcPr>
          <w:p w14:paraId="76BC9404" w14:textId="77777777" w:rsidR="002B221C" w:rsidRPr="007D674E" w:rsidRDefault="002B221C" w:rsidP="004D6B64">
            <w:pPr>
              <w:pStyle w:val="Tabletext"/>
              <w:rPr>
                <w:ins w:id="851" w:author="Kerrie Abercrombie" w:date="2021-01-15T14:59:00Z"/>
                <w:b/>
              </w:rPr>
            </w:pPr>
            <w:ins w:id="852" w:author="Kerrie Abercrombie" w:date="2021-01-15T14:59:00Z">
              <w:r w:rsidRPr="007D674E">
                <w:rPr>
                  <w:b/>
                </w:rPr>
                <w:t>Creation</w:t>
              </w:r>
            </w:ins>
          </w:p>
          <w:p w14:paraId="3B8757BD" w14:textId="77777777" w:rsidR="002B221C" w:rsidRPr="00C50983" w:rsidRDefault="002B221C" w:rsidP="004D6B64">
            <w:pPr>
              <w:pStyle w:val="Tabletext"/>
              <w:rPr>
                <w:ins w:id="853" w:author="Kerrie Abercrombie" w:date="2021-01-15T14:59:00Z"/>
              </w:rPr>
            </w:pPr>
            <w:ins w:id="854" w:author="Kerrie Abercrombie" w:date="2021-01-15T14:59:00Z">
              <w:r w:rsidRPr="00C50983">
                <w:t>The creation of new practices or procedures to fit a particular situation or specific problem and emphasizes creativity based upon highly developed skills</w:t>
              </w:r>
            </w:ins>
          </w:p>
        </w:tc>
      </w:tr>
    </w:tbl>
    <w:p w14:paraId="23DF706B" w14:textId="6A043A8E" w:rsidR="002B221C" w:rsidRDefault="002B221C" w:rsidP="002B221C">
      <w:pPr>
        <w:pStyle w:val="BodyText"/>
        <w:rPr>
          <w:ins w:id="855" w:author="Abercrombie, Kerrie" w:date="2021-01-22T16:53:00Z"/>
          <w:lang w:eastAsia="de-DE"/>
        </w:rPr>
      </w:pPr>
    </w:p>
    <w:p w14:paraId="3F474901" w14:textId="408ACC8D" w:rsidR="00E01ABE" w:rsidRDefault="00E01ABE" w:rsidP="002B221C">
      <w:pPr>
        <w:pStyle w:val="BodyText"/>
        <w:rPr>
          <w:ins w:id="856" w:author="Abercrombie, Kerrie" w:date="2021-01-22T16:53:00Z"/>
          <w:lang w:eastAsia="de-DE"/>
        </w:rPr>
      </w:pPr>
    </w:p>
    <w:p w14:paraId="27D618B6" w14:textId="0C97C73E" w:rsidR="00E01ABE" w:rsidRDefault="00E01ABE" w:rsidP="002B221C">
      <w:pPr>
        <w:pStyle w:val="BodyText"/>
        <w:rPr>
          <w:ins w:id="857" w:author="Abercrombie, Kerrie" w:date="2021-01-22T16:53:00Z"/>
          <w:lang w:eastAsia="de-DE"/>
        </w:rPr>
      </w:pPr>
    </w:p>
    <w:p w14:paraId="35C35A3C" w14:textId="77777777" w:rsidR="00E01ABE" w:rsidRDefault="00E01ABE" w:rsidP="002B221C">
      <w:pPr>
        <w:pStyle w:val="BodyText"/>
        <w:rPr>
          <w:ins w:id="858" w:author="Kerrie Abercrombie" w:date="2021-01-15T14:59:00Z"/>
          <w:lang w:eastAsia="de-DE"/>
        </w:rPr>
      </w:pPr>
    </w:p>
    <w:p w14:paraId="4DE88FDD" w14:textId="77777777" w:rsidR="002B221C" w:rsidRDefault="002B221C" w:rsidP="002B221C">
      <w:pPr>
        <w:pStyle w:val="Heading2"/>
        <w:rPr>
          <w:ins w:id="859" w:author="Kerrie Abercrombie" w:date="2021-01-15T14:59:00Z"/>
        </w:rPr>
      </w:pPr>
      <w:bookmarkStart w:id="860" w:name="_Toc40341885"/>
      <w:bookmarkStart w:id="861" w:name="_Toc62642250"/>
      <w:ins w:id="862" w:author="Kerrie Abercrombie" w:date="2021-01-15T14:59:00Z">
        <w:r>
          <w:t xml:space="preserve">Teaching aids and </w:t>
        </w:r>
        <w:commentRangeStart w:id="863"/>
        <w:r>
          <w:t>reference</w:t>
        </w:r>
        <w:commentRangeEnd w:id="863"/>
        <w:r>
          <w:rPr>
            <w:rStyle w:val="CommentReference"/>
            <w:rFonts w:asciiTheme="minorHAnsi" w:eastAsiaTheme="minorHAnsi" w:hAnsiTheme="minorHAnsi" w:cs="Times New Roman"/>
            <w:b w:val="0"/>
            <w:bCs w:val="0"/>
            <w:color w:val="auto"/>
            <w:lang w:eastAsia="en-GB"/>
          </w:rPr>
          <w:commentReference w:id="863"/>
        </w:r>
        <w:r>
          <w:t>s</w:t>
        </w:r>
        <w:bookmarkEnd w:id="860"/>
        <w:bookmarkEnd w:id="861"/>
      </w:ins>
    </w:p>
    <w:p w14:paraId="6DE3E6B3" w14:textId="77777777" w:rsidR="002B221C" w:rsidRDefault="002B221C" w:rsidP="002B221C">
      <w:pPr>
        <w:pStyle w:val="Heading2separationline"/>
        <w:rPr>
          <w:ins w:id="864" w:author="Kerrie Abercrombie" w:date="2021-01-15T14:59:00Z"/>
          <w:lang w:eastAsia="de-DE"/>
        </w:rPr>
      </w:pPr>
    </w:p>
    <w:p w14:paraId="682DF72C" w14:textId="4CBDE7FC" w:rsidR="00E01ABE" w:rsidRDefault="00204323" w:rsidP="00E01ABE">
      <w:pPr>
        <w:pStyle w:val="BodyText"/>
        <w:rPr>
          <w:ins w:id="865" w:author="Abercrombie, Kerrie" w:date="2021-01-22T16:54:00Z"/>
        </w:rPr>
      </w:pPr>
      <w:ins w:id="866" w:author="Abercrombie, Kerrie" w:date="2021-01-27T11:19:00Z">
        <w:r>
          <w:t xml:space="preserve">To assist instructors when </w:t>
        </w:r>
        <w:r w:rsidRPr="00C02961">
          <w:t>prepar</w:t>
        </w:r>
        <w:r>
          <w:t>ing the course r</w:t>
        </w:r>
      </w:ins>
      <w:ins w:id="867" w:author="Abercrombie, Kerrie" w:date="2021-01-22T16:56:00Z">
        <w:r w:rsidR="000F0B82">
          <w:t xml:space="preserve">elevant </w:t>
        </w:r>
      </w:ins>
      <w:ins w:id="868" w:author="Abercrombie, Kerrie" w:date="2021-01-22T16:54:00Z">
        <w:r w:rsidR="00E01ABE" w:rsidRPr="00C02961">
          <w:t>references</w:t>
        </w:r>
      </w:ins>
      <w:ins w:id="869" w:author="Abercrombie, Kerrie" w:date="2021-01-22T16:56:00Z">
        <w:r w:rsidR="000F0B82">
          <w:t>,</w:t>
        </w:r>
      </w:ins>
      <w:ins w:id="870" w:author="Abercrombie, Kerrie" w:date="2021-01-22T16:54:00Z">
        <w:r w:rsidR="00E01ABE" w:rsidRPr="00C02961">
          <w:t xml:space="preserve"> </w:t>
        </w:r>
      </w:ins>
      <w:ins w:id="871" w:author="Abercrombie, Kerrie" w:date="2021-01-22T16:56:00Z">
        <w:r w:rsidR="000F0B82">
          <w:t xml:space="preserve">recommended </w:t>
        </w:r>
      </w:ins>
      <w:ins w:id="872" w:author="Abercrombie, Kerrie" w:date="2021-01-22T16:54:00Z">
        <w:r w:rsidR="00E01ABE" w:rsidRPr="00C02961">
          <w:t>teaching aids</w:t>
        </w:r>
      </w:ins>
      <w:ins w:id="873" w:author="Abercrombie, Kerrie" w:date="2021-01-22T16:56:00Z">
        <w:r w:rsidR="000F0B82">
          <w:t xml:space="preserve"> and </w:t>
        </w:r>
      </w:ins>
      <w:ins w:id="874" w:author="Abercrombie, Kerrie" w:date="2021-01-27T11:18:00Z">
        <w:r>
          <w:t xml:space="preserve">suggested </w:t>
        </w:r>
      </w:ins>
      <w:ins w:id="875" w:author="Abercrombie, Kerrie" w:date="2021-01-22T16:56:00Z">
        <w:r w:rsidR="000F0B82">
          <w:t xml:space="preserve">exercises </w:t>
        </w:r>
      </w:ins>
      <w:ins w:id="876" w:author="Abercrombie, Kerrie" w:date="2021-01-27T11:18:00Z">
        <w:r w:rsidR="00F43D4D">
          <w:t>have been identified in each course module</w:t>
        </w:r>
      </w:ins>
      <w:ins w:id="877" w:author="Abercrombie, Kerrie" w:date="2021-01-22T16:54:00Z">
        <w:r w:rsidR="00E01ABE">
          <w:t>.</w:t>
        </w:r>
      </w:ins>
    </w:p>
    <w:p w14:paraId="19D70584" w14:textId="34242751" w:rsidR="002C1055" w:rsidDel="00775F04" w:rsidRDefault="002C1055" w:rsidP="00775F04">
      <w:pPr>
        <w:pStyle w:val="BodyText"/>
        <w:rPr>
          <w:del w:id="878" w:author="Abercrombie, Kerrie" w:date="2021-01-19T06:59:00Z"/>
        </w:rPr>
      </w:pPr>
      <w:ins w:id="879" w:author="Abercrombie, Kerrie" w:date="2021-01-19T06:56:00Z">
        <w:r>
          <w:rPr>
            <w:u w:val="single"/>
          </w:rPr>
          <w:t>T</w:t>
        </w:r>
        <w:r>
          <w:t>he training materials</w:t>
        </w:r>
      </w:ins>
      <w:ins w:id="880" w:author="Abercrombie, Kerrie" w:date="2021-01-19T06:57:00Z">
        <w:r>
          <w:t xml:space="preserve"> prepared</w:t>
        </w:r>
      </w:ins>
      <w:ins w:id="881" w:author="Abercrombie, Kerrie" w:date="2021-01-19T06:56:00Z">
        <w:r>
          <w:t xml:space="preserve"> (</w:t>
        </w:r>
        <w:proofErr w:type="spellStart"/>
        <w:r>
          <w:t>eg</w:t>
        </w:r>
        <w:proofErr w:type="spellEnd"/>
        <w:r>
          <w:t xml:space="preserve"> course notes, course presentations and reference documents </w:t>
        </w:r>
        <w:proofErr w:type="spellStart"/>
        <w:r>
          <w:t>etc</w:t>
        </w:r>
        <w:proofErr w:type="spellEnd"/>
        <w:r>
          <w:t xml:space="preserve">) should be of a suitable quality and substance to enable the student to complete the course. </w:t>
        </w:r>
        <w:r w:rsidRPr="00F252BC">
          <w:t xml:space="preserve">Where e-learning, distance or blended delivery is proposed, </w:t>
        </w:r>
        <w:r>
          <w:t>training organization</w:t>
        </w:r>
        <w:r w:rsidRPr="00F252BC">
          <w:t xml:space="preserve">s </w:t>
        </w:r>
        <w:r>
          <w:t>should consider the necessary adjustments that may be required</w:t>
        </w:r>
      </w:ins>
      <w:ins w:id="882" w:author="Abercrombie, Kerrie" w:date="2021-01-19T08:35:00Z">
        <w:r w:rsidR="00447355">
          <w:t xml:space="preserve">. </w:t>
        </w:r>
      </w:ins>
    </w:p>
    <w:p w14:paraId="6A05136F" w14:textId="77777777" w:rsidR="00775F04" w:rsidRPr="00775F04" w:rsidRDefault="00775F04" w:rsidP="00775F04">
      <w:pPr>
        <w:pStyle w:val="BodyText"/>
        <w:rPr>
          <w:ins w:id="883" w:author="Abercrombie, Kerrie" w:date="2021-01-27T12:03:00Z"/>
          <w:lang w:eastAsia="de-DE"/>
        </w:rPr>
      </w:pPr>
    </w:p>
    <w:p w14:paraId="66978CA0" w14:textId="58072141" w:rsidR="002B221C" w:rsidRDefault="002B221C" w:rsidP="002B221C">
      <w:pPr>
        <w:pStyle w:val="Heading2"/>
        <w:keepNext w:val="0"/>
        <w:keepLines w:val="0"/>
        <w:spacing w:before="120"/>
        <w:ind w:left="576" w:right="0" w:hanging="576"/>
        <w:rPr>
          <w:ins w:id="884" w:author="Abercrombie, Kerrie" w:date="2021-01-19T07:24:00Z"/>
        </w:rPr>
      </w:pPr>
      <w:bookmarkStart w:id="885" w:name="_Toc40341886"/>
      <w:bookmarkStart w:id="886" w:name="_Toc62642251"/>
      <w:ins w:id="887" w:author="Kerrie Abercrombie" w:date="2021-01-15T14:59:00Z">
        <w:r>
          <w:t xml:space="preserve">Course </w:t>
        </w:r>
      </w:ins>
      <w:ins w:id="888" w:author="Abercrombie, Kerrie" w:date="2021-01-22T16:59:00Z">
        <w:r w:rsidR="000F0B82">
          <w:t xml:space="preserve">currency and </w:t>
        </w:r>
      </w:ins>
      <w:ins w:id="889" w:author="Kerrie Abercrombie" w:date="2021-01-15T14:59:00Z">
        <w:r>
          <w:t>evaluation</w:t>
        </w:r>
      </w:ins>
      <w:bookmarkEnd w:id="885"/>
      <w:bookmarkEnd w:id="886"/>
    </w:p>
    <w:p w14:paraId="0089B869" w14:textId="67CE91A8" w:rsidR="00044D14" w:rsidRDefault="00044D14" w:rsidP="00044D14">
      <w:pPr>
        <w:pStyle w:val="Heading2separationline"/>
        <w:rPr>
          <w:ins w:id="890" w:author="Abercrombie, Kerrie" w:date="2021-01-19T07:24:00Z"/>
          <w:lang w:eastAsia="de-DE"/>
        </w:rPr>
      </w:pPr>
    </w:p>
    <w:p w14:paraId="6D44A3D4" w14:textId="6CF698CA" w:rsidR="000F0B82" w:rsidRDefault="000F0B82" w:rsidP="000F0B82">
      <w:pPr>
        <w:pStyle w:val="BodyText"/>
        <w:rPr>
          <w:ins w:id="891" w:author="Abercrombie, Kerrie" w:date="2021-01-22T16:59:00Z"/>
        </w:rPr>
      </w:pPr>
      <w:ins w:id="892" w:author="Abercrombie, Kerrie" w:date="2021-01-22T16:59:00Z">
        <w:r>
          <w:rPr>
            <w:lang w:eastAsia="de-DE"/>
          </w:rPr>
          <w:t xml:space="preserve">The course content should be reviewed for currency </w:t>
        </w:r>
      </w:ins>
      <w:ins w:id="893" w:author="Abercrombie, Kerrie" w:date="2021-01-22T17:00:00Z">
        <w:r>
          <w:rPr>
            <w:lang w:eastAsia="de-DE"/>
          </w:rPr>
          <w:t xml:space="preserve">before the </w:t>
        </w:r>
      </w:ins>
      <w:ins w:id="894" w:author="Abercrombie, Kerrie" w:date="2021-01-22T16:59:00Z">
        <w:r>
          <w:rPr>
            <w:lang w:eastAsia="de-DE"/>
          </w:rPr>
          <w:t>course</w:t>
        </w:r>
      </w:ins>
      <w:ins w:id="895" w:author="Abercrombie, Kerrie" w:date="2021-01-22T17:00:00Z">
        <w:r>
          <w:rPr>
            <w:lang w:eastAsia="de-DE"/>
          </w:rPr>
          <w:t xml:space="preserve"> commences</w:t>
        </w:r>
      </w:ins>
      <w:ins w:id="896" w:author="Abercrombie, Kerrie" w:date="2021-01-22T16:59:00Z">
        <w:r>
          <w:rPr>
            <w:lang w:eastAsia="de-DE"/>
          </w:rPr>
          <w:t xml:space="preserve"> to ensure that any </w:t>
        </w:r>
      </w:ins>
      <w:ins w:id="897" w:author="Abercrombie, Kerrie" w:date="2021-01-27T11:19:00Z">
        <w:r w:rsidR="00204323">
          <w:rPr>
            <w:lang w:eastAsia="de-DE"/>
          </w:rPr>
          <w:t xml:space="preserve">recent </w:t>
        </w:r>
      </w:ins>
      <w:ins w:id="898" w:author="Abercrombie, Kerrie" w:date="2021-01-22T16:59:00Z">
        <w:r>
          <w:rPr>
            <w:lang w:eastAsia="de-DE"/>
          </w:rPr>
          <w:t xml:space="preserve">changes to regulations, international guidance and new developments/techniques are reflected in the course. </w:t>
        </w:r>
      </w:ins>
    </w:p>
    <w:p w14:paraId="5A0EE1A0" w14:textId="0318181E" w:rsidR="000F0B82" w:rsidRDefault="000F0B82" w:rsidP="000F0B82">
      <w:pPr>
        <w:pStyle w:val="BodyText"/>
        <w:rPr>
          <w:ins w:id="899" w:author="Abercrombie, Kerrie" w:date="2021-01-22T16:58:00Z"/>
          <w:lang w:eastAsia="de-DE"/>
        </w:rPr>
      </w:pPr>
      <w:ins w:id="900" w:author="Abercrombie, Kerrie" w:date="2021-01-22T17:01:00Z">
        <w:r>
          <w:rPr>
            <w:lang w:eastAsia="de-DE"/>
          </w:rPr>
          <w:t>On</w:t>
        </w:r>
      </w:ins>
      <w:ins w:id="901" w:author="Abercrombie, Kerrie" w:date="2021-01-19T08:36:00Z">
        <w:r w:rsidR="00447355" w:rsidRPr="00447355">
          <w:rPr>
            <w:lang w:eastAsia="de-DE"/>
          </w:rPr>
          <w:t xml:space="preserve"> conclusion of the course</w:t>
        </w:r>
      </w:ins>
      <w:ins w:id="902" w:author="Abercrombie, Kerrie" w:date="2021-01-22T16:58:00Z">
        <w:r>
          <w:rPr>
            <w:lang w:eastAsia="de-DE"/>
          </w:rPr>
          <w:t>, a</w:t>
        </w:r>
      </w:ins>
      <w:ins w:id="903" w:author="Abercrombie, Kerrie" w:date="2021-01-22T17:02:00Z">
        <w:r>
          <w:rPr>
            <w:lang w:eastAsia="de-DE"/>
          </w:rPr>
          <w:t xml:space="preserve"> review </w:t>
        </w:r>
      </w:ins>
      <w:ins w:id="904" w:author="Abercrombie, Kerrie" w:date="2021-01-22T17:01:00Z">
        <w:r>
          <w:rPr>
            <w:lang w:eastAsia="de-DE"/>
          </w:rPr>
          <w:t>should be undertaken based on course feedback</w:t>
        </w:r>
      </w:ins>
      <w:ins w:id="905" w:author="Abercrombie, Kerrie" w:date="2021-01-22T17:02:00Z">
        <w:r>
          <w:rPr>
            <w:lang w:eastAsia="de-DE"/>
          </w:rPr>
          <w:t xml:space="preserve"> and observations during course delivery </w:t>
        </w:r>
      </w:ins>
      <w:ins w:id="906" w:author="Abercrombie, Kerrie" w:date="2021-01-19T08:36:00Z">
        <w:r w:rsidR="00447355" w:rsidRPr="00447355">
          <w:rPr>
            <w:lang w:eastAsia="de-DE"/>
          </w:rPr>
          <w:t xml:space="preserve">to </w:t>
        </w:r>
      </w:ins>
      <w:ins w:id="907" w:author="Abercrombie, Kerrie" w:date="2021-01-22T16:58:00Z">
        <w:r>
          <w:rPr>
            <w:lang w:eastAsia="de-DE"/>
          </w:rPr>
          <w:t xml:space="preserve">identify </w:t>
        </w:r>
      </w:ins>
      <w:ins w:id="908" w:author="Abercrombie, Kerrie" w:date="2021-01-27T11:20:00Z">
        <w:r w:rsidR="00204323">
          <w:rPr>
            <w:lang w:eastAsia="de-DE"/>
          </w:rPr>
          <w:t>ongoing</w:t>
        </w:r>
      </w:ins>
      <w:ins w:id="909" w:author="Abercrombie, Kerrie" w:date="2021-01-22T16:58:00Z">
        <w:r>
          <w:rPr>
            <w:lang w:eastAsia="de-DE"/>
          </w:rPr>
          <w:t xml:space="preserve"> improvements a</w:t>
        </w:r>
      </w:ins>
      <w:ins w:id="910" w:author="Abercrombie, Kerrie" w:date="2021-01-22T16:59:00Z">
        <w:r>
          <w:rPr>
            <w:lang w:eastAsia="de-DE"/>
          </w:rPr>
          <w:t xml:space="preserve">nd </w:t>
        </w:r>
      </w:ins>
      <w:ins w:id="911" w:author="Abercrombie, Kerrie" w:date="2021-01-22T17:02:00Z">
        <w:r>
          <w:rPr>
            <w:lang w:eastAsia="de-DE"/>
          </w:rPr>
          <w:t xml:space="preserve">training </w:t>
        </w:r>
      </w:ins>
      <w:ins w:id="912" w:author="Abercrombie, Kerrie" w:date="2021-01-22T16:59:00Z">
        <w:r>
          <w:rPr>
            <w:lang w:eastAsia="de-DE"/>
          </w:rPr>
          <w:t>materials that may need updating</w:t>
        </w:r>
      </w:ins>
      <w:ins w:id="913" w:author="Abercrombie, Kerrie" w:date="2021-01-22T17:02:00Z">
        <w:r>
          <w:rPr>
            <w:lang w:eastAsia="de-DE"/>
          </w:rPr>
          <w:t xml:space="preserve">. </w:t>
        </w:r>
      </w:ins>
      <w:ins w:id="914" w:author="Abercrombie, Kerrie" w:date="2021-01-22T16:59:00Z">
        <w:r>
          <w:rPr>
            <w:lang w:eastAsia="de-DE"/>
          </w:rPr>
          <w:t xml:space="preserve"> </w:t>
        </w:r>
      </w:ins>
    </w:p>
    <w:p w14:paraId="43CAB02D" w14:textId="2A2BC3DD" w:rsidR="002B221C" w:rsidRDefault="000B1C18" w:rsidP="002B221C">
      <w:pPr>
        <w:pStyle w:val="Heading1"/>
        <w:rPr>
          <w:ins w:id="915" w:author="Kerrie Abercrombie" w:date="2021-01-15T14:59:00Z"/>
        </w:rPr>
      </w:pPr>
      <w:bookmarkStart w:id="916" w:name="_Toc62642252"/>
      <w:ins w:id="917" w:author="Abercrombie, Kerrie" w:date="2021-01-22T17:06:00Z">
        <w:r>
          <w:rPr>
            <w:caps w:val="0"/>
          </w:rPr>
          <w:t>PRE-COURSE READING MATERIAL</w:t>
        </w:r>
      </w:ins>
      <w:bookmarkEnd w:id="916"/>
    </w:p>
    <w:p w14:paraId="51D57D65" w14:textId="77777777" w:rsidR="002B221C" w:rsidRPr="008D34CD" w:rsidRDefault="002B221C" w:rsidP="002B221C">
      <w:pPr>
        <w:pStyle w:val="Heading1separatationline"/>
        <w:rPr>
          <w:ins w:id="918" w:author="Kerrie Abercrombie" w:date="2021-01-15T14:59:00Z"/>
        </w:rPr>
      </w:pPr>
    </w:p>
    <w:p w14:paraId="48A47E46" w14:textId="63FBBEE0" w:rsidR="00060301" w:rsidRDefault="00344354" w:rsidP="00344354">
      <w:pPr>
        <w:pStyle w:val="BodyText"/>
        <w:rPr>
          <w:ins w:id="919" w:author="Abercrombie, Kerrie" w:date="2021-01-22T17:08:00Z"/>
        </w:rPr>
      </w:pPr>
      <w:ins w:id="920" w:author="Abercrombie, Kerrie" w:date="2021-01-20T10:11:00Z">
        <w:r>
          <w:t>S</w:t>
        </w:r>
      </w:ins>
      <w:ins w:id="921" w:author="Abercrombie, Kerrie" w:date="2021-01-27T11:22:00Z">
        <w:r w:rsidR="00204323">
          <w:t>ome key</w:t>
        </w:r>
      </w:ins>
      <w:ins w:id="922" w:author="Abercrombie, Kerrie" w:date="2021-01-20T10:11:00Z">
        <w:r>
          <w:t xml:space="preserve"> reference documents have been identified </w:t>
        </w:r>
      </w:ins>
      <w:ins w:id="923" w:author="Abercrombie, Kerrie" w:date="2021-01-22T17:08:00Z">
        <w:r w:rsidR="00060301">
          <w:t xml:space="preserve">in each module as </w:t>
        </w:r>
      </w:ins>
      <w:ins w:id="924" w:author="Abercrombie, Kerrie" w:date="2021-01-22T17:07:00Z">
        <w:r w:rsidR="00060301">
          <w:t xml:space="preserve">suggested </w:t>
        </w:r>
      </w:ins>
      <w:ins w:id="925" w:author="Abercrombie, Kerrie" w:date="2021-01-22T17:08:00Z">
        <w:r w:rsidR="00060301">
          <w:t xml:space="preserve">materials </w:t>
        </w:r>
      </w:ins>
      <w:ins w:id="926" w:author="Abercrombie, Kerrie" w:date="2021-01-22T17:07:00Z">
        <w:r w:rsidR="00060301">
          <w:t>that the student</w:t>
        </w:r>
      </w:ins>
      <w:ins w:id="927" w:author="Abercrombie, Kerrie" w:date="2021-01-20T10:11:00Z">
        <w:r>
          <w:t xml:space="preserve"> </w:t>
        </w:r>
      </w:ins>
      <w:ins w:id="928" w:author="Abercrombie, Kerrie" w:date="2021-01-27T11:23:00Z">
        <w:r w:rsidR="00204323">
          <w:t xml:space="preserve">should </w:t>
        </w:r>
      </w:ins>
      <w:ins w:id="929" w:author="Abercrombie, Kerrie" w:date="2021-01-20T10:11:00Z">
        <w:r>
          <w:t xml:space="preserve">read </w:t>
        </w:r>
      </w:ins>
      <w:ins w:id="930" w:author="Abercrombie, Kerrie" w:date="2021-01-22T17:08:00Z">
        <w:r w:rsidR="00060301">
          <w:t xml:space="preserve">prior to attending the course.  </w:t>
        </w:r>
      </w:ins>
      <w:ins w:id="931" w:author="Abercrombie, Kerrie" w:date="2021-01-27T11:23:00Z">
        <w:r w:rsidR="00204323">
          <w:t>The instructor should review and adjust as necessary.</w:t>
        </w:r>
      </w:ins>
    </w:p>
    <w:p w14:paraId="403C5A4E" w14:textId="77777777" w:rsidR="002B221C" w:rsidRDefault="002B221C" w:rsidP="002B221C">
      <w:pPr>
        <w:pStyle w:val="Heading1"/>
        <w:rPr>
          <w:ins w:id="932" w:author="Kerrie Abercrombie" w:date="2021-01-15T14:59:00Z"/>
        </w:rPr>
      </w:pPr>
      <w:bookmarkStart w:id="933" w:name="_Toc40341888"/>
      <w:bookmarkStart w:id="934" w:name="_Toc62642253"/>
      <w:ins w:id="935" w:author="Kerrie Abercrombie" w:date="2021-01-15T14:59:00Z">
        <w:r>
          <w:t>ASSESSMENT</w:t>
        </w:r>
        <w:bookmarkEnd w:id="933"/>
        <w:bookmarkEnd w:id="934"/>
      </w:ins>
    </w:p>
    <w:p w14:paraId="66614756" w14:textId="77777777" w:rsidR="002B221C" w:rsidRDefault="002B221C" w:rsidP="002B221C">
      <w:pPr>
        <w:pStyle w:val="Heading1separatationline"/>
        <w:rPr>
          <w:ins w:id="936" w:author="Kerrie Abercrombie" w:date="2021-01-15T14:59:00Z"/>
        </w:rPr>
      </w:pPr>
    </w:p>
    <w:p w14:paraId="3CFAA8C0" w14:textId="44D3AA00" w:rsidR="002B221C" w:rsidRDefault="00344354" w:rsidP="002B221C">
      <w:pPr>
        <w:pStyle w:val="BodyText"/>
        <w:rPr>
          <w:ins w:id="937" w:author="Abercrombie, Kerrie" w:date="2021-01-20T09:59:00Z"/>
        </w:rPr>
      </w:pPr>
      <w:ins w:id="938" w:author="Abercrombie, Kerrie" w:date="2021-01-20T10:10:00Z">
        <w:r>
          <w:t>Student</w:t>
        </w:r>
      </w:ins>
      <w:ins w:id="939" w:author="Abercrombie, Kerrie" w:date="2021-01-27T11:24:00Z">
        <w:r w:rsidR="00204323">
          <w:t xml:space="preserve"> progress</w:t>
        </w:r>
      </w:ins>
      <w:ins w:id="940" w:author="Abercrombie, Kerrie" w:date="2021-01-20T10:10:00Z">
        <w:r>
          <w:t xml:space="preserve"> should be continually assessed and regular reviews undertaken.  Any</w:t>
        </w:r>
      </w:ins>
      <w:ins w:id="941" w:author="Abercrombie, Kerrie" w:date="2021-01-27T11:24:00Z">
        <w:r w:rsidR="00204323">
          <w:t xml:space="preserve"> apparent</w:t>
        </w:r>
      </w:ins>
      <w:ins w:id="942" w:author="Abercrombie, Kerrie" w:date="2021-01-20T10:10:00Z">
        <w:r>
          <w:t xml:space="preserve"> problems should be addressed to ensure the student attains the required levels of competence. </w:t>
        </w:r>
      </w:ins>
      <w:ins w:id="943" w:author="Abercrombie, Kerrie" w:date="2021-01-27T11:29:00Z">
        <w:r w:rsidR="00D9607A" w:rsidRPr="0068785F">
          <w:t xml:space="preserve">Modifications of the teaching scheme should be made where necessary to ensure that </w:t>
        </w:r>
        <w:r w:rsidR="00D9607A">
          <w:t>students met the course</w:t>
        </w:r>
        <w:r w:rsidR="00D9607A" w:rsidRPr="0068785F">
          <w:t xml:space="preserve"> objectives.  If necessary, extra tuition should be arranged to enable weaker </w:t>
        </w:r>
        <w:r w:rsidR="00D9607A">
          <w:t>participant</w:t>
        </w:r>
        <w:r w:rsidR="00D9607A" w:rsidRPr="0068785F">
          <w:t>s to reach the required standard.</w:t>
        </w:r>
      </w:ins>
    </w:p>
    <w:p w14:paraId="21C151D7" w14:textId="7AF0839F" w:rsidR="00344354" w:rsidRDefault="001E181A" w:rsidP="00344354">
      <w:pPr>
        <w:pStyle w:val="BodyText"/>
        <w:rPr>
          <w:ins w:id="944" w:author="Abercrombie, Kerrie" w:date="2021-01-20T10:10:00Z"/>
        </w:rPr>
      </w:pPr>
      <w:ins w:id="945" w:author="Abercrombie, Kerrie" w:date="2021-01-25T08:44:00Z">
        <w:r>
          <w:t xml:space="preserve">The training organisation needs to determine </w:t>
        </w:r>
        <w:commentRangeStart w:id="946"/>
        <w:r>
          <w:t>if a final examination is required</w:t>
        </w:r>
        <w:commentRangeEnd w:id="946"/>
        <w:r>
          <w:rPr>
            <w:rStyle w:val="CommentReference"/>
          </w:rPr>
          <w:commentReference w:id="946"/>
        </w:r>
        <w:r>
          <w:t xml:space="preserve">, alternatively ongoing course assessments may be used </w:t>
        </w:r>
        <w:r w:rsidRPr="001F32D5">
          <w:t xml:space="preserve">for the purposes of </w:t>
        </w:r>
        <w:r>
          <w:t>issuing a course</w:t>
        </w:r>
        <w:r w:rsidRPr="001F32D5">
          <w:t xml:space="preserve"> certificat</w:t>
        </w:r>
        <w:r>
          <w:t>e</w:t>
        </w:r>
        <w:r w:rsidRPr="001F32D5">
          <w:t xml:space="preserve">.   </w:t>
        </w:r>
      </w:ins>
      <w:ins w:id="947" w:author="Abercrombie, Kerrie" w:date="2021-01-20T10:10:00Z">
        <w:r w:rsidR="00344354">
          <w:t>Assessments may take the form of written and/or practical assessment</w:t>
        </w:r>
      </w:ins>
      <w:ins w:id="948" w:author="Abercrombie, Kerrie" w:date="2021-01-27T11:25:00Z">
        <w:r w:rsidR="00204323">
          <w:t>s</w:t>
        </w:r>
      </w:ins>
      <w:ins w:id="949" w:author="Abercrombie, Kerrie" w:date="2021-01-20T10:10:00Z">
        <w:r w:rsidR="00344354">
          <w:t xml:space="preserve"> which may be conducted through simulation.  </w:t>
        </w:r>
      </w:ins>
    </w:p>
    <w:p w14:paraId="106D71FC" w14:textId="49D3243E" w:rsidR="00344354" w:rsidRDefault="00344354" w:rsidP="00344354">
      <w:pPr>
        <w:pStyle w:val="BodyText"/>
        <w:rPr>
          <w:ins w:id="950" w:author="Abercrombie, Kerrie" w:date="2021-01-20T10:10:00Z"/>
        </w:rPr>
      </w:pPr>
      <w:ins w:id="951" w:author="Abercrombie, Kerrie" w:date="2021-01-20T10:10:00Z">
        <w:r>
          <w:t xml:space="preserve">All tasks completed should be recorded by the </w:t>
        </w:r>
      </w:ins>
      <w:ins w:id="952" w:author="Abercrombie, Kerrie" w:date="2021-01-27T11:30:00Z">
        <w:r w:rsidR="00D9607A">
          <w:t>i</w:t>
        </w:r>
      </w:ins>
      <w:ins w:id="953" w:author="Abercrombie, Kerrie" w:date="2021-01-20T10:10:00Z">
        <w:r>
          <w:t>nstructor</w:t>
        </w:r>
      </w:ins>
      <w:ins w:id="954" w:author="Abercrombie, Kerrie" w:date="2021-01-25T08:44:00Z">
        <w:r w:rsidR="004B6273">
          <w:t>/assessor</w:t>
        </w:r>
      </w:ins>
      <w:ins w:id="955" w:author="Abercrombie, Kerrie" w:date="2021-01-20T10:10:00Z">
        <w:r>
          <w:t xml:space="preserve">, together with any comments which would provide feedback to the student. </w:t>
        </w:r>
      </w:ins>
      <w:ins w:id="956" w:author="Abercrombie, Kerrie" w:date="2021-01-27T11:30:00Z">
        <w:r w:rsidR="00D9607A">
          <w:t xml:space="preserve"> </w:t>
        </w:r>
      </w:ins>
      <w:ins w:id="957" w:author="Abercrombie, Kerrie" w:date="2021-01-20T10:10:00Z">
        <w:r>
          <w:t>Records of assessments are to be maintained.</w:t>
        </w:r>
      </w:ins>
    </w:p>
    <w:p w14:paraId="79109769" w14:textId="7F0384E4" w:rsidR="00344354" w:rsidRDefault="00344354" w:rsidP="00344354">
      <w:pPr>
        <w:pStyle w:val="BodyText"/>
        <w:rPr>
          <w:ins w:id="958" w:author="Abercrombie, Kerrie" w:date="2021-01-20T10:10:00Z"/>
        </w:rPr>
      </w:pPr>
      <w:ins w:id="959" w:author="Abercrombie, Kerrie" w:date="2021-01-20T10:10:00Z">
        <w:r w:rsidRPr="00FE36CA">
          <w:t>Assessments should use the following five levels to indicate th</w:t>
        </w:r>
      </w:ins>
      <w:ins w:id="960" w:author="Abercrombie, Kerrie" w:date="2021-01-27T11:31:00Z">
        <w:r w:rsidR="00D9607A">
          <w:t>at</w:t>
        </w:r>
      </w:ins>
      <w:ins w:id="961" w:author="Abercrombie, Kerrie" w:date="2021-01-20T10:10:00Z">
        <w:r w:rsidRPr="00FE36CA">
          <w:t xml:space="preserve"> progressive learning </w:t>
        </w:r>
      </w:ins>
      <w:ins w:id="962" w:author="Abercrombie, Kerrie" w:date="2021-01-27T11:31:00Z">
        <w:r w:rsidR="00D9607A">
          <w:t xml:space="preserve">has been </w:t>
        </w:r>
      </w:ins>
      <w:ins w:id="963" w:author="Abercrombie, Kerrie" w:date="2021-01-20T10:10:00Z">
        <w:r w:rsidRPr="00FE36CA">
          <w:t>attained.  It is recommended that, for the VTS Operator, level</w:t>
        </w:r>
      </w:ins>
      <w:ins w:id="964" w:author="Abercrombie, Kerrie" w:date="2021-01-27T11:32:00Z">
        <w:r w:rsidR="00D9607A">
          <w:t>’s</w:t>
        </w:r>
      </w:ins>
      <w:ins w:id="965" w:author="Abercrombie, Kerrie" w:date="2021-01-20T10:10:00Z">
        <w:r w:rsidRPr="00FE36CA">
          <w:t xml:space="preserve"> one to four </w:t>
        </w:r>
      </w:ins>
      <w:ins w:id="966" w:author="Abercrombie, Kerrie" w:date="2021-01-27T11:32:00Z">
        <w:r w:rsidR="00D9607A">
          <w:t>is c</w:t>
        </w:r>
      </w:ins>
      <w:ins w:id="967" w:author="Abercrombie, Kerrie" w:date="2021-01-20T10:10:00Z">
        <w:r w:rsidRPr="00FE36CA">
          <w:t>onsidered satisfactory.</w:t>
        </w:r>
      </w:ins>
    </w:p>
    <w:p w14:paraId="0C8D9387" w14:textId="77777777" w:rsidR="00344354" w:rsidRDefault="00344354" w:rsidP="00344354">
      <w:pPr>
        <w:pStyle w:val="Tablecaption"/>
        <w:rPr>
          <w:ins w:id="968" w:author="Abercrombie, Kerrie" w:date="2021-01-20T10:10:00Z"/>
        </w:rPr>
      </w:pPr>
      <w:ins w:id="969" w:author="Abercrombie, Kerrie" w:date="2021-01-20T10:10:00Z">
        <w:r>
          <w:t>Assessment Levels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344354" w:rsidRPr="00FE36CA" w14:paraId="7555BDFF" w14:textId="77777777" w:rsidTr="003D7834">
        <w:trPr>
          <w:jc w:val="center"/>
          <w:ins w:id="970" w:author="Abercrombie, Kerrie" w:date="2021-01-20T10:10:00Z"/>
        </w:trPr>
        <w:tc>
          <w:tcPr>
            <w:tcW w:w="1384" w:type="dxa"/>
            <w:tcBorders>
              <w:bottom w:val="single" w:sz="8" w:space="0" w:color="auto"/>
            </w:tcBorders>
            <w:vAlign w:val="center"/>
          </w:tcPr>
          <w:p w14:paraId="2E61699A" w14:textId="77777777" w:rsidR="00344354" w:rsidRPr="00FE36CA" w:rsidRDefault="00344354" w:rsidP="003D7834">
            <w:pPr>
              <w:pStyle w:val="Tableheading"/>
              <w:rPr>
                <w:ins w:id="971" w:author="Abercrombie, Kerrie" w:date="2021-01-20T10:10:00Z"/>
              </w:rPr>
            </w:pPr>
            <w:ins w:id="972" w:author="Abercrombie, Kerrie" w:date="2021-01-20T10:10:00Z">
              <w:r>
                <w:t>Level</w:t>
              </w:r>
            </w:ins>
          </w:p>
        </w:tc>
        <w:tc>
          <w:tcPr>
            <w:tcW w:w="7796" w:type="dxa"/>
            <w:tcBorders>
              <w:bottom w:val="single" w:sz="8" w:space="0" w:color="auto"/>
            </w:tcBorders>
            <w:vAlign w:val="center"/>
          </w:tcPr>
          <w:p w14:paraId="6A1CFE54" w14:textId="77777777" w:rsidR="00344354" w:rsidRPr="00FE36CA" w:rsidRDefault="00344354" w:rsidP="003D7834">
            <w:pPr>
              <w:pStyle w:val="Tableheading"/>
              <w:rPr>
                <w:ins w:id="973" w:author="Abercrombie, Kerrie" w:date="2021-01-20T10:10:00Z"/>
              </w:rPr>
            </w:pPr>
            <w:ins w:id="974" w:author="Abercrombie, Kerrie" w:date="2021-01-20T10:10:00Z">
              <w:r w:rsidRPr="00FE36CA">
                <w:t>D</w:t>
              </w:r>
              <w:r>
                <w:t>escription</w:t>
              </w:r>
            </w:ins>
          </w:p>
        </w:tc>
      </w:tr>
      <w:tr w:rsidR="00344354" w:rsidRPr="00FE36CA" w14:paraId="78B9D822" w14:textId="77777777" w:rsidTr="003D7834">
        <w:trPr>
          <w:jc w:val="center"/>
          <w:ins w:id="975" w:author="Abercrombie, Kerrie" w:date="2021-01-20T10:10:00Z"/>
        </w:trPr>
        <w:tc>
          <w:tcPr>
            <w:tcW w:w="1384" w:type="dxa"/>
            <w:tcBorders>
              <w:top w:val="single" w:sz="8" w:space="0" w:color="auto"/>
            </w:tcBorders>
          </w:tcPr>
          <w:p w14:paraId="7566C589" w14:textId="77777777" w:rsidR="00344354" w:rsidRPr="00FE36CA" w:rsidRDefault="00344354" w:rsidP="003D7834">
            <w:pPr>
              <w:pStyle w:val="Tabletext"/>
              <w:rPr>
                <w:ins w:id="976" w:author="Abercrombie, Kerrie" w:date="2021-01-20T10:10:00Z"/>
              </w:rPr>
            </w:pPr>
            <w:ins w:id="977" w:author="Abercrombie, Kerrie" w:date="2021-01-20T10:10:00Z">
              <w:r w:rsidRPr="00FE36CA">
                <w:t>LEVEL 1</w:t>
              </w:r>
            </w:ins>
          </w:p>
        </w:tc>
        <w:tc>
          <w:tcPr>
            <w:tcW w:w="7796" w:type="dxa"/>
            <w:tcBorders>
              <w:top w:val="single" w:sz="8" w:space="0" w:color="auto"/>
            </w:tcBorders>
          </w:tcPr>
          <w:p w14:paraId="02B51A2D" w14:textId="77777777" w:rsidR="00344354" w:rsidRPr="00FE36CA" w:rsidRDefault="00344354" w:rsidP="003D7834">
            <w:pPr>
              <w:pStyle w:val="Tabletext"/>
              <w:rPr>
                <w:ins w:id="978" w:author="Abercrombie, Kerrie" w:date="2021-01-20T10:10:00Z"/>
              </w:rPr>
            </w:pPr>
            <w:ins w:id="979" w:author="Abercrombie, Kerrie" w:date="2021-01-20T10:10:00Z">
              <w:r w:rsidRPr="00FE36CA">
                <w:t xml:space="preserve">The </w:t>
              </w:r>
              <w:r>
                <w:t>participant</w:t>
              </w:r>
              <w:r w:rsidRPr="00FE36CA">
                <w:t xml:space="preserve"> demonstrates a willingness to learn.</w:t>
              </w:r>
            </w:ins>
          </w:p>
        </w:tc>
      </w:tr>
      <w:tr w:rsidR="00344354" w:rsidRPr="00FE36CA" w14:paraId="17A8FF43" w14:textId="77777777" w:rsidTr="003D7834">
        <w:trPr>
          <w:jc w:val="center"/>
          <w:ins w:id="980" w:author="Abercrombie, Kerrie" w:date="2021-01-20T10:10:00Z"/>
        </w:trPr>
        <w:tc>
          <w:tcPr>
            <w:tcW w:w="1384" w:type="dxa"/>
          </w:tcPr>
          <w:p w14:paraId="0CA57B81" w14:textId="77777777" w:rsidR="00344354" w:rsidRPr="00FE36CA" w:rsidRDefault="00344354" w:rsidP="003D7834">
            <w:pPr>
              <w:pStyle w:val="Tabletext"/>
              <w:rPr>
                <w:ins w:id="981" w:author="Abercrombie, Kerrie" w:date="2021-01-20T10:10:00Z"/>
              </w:rPr>
            </w:pPr>
            <w:ins w:id="982" w:author="Abercrombie, Kerrie" w:date="2021-01-20T10:10:00Z">
              <w:r w:rsidRPr="00FE36CA">
                <w:t>LEVEL 2</w:t>
              </w:r>
            </w:ins>
          </w:p>
        </w:tc>
        <w:tc>
          <w:tcPr>
            <w:tcW w:w="7796" w:type="dxa"/>
          </w:tcPr>
          <w:p w14:paraId="437FC4AD" w14:textId="77777777" w:rsidR="00344354" w:rsidRPr="00FE36CA" w:rsidRDefault="00344354" w:rsidP="003D7834">
            <w:pPr>
              <w:pStyle w:val="Tabletext"/>
              <w:rPr>
                <w:ins w:id="983" w:author="Abercrombie, Kerrie" w:date="2021-01-20T10:10:00Z"/>
              </w:rPr>
            </w:pPr>
            <w:ins w:id="984" w:author="Abercrombie, Kerrie" w:date="2021-01-20T10:10:00Z">
              <w:r w:rsidRPr="00FE36CA">
                <w:t xml:space="preserve">The </w:t>
              </w:r>
              <w:r>
                <w:t>participant</w:t>
              </w:r>
              <w:r w:rsidRPr="00FE36CA">
                <w:t xml:space="preserve"> demonstrates active participation in the learning process.</w:t>
              </w:r>
            </w:ins>
          </w:p>
        </w:tc>
      </w:tr>
      <w:tr w:rsidR="00344354" w:rsidRPr="00FE36CA" w14:paraId="7892BD67" w14:textId="77777777" w:rsidTr="003D7834">
        <w:trPr>
          <w:jc w:val="center"/>
          <w:ins w:id="985" w:author="Abercrombie, Kerrie" w:date="2021-01-20T10:10:00Z"/>
        </w:trPr>
        <w:tc>
          <w:tcPr>
            <w:tcW w:w="1384" w:type="dxa"/>
          </w:tcPr>
          <w:p w14:paraId="49555BB8" w14:textId="77777777" w:rsidR="00344354" w:rsidRPr="00FE36CA" w:rsidRDefault="00344354" w:rsidP="003D7834">
            <w:pPr>
              <w:pStyle w:val="Tabletext"/>
              <w:rPr>
                <w:ins w:id="986" w:author="Abercrombie, Kerrie" w:date="2021-01-20T10:10:00Z"/>
              </w:rPr>
            </w:pPr>
            <w:ins w:id="987" w:author="Abercrombie, Kerrie" w:date="2021-01-20T10:10:00Z">
              <w:r w:rsidRPr="00FE36CA">
                <w:t>LEVEL 3</w:t>
              </w:r>
            </w:ins>
          </w:p>
        </w:tc>
        <w:tc>
          <w:tcPr>
            <w:tcW w:w="7796" w:type="dxa"/>
          </w:tcPr>
          <w:p w14:paraId="6AAC8C64" w14:textId="77777777" w:rsidR="00344354" w:rsidRPr="00FE36CA" w:rsidRDefault="00344354" w:rsidP="003D7834">
            <w:pPr>
              <w:pStyle w:val="Tabletext"/>
              <w:rPr>
                <w:ins w:id="988" w:author="Abercrombie, Kerrie" w:date="2021-01-20T10:10:00Z"/>
              </w:rPr>
            </w:pPr>
            <w:ins w:id="989" w:author="Abercrombie, Kerrie" w:date="2021-01-20T10:10:00Z">
              <w:r w:rsidRPr="00FE36CA">
                <w:t xml:space="preserve">The training positively influences the </w:t>
              </w:r>
              <w:r>
                <w:t>participant</w:t>
              </w:r>
              <w:r w:rsidRPr="00FE36CA">
                <w:t>’s behaviour and attitude, and there is a measurable increase in knowledge and skills.</w:t>
              </w:r>
            </w:ins>
          </w:p>
        </w:tc>
      </w:tr>
      <w:tr w:rsidR="00344354" w:rsidRPr="00FE36CA" w14:paraId="18644CDC" w14:textId="77777777" w:rsidTr="003D7834">
        <w:trPr>
          <w:jc w:val="center"/>
          <w:ins w:id="990" w:author="Abercrombie, Kerrie" w:date="2021-01-20T10:10:00Z"/>
        </w:trPr>
        <w:tc>
          <w:tcPr>
            <w:tcW w:w="1384" w:type="dxa"/>
          </w:tcPr>
          <w:p w14:paraId="307919E5" w14:textId="77777777" w:rsidR="00344354" w:rsidRPr="00FE36CA" w:rsidRDefault="00344354" w:rsidP="003D7834">
            <w:pPr>
              <w:pStyle w:val="Tabletext"/>
              <w:rPr>
                <w:ins w:id="991" w:author="Abercrombie, Kerrie" w:date="2021-01-20T10:10:00Z"/>
              </w:rPr>
            </w:pPr>
            <w:ins w:id="992" w:author="Abercrombie, Kerrie" w:date="2021-01-20T10:10:00Z">
              <w:r w:rsidRPr="00FE36CA">
                <w:t>LEVEL 4</w:t>
              </w:r>
            </w:ins>
          </w:p>
        </w:tc>
        <w:tc>
          <w:tcPr>
            <w:tcW w:w="7796" w:type="dxa"/>
          </w:tcPr>
          <w:p w14:paraId="30E33B3C" w14:textId="77777777" w:rsidR="00344354" w:rsidRPr="00FE36CA" w:rsidRDefault="00344354" w:rsidP="003D7834">
            <w:pPr>
              <w:pStyle w:val="Tabletext"/>
              <w:rPr>
                <w:ins w:id="993" w:author="Abercrombie, Kerrie" w:date="2021-01-20T10:10:00Z"/>
              </w:rPr>
            </w:pPr>
            <w:ins w:id="994" w:author="Abercrombie, Kerrie" w:date="2021-01-20T10:10:00Z">
              <w:r w:rsidRPr="00FE36CA">
                <w:t xml:space="preserve">The </w:t>
              </w:r>
              <w:r>
                <w:t>participant</w:t>
              </w:r>
              <w:r w:rsidRPr="00FE36CA">
                <w:t xml:space="preserve"> demonstrates the ability to adapt existing knowledge, skills and attitude when dealing with new and unplanned situations.</w:t>
              </w:r>
            </w:ins>
          </w:p>
        </w:tc>
      </w:tr>
      <w:tr w:rsidR="00344354" w:rsidRPr="00FE36CA" w14:paraId="76A36265" w14:textId="77777777" w:rsidTr="003D7834">
        <w:trPr>
          <w:jc w:val="center"/>
          <w:ins w:id="995" w:author="Abercrombie, Kerrie" w:date="2021-01-20T10:10:00Z"/>
        </w:trPr>
        <w:tc>
          <w:tcPr>
            <w:tcW w:w="1384" w:type="dxa"/>
          </w:tcPr>
          <w:p w14:paraId="5AE54227" w14:textId="77777777" w:rsidR="00344354" w:rsidRPr="00FE36CA" w:rsidRDefault="00344354" w:rsidP="003D7834">
            <w:pPr>
              <w:pStyle w:val="Tabletext"/>
              <w:rPr>
                <w:ins w:id="996" w:author="Abercrombie, Kerrie" w:date="2021-01-20T10:10:00Z"/>
              </w:rPr>
            </w:pPr>
            <w:ins w:id="997" w:author="Abercrombie, Kerrie" w:date="2021-01-20T10:10:00Z">
              <w:r w:rsidRPr="00FE36CA">
                <w:lastRenderedPageBreak/>
                <w:t>LEVEL 5</w:t>
              </w:r>
            </w:ins>
          </w:p>
        </w:tc>
        <w:tc>
          <w:tcPr>
            <w:tcW w:w="7796" w:type="dxa"/>
          </w:tcPr>
          <w:p w14:paraId="2827AEC8" w14:textId="77777777" w:rsidR="00344354" w:rsidRPr="00FE36CA" w:rsidRDefault="00344354" w:rsidP="003D7834">
            <w:pPr>
              <w:pStyle w:val="Tabletext"/>
              <w:rPr>
                <w:ins w:id="998" w:author="Abercrombie, Kerrie" w:date="2021-01-20T10:10:00Z"/>
              </w:rPr>
            </w:pPr>
            <w:ins w:id="999" w:author="Abercrombie, Kerrie" w:date="2021-01-20T10:10:00Z">
              <w:r w:rsidRPr="00FE36CA">
                <w:t xml:space="preserve">The </w:t>
              </w:r>
              <w:r>
                <w:t>participant</w:t>
              </w:r>
              <w:r w:rsidRPr="00FE36CA">
                <w:t xml:space="preserve"> demonstrates a permanent positive change in knowledge, skills and attitude and is ready to positively influence others.</w:t>
              </w:r>
            </w:ins>
          </w:p>
          <w:p w14:paraId="1568F59E" w14:textId="77777777" w:rsidR="00344354" w:rsidRPr="00FE36CA" w:rsidRDefault="00344354" w:rsidP="003D7834">
            <w:pPr>
              <w:pStyle w:val="Tabletext"/>
              <w:rPr>
                <w:ins w:id="1000" w:author="Abercrombie, Kerrie" w:date="2021-01-20T10:10:00Z"/>
              </w:rPr>
            </w:pPr>
            <w:ins w:id="1001" w:author="Abercrombie, Kerrie" w:date="2021-01-20T10:10:00Z">
              <w:r w:rsidRPr="00FE36CA">
                <w:t xml:space="preserve">The </w:t>
              </w:r>
              <w:r>
                <w:t>participant</w:t>
              </w:r>
              <w:r w:rsidRPr="00FE36CA">
                <w:t xml:space="preserve"> may exhibit some positive changes in co-related behaviours.</w:t>
              </w:r>
            </w:ins>
          </w:p>
        </w:tc>
      </w:tr>
    </w:tbl>
    <w:p w14:paraId="5DF13D7D" w14:textId="77777777" w:rsidR="002B221C" w:rsidRDefault="002B221C" w:rsidP="002B221C">
      <w:pPr>
        <w:rPr>
          <w:ins w:id="1002" w:author="Kerrie Abercrombie" w:date="2021-01-15T14:59:00Z"/>
        </w:rPr>
      </w:pPr>
    </w:p>
    <w:p w14:paraId="1773CFF4" w14:textId="77777777" w:rsidR="002B221C" w:rsidRDefault="002B221C" w:rsidP="002B221C">
      <w:pPr>
        <w:pStyle w:val="Heading1"/>
      </w:pPr>
      <w:bookmarkStart w:id="1003" w:name="_Toc40341889"/>
      <w:bookmarkStart w:id="1004" w:name="_Toc62642254"/>
      <w:r>
        <w:t>CERTIFICATION</w:t>
      </w:r>
      <w:bookmarkEnd w:id="1003"/>
      <w:bookmarkEnd w:id="1004"/>
    </w:p>
    <w:p w14:paraId="50FD77CA" w14:textId="77777777" w:rsidR="002B221C" w:rsidRPr="009D7803" w:rsidRDefault="002B221C" w:rsidP="002B221C">
      <w:pPr>
        <w:pStyle w:val="Heading1separatationline"/>
      </w:pPr>
    </w:p>
    <w:p w14:paraId="64492791" w14:textId="20848AB2" w:rsidR="00060301" w:rsidRDefault="00060301" w:rsidP="00060301">
      <w:pPr>
        <w:pStyle w:val="BodyText"/>
        <w:rPr>
          <w:ins w:id="1005" w:author="Abercrombie, Kerrie" w:date="2021-01-22T17:09:00Z"/>
        </w:rPr>
      </w:pPr>
      <w:ins w:id="1006" w:author="Abercrombie, Kerrie" w:date="2021-01-22T17:09:00Z">
        <w:r>
          <w:t xml:space="preserve">A course certificate should be issued by the </w:t>
        </w:r>
      </w:ins>
      <w:ins w:id="1007" w:author="Abercrombie, Kerrie" w:date="2021-02-02T06:27:00Z">
        <w:r w:rsidR="0041127A">
          <w:t>t</w:t>
        </w:r>
      </w:ins>
      <w:ins w:id="1008" w:author="Abercrombie, Kerrie" w:date="2021-01-22T17:09:00Z">
        <w:r>
          <w:t xml:space="preserve">raining </w:t>
        </w:r>
      </w:ins>
      <w:ins w:id="1009" w:author="Abercrombie, Kerrie" w:date="2021-02-02T06:27:00Z">
        <w:r w:rsidR="0041127A">
          <w:t>o</w:t>
        </w:r>
      </w:ins>
      <w:ins w:id="1010" w:author="Abercrombie, Kerrie" w:date="2021-01-22T17:09:00Z">
        <w:r>
          <w:t>rganisation where a candidate:</w:t>
        </w:r>
      </w:ins>
    </w:p>
    <w:p w14:paraId="657FC07D" w14:textId="2C8E0F8B" w:rsidR="00060301" w:rsidRDefault="00060301" w:rsidP="00060301">
      <w:pPr>
        <w:pStyle w:val="Bullet1"/>
        <w:rPr>
          <w:ins w:id="1011" w:author="Abercrombie, Kerrie" w:date="2021-01-22T17:09:00Z"/>
        </w:rPr>
      </w:pPr>
      <w:ins w:id="1012" w:author="Abercrombie, Kerrie" w:date="2021-01-22T17:09:00Z">
        <w:r>
          <w:t>has achieved the International English Language Testing System (IELTS) level 5, or its equivalent,</w:t>
        </w:r>
      </w:ins>
    </w:p>
    <w:p w14:paraId="71085AF1" w14:textId="349D9879" w:rsidR="00060301" w:rsidRDefault="00060301" w:rsidP="00060301">
      <w:pPr>
        <w:pStyle w:val="Bullet1"/>
        <w:rPr>
          <w:ins w:id="1013" w:author="Abercrombie, Kerrie" w:date="2021-01-22T17:09:00Z"/>
        </w:rPr>
      </w:pPr>
      <w:ins w:id="1014" w:author="Abercrombie, Kerrie" w:date="2021-01-22T17:09:00Z">
        <w:r>
          <w:t xml:space="preserve">demonstrates they have the theoretical and practical knowledge, and </w:t>
        </w:r>
      </w:ins>
    </w:p>
    <w:p w14:paraId="64B93196" w14:textId="142553DF" w:rsidR="00060301" w:rsidRDefault="00060301" w:rsidP="00060301">
      <w:pPr>
        <w:pStyle w:val="Bullet1"/>
        <w:rPr>
          <w:ins w:id="1015" w:author="Abercrombie, Kerrie" w:date="2021-01-22T17:08:00Z"/>
        </w:rPr>
      </w:pPr>
      <w:proofErr w:type="gramStart"/>
      <w:ins w:id="1016" w:author="Abercrombie, Kerrie" w:date="2021-01-22T17:09:00Z">
        <w:r>
          <w:t>has</w:t>
        </w:r>
        <w:proofErr w:type="gramEnd"/>
        <w:r>
          <w:t xml:space="preserve"> passed the </w:t>
        </w:r>
        <w:commentRangeStart w:id="1017"/>
        <w:r>
          <w:t xml:space="preserve">appropriate assessments </w:t>
        </w:r>
      </w:ins>
      <w:commentRangeEnd w:id="1017"/>
      <w:ins w:id="1018" w:author="Abercrombie, Kerrie" w:date="2021-02-02T06:27:00Z">
        <w:r w:rsidR="0041127A">
          <w:rPr>
            <w:rStyle w:val="CommentReference"/>
            <w:color w:val="auto"/>
          </w:rPr>
          <w:commentReference w:id="1017"/>
        </w:r>
      </w:ins>
      <w:ins w:id="1019" w:author="Abercrombie, Kerrie" w:date="2021-01-22T17:09:00Z">
        <w:r>
          <w:t>as outlined in this model course.</w:t>
        </w:r>
      </w:ins>
    </w:p>
    <w:p w14:paraId="38973283" w14:textId="3F15878B" w:rsidR="002B221C" w:rsidRDefault="002B221C" w:rsidP="00060301">
      <w:pPr>
        <w:pStyle w:val="BodyText"/>
        <w:rPr>
          <w:ins w:id="1020" w:author="Abercrombie, Kerrie" w:date="2021-01-22T17:09:00Z"/>
        </w:rPr>
      </w:pPr>
    </w:p>
    <w:p w14:paraId="6B395FD7" w14:textId="77777777" w:rsidR="00060301" w:rsidRPr="00093294" w:rsidRDefault="00060301" w:rsidP="00060301">
      <w:pPr>
        <w:pStyle w:val="BodyText"/>
      </w:pPr>
    </w:p>
    <w:p w14:paraId="6D5C1C85" w14:textId="761149CD" w:rsidR="00252CA0" w:rsidRDefault="00252CA0" w:rsidP="001E4C8E">
      <w:pPr>
        <w:pStyle w:val="BodyText"/>
      </w:pPr>
    </w:p>
    <w:p w14:paraId="5DA7D739" w14:textId="77777777" w:rsidR="00506944" w:rsidRDefault="00506944" w:rsidP="00C47B4B">
      <w:pPr>
        <w:pStyle w:val="Part"/>
        <w:rPr>
          <w:ins w:id="1021" w:author="Abercrombie, Kerrie" w:date="2021-01-21T13:45:00Z"/>
          <w:caps w:val="0"/>
        </w:rPr>
        <w:sectPr w:rsidR="00506944" w:rsidSect="00292085">
          <w:headerReference w:type="even" r:id="rId18"/>
          <w:headerReference w:type="default" r:id="rId19"/>
          <w:footerReference w:type="default" r:id="rId20"/>
          <w:headerReference w:type="first" r:id="rId21"/>
          <w:pgSz w:w="11906" w:h="16838" w:code="9"/>
          <w:pgMar w:top="1134" w:right="794" w:bottom="1134" w:left="907" w:header="851" w:footer="851" w:gutter="0"/>
          <w:cols w:space="708"/>
          <w:docGrid w:linePitch="360"/>
        </w:sectPr>
      </w:pPr>
    </w:p>
    <w:p w14:paraId="2902997C" w14:textId="7C205171" w:rsidR="00C47B4B" w:rsidRDefault="00C47B4B" w:rsidP="00C47B4B">
      <w:pPr>
        <w:pStyle w:val="Part"/>
        <w:rPr>
          <w:ins w:id="1022" w:author="Abercrombie, Kerrie" w:date="2021-01-21T12:04:00Z"/>
          <w:caps w:val="0"/>
        </w:rPr>
      </w:pPr>
      <w:bookmarkStart w:id="1023" w:name="_Toc62642255"/>
      <w:ins w:id="1024" w:author="Abercrombie, Kerrie" w:date="2021-01-20T10:16:00Z">
        <w:r w:rsidRPr="00093294">
          <w:rPr>
            <w:caps w:val="0"/>
          </w:rPr>
          <w:lastRenderedPageBreak/>
          <w:t xml:space="preserve">COURSE </w:t>
        </w:r>
      </w:ins>
      <w:ins w:id="1025" w:author="Abercrombie, Kerrie" w:date="2021-02-02T06:29:00Z">
        <w:r w:rsidR="0041127A">
          <w:rPr>
            <w:caps w:val="0"/>
          </w:rPr>
          <w:t>MODULES</w:t>
        </w:r>
      </w:ins>
      <w:bookmarkEnd w:id="1023"/>
    </w:p>
    <w:p w14:paraId="019DC4DB" w14:textId="46247873" w:rsidR="00C47B4B" w:rsidRDefault="00C47B4B" w:rsidP="00C47B4B">
      <w:pPr>
        <w:pStyle w:val="Module"/>
        <w:ind w:left="1843" w:hanging="1843"/>
        <w:rPr>
          <w:ins w:id="1026" w:author="Abercrombie, Kerrie" w:date="2021-01-20T10:17:00Z"/>
        </w:rPr>
      </w:pPr>
      <w:bookmarkStart w:id="1027" w:name="_Toc40341920"/>
      <w:bookmarkStart w:id="1028" w:name="_Toc62642256"/>
      <w:ins w:id="1029" w:author="Abercrombie, Kerrie" w:date="2021-01-20T10:17:00Z">
        <w:r>
          <w:t xml:space="preserve">MODULE 1 - </w:t>
        </w:r>
      </w:ins>
      <w:ins w:id="1030" w:author="Abercrombie, Kerrie" w:date="2021-01-20T10:16:00Z">
        <w:r>
          <w:t>REGULATORY AND LEGAL FRAMEWORK</w:t>
        </w:r>
      </w:ins>
      <w:bookmarkEnd w:id="1027"/>
      <w:bookmarkEnd w:id="1028"/>
    </w:p>
    <w:p w14:paraId="299F168D" w14:textId="7BE623D6" w:rsidR="00C47B4B" w:rsidRDefault="000B1C18" w:rsidP="008A2B31">
      <w:pPr>
        <w:pStyle w:val="Heading1"/>
        <w:numPr>
          <w:ilvl w:val="0"/>
          <w:numId w:val="57"/>
        </w:numPr>
        <w:rPr>
          <w:ins w:id="1031" w:author="Abercrombie, Kerrie" w:date="2021-01-20T10:18:00Z"/>
        </w:rPr>
      </w:pPr>
      <w:bookmarkStart w:id="1032" w:name="_Toc40341921"/>
      <w:bookmarkStart w:id="1033" w:name="_Toc62642257"/>
      <w:ins w:id="1034" w:author="Abercrombie, Kerrie" w:date="2021-01-20T10:18:00Z">
        <w:r>
          <w:rPr>
            <w:caps w:val="0"/>
          </w:rPr>
          <w:t>SCOPE</w:t>
        </w:r>
        <w:bookmarkEnd w:id="1032"/>
        <w:bookmarkEnd w:id="1033"/>
      </w:ins>
    </w:p>
    <w:p w14:paraId="5730DEE9" w14:textId="77777777" w:rsidR="00C47B4B" w:rsidRDefault="00C47B4B" w:rsidP="00C47B4B">
      <w:pPr>
        <w:pStyle w:val="Heading1separatationline"/>
        <w:rPr>
          <w:ins w:id="1035" w:author="Abercrombie, Kerrie" w:date="2021-01-20T10:18:00Z"/>
        </w:rPr>
      </w:pPr>
    </w:p>
    <w:p w14:paraId="08E4799F" w14:textId="77777777" w:rsidR="00C47B4B" w:rsidRDefault="00C47B4B" w:rsidP="00C47B4B">
      <w:pPr>
        <w:pStyle w:val="BodyText"/>
        <w:rPr>
          <w:ins w:id="1036" w:author="Abercrombie, Kerrie" w:date="2021-01-20T10:18:00Z"/>
        </w:rPr>
      </w:pPr>
      <w:ins w:id="1037" w:author="Abercrombie, Kerrie" w:date="2021-01-20T10:18:00Z">
        <w:r>
          <w:t xml:space="preserve">This module describes the regulatory and legislative framework of establishing a VTS, including the liabilities and the responsibilities of various parties involved with VTS. </w:t>
        </w:r>
      </w:ins>
    </w:p>
    <w:p w14:paraId="401A8E98" w14:textId="47333F11" w:rsidR="00C47B4B" w:rsidRDefault="000B1C18" w:rsidP="00C47B4B">
      <w:pPr>
        <w:pStyle w:val="Heading1"/>
        <w:rPr>
          <w:ins w:id="1038" w:author="Abercrombie, Kerrie" w:date="2021-01-20T10:18:00Z"/>
        </w:rPr>
      </w:pPr>
      <w:bookmarkStart w:id="1039" w:name="_Toc40341922"/>
      <w:bookmarkStart w:id="1040" w:name="_Toc62642258"/>
      <w:ins w:id="1041" w:author="Abercrombie, Kerrie" w:date="2021-01-20T10:18:00Z">
        <w:r>
          <w:rPr>
            <w:caps w:val="0"/>
          </w:rPr>
          <w:t>LEARNING OBJECTIVE</w:t>
        </w:r>
        <w:bookmarkEnd w:id="1039"/>
        <w:bookmarkEnd w:id="1040"/>
      </w:ins>
    </w:p>
    <w:p w14:paraId="55DD4225" w14:textId="77777777" w:rsidR="00C47B4B" w:rsidRDefault="00C47B4B" w:rsidP="00C47B4B">
      <w:pPr>
        <w:pStyle w:val="Heading1separatationline"/>
        <w:rPr>
          <w:ins w:id="1042" w:author="Abercrombie, Kerrie" w:date="2021-01-20T10:18:00Z"/>
        </w:rPr>
      </w:pPr>
    </w:p>
    <w:p w14:paraId="243F78FC" w14:textId="77777777" w:rsidR="00C47B4B" w:rsidRDefault="00C47B4B" w:rsidP="00C47B4B">
      <w:pPr>
        <w:pStyle w:val="BodyText"/>
        <w:rPr>
          <w:ins w:id="1043" w:author="Abercrombie, Kerrie" w:date="2021-01-20T10:18:00Z"/>
        </w:rPr>
      </w:pPr>
      <w:ins w:id="1044" w:author="Abercrombie, Kerrie" w:date="2021-01-20T10:18:00Z">
        <w:r>
          <w:t>On the completion of the module the student will be able to demonstrate an understanding of, and knowledge in:</w:t>
        </w:r>
      </w:ins>
    </w:p>
    <w:p w14:paraId="32111278" w14:textId="6C1F3093" w:rsidR="00C47B4B" w:rsidRDefault="00C47B4B" w:rsidP="00C47B4B">
      <w:pPr>
        <w:pStyle w:val="Bullet1"/>
        <w:rPr>
          <w:ins w:id="1045" w:author="Abercrombie, Kerrie" w:date="2021-01-20T10:18:00Z"/>
        </w:rPr>
      </w:pPr>
      <w:ins w:id="1046" w:author="Abercrombie, Kerrie" w:date="2021-01-20T10:18:00Z">
        <w:r>
          <w:t xml:space="preserve">the </w:t>
        </w:r>
        <w:r w:rsidRPr="00C86BF9">
          <w:t>regulatory</w:t>
        </w:r>
        <w:r>
          <w:t xml:space="preserve"> and legal framework for establishing VTS </w:t>
        </w:r>
      </w:ins>
    </w:p>
    <w:p w14:paraId="53FE64E7" w14:textId="77777777" w:rsidR="00C47B4B" w:rsidRDefault="00C47B4B" w:rsidP="00C47B4B">
      <w:pPr>
        <w:pStyle w:val="Bullet1"/>
        <w:rPr>
          <w:ins w:id="1047" w:author="Abercrombie, Kerrie" w:date="2021-01-20T10:18:00Z"/>
        </w:rPr>
      </w:pPr>
      <w:ins w:id="1048" w:author="Abercrombie, Kerrie" w:date="2021-01-20T10:18:00Z">
        <w:r>
          <w:t>legal liabilities and their implications to VTS</w:t>
        </w:r>
      </w:ins>
    </w:p>
    <w:p w14:paraId="6171CD8E" w14:textId="4CAF9061" w:rsidR="00C47B4B" w:rsidRDefault="00C47B4B" w:rsidP="00C47B4B">
      <w:pPr>
        <w:pStyle w:val="Bullet1"/>
        <w:rPr>
          <w:ins w:id="1049" w:author="Abercrombie, Kerrie" w:date="2021-01-22T09:16:00Z"/>
        </w:rPr>
      </w:pPr>
      <w:ins w:id="1050" w:author="Abercrombie, Kerrie" w:date="2021-01-20T10:18:00Z">
        <w:r>
          <w:t>the roles and responsibilities of the parties involved in VTS</w:t>
        </w:r>
      </w:ins>
    </w:p>
    <w:p w14:paraId="0642A658" w14:textId="1AA6F2C8" w:rsidR="00C27B77" w:rsidRPr="00AC0B20" w:rsidRDefault="00C27B77" w:rsidP="00C47B4B">
      <w:pPr>
        <w:pStyle w:val="Bullet1"/>
        <w:rPr>
          <w:ins w:id="1051" w:author="Abercrombie, Kerrie" w:date="2021-01-20T10:18:00Z"/>
        </w:rPr>
      </w:pPr>
      <w:ins w:id="1052" w:author="Abercrombie, Kerrie" w:date="2021-01-22T09:16:00Z">
        <w:r>
          <w:t>the importance of record and log keeping</w:t>
        </w:r>
      </w:ins>
    </w:p>
    <w:p w14:paraId="018C6050" w14:textId="52097B4B" w:rsidR="00945E59" w:rsidRDefault="000B1C18" w:rsidP="00945E59">
      <w:pPr>
        <w:pStyle w:val="Heading1"/>
        <w:rPr>
          <w:ins w:id="1053" w:author="Abercrombie, Kerrie" w:date="2021-01-22T09:19:00Z"/>
        </w:rPr>
      </w:pPr>
      <w:bookmarkStart w:id="1054" w:name="_Toc62642259"/>
      <w:bookmarkStart w:id="1055" w:name="_Toc40341924"/>
      <w:ins w:id="1056" w:author="Abercrombie, Kerrie" w:date="2021-01-22T09:19:00Z">
        <w:r w:rsidRPr="00C27B77">
          <w:rPr>
            <w:caps w:val="0"/>
          </w:rPr>
          <w:t>RECOMMENDED TRAINING HOURS</w:t>
        </w:r>
        <w:bookmarkEnd w:id="1054"/>
      </w:ins>
    </w:p>
    <w:p w14:paraId="01577C16" w14:textId="77777777" w:rsidR="00945E59" w:rsidRDefault="00945E59" w:rsidP="00945E59">
      <w:pPr>
        <w:pStyle w:val="Heading1separatationline"/>
        <w:rPr>
          <w:ins w:id="1057" w:author="Abercrombie, Kerrie" w:date="2021-01-22T09:19:00Z"/>
        </w:rPr>
      </w:pPr>
    </w:p>
    <w:p w14:paraId="1440131D" w14:textId="17D46F32" w:rsidR="00945E59" w:rsidRPr="00C27B77" w:rsidRDefault="00945E59" w:rsidP="00945E59">
      <w:pPr>
        <w:pStyle w:val="BodyText"/>
        <w:rPr>
          <w:ins w:id="1058" w:author="Abercrombie, Kerrie" w:date="2021-01-22T09:19:00Z"/>
        </w:rPr>
      </w:pPr>
      <w:ins w:id="1059" w:author="Abercrombie, Kerrie" w:date="2021-01-22T09:19:00Z">
        <w:r>
          <w:t xml:space="preserve">The number of recommended hours are </w:t>
        </w:r>
        <w:r w:rsidRPr="00945E59">
          <w:rPr>
            <w:highlight w:val="yellow"/>
          </w:rPr>
          <w:t>XXX</w:t>
        </w:r>
      </w:ins>
      <w:ins w:id="1060" w:author="Abercrombie, Kerrie" w:date="2021-01-22T09:22:00Z">
        <w:r>
          <w:t xml:space="preserve">.  </w:t>
        </w:r>
      </w:ins>
    </w:p>
    <w:p w14:paraId="310FF4E9" w14:textId="7F1CB97C" w:rsidR="00C47B4B" w:rsidRDefault="000B1C18" w:rsidP="00C47B4B">
      <w:pPr>
        <w:pStyle w:val="Heading1"/>
        <w:rPr>
          <w:ins w:id="1061" w:author="Abercrombie, Kerrie" w:date="2021-01-20T10:18:00Z"/>
          <w:szCs w:val="20"/>
        </w:rPr>
      </w:pPr>
      <w:bookmarkStart w:id="1062" w:name="_Toc62642260"/>
      <w:ins w:id="1063" w:author="Abercrombie, Kerrie" w:date="2021-01-20T10:18:00Z">
        <w:r w:rsidRPr="002A0F96">
          <w:rPr>
            <w:caps w:val="0"/>
            <w:szCs w:val="20"/>
          </w:rPr>
          <w:t>RECOMMENDED TRAINING AIDS AND EXERCISES</w:t>
        </w:r>
        <w:bookmarkEnd w:id="1055"/>
        <w:bookmarkEnd w:id="1062"/>
      </w:ins>
    </w:p>
    <w:p w14:paraId="4C3352D4" w14:textId="77777777" w:rsidR="00C47B4B" w:rsidRDefault="00C47B4B" w:rsidP="00C47B4B">
      <w:pPr>
        <w:pStyle w:val="Heading1separatationline"/>
        <w:rPr>
          <w:ins w:id="1064" w:author="Abercrombie, Kerrie" w:date="2021-01-20T10:18:00Z"/>
        </w:rPr>
      </w:pPr>
    </w:p>
    <w:p w14:paraId="67FD7417" w14:textId="77777777" w:rsidR="00C47B4B" w:rsidRDefault="00C47B4B" w:rsidP="00C47B4B">
      <w:pPr>
        <w:pStyle w:val="BodyText"/>
        <w:rPr>
          <w:ins w:id="1065" w:author="Abercrombie, Kerrie" w:date="2021-01-20T10:18:00Z"/>
        </w:rPr>
      </w:pPr>
      <w:ins w:id="1066" w:author="Abercrombie, Kerrie" w:date="2021-01-20T10:18:00Z">
        <w:r>
          <w:t>The teaching methods that should be used for the delivery of this module include:</w:t>
        </w:r>
      </w:ins>
    </w:p>
    <w:p w14:paraId="015B97D6" w14:textId="77777777" w:rsidR="00C47B4B" w:rsidRDefault="00C47B4B" w:rsidP="00C47B4B">
      <w:pPr>
        <w:pStyle w:val="Bullet1"/>
        <w:rPr>
          <w:ins w:id="1067" w:author="Abercrombie, Kerrie" w:date="2021-01-20T10:18:00Z"/>
        </w:rPr>
      </w:pPr>
      <w:ins w:id="1068" w:author="Abercrombie, Kerrie" w:date="2021-01-20T10:18:00Z">
        <w:r>
          <w:t>Classroom presentations and facilitated discussion</w:t>
        </w:r>
      </w:ins>
    </w:p>
    <w:p w14:paraId="31DC9B6C" w14:textId="77777777" w:rsidR="00C47B4B" w:rsidRDefault="00C47B4B" w:rsidP="00C47B4B">
      <w:pPr>
        <w:pStyle w:val="Bullet1"/>
        <w:rPr>
          <w:ins w:id="1069" w:author="Abercrombie, Kerrie" w:date="2021-01-20T10:18:00Z"/>
        </w:rPr>
      </w:pPr>
      <w:ins w:id="1070" w:author="Abercrombie, Kerrie" w:date="2021-01-20T10:18:00Z">
        <w:r>
          <w:t>Case studies</w:t>
        </w:r>
      </w:ins>
    </w:p>
    <w:p w14:paraId="77435E4A" w14:textId="77777777" w:rsidR="00C47B4B" w:rsidRPr="00652096" w:rsidRDefault="00C47B4B" w:rsidP="00C47B4B">
      <w:pPr>
        <w:pStyle w:val="Bullet1"/>
        <w:rPr>
          <w:ins w:id="1071" w:author="Abercrombie, Kerrie" w:date="2021-01-20T10:18:00Z"/>
        </w:rPr>
      </w:pPr>
      <w:ins w:id="1072" w:author="Abercrombie, Kerrie" w:date="2021-01-20T10:18:00Z">
        <w:r>
          <w:t>Guest Speakers, as appropriate</w:t>
        </w:r>
      </w:ins>
    </w:p>
    <w:p w14:paraId="5FC1BA52" w14:textId="694B89FE" w:rsidR="00945E59" w:rsidRDefault="000B1C18" w:rsidP="00945E59">
      <w:pPr>
        <w:pStyle w:val="Heading1"/>
        <w:rPr>
          <w:ins w:id="1073" w:author="Abercrombie, Kerrie" w:date="2021-01-22T09:19:00Z"/>
        </w:rPr>
      </w:pPr>
      <w:bookmarkStart w:id="1074" w:name="_Toc40341923"/>
      <w:bookmarkStart w:id="1075" w:name="_Toc62642261"/>
      <w:ins w:id="1076" w:author="Abercrombie, Kerrie" w:date="2021-01-22T09:19:00Z">
        <w:r>
          <w:rPr>
            <w:caps w:val="0"/>
          </w:rPr>
          <w:t>PRE-COURSE READING MATERIAL</w:t>
        </w:r>
        <w:bookmarkEnd w:id="1074"/>
        <w:bookmarkEnd w:id="1075"/>
        <w:r>
          <w:rPr>
            <w:caps w:val="0"/>
          </w:rPr>
          <w:t xml:space="preserve"> </w:t>
        </w:r>
      </w:ins>
    </w:p>
    <w:p w14:paraId="2615CE95" w14:textId="77777777" w:rsidR="00945E59" w:rsidRPr="00AC0B20" w:rsidRDefault="00945E59" w:rsidP="00945E59">
      <w:pPr>
        <w:pStyle w:val="Heading1separatationline"/>
        <w:rPr>
          <w:ins w:id="1077" w:author="Abercrombie, Kerrie" w:date="2021-01-22T09:19:00Z"/>
        </w:rPr>
      </w:pPr>
    </w:p>
    <w:p w14:paraId="2DA2E819" w14:textId="77777777" w:rsidR="00945E59" w:rsidRDefault="00945E59" w:rsidP="00945E59">
      <w:pPr>
        <w:pStyle w:val="BodyText"/>
        <w:rPr>
          <w:ins w:id="1078" w:author="Abercrombie, Kerrie" w:date="2021-01-22T09:19:00Z"/>
        </w:rPr>
      </w:pPr>
      <w:ins w:id="1079" w:author="Abercrombie, Kerrie" w:date="2021-01-22T09:19:00Z">
        <w:r>
          <w:t>Prior to attending the course, it is suggested that a student be provided with at least the following materials:</w:t>
        </w:r>
      </w:ins>
    </w:p>
    <w:p w14:paraId="5DAEC2E0" w14:textId="77777777" w:rsidR="00945E59" w:rsidRDefault="00945E59" w:rsidP="00945E59">
      <w:pPr>
        <w:pStyle w:val="Bullet1"/>
        <w:rPr>
          <w:ins w:id="1080" w:author="Abercrombie, Kerrie" w:date="2021-01-22T09:19:00Z"/>
        </w:rPr>
      </w:pPr>
      <w:ins w:id="1081" w:author="Abercrombie, Kerrie" w:date="2021-01-22T09:19:00Z">
        <w:r>
          <w:t>IMO Resolution A.857(</w:t>
        </w:r>
        <w:r w:rsidRPr="00C47B4B">
          <w:rPr>
            <w:highlight w:val="yellow"/>
          </w:rPr>
          <w:t>XX</w:t>
        </w:r>
        <w:r>
          <w:t>)  XXXX</w:t>
        </w:r>
      </w:ins>
    </w:p>
    <w:p w14:paraId="1476E345" w14:textId="77777777" w:rsidR="00945E59" w:rsidRDefault="00945E59" w:rsidP="00945E59">
      <w:pPr>
        <w:pStyle w:val="Bullet1"/>
        <w:rPr>
          <w:ins w:id="1082" w:author="Abercrombie, Kerrie" w:date="2021-01-22T09:19:00Z"/>
        </w:rPr>
      </w:pPr>
      <w:ins w:id="1083" w:author="Abercrombie, Kerrie" w:date="2021-01-22T09:19:00Z">
        <w:r>
          <w:t xml:space="preserve">IALA Guideline 1071, </w:t>
        </w:r>
        <w:r w:rsidRPr="005D0DE1">
          <w:t>Establishment of a Vessel Traffic Service beyond territorial seas</w:t>
        </w:r>
      </w:ins>
    </w:p>
    <w:p w14:paraId="2FF98404" w14:textId="77777777" w:rsidR="00945E59" w:rsidRDefault="00945E59" w:rsidP="00945E59">
      <w:pPr>
        <w:pStyle w:val="Bullet1"/>
        <w:rPr>
          <w:ins w:id="1084" w:author="Abercrombie, Kerrie" w:date="2021-01-22T09:19:00Z"/>
        </w:rPr>
      </w:pPr>
      <w:ins w:id="1085" w:author="Abercrombie, Kerrie" w:date="2021-01-22T09:19:00Z">
        <w:r>
          <w:t xml:space="preserve">IALA Guideline 1142, </w:t>
        </w:r>
        <w:r w:rsidRPr="00757F84">
          <w:rPr>
            <w:highlight w:val="yellow"/>
          </w:rPr>
          <w:t>XXXX</w:t>
        </w:r>
      </w:ins>
    </w:p>
    <w:p w14:paraId="447D1F28" w14:textId="2D5C75B2" w:rsidR="00C47B4B" w:rsidRDefault="00C47B4B" w:rsidP="00C47B4B">
      <w:pPr>
        <w:pStyle w:val="BodyText"/>
        <w:rPr>
          <w:ins w:id="1086" w:author="Abercrombie, Kerrie" w:date="2021-01-22T09:17:00Z"/>
        </w:rPr>
      </w:pPr>
    </w:p>
    <w:p w14:paraId="4F1C00E9" w14:textId="4A83F85A" w:rsidR="00C27B77" w:rsidRDefault="00C27B77" w:rsidP="00C47B4B">
      <w:pPr>
        <w:pStyle w:val="BodyText"/>
        <w:rPr>
          <w:ins w:id="1087" w:author="Abercrombie, Kerrie" w:date="2021-01-22T09:17:00Z"/>
        </w:rPr>
      </w:pPr>
    </w:p>
    <w:p w14:paraId="43DB677E" w14:textId="151FE380" w:rsidR="00C27B77" w:rsidRDefault="00C27B77" w:rsidP="00C27B77">
      <w:pPr>
        <w:pStyle w:val="BodyText"/>
        <w:rPr>
          <w:ins w:id="1088" w:author="Abercrombie, Kerrie" w:date="2021-01-22T09:18:00Z"/>
        </w:rPr>
      </w:pPr>
    </w:p>
    <w:p w14:paraId="03675C47" w14:textId="321ECF0A" w:rsidR="00C27B77" w:rsidRDefault="00C27B77" w:rsidP="00C27B77">
      <w:pPr>
        <w:pStyle w:val="BodyText"/>
        <w:rPr>
          <w:ins w:id="1089" w:author="Abercrombie, Kerrie" w:date="2021-01-22T09:18:00Z"/>
        </w:rPr>
      </w:pPr>
    </w:p>
    <w:p w14:paraId="62F984D4" w14:textId="77777777" w:rsidR="00C27B77" w:rsidRPr="00C27B77" w:rsidRDefault="00C27B77" w:rsidP="00C27B77">
      <w:pPr>
        <w:pStyle w:val="BodyText"/>
        <w:rPr>
          <w:ins w:id="1090" w:author="Abercrombie, Kerrie" w:date="2021-01-20T10:18:00Z"/>
        </w:rPr>
        <w:sectPr w:rsidR="00C27B77" w:rsidRPr="00C27B77" w:rsidSect="00292085">
          <w:pgSz w:w="11906" w:h="16838" w:code="9"/>
          <w:pgMar w:top="1134" w:right="794" w:bottom="1134" w:left="907" w:header="851" w:footer="851" w:gutter="0"/>
          <w:cols w:space="708"/>
          <w:docGrid w:linePitch="360"/>
        </w:sectPr>
      </w:pPr>
    </w:p>
    <w:p w14:paraId="0D0901F9" w14:textId="0BBCAC9E" w:rsidR="00C47B4B" w:rsidRDefault="000B1C18" w:rsidP="00C47B4B">
      <w:pPr>
        <w:pStyle w:val="Heading1"/>
        <w:rPr>
          <w:ins w:id="1091" w:author="Abercrombie, Kerrie" w:date="2021-01-20T10:19:00Z"/>
        </w:rPr>
      </w:pPr>
      <w:bookmarkStart w:id="1092" w:name="_Toc40341925"/>
      <w:bookmarkStart w:id="1093" w:name="_Toc62642262"/>
      <w:ins w:id="1094" w:author="Abercrombie, Kerrie" w:date="2021-01-20T10:19:00Z">
        <w:r>
          <w:rPr>
            <w:caps w:val="0"/>
          </w:rPr>
          <w:lastRenderedPageBreak/>
          <w:t>DETAILED TEACHING SYLLABUS</w:t>
        </w:r>
      </w:ins>
      <w:bookmarkEnd w:id="1092"/>
      <w:ins w:id="1095" w:author="Abercrombie, Kerrie" w:date="2021-01-25T08:51:00Z">
        <w:r w:rsidR="004B6273">
          <w:rPr>
            <w:rStyle w:val="CommentReference"/>
            <w:rFonts w:asciiTheme="minorHAnsi" w:eastAsiaTheme="minorHAnsi" w:hAnsiTheme="minorHAnsi" w:cs="Times New Roman"/>
            <w:b w:val="0"/>
            <w:bCs w:val="0"/>
            <w:caps w:val="0"/>
            <w:color w:val="auto"/>
          </w:rPr>
          <w:commentReference w:id="1096"/>
        </w:r>
      </w:ins>
      <w:bookmarkEnd w:id="1093"/>
    </w:p>
    <w:p w14:paraId="2D9D6295" w14:textId="77777777" w:rsidR="00C47B4B" w:rsidRPr="00AC0B20" w:rsidRDefault="00C47B4B" w:rsidP="00C47B4B">
      <w:pPr>
        <w:pStyle w:val="Heading1separatationline"/>
        <w:rPr>
          <w:ins w:id="1097" w:author="Abercrombie, Kerrie" w:date="2021-01-20T10:19:00Z"/>
        </w:rPr>
      </w:pPr>
    </w:p>
    <w:p w14:paraId="5E1208B5" w14:textId="77777777" w:rsidR="004B6273" w:rsidRPr="004B6273" w:rsidRDefault="004B6273" w:rsidP="004B6273">
      <w:pPr>
        <w:rPr>
          <w:ins w:id="1098" w:author="Abercrombie, Kerrie" w:date="2021-01-20T10:19:00Z"/>
        </w:rPr>
      </w:pPr>
    </w:p>
    <w:tbl>
      <w:tblPr>
        <w:tblStyle w:val="TableGrid"/>
        <w:tblW w:w="14625" w:type="dxa"/>
        <w:tblLayout w:type="fixed"/>
        <w:tblLook w:val="04A0" w:firstRow="1" w:lastRow="0" w:firstColumn="1" w:lastColumn="0" w:noHBand="0" w:noVBand="1"/>
      </w:tblPr>
      <w:tblGrid>
        <w:gridCol w:w="846"/>
        <w:gridCol w:w="4607"/>
        <w:gridCol w:w="908"/>
        <w:gridCol w:w="4607"/>
        <w:gridCol w:w="683"/>
        <w:gridCol w:w="2974"/>
      </w:tblGrid>
      <w:tr w:rsidR="004B6273" w:rsidRPr="00076779" w14:paraId="1135F73F" w14:textId="77777777" w:rsidTr="00087D3E">
        <w:trPr>
          <w:cantSplit/>
          <w:trHeight w:val="1349"/>
          <w:tblHeader/>
          <w:ins w:id="1099" w:author="Abercrombie, Kerrie" w:date="2021-01-20T10:19:00Z"/>
        </w:trPr>
        <w:tc>
          <w:tcPr>
            <w:tcW w:w="846" w:type="dxa"/>
            <w:textDirection w:val="btLr"/>
          </w:tcPr>
          <w:p w14:paraId="4E54351F" w14:textId="77777777" w:rsidR="004B6273" w:rsidRPr="002A0F96" w:rsidRDefault="004B6273" w:rsidP="004B6273">
            <w:pPr>
              <w:pStyle w:val="Tabletexttitle"/>
              <w:spacing w:before="0" w:after="0"/>
              <w:rPr>
                <w:ins w:id="1100" w:author="Abercrombie, Kerrie" w:date="2021-01-20T10:19:00Z"/>
                <w:szCs w:val="20"/>
              </w:rPr>
            </w:pPr>
            <w:ins w:id="1101" w:author="Abercrombie, Kerrie" w:date="2021-01-20T10:19:00Z">
              <w:r>
                <w:rPr>
                  <w:szCs w:val="20"/>
                </w:rPr>
                <w:t>Element</w:t>
              </w:r>
            </w:ins>
          </w:p>
        </w:tc>
        <w:tc>
          <w:tcPr>
            <w:tcW w:w="4607" w:type="dxa"/>
          </w:tcPr>
          <w:p w14:paraId="3F031CF0" w14:textId="77777777" w:rsidR="004B6273" w:rsidRPr="002A0F96" w:rsidRDefault="004B6273" w:rsidP="004B6273">
            <w:pPr>
              <w:pStyle w:val="Tabletexttitle"/>
              <w:spacing w:before="0" w:after="0"/>
              <w:ind w:left="0" w:right="0"/>
              <w:rPr>
                <w:ins w:id="1102" w:author="Abercrombie, Kerrie" w:date="2021-01-20T10:19:00Z"/>
                <w:i/>
                <w:szCs w:val="20"/>
              </w:rPr>
            </w:pPr>
            <w:ins w:id="1103" w:author="Abercrombie, Kerrie" w:date="2021-01-20T10:19:00Z">
              <w:r w:rsidRPr="002A0F96">
                <w:rPr>
                  <w:i/>
                  <w:szCs w:val="20"/>
                </w:rPr>
                <w:t>Session Objective</w:t>
              </w:r>
            </w:ins>
          </w:p>
        </w:tc>
        <w:tc>
          <w:tcPr>
            <w:tcW w:w="908" w:type="dxa"/>
            <w:textDirection w:val="btLr"/>
          </w:tcPr>
          <w:p w14:paraId="720279BE" w14:textId="3D27A9F6" w:rsidR="004B6273" w:rsidRDefault="004B6273" w:rsidP="004B6273">
            <w:pPr>
              <w:pStyle w:val="Tabletexttitle"/>
              <w:spacing w:before="0" w:after="0"/>
              <w:rPr>
                <w:ins w:id="1104" w:author="Abercrombie, Kerrie" w:date="2021-01-25T08:49:00Z"/>
                <w:szCs w:val="20"/>
              </w:rPr>
            </w:pPr>
            <w:ins w:id="1105" w:author="Abercrombie, Kerrie" w:date="2021-01-25T08:49:00Z">
              <w:r>
                <w:rPr>
                  <w:szCs w:val="20"/>
                </w:rPr>
                <w:t>Sub-element</w:t>
              </w:r>
            </w:ins>
          </w:p>
        </w:tc>
        <w:tc>
          <w:tcPr>
            <w:tcW w:w="4607" w:type="dxa"/>
          </w:tcPr>
          <w:p w14:paraId="7579F635" w14:textId="7367D926" w:rsidR="004B6273" w:rsidRPr="002A0F96" w:rsidRDefault="004B6273" w:rsidP="004B6273">
            <w:pPr>
              <w:pStyle w:val="Tabletexttitle"/>
              <w:spacing w:before="0" w:after="0"/>
              <w:ind w:left="0" w:right="0"/>
              <w:rPr>
                <w:ins w:id="1106" w:author="Abercrombie, Kerrie" w:date="2021-01-20T10:19:00Z"/>
                <w:szCs w:val="20"/>
              </w:rPr>
            </w:pPr>
            <w:ins w:id="1107" w:author="Abercrombie, Kerrie" w:date="2021-01-20T10:19:00Z">
              <w:r>
                <w:rPr>
                  <w:szCs w:val="20"/>
                </w:rPr>
                <w:t>Subject Elements</w:t>
              </w:r>
            </w:ins>
          </w:p>
        </w:tc>
        <w:tc>
          <w:tcPr>
            <w:tcW w:w="683" w:type="dxa"/>
            <w:textDirection w:val="btLr"/>
          </w:tcPr>
          <w:p w14:paraId="62E732FB" w14:textId="77777777" w:rsidR="004B6273" w:rsidRPr="002A0F96" w:rsidRDefault="004B6273" w:rsidP="004B6273">
            <w:pPr>
              <w:pStyle w:val="Tabletexttitle"/>
              <w:spacing w:before="0" w:after="0"/>
              <w:rPr>
                <w:ins w:id="1108" w:author="Abercrombie, Kerrie" w:date="2021-01-20T10:19:00Z"/>
                <w:szCs w:val="20"/>
              </w:rPr>
            </w:pPr>
            <w:ins w:id="1109" w:author="Abercrombie, Kerrie" w:date="2021-01-20T10:19:00Z">
              <w:r w:rsidRPr="002A0F96">
                <w:rPr>
                  <w:szCs w:val="20"/>
                </w:rPr>
                <w:t>Level of Competence</w:t>
              </w:r>
            </w:ins>
          </w:p>
        </w:tc>
        <w:tc>
          <w:tcPr>
            <w:tcW w:w="2974" w:type="dxa"/>
          </w:tcPr>
          <w:p w14:paraId="7D338DB9" w14:textId="77777777" w:rsidR="004B6273" w:rsidRPr="002A0F96" w:rsidRDefault="004B6273" w:rsidP="004B6273">
            <w:pPr>
              <w:pStyle w:val="Tabletexttitle"/>
              <w:spacing w:before="0" w:after="0"/>
              <w:ind w:left="0" w:right="7"/>
              <w:rPr>
                <w:ins w:id="1110" w:author="Abercrombie, Kerrie" w:date="2021-01-20T10:19:00Z"/>
                <w:szCs w:val="20"/>
              </w:rPr>
            </w:pPr>
            <w:ins w:id="1111" w:author="Abercrombie, Kerrie" w:date="2021-01-20T10:19:00Z">
              <w:r w:rsidRPr="002A0F96">
                <w:rPr>
                  <w:szCs w:val="20"/>
                </w:rPr>
                <w:t>Resources</w:t>
              </w:r>
            </w:ins>
          </w:p>
          <w:p w14:paraId="3DD0E034" w14:textId="77777777" w:rsidR="004B6273" w:rsidRPr="002A0F96" w:rsidRDefault="004B6273" w:rsidP="004B6273">
            <w:pPr>
              <w:pStyle w:val="Tabletexttitle"/>
              <w:spacing w:before="0" w:after="0"/>
              <w:ind w:left="0" w:right="7"/>
              <w:rPr>
                <w:ins w:id="1112" w:author="Abercrombie, Kerrie" w:date="2021-01-20T10:19:00Z"/>
                <w:szCs w:val="20"/>
              </w:rPr>
            </w:pPr>
          </w:p>
        </w:tc>
      </w:tr>
      <w:tr w:rsidR="006C2511" w:rsidRPr="00755FEE" w14:paraId="5CB0D3C7" w14:textId="77777777" w:rsidTr="006C2511">
        <w:trPr>
          <w:trHeight w:val="70"/>
          <w:ins w:id="1113" w:author="Abercrombie, Kerrie" w:date="2021-01-20T10:19:00Z"/>
        </w:trPr>
        <w:tc>
          <w:tcPr>
            <w:tcW w:w="846" w:type="dxa"/>
            <w:shd w:val="clear" w:color="auto" w:fill="F2F2F2" w:themeFill="background1" w:themeFillShade="F2"/>
          </w:tcPr>
          <w:p w14:paraId="08E74C4B" w14:textId="77777777" w:rsidR="006C2511" w:rsidRPr="00755FEE" w:rsidRDefault="006C2511" w:rsidP="006C2511">
            <w:pPr>
              <w:pStyle w:val="Tabletext"/>
              <w:spacing w:before="0" w:after="0"/>
              <w:rPr>
                <w:ins w:id="1114" w:author="Abercrombie, Kerrie" w:date="2021-01-20T10:19:00Z"/>
                <w:b/>
                <w:szCs w:val="20"/>
              </w:rPr>
            </w:pPr>
            <w:ins w:id="1115" w:author="Abercrombie, Kerrie" w:date="2021-01-20T10:19:00Z">
              <w:r>
                <w:rPr>
                  <w:b/>
                  <w:szCs w:val="20"/>
                </w:rPr>
                <w:t>1</w:t>
              </w:r>
              <w:r w:rsidRPr="00755FEE">
                <w:rPr>
                  <w:b/>
                  <w:szCs w:val="20"/>
                </w:rPr>
                <w:t>.1</w:t>
              </w:r>
            </w:ins>
          </w:p>
        </w:tc>
        <w:tc>
          <w:tcPr>
            <w:tcW w:w="4607" w:type="dxa"/>
            <w:shd w:val="clear" w:color="auto" w:fill="F2F2F2" w:themeFill="background1" w:themeFillShade="F2"/>
          </w:tcPr>
          <w:p w14:paraId="2C66883A" w14:textId="4B621E13" w:rsidR="006C2511" w:rsidRPr="00755FEE" w:rsidRDefault="006C2511" w:rsidP="006C2511">
            <w:pPr>
              <w:pStyle w:val="Tabletext"/>
              <w:spacing w:before="0" w:after="0"/>
              <w:ind w:left="0" w:right="0"/>
              <w:rPr>
                <w:ins w:id="1116" w:author="Abercrombie, Kerrie" w:date="2021-01-20T10:19:00Z"/>
                <w:rFonts w:ascii="Calibri" w:hAnsi="Calibri"/>
                <w:b/>
                <w:i/>
                <w:szCs w:val="20"/>
              </w:rPr>
            </w:pPr>
            <w:ins w:id="1117" w:author="Abercrombie, Kerrie" w:date="2021-01-26T20:33:00Z">
              <w:r>
                <w:rPr>
                  <w:rFonts w:ascii="Calibri" w:hAnsi="Calibri"/>
                  <w:b/>
                  <w:szCs w:val="20"/>
                </w:rPr>
                <w:t xml:space="preserve">MARITIME </w:t>
              </w:r>
              <w:commentRangeStart w:id="1118"/>
              <w:r>
                <w:rPr>
                  <w:rFonts w:ascii="Calibri" w:hAnsi="Calibri"/>
                  <w:b/>
                  <w:szCs w:val="20"/>
                </w:rPr>
                <w:t>ORGANISATIONS</w:t>
              </w:r>
            </w:ins>
            <w:commentRangeEnd w:id="1118"/>
            <w:ins w:id="1119" w:author="Abercrombie, Kerrie" w:date="2021-01-26T20:35:00Z">
              <w:r>
                <w:rPr>
                  <w:rStyle w:val="CommentReference"/>
                  <w:color w:val="auto"/>
                </w:rPr>
                <w:commentReference w:id="1118"/>
              </w:r>
            </w:ins>
          </w:p>
        </w:tc>
        <w:tc>
          <w:tcPr>
            <w:tcW w:w="908" w:type="dxa"/>
            <w:shd w:val="clear" w:color="auto" w:fill="F2F2F2" w:themeFill="background1" w:themeFillShade="F2"/>
          </w:tcPr>
          <w:p w14:paraId="7484EEA3" w14:textId="77777777" w:rsidR="006C2511" w:rsidRPr="00755FEE" w:rsidRDefault="006C2511" w:rsidP="006C2511">
            <w:pPr>
              <w:pStyle w:val="Tabletext"/>
              <w:spacing w:before="0" w:after="0"/>
              <w:ind w:left="0" w:right="0"/>
              <w:rPr>
                <w:ins w:id="1120" w:author="Abercrombie, Kerrie" w:date="2021-01-25T08:49:00Z"/>
                <w:b/>
                <w:szCs w:val="20"/>
              </w:rPr>
            </w:pPr>
          </w:p>
        </w:tc>
        <w:tc>
          <w:tcPr>
            <w:tcW w:w="4607" w:type="dxa"/>
            <w:shd w:val="clear" w:color="auto" w:fill="F2F2F2" w:themeFill="background1" w:themeFillShade="F2"/>
          </w:tcPr>
          <w:p w14:paraId="2AC3CDB1" w14:textId="77777777" w:rsidR="006C2511" w:rsidRPr="00755FEE" w:rsidRDefault="006C2511" w:rsidP="006C2511">
            <w:pPr>
              <w:pStyle w:val="Tabletext"/>
              <w:spacing w:before="0" w:after="0"/>
              <w:ind w:left="0" w:right="0"/>
              <w:rPr>
                <w:ins w:id="1121" w:author="Abercrombie, Kerrie" w:date="2021-01-20T10:19:00Z"/>
                <w:b/>
                <w:szCs w:val="20"/>
              </w:rPr>
            </w:pPr>
          </w:p>
        </w:tc>
        <w:tc>
          <w:tcPr>
            <w:tcW w:w="683" w:type="dxa"/>
            <w:shd w:val="clear" w:color="auto" w:fill="F2F2F2" w:themeFill="background1" w:themeFillShade="F2"/>
          </w:tcPr>
          <w:p w14:paraId="34B6B720" w14:textId="77777777" w:rsidR="006C2511" w:rsidRPr="00755FEE" w:rsidRDefault="006C2511" w:rsidP="006C2511">
            <w:pPr>
              <w:pStyle w:val="Tabletext"/>
              <w:spacing w:before="0" w:after="0"/>
              <w:rPr>
                <w:ins w:id="1122" w:author="Abercrombie, Kerrie" w:date="2021-01-20T10:19:00Z"/>
                <w:b/>
                <w:szCs w:val="20"/>
              </w:rPr>
            </w:pPr>
          </w:p>
        </w:tc>
        <w:tc>
          <w:tcPr>
            <w:tcW w:w="2974" w:type="dxa"/>
            <w:shd w:val="clear" w:color="auto" w:fill="F2F2F2" w:themeFill="background1" w:themeFillShade="F2"/>
          </w:tcPr>
          <w:p w14:paraId="609C0676" w14:textId="77777777" w:rsidR="006C2511" w:rsidRPr="00755FEE" w:rsidRDefault="006C2511" w:rsidP="006C2511">
            <w:pPr>
              <w:pStyle w:val="Tabletext"/>
              <w:spacing w:before="0" w:after="0"/>
              <w:ind w:left="0" w:right="7"/>
              <w:rPr>
                <w:ins w:id="1123" w:author="Abercrombie, Kerrie" w:date="2021-01-20T10:19:00Z"/>
                <w:b/>
                <w:szCs w:val="20"/>
              </w:rPr>
            </w:pPr>
          </w:p>
        </w:tc>
      </w:tr>
      <w:tr w:rsidR="006C2511" w:rsidRPr="00076779" w14:paraId="18131B6C" w14:textId="77777777" w:rsidTr="006C2511">
        <w:trPr>
          <w:ins w:id="1124" w:author="Abercrombie, Kerrie" w:date="2021-01-20T10:19:00Z"/>
        </w:trPr>
        <w:tc>
          <w:tcPr>
            <w:tcW w:w="846" w:type="dxa"/>
            <w:vMerge w:val="restart"/>
          </w:tcPr>
          <w:p w14:paraId="06B95D40" w14:textId="77777777" w:rsidR="006C2511" w:rsidRPr="002A0F96" w:rsidRDefault="006C2511" w:rsidP="006C2511">
            <w:pPr>
              <w:pStyle w:val="Tabletext"/>
              <w:spacing w:before="0" w:after="0"/>
              <w:rPr>
                <w:ins w:id="1125" w:author="Abercrombie, Kerrie" w:date="2021-01-20T10:19:00Z"/>
                <w:szCs w:val="20"/>
              </w:rPr>
            </w:pPr>
          </w:p>
        </w:tc>
        <w:tc>
          <w:tcPr>
            <w:tcW w:w="4607" w:type="dxa"/>
            <w:vMerge w:val="restart"/>
          </w:tcPr>
          <w:p w14:paraId="103B1F91" w14:textId="0F8AF4AF" w:rsidR="006C2511" w:rsidRPr="002A0F96" w:rsidRDefault="006C2511" w:rsidP="006C2511">
            <w:pPr>
              <w:pStyle w:val="Tabletext"/>
              <w:spacing w:before="0" w:after="0"/>
              <w:ind w:left="0" w:right="0"/>
              <w:rPr>
                <w:ins w:id="1126" w:author="Abercrombie, Kerrie" w:date="2021-01-20T10:19:00Z"/>
                <w:i/>
                <w:szCs w:val="20"/>
              </w:rPr>
            </w:pPr>
            <w:ins w:id="1127" w:author="Abercrombie, Kerrie" w:date="2021-01-26T20:33:00Z">
              <w:r>
                <w:rPr>
                  <w:i/>
                  <w:szCs w:val="20"/>
                </w:rPr>
                <w:t>To understand the</w:t>
              </w:r>
            </w:ins>
            <w:ins w:id="1128" w:author="Abercrombie, Kerrie" w:date="2021-01-26T20:34:00Z">
              <w:r>
                <w:rPr>
                  <w:i/>
                  <w:szCs w:val="20"/>
                </w:rPr>
                <w:t xml:space="preserve"> role of</w:t>
              </w:r>
            </w:ins>
            <w:ins w:id="1129" w:author="Abercrombie, Kerrie" w:date="2021-01-26T20:33:00Z">
              <w:r>
                <w:rPr>
                  <w:i/>
                  <w:szCs w:val="20"/>
                </w:rPr>
                <w:t xml:space="preserve"> key international/national/local organisations</w:t>
              </w:r>
            </w:ins>
          </w:p>
        </w:tc>
        <w:tc>
          <w:tcPr>
            <w:tcW w:w="908" w:type="dxa"/>
          </w:tcPr>
          <w:p w14:paraId="4736C3CF" w14:textId="77777777" w:rsidR="006C2511" w:rsidRPr="002A0F96" w:rsidRDefault="006C2511" w:rsidP="006C2511">
            <w:pPr>
              <w:pStyle w:val="Tabletext"/>
              <w:spacing w:before="0" w:after="0"/>
              <w:ind w:left="0" w:right="0"/>
              <w:rPr>
                <w:ins w:id="1130" w:author="Abercrombie, Kerrie" w:date="2021-01-25T08:49:00Z"/>
                <w:szCs w:val="20"/>
              </w:rPr>
            </w:pPr>
            <w:ins w:id="1131" w:author="Abercrombie, Kerrie" w:date="2021-01-25T08:49:00Z">
              <w:r>
                <w:rPr>
                  <w:szCs w:val="20"/>
                </w:rPr>
                <w:t>1.1.1</w:t>
              </w:r>
            </w:ins>
          </w:p>
        </w:tc>
        <w:tc>
          <w:tcPr>
            <w:tcW w:w="4607" w:type="dxa"/>
          </w:tcPr>
          <w:p w14:paraId="1B02B6A4" w14:textId="21F51D42" w:rsidR="006C2511" w:rsidRPr="002A0F96" w:rsidRDefault="006C2511" w:rsidP="006C2511">
            <w:pPr>
              <w:pStyle w:val="Tabletext"/>
              <w:spacing w:before="0" w:after="0"/>
              <w:ind w:left="0" w:right="0"/>
              <w:rPr>
                <w:ins w:id="1132" w:author="Abercrombie, Kerrie" w:date="2021-01-20T10:19:00Z"/>
                <w:szCs w:val="20"/>
              </w:rPr>
            </w:pPr>
            <w:ins w:id="1133" w:author="Abercrombie, Kerrie" w:date="2021-01-26T20:37:00Z">
              <w:r>
                <w:rPr>
                  <w:szCs w:val="20"/>
                </w:rPr>
                <w:t>IMO / IHO / ITU</w:t>
              </w:r>
            </w:ins>
          </w:p>
        </w:tc>
        <w:tc>
          <w:tcPr>
            <w:tcW w:w="683" w:type="dxa"/>
            <w:vMerge w:val="restart"/>
          </w:tcPr>
          <w:p w14:paraId="52256E45" w14:textId="7F5E722E" w:rsidR="006C2511" w:rsidRPr="002A0F96" w:rsidRDefault="006C2511" w:rsidP="006C2511">
            <w:pPr>
              <w:pStyle w:val="Tabletext"/>
              <w:spacing w:before="0" w:after="0"/>
              <w:rPr>
                <w:ins w:id="1134" w:author="Abercrombie, Kerrie" w:date="2021-01-20T10:19:00Z"/>
                <w:szCs w:val="20"/>
              </w:rPr>
            </w:pPr>
          </w:p>
        </w:tc>
        <w:tc>
          <w:tcPr>
            <w:tcW w:w="2974" w:type="dxa"/>
          </w:tcPr>
          <w:p w14:paraId="01042BDB" w14:textId="6CCF6951" w:rsidR="006C2511" w:rsidRPr="002A0F96" w:rsidRDefault="008E652F" w:rsidP="006C2511">
            <w:pPr>
              <w:pStyle w:val="Tabletext"/>
              <w:spacing w:before="0" w:after="0"/>
              <w:ind w:left="0" w:right="7"/>
              <w:rPr>
                <w:ins w:id="1135" w:author="Abercrombie, Kerrie" w:date="2021-01-20T10:19:00Z"/>
                <w:szCs w:val="20"/>
              </w:rPr>
            </w:pPr>
            <w:ins w:id="1136" w:author="Abercrombie, Kerrie" w:date="2021-01-26T20:40:00Z">
              <w:r>
                <w:rPr>
                  <w:szCs w:val="20"/>
                </w:rPr>
                <w:t>R13, R35</w:t>
              </w:r>
            </w:ins>
          </w:p>
        </w:tc>
      </w:tr>
      <w:tr w:rsidR="006C2511" w:rsidRPr="00076779" w14:paraId="2369D89F" w14:textId="77777777" w:rsidTr="006C2511">
        <w:trPr>
          <w:ins w:id="1137" w:author="Abercrombie, Kerrie" w:date="2021-01-20T10:19:00Z"/>
        </w:trPr>
        <w:tc>
          <w:tcPr>
            <w:tcW w:w="846" w:type="dxa"/>
            <w:vMerge/>
          </w:tcPr>
          <w:p w14:paraId="300FADD1" w14:textId="77777777" w:rsidR="006C2511" w:rsidRPr="002A0F96" w:rsidRDefault="006C2511" w:rsidP="006C2511">
            <w:pPr>
              <w:pStyle w:val="Tabletext"/>
              <w:spacing w:before="0" w:after="0"/>
              <w:rPr>
                <w:ins w:id="1138" w:author="Abercrombie, Kerrie" w:date="2021-01-20T10:19:00Z"/>
                <w:szCs w:val="20"/>
              </w:rPr>
            </w:pPr>
          </w:p>
        </w:tc>
        <w:tc>
          <w:tcPr>
            <w:tcW w:w="4607" w:type="dxa"/>
            <w:vMerge/>
          </w:tcPr>
          <w:p w14:paraId="648BF703" w14:textId="77777777" w:rsidR="006C2511" w:rsidRPr="002A0F96" w:rsidRDefault="006C2511" w:rsidP="006C2511">
            <w:pPr>
              <w:pStyle w:val="Tabletext"/>
              <w:spacing w:before="0" w:after="0"/>
              <w:ind w:left="0" w:right="0"/>
              <w:rPr>
                <w:ins w:id="1139" w:author="Abercrombie, Kerrie" w:date="2021-01-20T10:19:00Z"/>
                <w:i/>
                <w:szCs w:val="20"/>
              </w:rPr>
            </w:pPr>
          </w:p>
        </w:tc>
        <w:tc>
          <w:tcPr>
            <w:tcW w:w="908" w:type="dxa"/>
          </w:tcPr>
          <w:p w14:paraId="68902C9B" w14:textId="77777777" w:rsidR="006C2511" w:rsidRPr="002A0F96" w:rsidRDefault="006C2511" w:rsidP="006C2511">
            <w:pPr>
              <w:pStyle w:val="Tabletext"/>
              <w:spacing w:before="0" w:after="0"/>
              <w:ind w:left="0" w:right="0"/>
              <w:rPr>
                <w:ins w:id="1140" w:author="Abercrombie, Kerrie" w:date="2021-01-25T08:49:00Z"/>
                <w:szCs w:val="20"/>
              </w:rPr>
            </w:pPr>
            <w:ins w:id="1141" w:author="Abercrombie, Kerrie" w:date="2021-01-25T08:49:00Z">
              <w:r>
                <w:rPr>
                  <w:szCs w:val="20"/>
                </w:rPr>
                <w:t>1.1.2</w:t>
              </w:r>
            </w:ins>
          </w:p>
        </w:tc>
        <w:tc>
          <w:tcPr>
            <w:tcW w:w="4607" w:type="dxa"/>
          </w:tcPr>
          <w:p w14:paraId="30FC6628" w14:textId="3555A453" w:rsidR="006C2511" w:rsidRPr="002A0F96" w:rsidRDefault="006C2511" w:rsidP="006C2511">
            <w:pPr>
              <w:pStyle w:val="Tabletext"/>
              <w:spacing w:before="0" w:after="0"/>
              <w:ind w:left="0" w:right="0"/>
              <w:rPr>
                <w:ins w:id="1142" w:author="Abercrombie, Kerrie" w:date="2021-01-20T10:19:00Z"/>
                <w:szCs w:val="20"/>
              </w:rPr>
            </w:pPr>
            <w:ins w:id="1143" w:author="Abercrombie, Kerrie" w:date="2021-01-26T20:37:00Z">
              <w:r>
                <w:rPr>
                  <w:szCs w:val="20"/>
                </w:rPr>
                <w:t>IALA</w:t>
              </w:r>
            </w:ins>
          </w:p>
        </w:tc>
        <w:tc>
          <w:tcPr>
            <w:tcW w:w="683" w:type="dxa"/>
            <w:vMerge/>
          </w:tcPr>
          <w:p w14:paraId="5DE7E386" w14:textId="1D1156D9" w:rsidR="006C2511" w:rsidRPr="002A0F96" w:rsidRDefault="006C2511" w:rsidP="006C2511">
            <w:pPr>
              <w:pStyle w:val="Tabletext"/>
              <w:spacing w:before="0" w:after="0"/>
              <w:rPr>
                <w:ins w:id="1144" w:author="Abercrombie, Kerrie" w:date="2021-01-20T10:19:00Z"/>
                <w:szCs w:val="20"/>
              </w:rPr>
            </w:pPr>
          </w:p>
        </w:tc>
        <w:tc>
          <w:tcPr>
            <w:tcW w:w="2974" w:type="dxa"/>
          </w:tcPr>
          <w:p w14:paraId="2410611A" w14:textId="0F8A7381" w:rsidR="006C2511" w:rsidRPr="002A0F96" w:rsidRDefault="006C2511" w:rsidP="006C2511">
            <w:pPr>
              <w:pStyle w:val="Tabletext"/>
              <w:spacing w:before="0" w:after="0"/>
              <w:ind w:left="0" w:right="7"/>
              <w:rPr>
                <w:ins w:id="1145" w:author="Abercrombie, Kerrie" w:date="2021-01-20T10:19:00Z"/>
                <w:szCs w:val="20"/>
              </w:rPr>
            </w:pPr>
          </w:p>
        </w:tc>
      </w:tr>
      <w:tr w:rsidR="006C2511" w:rsidRPr="00076779" w14:paraId="3C04969D" w14:textId="77777777" w:rsidTr="006C2511">
        <w:trPr>
          <w:ins w:id="1146" w:author="Abercrombie, Kerrie" w:date="2021-01-26T20:38:00Z"/>
        </w:trPr>
        <w:tc>
          <w:tcPr>
            <w:tcW w:w="846" w:type="dxa"/>
            <w:vMerge/>
          </w:tcPr>
          <w:p w14:paraId="10B6EA03" w14:textId="77777777" w:rsidR="006C2511" w:rsidRPr="002A0F96" w:rsidRDefault="006C2511" w:rsidP="006C2511">
            <w:pPr>
              <w:pStyle w:val="Tabletext"/>
              <w:spacing w:before="0" w:after="0"/>
              <w:rPr>
                <w:ins w:id="1147" w:author="Abercrombie, Kerrie" w:date="2021-01-26T20:38:00Z"/>
                <w:szCs w:val="20"/>
              </w:rPr>
            </w:pPr>
          </w:p>
        </w:tc>
        <w:tc>
          <w:tcPr>
            <w:tcW w:w="4607" w:type="dxa"/>
            <w:vMerge/>
          </w:tcPr>
          <w:p w14:paraId="543C25DE" w14:textId="77777777" w:rsidR="006C2511" w:rsidRPr="002A0F96" w:rsidRDefault="006C2511" w:rsidP="006C2511">
            <w:pPr>
              <w:pStyle w:val="Tabletext"/>
              <w:spacing w:before="0" w:after="0"/>
              <w:ind w:left="0" w:right="0"/>
              <w:rPr>
                <w:ins w:id="1148" w:author="Abercrombie, Kerrie" w:date="2021-01-26T20:38:00Z"/>
                <w:i/>
                <w:szCs w:val="20"/>
              </w:rPr>
            </w:pPr>
          </w:p>
        </w:tc>
        <w:tc>
          <w:tcPr>
            <w:tcW w:w="908" w:type="dxa"/>
          </w:tcPr>
          <w:p w14:paraId="22859901" w14:textId="6D911F40" w:rsidR="006C2511" w:rsidRDefault="006C2511" w:rsidP="006C2511">
            <w:pPr>
              <w:pStyle w:val="Tabletext"/>
              <w:spacing w:before="0" w:after="0"/>
              <w:ind w:left="0" w:right="0"/>
              <w:rPr>
                <w:ins w:id="1149" w:author="Abercrombie, Kerrie" w:date="2021-01-26T20:38:00Z"/>
                <w:szCs w:val="20"/>
              </w:rPr>
            </w:pPr>
            <w:ins w:id="1150" w:author="Abercrombie, Kerrie" w:date="2021-01-26T20:40:00Z">
              <w:r>
                <w:rPr>
                  <w:szCs w:val="20"/>
                </w:rPr>
                <w:t>1.1.4</w:t>
              </w:r>
            </w:ins>
          </w:p>
        </w:tc>
        <w:tc>
          <w:tcPr>
            <w:tcW w:w="4607" w:type="dxa"/>
          </w:tcPr>
          <w:p w14:paraId="7A4B8FA8" w14:textId="488F464A" w:rsidR="006C2511" w:rsidRPr="0041127A" w:rsidRDefault="006C2511" w:rsidP="006C2511">
            <w:pPr>
              <w:pStyle w:val="Tabletext"/>
              <w:spacing w:before="0" w:after="0"/>
              <w:ind w:left="0" w:right="0"/>
              <w:rPr>
                <w:ins w:id="1151" w:author="Abercrombie, Kerrie" w:date="2021-01-26T20:38:00Z"/>
                <w:strike/>
                <w:szCs w:val="20"/>
              </w:rPr>
            </w:pPr>
            <w:ins w:id="1152" w:author="Abercrombie, Kerrie" w:date="2021-01-26T20:39:00Z">
              <w:r w:rsidRPr="0041127A">
                <w:rPr>
                  <w:strike/>
                  <w:szCs w:val="20"/>
                </w:rPr>
                <w:t>International, national and regional SAR arrangements</w:t>
              </w:r>
            </w:ins>
          </w:p>
        </w:tc>
        <w:tc>
          <w:tcPr>
            <w:tcW w:w="683" w:type="dxa"/>
            <w:vMerge/>
          </w:tcPr>
          <w:p w14:paraId="3FD30722" w14:textId="77777777" w:rsidR="006C2511" w:rsidRPr="002A0F96" w:rsidRDefault="006C2511" w:rsidP="006C2511">
            <w:pPr>
              <w:pStyle w:val="Tabletext"/>
              <w:spacing w:before="0" w:after="0"/>
              <w:rPr>
                <w:ins w:id="1153" w:author="Abercrombie, Kerrie" w:date="2021-01-26T20:38:00Z"/>
                <w:szCs w:val="20"/>
              </w:rPr>
            </w:pPr>
          </w:p>
        </w:tc>
        <w:tc>
          <w:tcPr>
            <w:tcW w:w="2974" w:type="dxa"/>
          </w:tcPr>
          <w:p w14:paraId="1DC57ACC" w14:textId="77777777" w:rsidR="006C2511" w:rsidRPr="002A0F96" w:rsidRDefault="006C2511" w:rsidP="006C2511">
            <w:pPr>
              <w:pStyle w:val="Tabletext"/>
              <w:spacing w:before="0" w:after="0"/>
              <w:ind w:left="0" w:right="7"/>
              <w:rPr>
                <w:ins w:id="1154" w:author="Abercrombie, Kerrie" w:date="2021-01-26T20:38:00Z"/>
                <w:szCs w:val="20"/>
              </w:rPr>
            </w:pPr>
          </w:p>
        </w:tc>
      </w:tr>
      <w:tr w:rsidR="004B6273" w:rsidRPr="00755FEE" w14:paraId="7DB2F26B" w14:textId="77777777" w:rsidTr="004B6273">
        <w:trPr>
          <w:trHeight w:val="70"/>
          <w:ins w:id="1155" w:author="Abercrombie, Kerrie" w:date="2021-01-20T10:19:00Z"/>
        </w:trPr>
        <w:tc>
          <w:tcPr>
            <w:tcW w:w="846" w:type="dxa"/>
            <w:shd w:val="clear" w:color="auto" w:fill="F2F2F2" w:themeFill="background1" w:themeFillShade="F2"/>
          </w:tcPr>
          <w:p w14:paraId="5E5AE2E2" w14:textId="51095C03" w:rsidR="004B6273" w:rsidRPr="00755FEE" w:rsidRDefault="004B6273" w:rsidP="00A14E47">
            <w:pPr>
              <w:pStyle w:val="Tabletext"/>
              <w:spacing w:before="0" w:after="0"/>
              <w:rPr>
                <w:ins w:id="1156" w:author="Abercrombie, Kerrie" w:date="2021-01-20T10:19:00Z"/>
                <w:b/>
                <w:szCs w:val="20"/>
              </w:rPr>
            </w:pPr>
            <w:ins w:id="1157" w:author="Abercrombie, Kerrie" w:date="2021-01-20T10:19:00Z">
              <w:r>
                <w:rPr>
                  <w:b/>
                  <w:szCs w:val="20"/>
                </w:rPr>
                <w:t>1</w:t>
              </w:r>
              <w:r w:rsidRPr="00755FEE">
                <w:rPr>
                  <w:b/>
                  <w:szCs w:val="20"/>
                </w:rPr>
                <w:t>.</w:t>
              </w:r>
            </w:ins>
            <w:ins w:id="1158" w:author="Abercrombie, Kerrie" w:date="2021-02-02T06:35:00Z">
              <w:r w:rsidR="00A14E47">
                <w:rPr>
                  <w:b/>
                  <w:szCs w:val="20"/>
                </w:rPr>
                <w:t>2</w:t>
              </w:r>
            </w:ins>
          </w:p>
        </w:tc>
        <w:tc>
          <w:tcPr>
            <w:tcW w:w="4607" w:type="dxa"/>
            <w:shd w:val="clear" w:color="auto" w:fill="F2F2F2" w:themeFill="background1" w:themeFillShade="F2"/>
          </w:tcPr>
          <w:p w14:paraId="386606C1" w14:textId="77777777" w:rsidR="004B6273" w:rsidRPr="00755FEE" w:rsidRDefault="004B6273" w:rsidP="004B6273">
            <w:pPr>
              <w:pStyle w:val="Tabletext"/>
              <w:spacing w:before="0" w:after="0"/>
              <w:ind w:left="0" w:right="0"/>
              <w:rPr>
                <w:ins w:id="1159" w:author="Abercrombie, Kerrie" w:date="2021-01-20T10:19:00Z"/>
                <w:rFonts w:ascii="Calibri" w:hAnsi="Calibri"/>
                <w:b/>
                <w:i/>
                <w:szCs w:val="20"/>
              </w:rPr>
            </w:pPr>
            <w:ins w:id="1160" w:author="Abercrombie, Kerrie" w:date="2021-01-20T10:19:00Z">
              <w:r w:rsidRPr="00755FEE">
                <w:rPr>
                  <w:rFonts w:ascii="Calibri" w:hAnsi="Calibri"/>
                  <w:b/>
                  <w:szCs w:val="20"/>
                </w:rPr>
                <w:t>INTERNATIONAL REGULATIONS</w:t>
              </w:r>
            </w:ins>
          </w:p>
        </w:tc>
        <w:tc>
          <w:tcPr>
            <w:tcW w:w="908" w:type="dxa"/>
            <w:shd w:val="clear" w:color="auto" w:fill="F2F2F2" w:themeFill="background1" w:themeFillShade="F2"/>
          </w:tcPr>
          <w:p w14:paraId="3D51909D" w14:textId="77777777" w:rsidR="004B6273" w:rsidRPr="00755FEE" w:rsidRDefault="004B6273" w:rsidP="004B6273">
            <w:pPr>
              <w:pStyle w:val="Tabletext"/>
              <w:spacing w:before="0" w:after="0"/>
              <w:ind w:left="0" w:right="0"/>
              <w:rPr>
                <w:ins w:id="1161" w:author="Abercrombie, Kerrie" w:date="2021-01-25T08:49:00Z"/>
                <w:b/>
                <w:szCs w:val="20"/>
              </w:rPr>
            </w:pPr>
          </w:p>
        </w:tc>
        <w:tc>
          <w:tcPr>
            <w:tcW w:w="4607" w:type="dxa"/>
            <w:shd w:val="clear" w:color="auto" w:fill="F2F2F2" w:themeFill="background1" w:themeFillShade="F2"/>
          </w:tcPr>
          <w:p w14:paraId="3D1DF9F2" w14:textId="64056070" w:rsidR="004B6273" w:rsidRPr="00755FEE" w:rsidRDefault="004B6273" w:rsidP="004B6273">
            <w:pPr>
              <w:pStyle w:val="Tabletext"/>
              <w:spacing w:before="0" w:after="0"/>
              <w:ind w:left="0" w:right="0"/>
              <w:rPr>
                <w:ins w:id="1162" w:author="Abercrombie, Kerrie" w:date="2021-01-20T10:19:00Z"/>
                <w:b/>
                <w:szCs w:val="20"/>
              </w:rPr>
            </w:pPr>
          </w:p>
        </w:tc>
        <w:tc>
          <w:tcPr>
            <w:tcW w:w="683" w:type="dxa"/>
            <w:shd w:val="clear" w:color="auto" w:fill="F2F2F2" w:themeFill="background1" w:themeFillShade="F2"/>
          </w:tcPr>
          <w:p w14:paraId="420A9EF7" w14:textId="77777777" w:rsidR="004B6273" w:rsidRPr="00755FEE" w:rsidRDefault="004B6273" w:rsidP="004B6273">
            <w:pPr>
              <w:pStyle w:val="Tabletext"/>
              <w:spacing w:before="0" w:after="0"/>
              <w:rPr>
                <w:ins w:id="1163" w:author="Abercrombie, Kerrie" w:date="2021-01-20T10:19:00Z"/>
                <w:b/>
                <w:szCs w:val="20"/>
              </w:rPr>
            </w:pPr>
          </w:p>
        </w:tc>
        <w:tc>
          <w:tcPr>
            <w:tcW w:w="2974" w:type="dxa"/>
            <w:shd w:val="clear" w:color="auto" w:fill="F2F2F2" w:themeFill="background1" w:themeFillShade="F2"/>
          </w:tcPr>
          <w:p w14:paraId="784EAF95" w14:textId="77777777" w:rsidR="004B6273" w:rsidRPr="00755FEE" w:rsidRDefault="004B6273" w:rsidP="004B6273">
            <w:pPr>
              <w:pStyle w:val="Tabletext"/>
              <w:spacing w:before="0" w:after="0"/>
              <w:ind w:left="0" w:right="7"/>
              <w:rPr>
                <w:ins w:id="1164" w:author="Abercrombie, Kerrie" w:date="2021-01-20T10:19:00Z"/>
                <w:b/>
                <w:szCs w:val="20"/>
              </w:rPr>
            </w:pPr>
          </w:p>
        </w:tc>
      </w:tr>
      <w:tr w:rsidR="006C2511" w:rsidRPr="00076779" w14:paraId="0224400B" w14:textId="77777777" w:rsidTr="004B6273">
        <w:trPr>
          <w:ins w:id="1165" w:author="Abercrombie, Kerrie" w:date="2021-01-20T10:19:00Z"/>
        </w:trPr>
        <w:tc>
          <w:tcPr>
            <w:tcW w:w="846" w:type="dxa"/>
            <w:vMerge w:val="restart"/>
          </w:tcPr>
          <w:p w14:paraId="550AE67C" w14:textId="77777777" w:rsidR="006C2511" w:rsidRPr="002A0F96" w:rsidRDefault="006C2511" w:rsidP="004B6273">
            <w:pPr>
              <w:pStyle w:val="Tabletext"/>
              <w:spacing w:before="0" w:after="0"/>
              <w:rPr>
                <w:ins w:id="1166" w:author="Abercrombie, Kerrie" w:date="2021-01-20T10:19:00Z"/>
                <w:szCs w:val="20"/>
              </w:rPr>
            </w:pPr>
          </w:p>
        </w:tc>
        <w:tc>
          <w:tcPr>
            <w:tcW w:w="4607" w:type="dxa"/>
            <w:vMerge w:val="restart"/>
          </w:tcPr>
          <w:p w14:paraId="0CDCD009" w14:textId="77777777" w:rsidR="006C2511" w:rsidRPr="002A0F96" w:rsidRDefault="006C2511" w:rsidP="004B6273">
            <w:pPr>
              <w:pStyle w:val="Tabletext"/>
              <w:spacing w:before="0" w:after="0"/>
              <w:ind w:left="0" w:right="0"/>
              <w:rPr>
                <w:ins w:id="1167" w:author="Abercrombie, Kerrie" w:date="2021-01-20T10:19:00Z"/>
                <w:i/>
                <w:szCs w:val="20"/>
              </w:rPr>
            </w:pPr>
            <w:ins w:id="1168" w:author="Abercrombie, Kerrie" w:date="2021-01-20T10:19:00Z">
              <w:r>
                <w:rPr>
                  <w:rFonts w:ascii="Calibri" w:hAnsi="Calibri"/>
                  <w:i/>
                  <w:szCs w:val="20"/>
                </w:rPr>
                <w:t xml:space="preserve">Provide an overview to the </w:t>
              </w:r>
              <w:r w:rsidRPr="002A0F96">
                <w:rPr>
                  <w:rFonts w:ascii="Calibri" w:hAnsi="Calibri"/>
                  <w:i/>
                  <w:szCs w:val="20"/>
                </w:rPr>
                <w:t>international regulatory and legal framework for establishing VTS.</w:t>
              </w:r>
            </w:ins>
          </w:p>
        </w:tc>
        <w:tc>
          <w:tcPr>
            <w:tcW w:w="908" w:type="dxa"/>
          </w:tcPr>
          <w:p w14:paraId="29A07751" w14:textId="723EFA46" w:rsidR="006C2511" w:rsidRPr="002A0F96" w:rsidRDefault="006C2511" w:rsidP="00A14E47">
            <w:pPr>
              <w:pStyle w:val="Tabletext"/>
              <w:spacing w:before="0" w:after="0"/>
              <w:ind w:left="0" w:right="0"/>
              <w:rPr>
                <w:ins w:id="1169" w:author="Abercrombie, Kerrie" w:date="2021-01-25T08:49:00Z"/>
                <w:szCs w:val="20"/>
              </w:rPr>
            </w:pPr>
            <w:ins w:id="1170" w:author="Abercrombie, Kerrie" w:date="2021-01-25T08:49:00Z">
              <w:r>
                <w:rPr>
                  <w:szCs w:val="20"/>
                </w:rPr>
                <w:t>1.</w:t>
              </w:r>
            </w:ins>
            <w:ins w:id="1171" w:author="Abercrombie, Kerrie" w:date="2021-02-02T06:35:00Z">
              <w:r w:rsidR="00A14E47">
                <w:rPr>
                  <w:szCs w:val="20"/>
                </w:rPr>
                <w:t>2</w:t>
              </w:r>
            </w:ins>
            <w:ins w:id="1172" w:author="Abercrombie, Kerrie" w:date="2021-01-25T08:49:00Z">
              <w:r>
                <w:rPr>
                  <w:szCs w:val="20"/>
                </w:rPr>
                <w:t>.1</w:t>
              </w:r>
            </w:ins>
          </w:p>
        </w:tc>
        <w:tc>
          <w:tcPr>
            <w:tcW w:w="4607" w:type="dxa"/>
          </w:tcPr>
          <w:p w14:paraId="0E259ACD" w14:textId="7D25AE66" w:rsidR="006C2511" w:rsidRPr="002A0F96" w:rsidRDefault="006C2511" w:rsidP="004B6273">
            <w:pPr>
              <w:pStyle w:val="Tabletext"/>
              <w:spacing w:before="0" w:after="0"/>
              <w:ind w:left="0" w:right="0"/>
              <w:rPr>
                <w:ins w:id="1173" w:author="Abercrombie, Kerrie" w:date="2021-01-20T10:19:00Z"/>
                <w:szCs w:val="20"/>
              </w:rPr>
            </w:pPr>
            <w:ins w:id="1174" w:author="Abercrombie, Kerrie" w:date="2021-01-20T10:19:00Z">
              <w:r w:rsidRPr="002A0F96">
                <w:rPr>
                  <w:szCs w:val="20"/>
                </w:rPr>
                <w:t>SOLAS V/12</w:t>
              </w:r>
              <w:r>
                <w:rPr>
                  <w:szCs w:val="20"/>
                </w:rPr>
                <w:t xml:space="preserve"> – Vessel Traffic Services</w:t>
              </w:r>
            </w:ins>
          </w:p>
        </w:tc>
        <w:tc>
          <w:tcPr>
            <w:tcW w:w="683" w:type="dxa"/>
            <w:vMerge w:val="restart"/>
          </w:tcPr>
          <w:p w14:paraId="53B0606C" w14:textId="77777777" w:rsidR="006C2511" w:rsidRPr="002A0F96" w:rsidRDefault="006C2511" w:rsidP="004B6273">
            <w:pPr>
              <w:pStyle w:val="Tabletext"/>
              <w:spacing w:before="0" w:after="0"/>
              <w:rPr>
                <w:ins w:id="1175" w:author="Abercrombie, Kerrie" w:date="2021-01-20T10:19:00Z"/>
                <w:szCs w:val="20"/>
              </w:rPr>
            </w:pPr>
            <w:ins w:id="1176" w:author="Abercrombie, Kerrie" w:date="2021-01-20T10:19:00Z">
              <w:r w:rsidRPr="002A0F96">
                <w:rPr>
                  <w:szCs w:val="20"/>
                </w:rPr>
                <w:t>L2</w:t>
              </w:r>
            </w:ins>
          </w:p>
        </w:tc>
        <w:tc>
          <w:tcPr>
            <w:tcW w:w="2974" w:type="dxa"/>
          </w:tcPr>
          <w:p w14:paraId="4F0B5E0F" w14:textId="77777777" w:rsidR="006C2511" w:rsidRPr="002A0F96" w:rsidRDefault="006C2511" w:rsidP="004B6273">
            <w:pPr>
              <w:pStyle w:val="Tabletext"/>
              <w:spacing w:before="0" w:after="0"/>
              <w:ind w:left="0" w:right="7"/>
              <w:rPr>
                <w:ins w:id="1177" w:author="Abercrombie, Kerrie" w:date="2021-01-20T10:19:00Z"/>
                <w:szCs w:val="20"/>
              </w:rPr>
            </w:pPr>
            <w:ins w:id="1178" w:author="Abercrombie, Kerrie" w:date="2021-01-20T10:19:00Z">
              <w:r>
                <w:rPr>
                  <w:szCs w:val="20"/>
                </w:rPr>
                <w:t xml:space="preserve">R3 - </w:t>
              </w:r>
              <w:r w:rsidRPr="002A0F96">
                <w:rPr>
                  <w:szCs w:val="20"/>
                </w:rPr>
                <w:t>SOLAS V/12</w:t>
              </w:r>
            </w:ins>
          </w:p>
        </w:tc>
      </w:tr>
      <w:tr w:rsidR="006C2511" w:rsidRPr="00076779" w14:paraId="698E77D9" w14:textId="77777777" w:rsidTr="004B6273">
        <w:trPr>
          <w:ins w:id="1179" w:author="Abercrombie, Kerrie" w:date="2021-01-20T10:19:00Z"/>
        </w:trPr>
        <w:tc>
          <w:tcPr>
            <w:tcW w:w="846" w:type="dxa"/>
            <w:vMerge/>
          </w:tcPr>
          <w:p w14:paraId="43B98A43" w14:textId="77777777" w:rsidR="006C2511" w:rsidRPr="002A0F96" w:rsidRDefault="006C2511" w:rsidP="004B6273">
            <w:pPr>
              <w:pStyle w:val="Tabletext"/>
              <w:spacing w:before="0" w:after="0"/>
              <w:rPr>
                <w:ins w:id="1180" w:author="Abercrombie, Kerrie" w:date="2021-01-20T10:19:00Z"/>
                <w:szCs w:val="20"/>
              </w:rPr>
            </w:pPr>
          </w:p>
        </w:tc>
        <w:tc>
          <w:tcPr>
            <w:tcW w:w="4607" w:type="dxa"/>
            <w:vMerge/>
          </w:tcPr>
          <w:p w14:paraId="754D8113" w14:textId="77777777" w:rsidR="006C2511" w:rsidRPr="002A0F96" w:rsidRDefault="006C2511" w:rsidP="004B6273">
            <w:pPr>
              <w:pStyle w:val="Tabletext"/>
              <w:spacing w:before="0" w:after="0"/>
              <w:ind w:left="0" w:right="0"/>
              <w:rPr>
                <w:ins w:id="1181" w:author="Abercrombie, Kerrie" w:date="2021-01-20T10:19:00Z"/>
                <w:i/>
                <w:szCs w:val="20"/>
              </w:rPr>
            </w:pPr>
          </w:p>
        </w:tc>
        <w:tc>
          <w:tcPr>
            <w:tcW w:w="908" w:type="dxa"/>
          </w:tcPr>
          <w:p w14:paraId="15E53928" w14:textId="067EA763" w:rsidR="006C2511" w:rsidRPr="002A0F96" w:rsidRDefault="006C2511" w:rsidP="00A14E47">
            <w:pPr>
              <w:pStyle w:val="Tabletext"/>
              <w:spacing w:before="0" w:after="0"/>
              <w:ind w:left="0" w:right="0"/>
              <w:rPr>
                <w:ins w:id="1182" w:author="Abercrombie, Kerrie" w:date="2021-01-25T08:49:00Z"/>
                <w:szCs w:val="20"/>
              </w:rPr>
            </w:pPr>
            <w:ins w:id="1183" w:author="Abercrombie, Kerrie" w:date="2021-01-25T08:49:00Z">
              <w:r>
                <w:rPr>
                  <w:szCs w:val="20"/>
                </w:rPr>
                <w:t>1.</w:t>
              </w:r>
            </w:ins>
            <w:ins w:id="1184" w:author="Abercrombie, Kerrie" w:date="2021-02-02T06:35:00Z">
              <w:r w:rsidR="00A14E47">
                <w:rPr>
                  <w:szCs w:val="20"/>
                </w:rPr>
                <w:t>2</w:t>
              </w:r>
            </w:ins>
            <w:ins w:id="1185" w:author="Abercrombie, Kerrie" w:date="2021-01-25T08:49:00Z">
              <w:r>
                <w:rPr>
                  <w:szCs w:val="20"/>
                </w:rPr>
                <w:t>.2</w:t>
              </w:r>
            </w:ins>
          </w:p>
        </w:tc>
        <w:tc>
          <w:tcPr>
            <w:tcW w:w="4607" w:type="dxa"/>
          </w:tcPr>
          <w:p w14:paraId="395DA219" w14:textId="0C0E266F" w:rsidR="006C2511" w:rsidRPr="002A0F96" w:rsidRDefault="006C2511" w:rsidP="004B6273">
            <w:pPr>
              <w:pStyle w:val="Tabletext"/>
              <w:spacing w:before="0" w:after="0"/>
              <w:ind w:left="0" w:right="0"/>
              <w:rPr>
                <w:ins w:id="1186" w:author="Abercrombie, Kerrie" w:date="2021-01-20T10:19:00Z"/>
                <w:szCs w:val="20"/>
              </w:rPr>
            </w:pPr>
            <w:ins w:id="1187" w:author="Abercrombie, Kerrie" w:date="2021-01-20T10:19:00Z">
              <w:r w:rsidRPr="002A0F96">
                <w:rPr>
                  <w:szCs w:val="20"/>
                </w:rPr>
                <w:t>IMO Resolution A.857(20) / the new resolution</w:t>
              </w:r>
            </w:ins>
          </w:p>
          <w:p w14:paraId="58207E02" w14:textId="77777777" w:rsidR="006C2511" w:rsidRPr="002A0F96" w:rsidRDefault="006C2511" w:rsidP="004B6273">
            <w:pPr>
              <w:pStyle w:val="Tabletext"/>
              <w:spacing w:before="0" w:after="0"/>
              <w:ind w:left="369" w:right="0"/>
              <w:rPr>
                <w:ins w:id="1188" w:author="Abercrombie, Kerrie" w:date="2021-01-20T10:19:00Z"/>
                <w:szCs w:val="20"/>
              </w:rPr>
            </w:pPr>
            <w:ins w:id="1189" w:author="Abercrombie, Kerrie" w:date="2021-01-20T10:19:00Z">
              <w:r>
                <w:rPr>
                  <w:szCs w:val="20"/>
                </w:rPr>
                <w:t>R</w:t>
              </w:r>
              <w:r w:rsidRPr="002A0F96">
                <w:rPr>
                  <w:szCs w:val="20"/>
                </w:rPr>
                <w:t>esponsibilities of Contracting Governments, Competent Authorities and VTS Authorities</w:t>
              </w:r>
            </w:ins>
          </w:p>
        </w:tc>
        <w:tc>
          <w:tcPr>
            <w:tcW w:w="683" w:type="dxa"/>
            <w:vMerge/>
          </w:tcPr>
          <w:p w14:paraId="718F0643" w14:textId="6BA3BB8B" w:rsidR="006C2511" w:rsidRPr="002A0F96" w:rsidRDefault="006C2511" w:rsidP="004B6273">
            <w:pPr>
              <w:pStyle w:val="Tabletext"/>
              <w:spacing w:before="0" w:after="0"/>
              <w:rPr>
                <w:ins w:id="1190" w:author="Abercrombie, Kerrie" w:date="2021-01-20T10:19:00Z"/>
                <w:szCs w:val="20"/>
              </w:rPr>
            </w:pPr>
          </w:p>
        </w:tc>
        <w:tc>
          <w:tcPr>
            <w:tcW w:w="2974" w:type="dxa"/>
          </w:tcPr>
          <w:p w14:paraId="193A384C" w14:textId="77777777" w:rsidR="006C2511" w:rsidRPr="002A0F96" w:rsidRDefault="006C2511" w:rsidP="004B6273">
            <w:pPr>
              <w:pStyle w:val="Tabletext"/>
              <w:spacing w:before="0" w:after="0"/>
              <w:ind w:left="0" w:right="7"/>
              <w:rPr>
                <w:ins w:id="1191" w:author="Abercrombie, Kerrie" w:date="2021-01-20T10:19:00Z"/>
                <w:szCs w:val="20"/>
              </w:rPr>
            </w:pPr>
            <w:ins w:id="1192" w:author="Abercrombie, Kerrie" w:date="2021-01-20T10:19:00Z">
              <w:r>
                <w:rPr>
                  <w:szCs w:val="20"/>
                </w:rPr>
                <w:t xml:space="preserve">R17 - </w:t>
              </w:r>
              <w:r w:rsidRPr="002A0F96">
                <w:rPr>
                  <w:szCs w:val="20"/>
                </w:rPr>
                <w:t xml:space="preserve">IMO Resolution A.857(20) </w:t>
              </w:r>
            </w:ins>
          </w:p>
        </w:tc>
      </w:tr>
      <w:tr w:rsidR="006C2511" w:rsidRPr="00076779" w14:paraId="6974379B" w14:textId="77777777" w:rsidTr="004B6273">
        <w:trPr>
          <w:trHeight w:val="60"/>
          <w:ins w:id="1193" w:author="Abercrombie, Kerrie" w:date="2021-01-20T10:19:00Z"/>
        </w:trPr>
        <w:tc>
          <w:tcPr>
            <w:tcW w:w="846" w:type="dxa"/>
            <w:vMerge/>
          </w:tcPr>
          <w:p w14:paraId="1998C189" w14:textId="77777777" w:rsidR="006C2511" w:rsidRPr="002A0F96" w:rsidRDefault="006C2511" w:rsidP="004B6273">
            <w:pPr>
              <w:pStyle w:val="Tabletext"/>
              <w:spacing w:before="0" w:after="0"/>
              <w:rPr>
                <w:ins w:id="1194" w:author="Abercrombie, Kerrie" w:date="2021-01-20T10:19:00Z"/>
                <w:szCs w:val="20"/>
              </w:rPr>
            </w:pPr>
          </w:p>
        </w:tc>
        <w:tc>
          <w:tcPr>
            <w:tcW w:w="4607" w:type="dxa"/>
            <w:vMerge/>
          </w:tcPr>
          <w:p w14:paraId="45C13EC1" w14:textId="77777777" w:rsidR="006C2511" w:rsidRPr="002A0F96" w:rsidRDefault="006C2511" w:rsidP="004B6273">
            <w:pPr>
              <w:pStyle w:val="Tabletext"/>
              <w:spacing w:before="0" w:after="0"/>
              <w:ind w:left="0" w:right="0"/>
              <w:rPr>
                <w:ins w:id="1195" w:author="Abercrombie, Kerrie" w:date="2021-01-20T10:19:00Z"/>
                <w:i/>
                <w:szCs w:val="20"/>
              </w:rPr>
            </w:pPr>
          </w:p>
        </w:tc>
        <w:tc>
          <w:tcPr>
            <w:tcW w:w="908" w:type="dxa"/>
          </w:tcPr>
          <w:p w14:paraId="2D82E4AC" w14:textId="30DA7163" w:rsidR="006C2511" w:rsidRPr="002A0F96" w:rsidRDefault="006C2511" w:rsidP="00A14E47">
            <w:pPr>
              <w:pStyle w:val="Tabletext"/>
              <w:spacing w:before="0" w:after="0"/>
              <w:ind w:left="0" w:right="0"/>
              <w:rPr>
                <w:ins w:id="1196" w:author="Abercrombie, Kerrie" w:date="2021-01-25T08:49:00Z"/>
                <w:szCs w:val="20"/>
              </w:rPr>
            </w:pPr>
            <w:ins w:id="1197" w:author="Abercrombie, Kerrie" w:date="2021-01-25T08:49:00Z">
              <w:r>
                <w:rPr>
                  <w:szCs w:val="20"/>
                </w:rPr>
                <w:t>1.</w:t>
              </w:r>
            </w:ins>
            <w:ins w:id="1198" w:author="Abercrombie, Kerrie" w:date="2021-02-02T06:35:00Z">
              <w:r w:rsidR="00A14E47">
                <w:rPr>
                  <w:szCs w:val="20"/>
                </w:rPr>
                <w:t>2</w:t>
              </w:r>
            </w:ins>
            <w:ins w:id="1199" w:author="Abercrombie, Kerrie" w:date="2021-01-25T08:49:00Z">
              <w:r>
                <w:rPr>
                  <w:szCs w:val="20"/>
                </w:rPr>
                <w:t>.3</w:t>
              </w:r>
            </w:ins>
          </w:p>
        </w:tc>
        <w:tc>
          <w:tcPr>
            <w:tcW w:w="4607" w:type="dxa"/>
          </w:tcPr>
          <w:p w14:paraId="219147D5" w14:textId="15CE7C4A" w:rsidR="006C2511" w:rsidRPr="002A0F96" w:rsidRDefault="006C2511" w:rsidP="004B6273">
            <w:pPr>
              <w:pStyle w:val="Tabletext"/>
              <w:spacing w:before="0" w:after="0"/>
              <w:ind w:left="0" w:right="0"/>
              <w:rPr>
                <w:ins w:id="1200" w:author="Abercrombie, Kerrie" w:date="2021-01-20T10:19:00Z"/>
                <w:szCs w:val="20"/>
              </w:rPr>
            </w:pPr>
            <w:ins w:id="1201" w:author="Abercrombie, Kerrie" w:date="2021-01-20T10:19:00Z">
              <w:r w:rsidRPr="002A0F96">
                <w:rPr>
                  <w:szCs w:val="20"/>
                </w:rPr>
                <w:t>IALA Standards</w:t>
              </w:r>
            </w:ins>
            <w:ins w:id="1202" w:author="Abercrombie, Kerrie" w:date="2021-01-21T08:55:00Z">
              <w:r>
                <w:rPr>
                  <w:szCs w:val="20"/>
                </w:rPr>
                <w:t xml:space="preserve">, Recommendations, </w:t>
              </w:r>
            </w:ins>
            <w:ins w:id="1203" w:author="Abercrombie, Kerrie" w:date="2021-01-21T08:56:00Z">
              <w:r>
                <w:rPr>
                  <w:szCs w:val="20"/>
                </w:rPr>
                <w:t xml:space="preserve">and </w:t>
              </w:r>
            </w:ins>
            <w:ins w:id="1204" w:author="Abercrombie, Kerrie" w:date="2021-01-21T08:55:00Z">
              <w:r>
                <w:rPr>
                  <w:szCs w:val="20"/>
                </w:rPr>
                <w:t>Guidelines</w:t>
              </w:r>
            </w:ins>
          </w:p>
        </w:tc>
        <w:tc>
          <w:tcPr>
            <w:tcW w:w="683" w:type="dxa"/>
            <w:vMerge/>
          </w:tcPr>
          <w:p w14:paraId="5D7D886D" w14:textId="035EB2FE" w:rsidR="006C2511" w:rsidRPr="002A0F96" w:rsidRDefault="006C2511" w:rsidP="004B6273">
            <w:pPr>
              <w:pStyle w:val="Tabletext"/>
              <w:spacing w:before="0" w:after="0"/>
              <w:rPr>
                <w:ins w:id="1205" w:author="Abercrombie, Kerrie" w:date="2021-01-20T10:19:00Z"/>
                <w:szCs w:val="20"/>
              </w:rPr>
            </w:pPr>
          </w:p>
        </w:tc>
        <w:tc>
          <w:tcPr>
            <w:tcW w:w="2974" w:type="dxa"/>
          </w:tcPr>
          <w:p w14:paraId="56111C36" w14:textId="77777777" w:rsidR="006C2511" w:rsidRPr="002A0F96" w:rsidRDefault="006C2511" w:rsidP="004B6273">
            <w:pPr>
              <w:pStyle w:val="Tabletext"/>
              <w:spacing w:before="0" w:after="0"/>
              <w:ind w:left="0" w:right="7"/>
              <w:rPr>
                <w:ins w:id="1206" w:author="Abercrombie, Kerrie" w:date="2021-01-20T10:19:00Z"/>
                <w:szCs w:val="20"/>
              </w:rPr>
            </w:pPr>
            <w:ins w:id="1207" w:author="Abercrombie, Kerrie" w:date="2021-01-20T10:19:00Z">
              <w:r w:rsidRPr="005D0DE1">
                <w:rPr>
                  <w:szCs w:val="20"/>
                  <w:highlight w:val="yellow"/>
                </w:rPr>
                <w:t>R</w:t>
              </w:r>
              <w:r>
                <w:rPr>
                  <w:szCs w:val="20"/>
                  <w:highlight w:val="yellow"/>
                </w:rPr>
                <w:t>X</w:t>
              </w:r>
              <w:r w:rsidRPr="005D0DE1">
                <w:rPr>
                  <w:szCs w:val="20"/>
                  <w:highlight w:val="yellow"/>
                </w:rPr>
                <w:t>X</w:t>
              </w:r>
              <w:r>
                <w:rPr>
                  <w:szCs w:val="20"/>
                </w:rPr>
                <w:t xml:space="preserve"> - IALA Standards</w:t>
              </w:r>
            </w:ins>
          </w:p>
        </w:tc>
      </w:tr>
      <w:tr w:rsidR="004B6273" w:rsidRPr="00755FEE" w14:paraId="5EDF21D1" w14:textId="77777777" w:rsidTr="004B6273">
        <w:trPr>
          <w:trHeight w:val="60"/>
          <w:ins w:id="1208" w:author="Abercrombie, Kerrie" w:date="2021-01-20T10:19:00Z"/>
        </w:trPr>
        <w:tc>
          <w:tcPr>
            <w:tcW w:w="846" w:type="dxa"/>
            <w:shd w:val="clear" w:color="auto" w:fill="F2F2F2" w:themeFill="background1" w:themeFillShade="F2"/>
          </w:tcPr>
          <w:p w14:paraId="2A86160B" w14:textId="48E10B4E" w:rsidR="004B6273" w:rsidRPr="00755FEE" w:rsidRDefault="004B6273" w:rsidP="00A14E47">
            <w:pPr>
              <w:pStyle w:val="Tabletext"/>
              <w:spacing w:before="0" w:after="0"/>
              <w:rPr>
                <w:ins w:id="1209" w:author="Abercrombie, Kerrie" w:date="2021-01-20T10:19:00Z"/>
                <w:b/>
                <w:szCs w:val="20"/>
              </w:rPr>
            </w:pPr>
            <w:ins w:id="1210" w:author="Abercrombie, Kerrie" w:date="2021-01-20T10:19:00Z">
              <w:r>
                <w:rPr>
                  <w:b/>
                  <w:szCs w:val="20"/>
                </w:rPr>
                <w:t>1</w:t>
              </w:r>
              <w:r w:rsidRPr="00755FEE">
                <w:rPr>
                  <w:b/>
                  <w:szCs w:val="20"/>
                </w:rPr>
                <w:t>.</w:t>
              </w:r>
            </w:ins>
            <w:ins w:id="1211" w:author="Abercrombie, Kerrie" w:date="2021-02-02T06:35:00Z">
              <w:r w:rsidR="00A14E47">
                <w:rPr>
                  <w:b/>
                  <w:szCs w:val="20"/>
                </w:rPr>
                <w:t>3</w:t>
              </w:r>
            </w:ins>
          </w:p>
        </w:tc>
        <w:tc>
          <w:tcPr>
            <w:tcW w:w="4607" w:type="dxa"/>
            <w:shd w:val="clear" w:color="auto" w:fill="F2F2F2" w:themeFill="background1" w:themeFillShade="F2"/>
          </w:tcPr>
          <w:p w14:paraId="5EED8DA6" w14:textId="77777777" w:rsidR="004B6273" w:rsidRPr="00755FEE" w:rsidRDefault="004B6273" w:rsidP="004B6273">
            <w:pPr>
              <w:pStyle w:val="Tabletext"/>
              <w:spacing w:before="0" w:after="0"/>
              <w:ind w:left="0" w:right="0"/>
              <w:rPr>
                <w:ins w:id="1212" w:author="Abercrombie, Kerrie" w:date="2021-01-20T10:19:00Z"/>
                <w:b/>
                <w:i/>
                <w:szCs w:val="20"/>
              </w:rPr>
            </w:pPr>
            <w:ins w:id="1213" w:author="Abercrombie, Kerrie" w:date="2021-01-20T10:19:00Z">
              <w:r w:rsidRPr="00755FEE">
                <w:rPr>
                  <w:b/>
                  <w:szCs w:val="20"/>
                </w:rPr>
                <w:t>NATIONAL REGULATIONS</w:t>
              </w:r>
            </w:ins>
          </w:p>
        </w:tc>
        <w:tc>
          <w:tcPr>
            <w:tcW w:w="908" w:type="dxa"/>
            <w:shd w:val="clear" w:color="auto" w:fill="F2F2F2" w:themeFill="background1" w:themeFillShade="F2"/>
          </w:tcPr>
          <w:p w14:paraId="2AFDC83A" w14:textId="77777777" w:rsidR="004B6273" w:rsidRPr="00755FEE" w:rsidRDefault="004B6273" w:rsidP="004B6273">
            <w:pPr>
              <w:pStyle w:val="Tabletext"/>
              <w:spacing w:before="0" w:after="0"/>
              <w:ind w:left="0" w:right="0"/>
              <w:rPr>
                <w:ins w:id="1214" w:author="Abercrombie, Kerrie" w:date="2021-01-25T08:49:00Z"/>
                <w:b/>
                <w:szCs w:val="20"/>
              </w:rPr>
            </w:pPr>
          </w:p>
        </w:tc>
        <w:tc>
          <w:tcPr>
            <w:tcW w:w="4607" w:type="dxa"/>
            <w:shd w:val="clear" w:color="auto" w:fill="F2F2F2" w:themeFill="background1" w:themeFillShade="F2"/>
          </w:tcPr>
          <w:p w14:paraId="5A600A12" w14:textId="118B6065" w:rsidR="004B6273" w:rsidRPr="00755FEE" w:rsidRDefault="004B6273" w:rsidP="004B6273">
            <w:pPr>
              <w:pStyle w:val="Tabletext"/>
              <w:spacing w:before="0" w:after="0"/>
              <w:ind w:left="0" w:right="0"/>
              <w:rPr>
                <w:ins w:id="1215" w:author="Abercrombie, Kerrie" w:date="2021-01-20T10:19:00Z"/>
                <w:b/>
                <w:szCs w:val="20"/>
              </w:rPr>
            </w:pPr>
          </w:p>
        </w:tc>
        <w:tc>
          <w:tcPr>
            <w:tcW w:w="683" w:type="dxa"/>
            <w:shd w:val="clear" w:color="auto" w:fill="F2F2F2" w:themeFill="background1" w:themeFillShade="F2"/>
          </w:tcPr>
          <w:p w14:paraId="316F3C8A" w14:textId="77777777" w:rsidR="004B6273" w:rsidRPr="00755FEE" w:rsidRDefault="004B6273" w:rsidP="004B6273">
            <w:pPr>
              <w:pStyle w:val="Tabletext"/>
              <w:spacing w:before="0" w:after="0"/>
              <w:rPr>
                <w:ins w:id="1216" w:author="Abercrombie, Kerrie" w:date="2021-01-20T10:19:00Z"/>
                <w:b/>
                <w:szCs w:val="20"/>
              </w:rPr>
            </w:pPr>
          </w:p>
        </w:tc>
        <w:tc>
          <w:tcPr>
            <w:tcW w:w="2974" w:type="dxa"/>
            <w:shd w:val="clear" w:color="auto" w:fill="F2F2F2" w:themeFill="background1" w:themeFillShade="F2"/>
          </w:tcPr>
          <w:p w14:paraId="24B8C15F" w14:textId="77777777" w:rsidR="004B6273" w:rsidRPr="00755FEE" w:rsidRDefault="004B6273" w:rsidP="004B6273">
            <w:pPr>
              <w:pStyle w:val="Tabletext"/>
              <w:spacing w:before="0" w:after="0"/>
              <w:ind w:left="0" w:right="7"/>
              <w:rPr>
                <w:ins w:id="1217" w:author="Abercrombie, Kerrie" w:date="2021-01-20T10:19:00Z"/>
                <w:b/>
                <w:szCs w:val="20"/>
                <w:highlight w:val="yellow"/>
              </w:rPr>
            </w:pPr>
          </w:p>
        </w:tc>
      </w:tr>
      <w:tr w:rsidR="004B6273" w:rsidRPr="00076779" w14:paraId="671DF355" w14:textId="77777777" w:rsidTr="004B6273">
        <w:trPr>
          <w:ins w:id="1218" w:author="Abercrombie, Kerrie" w:date="2021-01-20T10:19:00Z"/>
        </w:trPr>
        <w:tc>
          <w:tcPr>
            <w:tcW w:w="846" w:type="dxa"/>
          </w:tcPr>
          <w:p w14:paraId="312133A1" w14:textId="77777777" w:rsidR="004B6273" w:rsidRPr="002A0F96" w:rsidRDefault="004B6273" w:rsidP="004B6273">
            <w:pPr>
              <w:pStyle w:val="Tabletext"/>
              <w:spacing w:before="0" w:after="0"/>
              <w:rPr>
                <w:ins w:id="1219" w:author="Abercrombie, Kerrie" w:date="2021-01-20T10:19:00Z"/>
                <w:szCs w:val="20"/>
              </w:rPr>
            </w:pPr>
          </w:p>
        </w:tc>
        <w:tc>
          <w:tcPr>
            <w:tcW w:w="4607" w:type="dxa"/>
          </w:tcPr>
          <w:p w14:paraId="18143CEA" w14:textId="77777777" w:rsidR="004B6273" w:rsidRPr="002A0F96" w:rsidRDefault="004B6273" w:rsidP="004B6273">
            <w:pPr>
              <w:pStyle w:val="Tabletext"/>
              <w:spacing w:before="0" w:after="0"/>
              <w:ind w:left="0" w:right="0"/>
              <w:rPr>
                <w:ins w:id="1220" w:author="Abercrombie, Kerrie" w:date="2021-01-20T10:19:00Z"/>
                <w:i/>
                <w:szCs w:val="20"/>
              </w:rPr>
            </w:pPr>
            <w:ins w:id="1221" w:author="Abercrombie, Kerrie" w:date="2021-01-20T10:19:00Z">
              <w:r>
                <w:rPr>
                  <w:rFonts w:ascii="Calibri" w:hAnsi="Calibri"/>
                  <w:i/>
                  <w:szCs w:val="20"/>
                </w:rPr>
                <w:t xml:space="preserve">Provide an overview to the </w:t>
              </w:r>
              <w:r w:rsidRPr="002A0F96">
                <w:rPr>
                  <w:rFonts w:ascii="Calibri" w:hAnsi="Calibri"/>
                  <w:i/>
                  <w:szCs w:val="20"/>
                </w:rPr>
                <w:t>national regulatory and leg</w:t>
              </w:r>
              <w:r>
                <w:rPr>
                  <w:rFonts w:ascii="Calibri" w:hAnsi="Calibri"/>
                  <w:i/>
                  <w:szCs w:val="20"/>
                </w:rPr>
                <w:t>al framework relevant to VTS operations</w:t>
              </w:r>
            </w:ins>
          </w:p>
        </w:tc>
        <w:tc>
          <w:tcPr>
            <w:tcW w:w="908" w:type="dxa"/>
          </w:tcPr>
          <w:p w14:paraId="77E50348" w14:textId="14C9FA80" w:rsidR="004B6273" w:rsidRPr="002A0F96" w:rsidRDefault="004B6273" w:rsidP="00A14E47">
            <w:pPr>
              <w:pStyle w:val="Tabletext"/>
              <w:spacing w:before="0" w:after="0"/>
              <w:ind w:left="0" w:right="0"/>
              <w:rPr>
                <w:ins w:id="1222" w:author="Abercrombie, Kerrie" w:date="2021-01-25T08:49:00Z"/>
                <w:szCs w:val="20"/>
              </w:rPr>
            </w:pPr>
            <w:ins w:id="1223" w:author="Abercrombie, Kerrie" w:date="2021-01-25T08:49:00Z">
              <w:r>
                <w:rPr>
                  <w:szCs w:val="20"/>
                </w:rPr>
                <w:t>1.</w:t>
              </w:r>
            </w:ins>
            <w:ins w:id="1224" w:author="Abercrombie, Kerrie" w:date="2021-02-02T06:36:00Z">
              <w:r w:rsidR="00A14E47">
                <w:rPr>
                  <w:szCs w:val="20"/>
                </w:rPr>
                <w:t>3</w:t>
              </w:r>
            </w:ins>
            <w:ins w:id="1225" w:author="Abercrombie, Kerrie" w:date="2021-01-25T08:49:00Z">
              <w:r>
                <w:rPr>
                  <w:szCs w:val="20"/>
                </w:rPr>
                <w:t>.1</w:t>
              </w:r>
            </w:ins>
          </w:p>
        </w:tc>
        <w:tc>
          <w:tcPr>
            <w:tcW w:w="4607" w:type="dxa"/>
          </w:tcPr>
          <w:p w14:paraId="5B7194D4" w14:textId="64F72220" w:rsidR="004B6273" w:rsidRPr="002A0F96" w:rsidRDefault="004B6273" w:rsidP="004B6273">
            <w:pPr>
              <w:pStyle w:val="Tabletext"/>
              <w:spacing w:before="0" w:after="0"/>
              <w:ind w:left="0" w:right="0"/>
              <w:rPr>
                <w:ins w:id="1226" w:author="Abercrombie, Kerrie" w:date="2021-01-20T10:19:00Z"/>
                <w:szCs w:val="20"/>
              </w:rPr>
            </w:pPr>
            <w:ins w:id="1227" w:author="Abercrombie, Kerrie" w:date="2021-01-20T10:19:00Z">
              <w:r w:rsidRPr="002A0F96">
                <w:rPr>
                  <w:szCs w:val="20"/>
                </w:rPr>
                <w:t>National legislation</w:t>
              </w:r>
            </w:ins>
          </w:p>
        </w:tc>
        <w:tc>
          <w:tcPr>
            <w:tcW w:w="683" w:type="dxa"/>
          </w:tcPr>
          <w:p w14:paraId="2F676F38" w14:textId="77777777" w:rsidR="004B6273" w:rsidRPr="002A0F96" w:rsidRDefault="004B6273" w:rsidP="004B6273">
            <w:pPr>
              <w:pStyle w:val="Tabletext"/>
              <w:spacing w:before="0" w:after="0"/>
              <w:rPr>
                <w:ins w:id="1228" w:author="Abercrombie, Kerrie" w:date="2021-01-20T10:19:00Z"/>
                <w:szCs w:val="20"/>
              </w:rPr>
            </w:pPr>
            <w:ins w:id="1229" w:author="Abercrombie, Kerrie" w:date="2021-01-20T10:19:00Z">
              <w:r w:rsidRPr="002A0F96">
                <w:rPr>
                  <w:szCs w:val="20"/>
                </w:rPr>
                <w:t>L1</w:t>
              </w:r>
            </w:ins>
          </w:p>
        </w:tc>
        <w:tc>
          <w:tcPr>
            <w:tcW w:w="2974" w:type="dxa"/>
          </w:tcPr>
          <w:p w14:paraId="7DC419C7" w14:textId="77777777" w:rsidR="004B6273" w:rsidRPr="002A0F96" w:rsidRDefault="004B6273" w:rsidP="004B6273">
            <w:pPr>
              <w:pStyle w:val="Tabletext"/>
              <w:spacing w:before="0" w:after="0"/>
              <w:ind w:left="0" w:right="7"/>
              <w:rPr>
                <w:ins w:id="1230" w:author="Abercrombie, Kerrie" w:date="2021-01-20T10:19:00Z"/>
                <w:szCs w:val="20"/>
              </w:rPr>
            </w:pPr>
            <w:ins w:id="1231" w:author="Abercrombie, Kerrie" w:date="2021-01-20T10:19:00Z">
              <w:r w:rsidRPr="00A16FB0">
                <w:rPr>
                  <w:szCs w:val="20"/>
                </w:rPr>
                <w:t>R35</w:t>
              </w:r>
              <w:r>
                <w:rPr>
                  <w:szCs w:val="20"/>
                </w:rPr>
                <w:t xml:space="preserve"> - </w:t>
              </w:r>
              <w:r w:rsidRPr="00A16FB0">
                <w:rPr>
                  <w:szCs w:val="20"/>
                </w:rPr>
                <w:t>National, regional and local legislation and regulations on VTS</w:t>
              </w:r>
            </w:ins>
          </w:p>
        </w:tc>
      </w:tr>
      <w:tr w:rsidR="008E652F" w:rsidRPr="00076779" w14:paraId="6076B6CF" w14:textId="77777777" w:rsidTr="004B6273">
        <w:trPr>
          <w:ins w:id="1232" w:author="Abercrombie, Kerrie" w:date="2021-01-26T20:41:00Z"/>
        </w:trPr>
        <w:tc>
          <w:tcPr>
            <w:tcW w:w="846" w:type="dxa"/>
          </w:tcPr>
          <w:p w14:paraId="38FC20A7" w14:textId="77777777" w:rsidR="008E652F" w:rsidRPr="002A0F96" w:rsidRDefault="008E652F" w:rsidP="004B6273">
            <w:pPr>
              <w:pStyle w:val="Tabletext"/>
              <w:spacing w:before="0" w:after="0"/>
              <w:rPr>
                <w:ins w:id="1233" w:author="Abercrombie, Kerrie" w:date="2021-01-26T20:41:00Z"/>
                <w:szCs w:val="20"/>
              </w:rPr>
            </w:pPr>
          </w:p>
        </w:tc>
        <w:tc>
          <w:tcPr>
            <w:tcW w:w="4607" w:type="dxa"/>
          </w:tcPr>
          <w:p w14:paraId="3B7D829B" w14:textId="77777777" w:rsidR="008E652F" w:rsidRDefault="008E652F" w:rsidP="004B6273">
            <w:pPr>
              <w:pStyle w:val="Tabletext"/>
              <w:spacing w:before="0" w:after="0"/>
              <w:ind w:left="0" w:right="0"/>
              <w:rPr>
                <w:ins w:id="1234" w:author="Abercrombie, Kerrie" w:date="2021-01-26T20:41:00Z"/>
                <w:rFonts w:ascii="Calibri" w:hAnsi="Calibri"/>
                <w:i/>
                <w:szCs w:val="20"/>
              </w:rPr>
            </w:pPr>
          </w:p>
        </w:tc>
        <w:tc>
          <w:tcPr>
            <w:tcW w:w="908" w:type="dxa"/>
          </w:tcPr>
          <w:p w14:paraId="59084947" w14:textId="77777777" w:rsidR="008E652F" w:rsidRDefault="008E652F" w:rsidP="004B6273">
            <w:pPr>
              <w:pStyle w:val="Tabletext"/>
              <w:spacing w:before="0" w:after="0"/>
              <w:ind w:left="0" w:right="0"/>
              <w:rPr>
                <w:ins w:id="1235" w:author="Abercrombie, Kerrie" w:date="2021-01-26T20:41:00Z"/>
                <w:szCs w:val="20"/>
              </w:rPr>
            </w:pPr>
          </w:p>
        </w:tc>
        <w:tc>
          <w:tcPr>
            <w:tcW w:w="4607" w:type="dxa"/>
          </w:tcPr>
          <w:p w14:paraId="2DF001E2" w14:textId="77777777" w:rsidR="008E652F" w:rsidRPr="002A0F96" w:rsidRDefault="008E652F" w:rsidP="004B6273">
            <w:pPr>
              <w:pStyle w:val="Tabletext"/>
              <w:spacing w:before="0" w:after="0"/>
              <w:ind w:left="0" w:right="0"/>
              <w:rPr>
                <w:ins w:id="1236" w:author="Abercrombie, Kerrie" w:date="2021-01-26T20:41:00Z"/>
                <w:szCs w:val="20"/>
              </w:rPr>
            </w:pPr>
          </w:p>
        </w:tc>
        <w:tc>
          <w:tcPr>
            <w:tcW w:w="683" w:type="dxa"/>
          </w:tcPr>
          <w:p w14:paraId="6B8513D0" w14:textId="77777777" w:rsidR="008E652F" w:rsidRPr="002A0F96" w:rsidRDefault="008E652F" w:rsidP="004B6273">
            <w:pPr>
              <w:pStyle w:val="Tabletext"/>
              <w:spacing w:before="0" w:after="0"/>
              <w:rPr>
                <w:ins w:id="1237" w:author="Abercrombie, Kerrie" w:date="2021-01-26T20:41:00Z"/>
                <w:szCs w:val="20"/>
              </w:rPr>
            </w:pPr>
          </w:p>
        </w:tc>
        <w:tc>
          <w:tcPr>
            <w:tcW w:w="2974" w:type="dxa"/>
          </w:tcPr>
          <w:p w14:paraId="6B561529" w14:textId="77777777" w:rsidR="008E652F" w:rsidRPr="00A16FB0" w:rsidRDefault="008E652F" w:rsidP="004B6273">
            <w:pPr>
              <w:pStyle w:val="Tabletext"/>
              <w:spacing w:before="0" w:after="0"/>
              <w:ind w:left="0" w:right="7"/>
              <w:rPr>
                <w:ins w:id="1238" w:author="Abercrombie, Kerrie" w:date="2021-01-26T20:41:00Z"/>
                <w:szCs w:val="20"/>
              </w:rPr>
            </w:pPr>
          </w:p>
        </w:tc>
      </w:tr>
      <w:tr w:rsidR="004B6273" w:rsidRPr="00755FEE" w14:paraId="29E79AC3" w14:textId="77777777" w:rsidTr="004B6273">
        <w:trPr>
          <w:ins w:id="1239" w:author="Abercrombie, Kerrie" w:date="2021-01-20T10:19:00Z"/>
        </w:trPr>
        <w:tc>
          <w:tcPr>
            <w:tcW w:w="846" w:type="dxa"/>
            <w:shd w:val="clear" w:color="auto" w:fill="F2F2F2" w:themeFill="background1" w:themeFillShade="F2"/>
          </w:tcPr>
          <w:p w14:paraId="030CF074" w14:textId="4CB98A13" w:rsidR="004B6273" w:rsidRPr="00755FEE" w:rsidRDefault="004B6273" w:rsidP="00A14E47">
            <w:pPr>
              <w:pStyle w:val="Tabletext"/>
              <w:spacing w:before="0" w:after="0"/>
              <w:rPr>
                <w:ins w:id="1240" w:author="Abercrombie, Kerrie" w:date="2021-01-20T10:19:00Z"/>
                <w:b/>
                <w:szCs w:val="20"/>
              </w:rPr>
            </w:pPr>
            <w:ins w:id="1241" w:author="Abercrombie, Kerrie" w:date="2021-01-20T10:19:00Z">
              <w:r>
                <w:rPr>
                  <w:b/>
                  <w:szCs w:val="20"/>
                </w:rPr>
                <w:t>1</w:t>
              </w:r>
              <w:r w:rsidRPr="00755FEE">
                <w:rPr>
                  <w:b/>
                  <w:szCs w:val="20"/>
                </w:rPr>
                <w:t>.</w:t>
              </w:r>
            </w:ins>
            <w:ins w:id="1242" w:author="Abercrombie, Kerrie" w:date="2021-02-02T06:36:00Z">
              <w:r w:rsidR="00A14E47">
                <w:rPr>
                  <w:b/>
                  <w:szCs w:val="20"/>
                </w:rPr>
                <w:t>4</w:t>
              </w:r>
            </w:ins>
          </w:p>
        </w:tc>
        <w:tc>
          <w:tcPr>
            <w:tcW w:w="4607" w:type="dxa"/>
            <w:shd w:val="clear" w:color="auto" w:fill="F2F2F2" w:themeFill="background1" w:themeFillShade="F2"/>
          </w:tcPr>
          <w:p w14:paraId="6FAAE302" w14:textId="7AEE7232" w:rsidR="004B6273" w:rsidRPr="00755FEE" w:rsidRDefault="004B6273" w:rsidP="006F61C8">
            <w:pPr>
              <w:pStyle w:val="Tabletext"/>
              <w:spacing w:before="0" w:after="0"/>
              <w:ind w:left="0" w:right="0"/>
              <w:rPr>
                <w:ins w:id="1243" w:author="Abercrombie, Kerrie" w:date="2021-01-20T10:19:00Z"/>
                <w:rFonts w:ascii="Calibri" w:hAnsi="Calibri"/>
                <w:b/>
                <w:i/>
                <w:szCs w:val="20"/>
              </w:rPr>
            </w:pPr>
            <w:ins w:id="1244" w:author="Abercrombie, Kerrie" w:date="2021-01-20T10:19:00Z">
              <w:r w:rsidRPr="00755FEE">
                <w:rPr>
                  <w:b/>
                  <w:szCs w:val="20"/>
                </w:rPr>
                <w:t>LEGAL LIABILIT</w:t>
              </w:r>
            </w:ins>
            <w:ins w:id="1245" w:author="Abercrombie, Kerrie [2]" w:date="2021-02-01T15:29:00Z">
              <w:r w:rsidR="006F61C8">
                <w:rPr>
                  <w:b/>
                  <w:szCs w:val="20"/>
                </w:rPr>
                <w:t>Y</w:t>
              </w:r>
            </w:ins>
          </w:p>
        </w:tc>
        <w:tc>
          <w:tcPr>
            <w:tcW w:w="908" w:type="dxa"/>
            <w:shd w:val="clear" w:color="auto" w:fill="F2F2F2" w:themeFill="background1" w:themeFillShade="F2"/>
          </w:tcPr>
          <w:p w14:paraId="6E0C14CE" w14:textId="77777777" w:rsidR="004B6273" w:rsidRPr="00755FEE" w:rsidRDefault="004B6273" w:rsidP="004B6273">
            <w:pPr>
              <w:pStyle w:val="Tabletext"/>
              <w:spacing w:before="0" w:after="0"/>
              <w:ind w:left="0" w:right="0"/>
              <w:rPr>
                <w:ins w:id="1246" w:author="Abercrombie, Kerrie" w:date="2021-01-25T08:49:00Z"/>
                <w:b/>
                <w:szCs w:val="20"/>
              </w:rPr>
            </w:pPr>
          </w:p>
        </w:tc>
        <w:tc>
          <w:tcPr>
            <w:tcW w:w="4607" w:type="dxa"/>
            <w:shd w:val="clear" w:color="auto" w:fill="F2F2F2" w:themeFill="background1" w:themeFillShade="F2"/>
          </w:tcPr>
          <w:p w14:paraId="09D3B9E4" w14:textId="27BBE34F" w:rsidR="004B6273" w:rsidRPr="00755FEE" w:rsidRDefault="004B6273" w:rsidP="004B6273">
            <w:pPr>
              <w:pStyle w:val="Tabletext"/>
              <w:spacing w:before="0" w:after="0"/>
              <w:ind w:left="0" w:right="0"/>
              <w:rPr>
                <w:ins w:id="1247" w:author="Abercrombie, Kerrie" w:date="2021-01-20T10:19:00Z"/>
                <w:b/>
                <w:szCs w:val="20"/>
              </w:rPr>
            </w:pPr>
          </w:p>
        </w:tc>
        <w:tc>
          <w:tcPr>
            <w:tcW w:w="683" w:type="dxa"/>
            <w:shd w:val="clear" w:color="auto" w:fill="F2F2F2" w:themeFill="background1" w:themeFillShade="F2"/>
          </w:tcPr>
          <w:p w14:paraId="1A8F248A" w14:textId="77777777" w:rsidR="004B6273" w:rsidRPr="00755FEE" w:rsidRDefault="004B6273" w:rsidP="004B6273">
            <w:pPr>
              <w:pStyle w:val="Tabletext"/>
              <w:spacing w:before="0" w:after="0"/>
              <w:rPr>
                <w:ins w:id="1248" w:author="Abercrombie, Kerrie" w:date="2021-01-20T10:19:00Z"/>
                <w:b/>
                <w:szCs w:val="20"/>
              </w:rPr>
            </w:pPr>
          </w:p>
        </w:tc>
        <w:tc>
          <w:tcPr>
            <w:tcW w:w="2974" w:type="dxa"/>
            <w:shd w:val="clear" w:color="auto" w:fill="F2F2F2" w:themeFill="background1" w:themeFillShade="F2"/>
          </w:tcPr>
          <w:p w14:paraId="51E06DF8" w14:textId="77777777" w:rsidR="004B6273" w:rsidRPr="00755FEE" w:rsidRDefault="004B6273" w:rsidP="004B6273">
            <w:pPr>
              <w:pStyle w:val="Tabletext"/>
              <w:spacing w:before="0" w:after="0"/>
              <w:ind w:left="0" w:right="7"/>
              <w:rPr>
                <w:ins w:id="1249" w:author="Abercrombie, Kerrie" w:date="2021-01-20T10:19:00Z"/>
                <w:b/>
                <w:szCs w:val="20"/>
              </w:rPr>
            </w:pPr>
          </w:p>
        </w:tc>
      </w:tr>
      <w:tr w:rsidR="004B6273" w:rsidRPr="00076779" w14:paraId="522C5202" w14:textId="77777777" w:rsidTr="004B6273">
        <w:trPr>
          <w:ins w:id="1250" w:author="Abercrombie, Kerrie" w:date="2021-01-20T10:19:00Z"/>
        </w:trPr>
        <w:tc>
          <w:tcPr>
            <w:tcW w:w="846" w:type="dxa"/>
            <w:vMerge w:val="restart"/>
          </w:tcPr>
          <w:p w14:paraId="3528FDB6" w14:textId="77777777" w:rsidR="004B6273" w:rsidRPr="002A0F96" w:rsidRDefault="004B6273" w:rsidP="004B6273">
            <w:pPr>
              <w:pStyle w:val="Tabletext"/>
              <w:spacing w:before="0" w:after="0"/>
              <w:rPr>
                <w:ins w:id="1251" w:author="Abercrombie, Kerrie" w:date="2021-01-20T10:19:00Z"/>
                <w:szCs w:val="20"/>
              </w:rPr>
            </w:pPr>
          </w:p>
        </w:tc>
        <w:tc>
          <w:tcPr>
            <w:tcW w:w="4607" w:type="dxa"/>
            <w:vMerge w:val="restart"/>
          </w:tcPr>
          <w:p w14:paraId="2FBB37A9" w14:textId="77777777" w:rsidR="004B6273" w:rsidRPr="002A0F96" w:rsidRDefault="004B6273" w:rsidP="004B6273">
            <w:pPr>
              <w:pStyle w:val="Tabletext"/>
              <w:spacing w:before="0" w:after="0"/>
              <w:ind w:left="0" w:right="0"/>
              <w:rPr>
                <w:ins w:id="1252" w:author="Abercrombie, Kerrie" w:date="2021-01-20T10:19:00Z"/>
                <w:i/>
                <w:szCs w:val="20"/>
              </w:rPr>
            </w:pPr>
            <w:ins w:id="1253" w:author="Abercrombie, Kerrie" w:date="2021-01-20T10:19:00Z">
              <w:r>
                <w:rPr>
                  <w:i/>
                  <w:szCs w:val="20"/>
                </w:rPr>
                <w:t>Provide an overview to</w:t>
              </w:r>
              <w:r w:rsidRPr="002A0F96">
                <w:rPr>
                  <w:i/>
                  <w:szCs w:val="20"/>
                </w:rPr>
                <w:t xml:space="preserve"> the legal liabilities and their implications to VTS </w:t>
              </w:r>
            </w:ins>
          </w:p>
        </w:tc>
        <w:tc>
          <w:tcPr>
            <w:tcW w:w="908" w:type="dxa"/>
          </w:tcPr>
          <w:p w14:paraId="37C3118F" w14:textId="0BAEA559" w:rsidR="004B6273" w:rsidRDefault="004B6273" w:rsidP="00A14E47">
            <w:pPr>
              <w:pStyle w:val="Tabletext"/>
              <w:spacing w:before="0" w:after="0"/>
              <w:ind w:left="0" w:right="0"/>
              <w:rPr>
                <w:ins w:id="1254" w:author="Abercrombie, Kerrie" w:date="2021-01-25T08:49:00Z"/>
                <w:szCs w:val="20"/>
              </w:rPr>
            </w:pPr>
            <w:ins w:id="1255" w:author="Abercrombie, Kerrie" w:date="2021-01-25T08:49:00Z">
              <w:r>
                <w:rPr>
                  <w:szCs w:val="20"/>
                </w:rPr>
                <w:t>1.</w:t>
              </w:r>
            </w:ins>
            <w:ins w:id="1256" w:author="Abercrombie, Kerrie" w:date="2021-02-02T06:36:00Z">
              <w:r w:rsidR="00A14E47">
                <w:rPr>
                  <w:szCs w:val="20"/>
                </w:rPr>
                <w:t>4</w:t>
              </w:r>
            </w:ins>
            <w:ins w:id="1257" w:author="Abercrombie, Kerrie" w:date="2021-01-25T08:49:00Z">
              <w:r>
                <w:rPr>
                  <w:szCs w:val="20"/>
                </w:rPr>
                <w:t>.1</w:t>
              </w:r>
            </w:ins>
          </w:p>
        </w:tc>
        <w:tc>
          <w:tcPr>
            <w:tcW w:w="4607" w:type="dxa"/>
          </w:tcPr>
          <w:p w14:paraId="3C532025" w14:textId="60870B22" w:rsidR="004B6273" w:rsidRPr="002A0F96" w:rsidRDefault="004B6273" w:rsidP="004B6273">
            <w:pPr>
              <w:pStyle w:val="Tabletext"/>
              <w:spacing w:before="0" w:after="0"/>
              <w:ind w:left="0" w:right="0"/>
              <w:rPr>
                <w:ins w:id="1258" w:author="Abercrombie, Kerrie" w:date="2021-01-20T10:19:00Z"/>
                <w:szCs w:val="20"/>
              </w:rPr>
            </w:pPr>
            <w:ins w:id="1259" w:author="Abercrombie, Kerrie" w:date="2021-01-20T10:19:00Z">
              <w:r>
                <w:rPr>
                  <w:szCs w:val="20"/>
                </w:rPr>
                <w:t>Routine operations</w:t>
              </w:r>
            </w:ins>
          </w:p>
        </w:tc>
        <w:tc>
          <w:tcPr>
            <w:tcW w:w="683" w:type="dxa"/>
            <w:vMerge w:val="restart"/>
          </w:tcPr>
          <w:p w14:paraId="5C04F0F0" w14:textId="77777777" w:rsidR="004B6273" w:rsidRPr="002A0F96" w:rsidRDefault="004B6273" w:rsidP="004B6273">
            <w:pPr>
              <w:pStyle w:val="Tabletext"/>
              <w:spacing w:before="0" w:after="0"/>
              <w:rPr>
                <w:ins w:id="1260" w:author="Abercrombie, Kerrie" w:date="2021-01-20T10:19:00Z"/>
                <w:szCs w:val="20"/>
              </w:rPr>
            </w:pPr>
            <w:ins w:id="1261" w:author="Abercrombie, Kerrie" w:date="2021-01-20T10:19:00Z">
              <w:r w:rsidRPr="002A0F96">
                <w:rPr>
                  <w:szCs w:val="20"/>
                </w:rPr>
                <w:t>L</w:t>
              </w:r>
              <w:r>
                <w:rPr>
                  <w:szCs w:val="20"/>
                </w:rPr>
                <w:t>3</w:t>
              </w:r>
            </w:ins>
          </w:p>
        </w:tc>
        <w:tc>
          <w:tcPr>
            <w:tcW w:w="2974" w:type="dxa"/>
          </w:tcPr>
          <w:p w14:paraId="2FB51D28" w14:textId="77777777" w:rsidR="004B6273" w:rsidRPr="002A0F96" w:rsidRDefault="004B6273" w:rsidP="004B6273">
            <w:pPr>
              <w:pStyle w:val="Tabletext"/>
              <w:spacing w:before="0" w:after="0"/>
              <w:ind w:left="0" w:right="7"/>
              <w:rPr>
                <w:ins w:id="1262" w:author="Abercrombie, Kerrie" w:date="2021-01-20T10:19:00Z"/>
                <w:szCs w:val="20"/>
              </w:rPr>
            </w:pPr>
          </w:p>
        </w:tc>
      </w:tr>
      <w:tr w:rsidR="004B6273" w:rsidRPr="00076779" w14:paraId="66BF24B0" w14:textId="77777777" w:rsidTr="004B6273">
        <w:trPr>
          <w:ins w:id="1263" w:author="Abercrombie, Kerrie" w:date="2021-01-20T10:19:00Z"/>
        </w:trPr>
        <w:tc>
          <w:tcPr>
            <w:tcW w:w="846" w:type="dxa"/>
            <w:vMerge/>
          </w:tcPr>
          <w:p w14:paraId="095305B3" w14:textId="77777777" w:rsidR="004B6273" w:rsidRPr="002A0F96" w:rsidRDefault="004B6273" w:rsidP="004B6273">
            <w:pPr>
              <w:pStyle w:val="Tabletext"/>
              <w:spacing w:before="0" w:after="0"/>
              <w:rPr>
                <w:ins w:id="1264" w:author="Abercrombie, Kerrie" w:date="2021-01-20T10:19:00Z"/>
                <w:szCs w:val="20"/>
              </w:rPr>
            </w:pPr>
          </w:p>
        </w:tc>
        <w:tc>
          <w:tcPr>
            <w:tcW w:w="4607" w:type="dxa"/>
            <w:vMerge/>
          </w:tcPr>
          <w:p w14:paraId="2E4E20E4" w14:textId="77777777" w:rsidR="004B6273" w:rsidRPr="002A0F96" w:rsidRDefault="004B6273" w:rsidP="004B6273">
            <w:pPr>
              <w:pStyle w:val="Tabletext"/>
              <w:spacing w:before="0" w:after="0"/>
              <w:ind w:left="0" w:right="0"/>
              <w:rPr>
                <w:ins w:id="1265" w:author="Abercrombie, Kerrie" w:date="2021-01-20T10:19:00Z"/>
                <w:i/>
                <w:szCs w:val="20"/>
              </w:rPr>
            </w:pPr>
          </w:p>
        </w:tc>
        <w:tc>
          <w:tcPr>
            <w:tcW w:w="908" w:type="dxa"/>
          </w:tcPr>
          <w:p w14:paraId="0956CA1E" w14:textId="3B96E49A" w:rsidR="004B6273" w:rsidRDefault="004B6273" w:rsidP="00A14E47">
            <w:pPr>
              <w:pStyle w:val="Tabletext"/>
              <w:spacing w:before="0" w:after="0"/>
              <w:ind w:left="0" w:right="0"/>
              <w:rPr>
                <w:ins w:id="1266" w:author="Abercrombie, Kerrie" w:date="2021-01-25T08:49:00Z"/>
                <w:szCs w:val="20"/>
              </w:rPr>
            </w:pPr>
            <w:ins w:id="1267" w:author="Abercrombie, Kerrie" w:date="2021-01-25T08:49:00Z">
              <w:r>
                <w:rPr>
                  <w:szCs w:val="20"/>
                </w:rPr>
                <w:t>1.</w:t>
              </w:r>
            </w:ins>
            <w:ins w:id="1268" w:author="Abercrombie, Kerrie" w:date="2021-02-02T06:36:00Z">
              <w:r w:rsidR="00A14E47">
                <w:rPr>
                  <w:szCs w:val="20"/>
                </w:rPr>
                <w:t>4</w:t>
              </w:r>
            </w:ins>
            <w:ins w:id="1269" w:author="Abercrombie, Kerrie" w:date="2021-01-25T08:49:00Z">
              <w:r>
                <w:rPr>
                  <w:szCs w:val="20"/>
                </w:rPr>
                <w:t>.2</w:t>
              </w:r>
            </w:ins>
          </w:p>
        </w:tc>
        <w:tc>
          <w:tcPr>
            <w:tcW w:w="4607" w:type="dxa"/>
          </w:tcPr>
          <w:p w14:paraId="06508F9E" w14:textId="51857E9A" w:rsidR="004B6273" w:rsidRPr="002A0F96" w:rsidRDefault="004B6273" w:rsidP="004B6273">
            <w:pPr>
              <w:pStyle w:val="Tabletext"/>
              <w:spacing w:before="0" w:after="0"/>
              <w:ind w:left="0" w:right="0"/>
              <w:rPr>
                <w:ins w:id="1270" w:author="Abercrombie, Kerrie" w:date="2021-01-20T10:19:00Z"/>
                <w:szCs w:val="20"/>
              </w:rPr>
            </w:pPr>
            <w:ins w:id="1271" w:author="Abercrombie, Kerrie" w:date="2021-01-20T10:19:00Z">
              <w:r>
                <w:rPr>
                  <w:szCs w:val="20"/>
                </w:rPr>
                <w:t>Incidents</w:t>
              </w:r>
            </w:ins>
          </w:p>
        </w:tc>
        <w:tc>
          <w:tcPr>
            <w:tcW w:w="683" w:type="dxa"/>
            <w:vMerge/>
          </w:tcPr>
          <w:p w14:paraId="5BA24A22" w14:textId="77777777" w:rsidR="004B6273" w:rsidRPr="002A0F96" w:rsidRDefault="004B6273" w:rsidP="004B6273">
            <w:pPr>
              <w:pStyle w:val="Tabletext"/>
              <w:spacing w:before="0" w:after="0"/>
              <w:rPr>
                <w:ins w:id="1272" w:author="Abercrombie, Kerrie" w:date="2021-01-20T10:19:00Z"/>
                <w:szCs w:val="20"/>
              </w:rPr>
            </w:pPr>
          </w:p>
        </w:tc>
        <w:tc>
          <w:tcPr>
            <w:tcW w:w="2974" w:type="dxa"/>
          </w:tcPr>
          <w:p w14:paraId="149301F7" w14:textId="77777777" w:rsidR="004B6273" w:rsidRPr="002A0F96" w:rsidRDefault="004B6273" w:rsidP="004B6273">
            <w:pPr>
              <w:pStyle w:val="Tabletext"/>
              <w:spacing w:before="0" w:after="0"/>
              <w:ind w:left="0" w:right="7"/>
              <w:rPr>
                <w:ins w:id="1273" w:author="Abercrombie, Kerrie" w:date="2021-01-20T10:19:00Z"/>
                <w:szCs w:val="20"/>
              </w:rPr>
            </w:pPr>
          </w:p>
        </w:tc>
      </w:tr>
      <w:tr w:rsidR="004B6273" w:rsidRPr="00076779" w14:paraId="2685AD48" w14:textId="77777777" w:rsidTr="004B6273">
        <w:trPr>
          <w:ins w:id="1274" w:author="Abercrombie, Kerrie" w:date="2021-01-20T10:19:00Z"/>
        </w:trPr>
        <w:tc>
          <w:tcPr>
            <w:tcW w:w="846" w:type="dxa"/>
            <w:vMerge/>
          </w:tcPr>
          <w:p w14:paraId="4DEF6A79" w14:textId="77777777" w:rsidR="004B6273" w:rsidRPr="002A0F96" w:rsidRDefault="004B6273" w:rsidP="004B6273">
            <w:pPr>
              <w:pStyle w:val="Tabletext"/>
              <w:spacing w:before="0" w:after="0"/>
              <w:rPr>
                <w:ins w:id="1275" w:author="Abercrombie, Kerrie" w:date="2021-01-20T10:19:00Z"/>
                <w:szCs w:val="20"/>
              </w:rPr>
            </w:pPr>
          </w:p>
        </w:tc>
        <w:tc>
          <w:tcPr>
            <w:tcW w:w="4607" w:type="dxa"/>
            <w:vMerge/>
          </w:tcPr>
          <w:p w14:paraId="18F5F53F" w14:textId="77777777" w:rsidR="004B6273" w:rsidRPr="002A0F96" w:rsidRDefault="004B6273" w:rsidP="004B6273">
            <w:pPr>
              <w:pStyle w:val="Tabletext"/>
              <w:spacing w:before="0" w:after="0"/>
              <w:ind w:left="0" w:right="0"/>
              <w:rPr>
                <w:ins w:id="1276" w:author="Abercrombie, Kerrie" w:date="2021-01-20T10:19:00Z"/>
                <w:i/>
                <w:szCs w:val="20"/>
              </w:rPr>
            </w:pPr>
          </w:p>
        </w:tc>
        <w:tc>
          <w:tcPr>
            <w:tcW w:w="908" w:type="dxa"/>
          </w:tcPr>
          <w:p w14:paraId="1B915E1C" w14:textId="1F6FC021" w:rsidR="004B6273" w:rsidRDefault="004B6273" w:rsidP="00A14E47">
            <w:pPr>
              <w:pStyle w:val="Tabletext"/>
              <w:spacing w:before="0" w:after="0"/>
              <w:ind w:left="0" w:right="0"/>
              <w:rPr>
                <w:ins w:id="1277" w:author="Abercrombie, Kerrie" w:date="2021-01-25T08:49:00Z"/>
                <w:szCs w:val="20"/>
              </w:rPr>
            </w:pPr>
            <w:ins w:id="1278" w:author="Abercrombie, Kerrie" w:date="2021-01-25T08:49:00Z">
              <w:r>
                <w:rPr>
                  <w:szCs w:val="20"/>
                </w:rPr>
                <w:t>1.</w:t>
              </w:r>
            </w:ins>
            <w:ins w:id="1279" w:author="Abercrombie, Kerrie" w:date="2021-02-02T06:36:00Z">
              <w:r w:rsidR="00A14E47">
                <w:rPr>
                  <w:szCs w:val="20"/>
                </w:rPr>
                <w:t>4</w:t>
              </w:r>
            </w:ins>
            <w:ins w:id="1280" w:author="Abercrombie, Kerrie" w:date="2021-01-25T08:49:00Z">
              <w:r>
                <w:rPr>
                  <w:szCs w:val="20"/>
                </w:rPr>
                <w:t>.3</w:t>
              </w:r>
            </w:ins>
          </w:p>
        </w:tc>
        <w:tc>
          <w:tcPr>
            <w:tcW w:w="4607" w:type="dxa"/>
          </w:tcPr>
          <w:p w14:paraId="2ECE3626" w14:textId="61949127" w:rsidR="004B6273" w:rsidRPr="002A0F96" w:rsidRDefault="004B6273" w:rsidP="004B6273">
            <w:pPr>
              <w:pStyle w:val="Tabletext"/>
              <w:spacing w:before="0" w:after="0"/>
              <w:ind w:left="0" w:right="0"/>
              <w:rPr>
                <w:ins w:id="1281" w:author="Abercrombie, Kerrie" w:date="2021-01-20T10:19:00Z"/>
                <w:szCs w:val="20"/>
              </w:rPr>
            </w:pPr>
            <w:ins w:id="1282" w:author="Abercrombie, Kerrie" w:date="2021-01-20T10:19:00Z">
              <w:r>
                <w:rPr>
                  <w:szCs w:val="20"/>
                </w:rPr>
                <w:t>Accuracy of information promulgated</w:t>
              </w:r>
            </w:ins>
          </w:p>
        </w:tc>
        <w:tc>
          <w:tcPr>
            <w:tcW w:w="683" w:type="dxa"/>
            <w:vMerge/>
          </w:tcPr>
          <w:p w14:paraId="3800157D" w14:textId="77777777" w:rsidR="004B6273" w:rsidRPr="002A0F96" w:rsidRDefault="004B6273" w:rsidP="004B6273">
            <w:pPr>
              <w:pStyle w:val="Tabletext"/>
              <w:spacing w:before="0" w:after="0"/>
              <w:rPr>
                <w:ins w:id="1283" w:author="Abercrombie, Kerrie" w:date="2021-01-20T10:19:00Z"/>
                <w:szCs w:val="20"/>
              </w:rPr>
            </w:pPr>
          </w:p>
        </w:tc>
        <w:tc>
          <w:tcPr>
            <w:tcW w:w="2974" w:type="dxa"/>
          </w:tcPr>
          <w:p w14:paraId="57D1CBD6" w14:textId="77777777" w:rsidR="004B6273" w:rsidRPr="002A0F96" w:rsidRDefault="004B6273" w:rsidP="004B6273">
            <w:pPr>
              <w:pStyle w:val="Tabletext"/>
              <w:spacing w:before="0" w:after="0"/>
              <w:ind w:left="0" w:right="7"/>
              <w:rPr>
                <w:ins w:id="1284" w:author="Abercrombie, Kerrie" w:date="2021-01-20T10:19:00Z"/>
                <w:szCs w:val="20"/>
              </w:rPr>
            </w:pPr>
          </w:p>
        </w:tc>
      </w:tr>
      <w:tr w:rsidR="004B6273" w:rsidRPr="00076779" w14:paraId="04ED2F22" w14:textId="77777777" w:rsidTr="004B6273">
        <w:trPr>
          <w:ins w:id="1285" w:author="Abercrombie, Kerrie" w:date="2021-01-20T10:19:00Z"/>
        </w:trPr>
        <w:tc>
          <w:tcPr>
            <w:tcW w:w="846" w:type="dxa"/>
            <w:vMerge/>
          </w:tcPr>
          <w:p w14:paraId="71556324" w14:textId="77777777" w:rsidR="004B6273" w:rsidRPr="002A0F96" w:rsidRDefault="004B6273" w:rsidP="004B6273">
            <w:pPr>
              <w:pStyle w:val="Tabletext"/>
              <w:spacing w:before="0" w:after="0"/>
              <w:rPr>
                <w:ins w:id="1286" w:author="Abercrombie, Kerrie" w:date="2021-01-20T10:19:00Z"/>
                <w:szCs w:val="20"/>
              </w:rPr>
            </w:pPr>
          </w:p>
        </w:tc>
        <w:tc>
          <w:tcPr>
            <w:tcW w:w="4607" w:type="dxa"/>
            <w:vMerge/>
          </w:tcPr>
          <w:p w14:paraId="0F983FE3" w14:textId="77777777" w:rsidR="004B6273" w:rsidRPr="002A0F96" w:rsidRDefault="004B6273" w:rsidP="004B6273">
            <w:pPr>
              <w:pStyle w:val="Tabletext"/>
              <w:spacing w:before="0" w:after="0"/>
              <w:ind w:left="0" w:right="0"/>
              <w:rPr>
                <w:ins w:id="1287" w:author="Abercrombie, Kerrie" w:date="2021-01-20T10:19:00Z"/>
                <w:i/>
                <w:szCs w:val="20"/>
              </w:rPr>
            </w:pPr>
          </w:p>
        </w:tc>
        <w:tc>
          <w:tcPr>
            <w:tcW w:w="908" w:type="dxa"/>
          </w:tcPr>
          <w:p w14:paraId="0F4DA8C2" w14:textId="617470D0" w:rsidR="004B6273" w:rsidRDefault="004B6273" w:rsidP="00A14E47">
            <w:pPr>
              <w:pStyle w:val="Tabletext"/>
              <w:spacing w:before="0" w:after="0"/>
              <w:ind w:left="0" w:right="0"/>
              <w:rPr>
                <w:ins w:id="1288" w:author="Abercrombie, Kerrie" w:date="2021-01-25T08:49:00Z"/>
                <w:szCs w:val="20"/>
              </w:rPr>
            </w:pPr>
            <w:commentRangeStart w:id="1289"/>
            <w:ins w:id="1290" w:author="Abercrombie, Kerrie" w:date="2021-01-25T08:49:00Z">
              <w:r>
                <w:rPr>
                  <w:szCs w:val="20"/>
                </w:rPr>
                <w:t>1.</w:t>
              </w:r>
            </w:ins>
            <w:ins w:id="1291" w:author="Abercrombie, Kerrie" w:date="2021-02-02T06:36:00Z">
              <w:r w:rsidR="00A14E47">
                <w:rPr>
                  <w:szCs w:val="20"/>
                </w:rPr>
                <w:t>4</w:t>
              </w:r>
            </w:ins>
            <w:ins w:id="1292" w:author="Abercrombie, Kerrie" w:date="2021-01-25T08:49:00Z">
              <w:r>
                <w:rPr>
                  <w:szCs w:val="20"/>
                </w:rPr>
                <w:t>.4</w:t>
              </w:r>
            </w:ins>
            <w:commentRangeEnd w:id="1289"/>
            <w:ins w:id="1293" w:author="Abercrombie, Kerrie" w:date="2021-02-02T06:37:00Z">
              <w:r w:rsidR="00A14E47">
                <w:rPr>
                  <w:rStyle w:val="CommentReference"/>
                  <w:color w:val="auto"/>
                </w:rPr>
                <w:commentReference w:id="1289"/>
              </w:r>
            </w:ins>
          </w:p>
        </w:tc>
        <w:tc>
          <w:tcPr>
            <w:tcW w:w="4607" w:type="dxa"/>
          </w:tcPr>
          <w:p w14:paraId="5ED7AE92" w14:textId="32D422F4" w:rsidR="004B6273" w:rsidRDefault="004B6273" w:rsidP="004B6273">
            <w:pPr>
              <w:pStyle w:val="Tabletext"/>
              <w:spacing w:before="0" w:after="0"/>
              <w:ind w:left="0" w:right="0"/>
              <w:rPr>
                <w:ins w:id="1294" w:author="Abercrombie, Kerrie" w:date="2021-01-20T10:19:00Z"/>
                <w:szCs w:val="20"/>
              </w:rPr>
            </w:pPr>
            <w:ins w:id="1295" w:author="Abercrombie, Kerrie" w:date="2021-01-20T10:19:00Z">
              <w:r>
                <w:rPr>
                  <w:szCs w:val="20"/>
                </w:rPr>
                <w:t>Legal responsibilities/ consequence of actions</w:t>
              </w:r>
            </w:ins>
          </w:p>
        </w:tc>
        <w:tc>
          <w:tcPr>
            <w:tcW w:w="683" w:type="dxa"/>
            <w:vMerge/>
          </w:tcPr>
          <w:p w14:paraId="1350FF58" w14:textId="77777777" w:rsidR="004B6273" w:rsidRPr="002A0F96" w:rsidRDefault="004B6273" w:rsidP="004B6273">
            <w:pPr>
              <w:pStyle w:val="Tabletext"/>
              <w:spacing w:before="0" w:after="0"/>
              <w:rPr>
                <w:ins w:id="1296" w:author="Abercrombie, Kerrie" w:date="2021-01-20T10:19:00Z"/>
                <w:szCs w:val="20"/>
              </w:rPr>
            </w:pPr>
          </w:p>
        </w:tc>
        <w:tc>
          <w:tcPr>
            <w:tcW w:w="2974" w:type="dxa"/>
          </w:tcPr>
          <w:p w14:paraId="022C9F70" w14:textId="77777777" w:rsidR="004B6273" w:rsidRPr="002A0F96" w:rsidRDefault="004B6273" w:rsidP="004B6273">
            <w:pPr>
              <w:pStyle w:val="Tabletext"/>
              <w:spacing w:before="0" w:after="0"/>
              <w:ind w:left="0" w:right="7"/>
              <w:rPr>
                <w:ins w:id="1297" w:author="Abercrombie, Kerrie" w:date="2021-01-20T10:19:00Z"/>
                <w:szCs w:val="20"/>
              </w:rPr>
            </w:pPr>
          </w:p>
        </w:tc>
      </w:tr>
      <w:tr w:rsidR="004B6273" w:rsidRPr="00076779" w14:paraId="693ECF14" w14:textId="77777777" w:rsidTr="004B6273">
        <w:trPr>
          <w:ins w:id="1298" w:author="Abercrombie, Kerrie" w:date="2021-01-20T10:19:00Z"/>
        </w:trPr>
        <w:tc>
          <w:tcPr>
            <w:tcW w:w="846" w:type="dxa"/>
            <w:vMerge/>
          </w:tcPr>
          <w:p w14:paraId="1A35DB9C" w14:textId="77777777" w:rsidR="004B6273" w:rsidRPr="002A0F96" w:rsidRDefault="004B6273" w:rsidP="004B6273">
            <w:pPr>
              <w:pStyle w:val="Tabletext"/>
              <w:spacing w:before="0" w:after="0"/>
              <w:rPr>
                <w:ins w:id="1299" w:author="Abercrombie, Kerrie" w:date="2021-01-20T10:19:00Z"/>
                <w:szCs w:val="20"/>
              </w:rPr>
            </w:pPr>
          </w:p>
        </w:tc>
        <w:tc>
          <w:tcPr>
            <w:tcW w:w="4607" w:type="dxa"/>
            <w:vMerge/>
          </w:tcPr>
          <w:p w14:paraId="116D585B" w14:textId="77777777" w:rsidR="004B6273" w:rsidRPr="002A0F96" w:rsidRDefault="004B6273" w:rsidP="004B6273">
            <w:pPr>
              <w:pStyle w:val="Tabletext"/>
              <w:spacing w:before="0" w:after="0"/>
              <w:ind w:left="0" w:right="0"/>
              <w:rPr>
                <w:ins w:id="1300" w:author="Abercrombie, Kerrie" w:date="2021-01-20T10:19:00Z"/>
                <w:i/>
                <w:szCs w:val="20"/>
              </w:rPr>
            </w:pPr>
          </w:p>
        </w:tc>
        <w:tc>
          <w:tcPr>
            <w:tcW w:w="908" w:type="dxa"/>
          </w:tcPr>
          <w:p w14:paraId="60F294E7" w14:textId="3ED0F6B0" w:rsidR="004B6273" w:rsidRDefault="004B6273" w:rsidP="00A14E47">
            <w:pPr>
              <w:pStyle w:val="Tabletext"/>
              <w:spacing w:before="0" w:after="0"/>
              <w:ind w:left="0" w:right="0"/>
              <w:rPr>
                <w:ins w:id="1301" w:author="Abercrombie, Kerrie" w:date="2021-01-25T08:49:00Z"/>
                <w:szCs w:val="20"/>
              </w:rPr>
            </w:pPr>
            <w:ins w:id="1302" w:author="Abercrombie, Kerrie" w:date="2021-01-25T08:49:00Z">
              <w:r>
                <w:rPr>
                  <w:szCs w:val="20"/>
                </w:rPr>
                <w:t>1.</w:t>
              </w:r>
            </w:ins>
            <w:ins w:id="1303" w:author="Abercrombie, Kerrie" w:date="2021-02-02T06:36:00Z">
              <w:r w:rsidR="00A14E47">
                <w:rPr>
                  <w:szCs w:val="20"/>
                </w:rPr>
                <w:t>4</w:t>
              </w:r>
            </w:ins>
            <w:ins w:id="1304" w:author="Abercrombie, Kerrie" w:date="2021-01-25T08:49:00Z">
              <w:r>
                <w:rPr>
                  <w:szCs w:val="20"/>
                </w:rPr>
                <w:t>.5</w:t>
              </w:r>
            </w:ins>
          </w:p>
        </w:tc>
        <w:tc>
          <w:tcPr>
            <w:tcW w:w="4607" w:type="dxa"/>
          </w:tcPr>
          <w:p w14:paraId="6C55CA5E" w14:textId="314FE435" w:rsidR="004B6273" w:rsidRDefault="004B6273" w:rsidP="004B6273">
            <w:pPr>
              <w:pStyle w:val="Tabletext"/>
              <w:spacing w:before="0" w:after="0"/>
              <w:ind w:left="0" w:right="0"/>
              <w:rPr>
                <w:ins w:id="1305" w:author="Abercrombie, Kerrie" w:date="2021-01-20T10:19:00Z"/>
                <w:szCs w:val="20"/>
              </w:rPr>
            </w:pPr>
            <w:ins w:id="1306" w:author="Abercrombie, Kerrie" w:date="2021-01-20T10:19:00Z">
              <w:r>
                <w:rPr>
                  <w:szCs w:val="20"/>
                </w:rPr>
                <w:t>Requirements and limitations of their authority</w:t>
              </w:r>
            </w:ins>
          </w:p>
        </w:tc>
        <w:tc>
          <w:tcPr>
            <w:tcW w:w="683" w:type="dxa"/>
            <w:vMerge/>
          </w:tcPr>
          <w:p w14:paraId="324167AE" w14:textId="77777777" w:rsidR="004B6273" w:rsidRPr="002A0F96" w:rsidRDefault="004B6273" w:rsidP="004B6273">
            <w:pPr>
              <w:pStyle w:val="Tabletext"/>
              <w:spacing w:before="0" w:after="0"/>
              <w:rPr>
                <w:ins w:id="1307" w:author="Abercrombie, Kerrie" w:date="2021-01-20T10:19:00Z"/>
                <w:szCs w:val="20"/>
              </w:rPr>
            </w:pPr>
          </w:p>
        </w:tc>
        <w:tc>
          <w:tcPr>
            <w:tcW w:w="2974" w:type="dxa"/>
          </w:tcPr>
          <w:p w14:paraId="560DC4AC" w14:textId="77777777" w:rsidR="004B6273" w:rsidRPr="002A0F96" w:rsidRDefault="004B6273" w:rsidP="004B6273">
            <w:pPr>
              <w:pStyle w:val="Tabletext"/>
              <w:spacing w:before="0" w:after="0"/>
              <w:ind w:left="0" w:right="7"/>
              <w:rPr>
                <w:ins w:id="1308" w:author="Abercrombie, Kerrie" w:date="2021-01-20T10:19:00Z"/>
                <w:szCs w:val="20"/>
              </w:rPr>
            </w:pPr>
          </w:p>
        </w:tc>
      </w:tr>
      <w:tr w:rsidR="004B6273" w:rsidRPr="00755FEE" w14:paraId="47BB38DE" w14:textId="77777777" w:rsidTr="004B6273">
        <w:trPr>
          <w:ins w:id="1309" w:author="Abercrombie, Kerrie" w:date="2021-01-20T10:19:00Z"/>
        </w:trPr>
        <w:tc>
          <w:tcPr>
            <w:tcW w:w="846" w:type="dxa"/>
            <w:shd w:val="clear" w:color="auto" w:fill="F2F2F2" w:themeFill="background1" w:themeFillShade="F2"/>
          </w:tcPr>
          <w:p w14:paraId="299B0EE1" w14:textId="1D5742D5" w:rsidR="004B6273" w:rsidRPr="00755FEE" w:rsidRDefault="004B6273" w:rsidP="00A14E47">
            <w:pPr>
              <w:pStyle w:val="Tabletext"/>
              <w:spacing w:before="0" w:after="0"/>
              <w:rPr>
                <w:ins w:id="1310" w:author="Abercrombie, Kerrie" w:date="2021-01-20T10:19:00Z"/>
                <w:b/>
                <w:szCs w:val="20"/>
              </w:rPr>
            </w:pPr>
            <w:ins w:id="1311" w:author="Abercrombie, Kerrie" w:date="2021-01-20T10:19:00Z">
              <w:r w:rsidRPr="00755FEE">
                <w:rPr>
                  <w:b/>
                  <w:szCs w:val="20"/>
                </w:rPr>
                <w:t>1.</w:t>
              </w:r>
            </w:ins>
            <w:ins w:id="1312" w:author="Abercrombie, Kerrie" w:date="2021-02-02T06:36:00Z">
              <w:r w:rsidR="00A14E47">
                <w:rPr>
                  <w:b/>
                  <w:szCs w:val="20"/>
                </w:rPr>
                <w:t>5</w:t>
              </w:r>
            </w:ins>
          </w:p>
        </w:tc>
        <w:tc>
          <w:tcPr>
            <w:tcW w:w="4607" w:type="dxa"/>
            <w:shd w:val="clear" w:color="auto" w:fill="F2F2F2" w:themeFill="background1" w:themeFillShade="F2"/>
          </w:tcPr>
          <w:p w14:paraId="77D34B06" w14:textId="77777777" w:rsidR="004B6273" w:rsidRPr="00755FEE" w:rsidRDefault="004B6273" w:rsidP="004B6273">
            <w:pPr>
              <w:pStyle w:val="Tabletext"/>
              <w:spacing w:before="0" w:after="0"/>
              <w:ind w:left="0" w:right="0"/>
              <w:rPr>
                <w:ins w:id="1313" w:author="Abercrombie, Kerrie" w:date="2021-01-20T10:19:00Z"/>
                <w:b/>
                <w:i/>
                <w:szCs w:val="20"/>
              </w:rPr>
            </w:pPr>
            <w:ins w:id="1314" w:author="Abercrombie, Kerrie" w:date="2021-01-20T10:19:00Z">
              <w:r w:rsidRPr="00755FEE">
                <w:rPr>
                  <w:b/>
                  <w:szCs w:val="20"/>
                </w:rPr>
                <w:t xml:space="preserve">ROLES AND </w:t>
              </w:r>
              <w:commentRangeStart w:id="1315"/>
              <w:r w:rsidRPr="00755FEE">
                <w:rPr>
                  <w:b/>
                  <w:szCs w:val="20"/>
                </w:rPr>
                <w:t>RESPONSIBILITIES</w:t>
              </w:r>
            </w:ins>
            <w:commentRangeEnd w:id="1315"/>
            <w:r>
              <w:rPr>
                <w:rStyle w:val="CommentReference"/>
                <w:color w:val="auto"/>
              </w:rPr>
              <w:commentReference w:id="1315"/>
            </w:r>
          </w:p>
        </w:tc>
        <w:tc>
          <w:tcPr>
            <w:tcW w:w="908" w:type="dxa"/>
            <w:shd w:val="clear" w:color="auto" w:fill="F2F2F2" w:themeFill="background1" w:themeFillShade="F2"/>
          </w:tcPr>
          <w:p w14:paraId="2947ED97" w14:textId="77777777" w:rsidR="004B6273" w:rsidRPr="00755FEE" w:rsidRDefault="004B6273" w:rsidP="004B6273">
            <w:pPr>
              <w:pStyle w:val="Tabletext"/>
              <w:spacing w:before="0" w:after="0"/>
              <w:ind w:left="0" w:right="0"/>
              <w:rPr>
                <w:ins w:id="1316" w:author="Abercrombie, Kerrie" w:date="2021-01-25T08:49:00Z"/>
                <w:b/>
                <w:szCs w:val="20"/>
              </w:rPr>
            </w:pPr>
          </w:p>
        </w:tc>
        <w:tc>
          <w:tcPr>
            <w:tcW w:w="4607" w:type="dxa"/>
            <w:shd w:val="clear" w:color="auto" w:fill="F2F2F2" w:themeFill="background1" w:themeFillShade="F2"/>
          </w:tcPr>
          <w:p w14:paraId="7FF227A0" w14:textId="55473EFA" w:rsidR="004B6273" w:rsidRPr="00755FEE" w:rsidRDefault="004B6273" w:rsidP="004B6273">
            <w:pPr>
              <w:pStyle w:val="Tabletext"/>
              <w:spacing w:before="0" w:after="0"/>
              <w:ind w:left="0" w:right="0"/>
              <w:rPr>
                <w:ins w:id="1317" w:author="Abercrombie, Kerrie" w:date="2021-01-20T10:19:00Z"/>
                <w:b/>
                <w:szCs w:val="20"/>
              </w:rPr>
            </w:pPr>
          </w:p>
        </w:tc>
        <w:tc>
          <w:tcPr>
            <w:tcW w:w="683" w:type="dxa"/>
            <w:shd w:val="clear" w:color="auto" w:fill="F2F2F2" w:themeFill="background1" w:themeFillShade="F2"/>
          </w:tcPr>
          <w:p w14:paraId="07E72E79" w14:textId="77777777" w:rsidR="004B6273" w:rsidRPr="00755FEE" w:rsidRDefault="004B6273" w:rsidP="004B6273">
            <w:pPr>
              <w:pStyle w:val="Tabletext"/>
              <w:spacing w:before="0" w:after="0"/>
              <w:rPr>
                <w:ins w:id="1318" w:author="Abercrombie, Kerrie" w:date="2021-01-20T10:19:00Z"/>
                <w:b/>
                <w:szCs w:val="20"/>
              </w:rPr>
            </w:pPr>
          </w:p>
        </w:tc>
        <w:tc>
          <w:tcPr>
            <w:tcW w:w="2974" w:type="dxa"/>
            <w:shd w:val="clear" w:color="auto" w:fill="F2F2F2" w:themeFill="background1" w:themeFillShade="F2"/>
          </w:tcPr>
          <w:p w14:paraId="3C1D365C" w14:textId="77777777" w:rsidR="004B6273" w:rsidRPr="00755FEE" w:rsidRDefault="004B6273" w:rsidP="004B6273">
            <w:pPr>
              <w:pStyle w:val="Tabletext"/>
              <w:spacing w:before="0" w:after="0"/>
              <w:ind w:left="0" w:right="7"/>
              <w:rPr>
                <w:ins w:id="1319" w:author="Abercrombie, Kerrie" w:date="2021-01-20T10:19:00Z"/>
                <w:b/>
                <w:szCs w:val="20"/>
              </w:rPr>
            </w:pPr>
          </w:p>
        </w:tc>
      </w:tr>
      <w:tr w:rsidR="004B6273" w:rsidRPr="00076779" w14:paraId="76EC111C" w14:textId="77777777" w:rsidTr="004B6273">
        <w:trPr>
          <w:ins w:id="1320" w:author="Abercrombie, Kerrie" w:date="2021-01-20T10:19:00Z"/>
        </w:trPr>
        <w:tc>
          <w:tcPr>
            <w:tcW w:w="846" w:type="dxa"/>
            <w:vMerge w:val="restart"/>
          </w:tcPr>
          <w:p w14:paraId="7481877E" w14:textId="77777777" w:rsidR="004B6273" w:rsidRPr="002A0F96" w:rsidRDefault="004B6273" w:rsidP="004B6273">
            <w:pPr>
              <w:pStyle w:val="Tabletext"/>
              <w:spacing w:before="0" w:after="0"/>
              <w:rPr>
                <w:ins w:id="1321" w:author="Abercrombie, Kerrie" w:date="2021-01-20T10:19:00Z"/>
                <w:szCs w:val="20"/>
              </w:rPr>
            </w:pPr>
          </w:p>
        </w:tc>
        <w:tc>
          <w:tcPr>
            <w:tcW w:w="4607" w:type="dxa"/>
            <w:vMerge w:val="restart"/>
          </w:tcPr>
          <w:p w14:paraId="04A7C347" w14:textId="77777777" w:rsidR="004B6273" w:rsidRPr="002A0F96" w:rsidRDefault="004B6273" w:rsidP="004B6273">
            <w:pPr>
              <w:pStyle w:val="Tabletext"/>
              <w:spacing w:before="0" w:after="0"/>
              <w:ind w:left="0" w:right="0"/>
              <w:rPr>
                <w:ins w:id="1322" w:author="Abercrombie, Kerrie" w:date="2021-01-20T10:19:00Z"/>
                <w:i/>
                <w:szCs w:val="20"/>
              </w:rPr>
            </w:pPr>
            <w:ins w:id="1323" w:author="Abercrombie, Kerrie" w:date="2021-01-20T10:19:00Z">
              <w:r w:rsidRPr="002A0F96">
                <w:rPr>
                  <w:rFonts w:ascii="Calibri" w:hAnsi="Calibri"/>
                  <w:i/>
                  <w:szCs w:val="20"/>
                </w:rPr>
                <w:t xml:space="preserve">Explain the roles, responsibilities of VTS and </w:t>
              </w:r>
              <w:r>
                <w:rPr>
                  <w:rFonts w:ascii="Calibri" w:hAnsi="Calibri"/>
                  <w:i/>
                  <w:szCs w:val="20"/>
                </w:rPr>
                <w:t xml:space="preserve">the </w:t>
              </w:r>
              <w:r w:rsidRPr="002A0F96">
                <w:rPr>
                  <w:rFonts w:ascii="Calibri" w:hAnsi="Calibri"/>
                  <w:i/>
                  <w:szCs w:val="20"/>
                </w:rPr>
                <w:t>relationships between ship masters, marine pilots, and allied services</w:t>
              </w:r>
              <w:r>
                <w:rPr>
                  <w:rFonts w:ascii="Calibri" w:hAnsi="Calibri"/>
                  <w:i/>
                  <w:szCs w:val="20"/>
                </w:rPr>
                <w:t xml:space="preserve"> in a VTS environment.</w:t>
              </w:r>
            </w:ins>
          </w:p>
        </w:tc>
        <w:tc>
          <w:tcPr>
            <w:tcW w:w="908" w:type="dxa"/>
          </w:tcPr>
          <w:p w14:paraId="0DF86F1D" w14:textId="63B5FA73" w:rsidR="004B6273" w:rsidRPr="002A0F96" w:rsidRDefault="004B6273" w:rsidP="00A14E47">
            <w:pPr>
              <w:pStyle w:val="Tabletext"/>
              <w:spacing w:before="0" w:after="0"/>
              <w:ind w:left="0" w:right="0"/>
              <w:rPr>
                <w:ins w:id="1324" w:author="Abercrombie, Kerrie" w:date="2021-01-25T08:49:00Z"/>
                <w:szCs w:val="20"/>
              </w:rPr>
            </w:pPr>
            <w:ins w:id="1325" w:author="Abercrombie, Kerrie" w:date="2021-01-25T08:49:00Z">
              <w:r>
                <w:rPr>
                  <w:szCs w:val="20"/>
                </w:rPr>
                <w:t>1.</w:t>
              </w:r>
            </w:ins>
            <w:ins w:id="1326" w:author="Abercrombie, Kerrie" w:date="2021-02-02T06:37:00Z">
              <w:r w:rsidR="00A14E47">
                <w:rPr>
                  <w:szCs w:val="20"/>
                </w:rPr>
                <w:t>5</w:t>
              </w:r>
            </w:ins>
            <w:ins w:id="1327" w:author="Abercrombie, Kerrie" w:date="2021-01-25T08:49:00Z">
              <w:r>
                <w:rPr>
                  <w:szCs w:val="20"/>
                </w:rPr>
                <w:t>.1</w:t>
              </w:r>
            </w:ins>
          </w:p>
        </w:tc>
        <w:tc>
          <w:tcPr>
            <w:tcW w:w="4607" w:type="dxa"/>
          </w:tcPr>
          <w:p w14:paraId="32FB31F1" w14:textId="47727B7E" w:rsidR="004B6273" w:rsidRPr="002A0F96" w:rsidRDefault="004B6273" w:rsidP="004B6273">
            <w:pPr>
              <w:pStyle w:val="Tabletext"/>
              <w:spacing w:before="0" w:after="0"/>
              <w:ind w:left="0" w:right="0"/>
              <w:rPr>
                <w:ins w:id="1328" w:author="Abercrombie, Kerrie" w:date="2021-01-20T10:19:00Z"/>
                <w:szCs w:val="20"/>
              </w:rPr>
            </w:pPr>
            <w:ins w:id="1329" w:author="Abercrombie, Kerrie" w:date="2021-01-20T10:19:00Z">
              <w:r w:rsidRPr="002A0F96">
                <w:rPr>
                  <w:szCs w:val="20"/>
                </w:rPr>
                <w:t>Ship Masters</w:t>
              </w:r>
            </w:ins>
          </w:p>
        </w:tc>
        <w:tc>
          <w:tcPr>
            <w:tcW w:w="683" w:type="dxa"/>
            <w:vMerge w:val="restart"/>
          </w:tcPr>
          <w:p w14:paraId="69B7B866" w14:textId="77777777" w:rsidR="004B6273" w:rsidRPr="002A0F96" w:rsidRDefault="004B6273" w:rsidP="004B6273">
            <w:pPr>
              <w:pStyle w:val="Tabletext"/>
              <w:spacing w:before="0" w:after="0"/>
              <w:rPr>
                <w:ins w:id="1330" w:author="Abercrombie, Kerrie" w:date="2021-01-20T10:19:00Z"/>
                <w:szCs w:val="20"/>
              </w:rPr>
            </w:pPr>
            <w:ins w:id="1331" w:author="Abercrombie, Kerrie" w:date="2021-01-20T10:19:00Z">
              <w:r w:rsidRPr="002A0F96">
                <w:rPr>
                  <w:szCs w:val="20"/>
                </w:rPr>
                <w:t>L1</w:t>
              </w:r>
            </w:ins>
          </w:p>
        </w:tc>
        <w:tc>
          <w:tcPr>
            <w:tcW w:w="2974" w:type="dxa"/>
          </w:tcPr>
          <w:p w14:paraId="11B564E3" w14:textId="77777777" w:rsidR="004B6273" w:rsidRPr="002A0F96" w:rsidRDefault="004B6273" w:rsidP="004B6273">
            <w:pPr>
              <w:pStyle w:val="Tabletext"/>
              <w:spacing w:before="0" w:after="0"/>
              <w:ind w:left="0" w:right="7"/>
              <w:rPr>
                <w:ins w:id="1332" w:author="Abercrombie, Kerrie" w:date="2021-01-20T10:19:00Z"/>
                <w:szCs w:val="20"/>
              </w:rPr>
            </w:pPr>
          </w:p>
        </w:tc>
      </w:tr>
      <w:tr w:rsidR="004B6273" w:rsidRPr="00076779" w14:paraId="44794F32" w14:textId="77777777" w:rsidTr="004B6273">
        <w:trPr>
          <w:ins w:id="1333" w:author="Abercrombie, Kerrie" w:date="2021-01-20T10:19:00Z"/>
        </w:trPr>
        <w:tc>
          <w:tcPr>
            <w:tcW w:w="846" w:type="dxa"/>
            <w:vMerge/>
          </w:tcPr>
          <w:p w14:paraId="5959454C" w14:textId="77777777" w:rsidR="004B6273" w:rsidRPr="002A0F96" w:rsidRDefault="004B6273" w:rsidP="004B6273">
            <w:pPr>
              <w:pStyle w:val="Tabletext"/>
              <w:spacing w:before="0" w:after="0"/>
              <w:rPr>
                <w:ins w:id="1334" w:author="Abercrombie, Kerrie" w:date="2021-01-20T10:19:00Z"/>
                <w:szCs w:val="20"/>
              </w:rPr>
            </w:pPr>
          </w:p>
        </w:tc>
        <w:tc>
          <w:tcPr>
            <w:tcW w:w="4607" w:type="dxa"/>
            <w:vMerge/>
          </w:tcPr>
          <w:p w14:paraId="19553D2C" w14:textId="77777777" w:rsidR="004B6273" w:rsidRPr="002A0F96" w:rsidRDefault="004B6273" w:rsidP="004B6273">
            <w:pPr>
              <w:pStyle w:val="Tabletext"/>
              <w:spacing w:before="0" w:after="0"/>
              <w:ind w:left="0" w:right="0"/>
              <w:rPr>
                <w:ins w:id="1335" w:author="Abercrombie, Kerrie" w:date="2021-01-20T10:19:00Z"/>
                <w:i/>
                <w:szCs w:val="20"/>
              </w:rPr>
            </w:pPr>
          </w:p>
        </w:tc>
        <w:tc>
          <w:tcPr>
            <w:tcW w:w="908" w:type="dxa"/>
          </w:tcPr>
          <w:p w14:paraId="2939FC96" w14:textId="73A04790" w:rsidR="004B6273" w:rsidRPr="002A0F96" w:rsidRDefault="004B6273" w:rsidP="00A14E47">
            <w:pPr>
              <w:pStyle w:val="Tabletext"/>
              <w:spacing w:before="0" w:after="0"/>
              <w:ind w:left="0" w:right="0"/>
              <w:rPr>
                <w:ins w:id="1336" w:author="Abercrombie, Kerrie" w:date="2021-01-25T08:49:00Z"/>
                <w:szCs w:val="20"/>
              </w:rPr>
            </w:pPr>
            <w:ins w:id="1337" w:author="Abercrombie, Kerrie" w:date="2021-01-25T08:49:00Z">
              <w:r>
                <w:rPr>
                  <w:szCs w:val="20"/>
                </w:rPr>
                <w:t>1.</w:t>
              </w:r>
            </w:ins>
            <w:ins w:id="1338" w:author="Abercrombie, Kerrie" w:date="2021-02-02T06:37:00Z">
              <w:r w:rsidR="00A14E47">
                <w:rPr>
                  <w:szCs w:val="20"/>
                </w:rPr>
                <w:t>5</w:t>
              </w:r>
            </w:ins>
            <w:ins w:id="1339" w:author="Abercrombie, Kerrie" w:date="2021-01-25T08:49:00Z">
              <w:r>
                <w:rPr>
                  <w:szCs w:val="20"/>
                </w:rPr>
                <w:t>.2</w:t>
              </w:r>
            </w:ins>
          </w:p>
        </w:tc>
        <w:tc>
          <w:tcPr>
            <w:tcW w:w="4607" w:type="dxa"/>
          </w:tcPr>
          <w:p w14:paraId="76187BCD" w14:textId="0ECB52F3" w:rsidR="004B6273" w:rsidRPr="002A0F96" w:rsidRDefault="004B6273" w:rsidP="004B6273">
            <w:pPr>
              <w:pStyle w:val="Tabletext"/>
              <w:spacing w:before="0" w:after="0"/>
              <w:ind w:left="0" w:right="0"/>
              <w:rPr>
                <w:ins w:id="1340" w:author="Abercrombie, Kerrie" w:date="2021-01-20T10:19:00Z"/>
                <w:szCs w:val="20"/>
              </w:rPr>
            </w:pPr>
            <w:ins w:id="1341" w:author="Abercrombie, Kerrie" w:date="2021-01-20T10:19:00Z">
              <w:r w:rsidRPr="002A0F96">
                <w:rPr>
                  <w:szCs w:val="20"/>
                </w:rPr>
                <w:t>Marine Pilots</w:t>
              </w:r>
            </w:ins>
          </w:p>
        </w:tc>
        <w:tc>
          <w:tcPr>
            <w:tcW w:w="683" w:type="dxa"/>
            <w:vMerge/>
          </w:tcPr>
          <w:p w14:paraId="245257DE" w14:textId="77777777" w:rsidR="004B6273" w:rsidRPr="002A0F96" w:rsidRDefault="004B6273" w:rsidP="004B6273">
            <w:pPr>
              <w:pStyle w:val="Tabletext"/>
              <w:spacing w:before="0" w:after="0"/>
              <w:rPr>
                <w:ins w:id="1342" w:author="Abercrombie, Kerrie" w:date="2021-01-20T10:19:00Z"/>
                <w:szCs w:val="20"/>
              </w:rPr>
            </w:pPr>
          </w:p>
        </w:tc>
        <w:tc>
          <w:tcPr>
            <w:tcW w:w="2974" w:type="dxa"/>
          </w:tcPr>
          <w:p w14:paraId="081C65C8" w14:textId="77777777" w:rsidR="004B6273" w:rsidRPr="002A0F96" w:rsidRDefault="004B6273" w:rsidP="004B6273">
            <w:pPr>
              <w:pStyle w:val="Tabletext"/>
              <w:spacing w:before="0" w:after="0"/>
              <w:ind w:left="0" w:right="7"/>
              <w:rPr>
                <w:ins w:id="1343" w:author="Abercrombie, Kerrie" w:date="2021-01-20T10:19:00Z"/>
                <w:szCs w:val="20"/>
              </w:rPr>
            </w:pPr>
          </w:p>
        </w:tc>
      </w:tr>
      <w:tr w:rsidR="004B6273" w:rsidRPr="00076779" w14:paraId="6D8B5D9C" w14:textId="77777777" w:rsidTr="004B6273">
        <w:trPr>
          <w:ins w:id="1344" w:author="Abercrombie, Kerrie" w:date="2021-01-20T10:19:00Z"/>
        </w:trPr>
        <w:tc>
          <w:tcPr>
            <w:tcW w:w="846" w:type="dxa"/>
            <w:vMerge/>
          </w:tcPr>
          <w:p w14:paraId="7CE00B13" w14:textId="77777777" w:rsidR="004B6273" w:rsidRPr="002A0F96" w:rsidRDefault="004B6273" w:rsidP="004B6273">
            <w:pPr>
              <w:pStyle w:val="Tabletext"/>
              <w:spacing w:before="0" w:after="0"/>
              <w:rPr>
                <w:ins w:id="1345" w:author="Abercrombie, Kerrie" w:date="2021-01-20T10:19:00Z"/>
                <w:szCs w:val="20"/>
              </w:rPr>
            </w:pPr>
          </w:p>
        </w:tc>
        <w:tc>
          <w:tcPr>
            <w:tcW w:w="4607" w:type="dxa"/>
            <w:vMerge/>
          </w:tcPr>
          <w:p w14:paraId="72E2579F" w14:textId="77777777" w:rsidR="004B6273" w:rsidRPr="002A0F96" w:rsidRDefault="004B6273" w:rsidP="004B6273">
            <w:pPr>
              <w:pStyle w:val="Tabletext"/>
              <w:spacing w:before="0" w:after="0"/>
              <w:ind w:left="0" w:right="0"/>
              <w:rPr>
                <w:ins w:id="1346" w:author="Abercrombie, Kerrie" w:date="2021-01-20T10:19:00Z"/>
                <w:i/>
                <w:szCs w:val="20"/>
              </w:rPr>
            </w:pPr>
          </w:p>
        </w:tc>
        <w:tc>
          <w:tcPr>
            <w:tcW w:w="908" w:type="dxa"/>
          </w:tcPr>
          <w:p w14:paraId="62DAFE03" w14:textId="43AC8EBB" w:rsidR="004B6273" w:rsidRPr="002A0F96" w:rsidRDefault="004B6273" w:rsidP="00A14E47">
            <w:pPr>
              <w:pStyle w:val="Tabletext"/>
              <w:spacing w:before="0" w:after="0"/>
              <w:ind w:left="0" w:right="0"/>
              <w:rPr>
                <w:ins w:id="1347" w:author="Abercrombie, Kerrie" w:date="2021-01-25T08:49:00Z"/>
                <w:szCs w:val="20"/>
              </w:rPr>
            </w:pPr>
            <w:ins w:id="1348" w:author="Abercrombie, Kerrie" w:date="2021-01-25T08:49:00Z">
              <w:r>
                <w:rPr>
                  <w:szCs w:val="20"/>
                </w:rPr>
                <w:t>1.</w:t>
              </w:r>
            </w:ins>
            <w:ins w:id="1349" w:author="Abercrombie, Kerrie" w:date="2021-02-02T06:38:00Z">
              <w:r w:rsidR="00A14E47">
                <w:rPr>
                  <w:szCs w:val="20"/>
                </w:rPr>
                <w:t>5</w:t>
              </w:r>
            </w:ins>
            <w:ins w:id="1350" w:author="Abercrombie, Kerrie" w:date="2021-01-25T08:49:00Z">
              <w:r>
                <w:rPr>
                  <w:szCs w:val="20"/>
                </w:rPr>
                <w:t>.3</w:t>
              </w:r>
            </w:ins>
          </w:p>
        </w:tc>
        <w:tc>
          <w:tcPr>
            <w:tcW w:w="4607" w:type="dxa"/>
          </w:tcPr>
          <w:p w14:paraId="70486AB1" w14:textId="309BC4D5" w:rsidR="004B6273" w:rsidRPr="002A0F96" w:rsidRDefault="004B6273" w:rsidP="004B6273">
            <w:pPr>
              <w:pStyle w:val="Tabletext"/>
              <w:spacing w:before="0" w:after="0"/>
              <w:ind w:left="0" w:right="0"/>
              <w:rPr>
                <w:ins w:id="1351" w:author="Abercrombie, Kerrie" w:date="2021-01-20T10:19:00Z"/>
                <w:szCs w:val="20"/>
              </w:rPr>
            </w:pPr>
            <w:ins w:id="1352" w:author="Abercrombie, Kerrie" w:date="2021-01-20T10:19:00Z">
              <w:r w:rsidRPr="002A0F96">
                <w:rPr>
                  <w:szCs w:val="20"/>
                </w:rPr>
                <w:t>Allied Services</w:t>
              </w:r>
            </w:ins>
          </w:p>
        </w:tc>
        <w:tc>
          <w:tcPr>
            <w:tcW w:w="683" w:type="dxa"/>
            <w:vMerge/>
          </w:tcPr>
          <w:p w14:paraId="2531F2ED" w14:textId="77777777" w:rsidR="004B6273" w:rsidRPr="002A0F96" w:rsidRDefault="004B6273" w:rsidP="004B6273">
            <w:pPr>
              <w:pStyle w:val="Tabletext"/>
              <w:spacing w:before="0" w:after="0"/>
              <w:rPr>
                <w:ins w:id="1353" w:author="Abercrombie, Kerrie" w:date="2021-01-20T10:19:00Z"/>
                <w:szCs w:val="20"/>
              </w:rPr>
            </w:pPr>
          </w:p>
        </w:tc>
        <w:tc>
          <w:tcPr>
            <w:tcW w:w="2974" w:type="dxa"/>
          </w:tcPr>
          <w:p w14:paraId="486F3685" w14:textId="77777777" w:rsidR="004B6273" w:rsidRPr="002A0F96" w:rsidRDefault="004B6273" w:rsidP="004B6273">
            <w:pPr>
              <w:pStyle w:val="Tabletext"/>
              <w:spacing w:before="0" w:after="0"/>
              <w:ind w:left="0" w:right="7"/>
              <w:rPr>
                <w:ins w:id="1354" w:author="Abercrombie, Kerrie" w:date="2021-01-20T10:19:00Z"/>
                <w:szCs w:val="20"/>
              </w:rPr>
            </w:pPr>
          </w:p>
        </w:tc>
      </w:tr>
      <w:tr w:rsidR="004B6273" w:rsidRPr="00076779" w14:paraId="76BDCC77" w14:textId="77777777" w:rsidTr="004B6273">
        <w:trPr>
          <w:ins w:id="1355" w:author="Abercrombie, Kerrie" w:date="2021-01-20T10:19:00Z"/>
        </w:trPr>
        <w:tc>
          <w:tcPr>
            <w:tcW w:w="846" w:type="dxa"/>
            <w:vMerge/>
          </w:tcPr>
          <w:p w14:paraId="16932CF3" w14:textId="77777777" w:rsidR="004B6273" w:rsidRPr="002A0F96" w:rsidRDefault="004B6273" w:rsidP="004B6273">
            <w:pPr>
              <w:pStyle w:val="Tabletext"/>
              <w:spacing w:before="0" w:after="0"/>
              <w:rPr>
                <w:ins w:id="1356" w:author="Abercrombie, Kerrie" w:date="2021-01-20T10:19:00Z"/>
                <w:szCs w:val="20"/>
              </w:rPr>
            </w:pPr>
          </w:p>
        </w:tc>
        <w:tc>
          <w:tcPr>
            <w:tcW w:w="4607" w:type="dxa"/>
            <w:vMerge/>
          </w:tcPr>
          <w:p w14:paraId="7CB1C343" w14:textId="77777777" w:rsidR="004B6273" w:rsidRPr="002A0F96" w:rsidRDefault="004B6273" w:rsidP="004B6273">
            <w:pPr>
              <w:pStyle w:val="Tabletext"/>
              <w:spacing w:before="0" w:after="0"/>
              <w:ind w:left="0" w:right="0"/>
              <w:rPr>
                <w:ins w:id="1357" w:author="Abercrombie, Kerrie" w:date="2021-01-20T10:19:00Z"/>
                <w:i/>
                <w:szCs w:val="20"/>
              </w:rPr>
            </w:pPr>
          </w:p>
        </w:tc>
        <w:tc>
          <w:tcPr>
            <w:tcW w:w="908" w:type="dxa"/>
          </w:tcPr>
          <w:p w14:paraId="38230AD9" w14:textId="45F70178" w:rsidR="004B6273" w:rsidRDefault="004B6273" w:rsidP="00A14E47">
            <w:pPr>
              <w:pStyle w:val="Tabletext"/>
              <w:spacing w:before="0" w:after="0"/>
              <w:ind w:left="0" w:right="0"/>
              <w:rPr>
                <w:ins w:id="1358" w:author="Abercrombie, Kerrie" w:date="2021-01-25T08:49:00Z"/>
                <w:szCs w:val="20"/>
              </w:rPr>
            </w:pPr>
            <w:ins w:id="1359" w:author="Abercrombie, Kerrie" w:date="2021-01-25T08:49:00Z">
              <w:r>
                <w:rPr>
                  <w:szCs w:val="20"/>
                </w:rPr>
                <w:t>1.</w:t>
              </w:r>
            </w:ins>
            <w:ins w:id="1360" w:author="Abercrombie, Kerrie" w:date="2021-02-02T06:38:00Z">
              <w:r w:rsidR="00A14E47">
                <w:rPr>
                  <w:szCs w:val="20"/>
                </w:rPr>
                <w:t>5</w:t>
              </w:r>
            </w:ins>
            <w:ins w:id="1361" w:author="Abercrombie, Kerrie" w:date="2021-01-25T08:49:00Z">
              <w:r>
                <w:rPr>
                  <w:szCs w:val="20"/>
                </w:rPr>
                <w:t>.4</w:t>
              </w:r>
            </w:ins>
          </w:p>
        </w:tc>
        <w:tc>
          <w:tcPr>
            <w:tcW w:w="4607" w:type="dxa"/>
          </w:tcPr>
          <w:p w14:paraId="4A9CE54A" w14:textId="064FA2BE" w:rsidR="004B6273" w:rsidRPr="002A0F96" w:rsidRDefault="004B6273" w:rsidP="004B6273">
            <w:pPr>
              <w:pStyle w:val="Tabletext"/>
              <w:spacing w:before="0" w:after="0"/>
              <w:ind w:left="0" w:right="0"/>
              <w:rPr>
                <w:ins w:id="1362" w:author="Abercrombie, Kerrie" w:date="2021-01-20T10:19:00Z"/>
                <w:szCs w:val="20"/>
              </w:rPr>
            </w:pPr>
            <w:ins w:id="1363" w:author="Abercrombie, Kerrie" w:date="2021-01-20T10:19:00Z">
              <w:r>
                <w:rPr>
                  <w:szCs w:val="20"/>
                </w:rPr>
                <w:t>Ship Masters to Marine Pilot</w:t>
              </w:r>
            </w:ins>
          </w:p>
        </w:tc>
        <w:tc>
          <w:tcPr>
            <w:tcW w:w="683" w:type="dxa"/>
            <w:vMerge/>
          </w:tcPr>
          <w:p w14:paraId="00151CC8" w14:textId="77777777" w:rsidR="004B6273" w:rsidRPr="002A0F96" w:rsidRDefault="004B6273" w:rsidP="004B6273">
            <w:pPr>
              <w:pStyle w:val="Tabletext"/>
              <w:spacing w:before="0" w:after="0"/>
              <w:rPr>
                <w:ins w:id="1364" w:author="Abercrombie, Kerrie" w:date="2021-01-20T10:19:00Z"/>
                <w:szCs w:val="20"/>
              </w:rPr>
            </w:pPr>
          </w:p>
        </w:tc>
        <w:tc>
          <w:tcPr>
            <w:tcW w:w="2974" w:type="dxa"/>
          </w:tcPr>
          <w:p w14:paraId="58314F58" w14:textId="77777777" w:rsidR="004B6273" w:rsidRPr="002A0F96" w:rsidRDefault="004B6273" w:rsidP="004B6273">
            <w:pPr>
              <w:pStyle w:val="Tabletext"/>
              <w:spacing w:before="0" w:after="0"/>
              <w:ind w:left="0" w:right="7"/>
              <w:rPr>
                <w:ins w:id="1365" w:author="Abercrombie, Kerrie" w:date="2021-01-20T10:19:00Z"/>
                <w:szCs w:val="20"/>
              </w:rPr>
            </w:pPr>
          </w:p>
        </w:tc>
      </w:tr>
      <w:tr w:rsidR="008E652F" w:rsidRPr="00076779" w14:paraId="5068D9DC" w14:textId="77777777" w:rsidTr="004B6273">
        <w:trPr>
          <w:ins w:id="1366" w:author="Abercrombie, Kerrie" w:date="2021-01-26T20:47:00Z"/>
        </w:trPr>
        <w:tc>
          <w:tcPr>
            <w:tcW w:w="846" w:type="dxa"/>
          </w:tcPr>
          <w:p w14:paraId="1558501C" w14:textId="77777777" w:rsidR="008E652F" w:rsidRPr="002A0F96" w:rsidRDefault="008E652F" w:rsidP="004B6273">
            <w:pPr>
              <w:pStyle w:val="Tabletext"/>
              <w:spacing w:before="0" w:after="0"/>
              <w:rPr>
                <w:ins w:id="1367" w:author="Abercrombie, Kerrie" w:date="2021-01-26T20:47:00Z"/>
                <w:szCs w:val="20"/>
              </w:rPr>
            </w:pPr>
          </w:p>
        </w:tc>
        <w:tc>
          <w:tcPr>
            <w:tcW w:w="4607" w:type="dxa"/>
          </w:tcPr>
          <w:p w14:paraId="78061018" w14:textId="77777777" w:rsidR="008E652F" w:rsidRPr="002A0F96" w:rsidRDefault="008E652F" w:rsidP="004B6273">
            <w:pPr>
              <w:pStyle w:val="Tabletext"/>
              <w:spacing w:before="0" w:after="0"/>
              <w:ind w:left="0" w:right="0"/>
              <w:rPr>
                <w:ins w:id="1368" w:author="Abercrombie, Kerrie" w:date="2021-01-26T20:47:00Z"/>
                <w:i/>
                <w:szCs w:val="20"/>
              </w:rPr>
            </w:pPr>
          </w:p>
        </w:tc>
        <w:tc>
          <w:tcPr>
            <w:tcW w:w="908" w:type="dxa"/>
          </w:tcPr>
          <w:p w14:paraId="1BA46554" w14:textId="77777777" w:rsidR="008E652F" w:rsidRDefault="008E652F" w:rsidP="004B6273">
            <w:pPr>
              <w:pStyle w:val="Tabletext"/>
              <w:spacing w:before="0" w:after="0"/>
              <w:ind w:left="0" w:right="0"/>
              <w:rPr>
                <w:ins w:id="1369" w:author="Abercrombie, Kerrie" w:date="2021-01-26T20:47:00Z"/>
                <w:szCs w:val="20"/>
              </w:rPr>
            </w:pPr>
          </w:p>
        </w:tc>
        <w:tc>
          <w:tcPr>
            <w:tcW w:w="4607" w:type="dxa"/>
          </w:tcPr>
          <w:p w14:paraId="0CCFFDB1" w14:textId="77777777" w:rsidR="008E652F" w:rsidRDefault="008E652F" w:rsidP="004B6273">
            <w:pPr>
              <w:pStyle w:val="Tabletext"/>
              <w:spacing w:before="0" w:after="0"/>
              <w:ind w:left="0" w:right="0"/>
              <w:rPr>
                <w:ins w:id="1370" w:author="Abercrombie, Kerrie" w:date="2021-01-26T20:47:00Z"/>
                <w:szCs w:val="20"/>
              </w:rPr>
            </w:pPr>
          </w:p>
        </w:tc>
        <w:tc>
          <w:tcPr>
            <w:tcW w:w="683" w:type="dxa"/>
          </w:tcPr>
          <w:p w14:paraId="22442F4B" w14:textId="77777777" w:rsidR="008E652F" w:rsidRPr="002A0F96" w:rsidRDefault="008E652F" w:rsidP="004B6273">
            <w:pPr>
              <w:pStyle w:val="Tabletext"/>
              <w:spacing w:before="0" w:after="0"/>
              <w:rPr>
                <w:ins w:id="1371" w:author="Abercrombie, Kerrie" w:date="2021-01-26T20:47:00Z"/>
                <w:szCs w:val="20"/>
              </w:rPr>
            </w:pPr>
          </w:p>
        </w:tc>
        <w:tc>
          <w:tcPr>
            <w:tcW w:w="2974" w:type="dxa"/>
          </w:tcPr>
          <w:p w14:paraId="2CD7085E" w14:textId="77777777" w:rsidR="008E652F" w:rsidRPr="002A0F96" w:rsidRDefault="008E652F" w:rsidP="004B6273">
            <w:pPr>
              <w:pStyle w:val="Tabletext"/>
              <w:spacing w:before="0" w:after="0"/>
              <w:ind w:left="0" w:right="7"/>
              <w:rPr>
                <w:ins w:id="1372" w:author="Abercrombie, Kerrie" w:date="2021-01-26T20:47:00Z"/>
                <w:szCs w:val="20"/>
              </w:rPr>
            </w:pPr>
          </w:p>
        </w:tc>
      </w:tr>
      <w:tr w:rsidR="004B6273" w:rsidRPr="00076779" w14:paraId="67BE2BB2" w14:textId="77777777" w:rsidTr="004B6273">
        <w:trPr>
          <w:ins w:id="1373" w:author="Abercrombie, Kerrie" w:date="2021-01-22T09:14:00Z"/>
        </w:trPr>
        <w:tc>
          <w:tcPr>
            <w:tcW w:w="846" w:type="dxa"/>
            <w:shd w:val="clear" w:color="auto" w:fill="F2F2F2" w:themeFill="background1" w:themeFillShade="F2"/>
          </w:tcPr>
          <w:p w14:paraId="5FCADAEA" w14:textId="4FAB4D88" w:rsidR="004B6273" w:rsidRPr="001067BE" w:rsidRDefault="004B6273" w:rsidP="00A14E47">
            <w:pPr>
              <w:pStyle w:val="Tabletext"/>
              <w:spacing w:before="0" w:after="0"/>
              <w:rPr>
                <w:ins w:id="1374" w:author="Abercrombie, Kerrie" w:date="2021-01-22T09:14:00Z"/>
                <w:b/>
                <w:szCs w:val="20"/>
              </w:rPr>
            </w:pPr>
            <w:ins w:id="1375" w:author="Abercrombie, Kerrie" w:date="2021-01-22T09:14:00Z">
              <w:r w:rsidRPr="001067BE">
                <w:rPr>
                  <w:b/>
                  <w:szCs w:val="20"/>
                </w:rPr>
                <w:t>1.</w:t>
              </w:r>
            </w:ins>
            <w:ins w:id="1376" w:author="Abercrombie, Kerrie" w:date="2021-02-02T06:38:00Z">
              <w:r w:rsidR="00A14E47">
                <w:rPr>
                  <w:b/>
                  <w:szCs w:val="20"/>
                </w:rPr>
                <w:t>6</w:t>
              </w:r>
            </w:ins>
          </w:p>
        </w:tc>
        <w:tc>
          <w:tcPr>
            <w:tcW w:w="4607" w:type="dxa"/>
            <w:shd w:val="clear" w:color="auto" w:fill="F2F2F2" w:themeFill="background1" w:themeFillShade="F2"/>
          </w:tcPr>
          <w:p w14:paraId="3C59AB06" w14:textId="492E8255" w:rsidR="004B6273" w:rsidRPr="00C27B77" w:rsidRDefault="004B6273" w:rsidP="004B6273">
            <w:pPr>
              <w:pStyle w:val="Tabletext"/>
              <w:spacing w:before="0" w:after="0"/>
              <w:ind w:left="0" w:right="0"/>
              <w:rPr>
                <w:ins w:id="1377" w:author="Abercrombie, Kerrie" w:date="2021-01-22T09:14:00Z"/>
                <w:b/>
                <w:szCs w:val="20"/>
              </w:rPr>
            </w:pPr>
            <w:commentRangeStart w:id="1378"/>
            <w:ins w:id="1379" w:author="Abercrombie, Kerrie" w:date="2021-01-22T09:15:00Z">
              <w:r>
                <w:rPr>
                  <w:b/>
                  <w:szCs w:val="20"/>
                </w:rPr>
                <w:t xml:space="preserve">RECORD </w:t>
              </w:r>
            </w:ins>
            <w:commentRangeEnd w:id="1378"/>
            <w:r w:rsidR="00856BCB">
              <w:rPr>
                <w:rStyle w:val="CommentReference"/>
                <w:color w:val="auto"/>
              </w:rPr>
              <w:commentReference w:id="1378"/>
            </w:r>
            <w:ins w:id="1380" w:author="Abercrombie, Kerrie" w:date="2021-01-22T09:15:00Z">
              <w:r>
                <w:rPr>
                  <w:b/>
                  <w:szCs w:val="20"/>
                </w:rPr>
                <w:t>AND LOG KEEPING</w:t>
              </w:r>
            </w:ins>
          </w:p>
        </w:tc>
        <w:tc>
          <w:tcPr>
            <w:tcW w:w="908" w:type="dxa"/>
            <w:shd w:val="clear" w:color="auto" w:fill="F2F2F2" w:themeFill="background1" w:themeFillShade="F2"/>
          </w:tcPr>
          <w:p w14:paraId="1A952509" w14:textId="77777777" w:rsidR="004B6273" w:rsidRDefault="004B6273" w:rsidP="004B6273">
            <w:pPr>
              <w:pStyle w:val="Tabletext"/>
              <w:spacing w:before="0" w:after="0"/>
              <w:ind w:left="0" w:right="0"/>
              <w:rPr>
                <w:ins w:id="1381" w:author="Abercrombie, Kerrie" w:date="2021-01-25T08:49:00Z"/>
                <w:szCs w:val="20"/>
              </w:rPr>
            </w:pPr>
          </w:p>
        </w:tc>
        <w:tc>
          <w:tcPr>
            <w:tcW w:w="4607" w:type="dxa"/>
            <w:shd w:val="clear" w:color="auto" w:fill="F2F2F2" w:themeFill="background1" w:themeFillShade="F2"/>
          </w:tcPr>
          <w:p w14:paraId="5702DB59" w14:textId="3363E6AC" w:rsidR="004B6273" w:rsidRDefault="004B6273" w:rsidP="004B6273">
            <w:pPr>
              <w:pStyle w:val="Tabletext"/>
              <w:spacing w:before="0" w:after="0"/>
              <w:ind w:left="0" w:right="0"/>
              <w:rPr>
                <w:ins w:id="1382" w:author="Abercrombie, Kerrie" w:date="2021-01-22T09:14:00Z"/>
                <w:szCs w:val="20"/>
              </w:rPr>
            </w:pPr>
          </w:p>
        </w:tc>
        <w:tc>
          <w:tcPr>
            <w:tcW w:w="683" w:type="dxa"/>
            <w:shd w:val="clear" w:color="auto" w:fill="F2F2F2" w:themeFill="background1" w:themeFillShade="F2"/>
          </w:tcPr>
          <w:p w14:paraId="23A5BAD4" w14:textId="77777777" w:rsidR="004B6273" w:rsidRPr="002A0F96" w:rsidRDefault="004B6273" w:rsidP="004B6273">
            <w:pPr>
              <w:pStyle w:val="Tabletext"/>
              <w:spacing w:before="0" w:after="0"/>
              <w:rPr>
                <w:ins w:id="1383" w:author="Abercrombie, Kerrie" w:date="2021-01-22T09:14:00Z"/>
                <w:szCs w:val="20"/>
              </w:rPr>
            </w:pPr>
          </w:p>
        </w:tc>
        <w:tc>
          <w:tcPr>
            <w:tcW w:w="2974" w:type="dxa"/>
            <w:shd w:val="clear" w:color="auto" w:fill="F2F2F2" w:themeFill="background1" w:themeFillShade="F2"/>
          </w:tcPr>
          <w:p w14:paraId="32FB24C3" w14:textId="77777777" w:rsidR="004B6273" w:rsidRPr="002A0F96" w:rsidRDefault="004B6273" w:rsidP="004B6273">
            <w:pPr>
              <w:pStyle w:val="Tabletext"/>
              <w:spacing w:before="0" w:after="0"/>
              <w:ind w:left="0" w:right="7"/>
              <w:rPr>
                <w:ins w:id="1384" w:author="Abercrombie, Kerrie" w:date="2021-01-22T09:14:00Z"/>
                <w:szCs w:val="20"/>
              </w:rPr>
            </w:pPr>
          </w:p>
        </w:tc>
      </w:tr>
      <w:tr w:rsidR="001067BE" w:rsidRPr="00076779" w14:paraId="294A7B95" w14:textId="77777777" w:rsidTr="004B6273">
        <w:trPr>
          <w:ins w:id="1385" w:author="Abercrombie, Kerrie" w:date="2021-01-22T09:15:00Z"/>
        </w:trPr>
        <w:tc>
          <w:tcPr>
            <w:tcW w:w="846" w:type="dxa"/>
            <w:vMerge w:val="restart"/>
          </w:tcPr>
          <w:p w14:paraId="477334B7" w14:textId="77777777" w:rsidR="001067BE" w:rsidRDefault="001067BE" w:rsidP="004B6273">
            <w:pPr>
              <w:pStyle w:val="Tabletext"/>
              <w:spacing w:before="0" w:after="0"/>
              <w:rPr>
                <w:ins w:id="1386" w:author="Abercrombie, Kerrie" w:date="2021-01-22T09:15:00Z"/>
                <w:szCs w:val="20"/>
              </w:rPr>
            </w:pPr>
          </w:p>
        </w:tc>
        <w:tc>
          <w:tcPr>
            <w:tcW w:w="4607" w:type="dxa"/>
            <w:vMerge w:val="restart"/>
          </w:tcPr>
          <w:p w14:paraId="64E549BF" w14:textId="0A516F45" w:rsidR="001067BE" w:rsidRPr="002A0F96" w:rsidRDefault="001067BE" w:rsidP="004B6273">
            <w:pPr>
              <w:pStyle w:val="Tabletext"/>
              <w:spacing w:before="0" w:after="0"/>
              <w:ind w:left="0" w:right="0"/>
              <w:rPr>
                <w:ins w:id="1387" w:author="Abercrombie, Kerrie" w:date="2021-01-22T09:15:00Z"/>
                <w:i/>
                <w:szCs w:val="20"/>
              </w:rPr>
            </w:pPr>
            <w:ins w:id="1388" w:author="Abercrombie, Kerrie" w:date="2021-01-22T09:21:00Z">
              <w:r>
                <w:rPr>
                  <w:i/>
                  <w:szCs w:val="20"/>
                </w:rPr>
                <w:t>To under</w:t>
              </w:r>
            </w:ins>
            <w:ins w:id="1389" w:author="Abercrombie, Kerrie" w:date="2021-01-22T09:22:00Z">
              <w:r>
                <w:rPr>
                  <w:i/>
                  <w:szCs w:val="20"/>
                </w:rPr>
                <w:t>s</w:t>
              </w:r>
            </w:ins>
            <w:ins w:id="1390" w:author="Abercrombie, Kerrie" w:date="2021-01-22T09:21:00Z">
              <w:r>
                <w:rPr>
                  <w:i/>
                  <w:szCs w:val="20"/>
                </w:rPr>
                <w:t>tand the importance of maintaining logs and records</w:t>
              </w:r>
            </w:ins>
          </w:p>
        </w:tc>
        <w:tc>
          <w:tcPr>
            <w:tcW w:w="908" w:type="dxa"/>
          </w:tcPr>
          <w:p w14:paraId="1CFAE89A" w14:textId="1859EB18" w:rsidR="001067BE" w:rsidRDefault="001067BE" w:rsidP="00A14E47">
            <w:pPr>
              <w:pStyle w:val="Tabletext"/>
              <w:spacing w:before="0" w:after="0"/>
              <w:ind w:left="0" w:right="0"/>
              <w:rPr>
                <w:ins w:id="1391" w:author="Abercrombie, Kerrie" w:date="2021-01-25T08:49:00Z"/>
                <w:szCs w:val="20"/>
              </w:rPr>
            </w:pPr>
            <w:ins w:id="1392" w:author="Abercrombie, Kerrie" w:date="2021-01-25T08:49:00Z">
              <w:r>
                <w:rPr>
                  <w:szCs w:val="20"/>
                </w:rPr>
                <w:t>1.</w:t>
              </w:r>
            </w:ins>
            <w:ins w:id="1393" w:author="Abercrombie, Kerrie" w:date="2021-02-02T06:40:00Z">
              <w:r w:rsidR="00A14E47">
                <w:rPr>
                  <w:szCs w:val="20"/>
                </w:rPr>
                <w:t>6</w:t>
              </w:r>
            </w:ins>
            <w:ins w:id="1394" w:author="Abercrombie, Kerrie" w:date="2021-01-25T08:49:00Z">
              <w:r>
                <w:rPr>
                  <w:szCs w:val="20"/>
                </w:rPr>
                <w:t>.1</w:t>
              </w:r>
            </w:ins>
          </w:p>
        </w:tc>
        <w:tc>
          <w:tcPr>
            <w:tcW w:w="4607" w:type="dxa"/>
          </w:tcPr>
          <w:p w14:paraId="1AE55E7D" w14:textId="66BA87DC" w:rsidR="001067BE" w:rsidRDefault="001067BE" w:rsidP="004B6273">
            <w:pPr>
              <w:pStyle w:val="Tabletext"/>
              <w:spacing w:before="0" w:after="0"/>
              <w:ind w:left="0" w:right="0"/>
              <w:rPr>
                <w:ins w:id="1395" w:author="Abercrombie, Kerrie" w:date="2021-01-22T09:26:00Z"/>
                <w:szCs w:val="20"/>
              </w:rPr>
            </w:pPr>
            <w:ins w:id="1396" w:author="Abercrombie, Kerrie" w:date="2021-01-22T09:26:00Z">
              <w:r>
                <w:rPr>
                  <w:szCs w:val="20"/>
                </w:rPr>
                <w:t>Introduction to log Keeping</w:t>
              </w:r>
            </w:ins>
          </w:p>
          <w:p w14:paraId="59F72F81" w14:textId="77777777" w:rsidR="001067BE" w:rsidRPr="00A14E47" w:rsidRDefault="001067BE" w:rsidP="004B6273">
            <w:pPr>
              <w:pStyle w:val="Tabletext"/>
              <w:spacing w:before="0" w:after="0"/>
              <w:ind w:left="709" w:right="0"/>
              <w:rPr>
                <w:ins w:id="1397" w:author="Abercrombie, Kerrie" w:date="2021-01-22T09:26:00Z"/>
                <w:strike/>
                <w:szCs w:val="20"/>
              </w:rPr>
            </w:pPr>
            <w:ins w:id="1398" w:author="Abercrombie, Kerrie" w:date="2021-01-22T09:26:00Z">
              <w:r w:rsidRPr="00A14E47">
                <w:rPr>
                  <w:strike/>
                  <w:szCs w:val="20"/>
                </w:rPr>
                <w:t>Purpose</w:t>
              </w:r>
            </w:ins>
          </w:p>
          <w:p w14:paraId="71D59B7B" w14:textId="77777777" w:rsidR="001067BE" w:rsidRPr="00A14E47" w:rsidRDefault="001067BE" w:rsidP="004B6273">
            <w:pPr>
              <w:pStyle w:val="Tabletext"/>
              <w:spacing w:before="0" w:after="0"/>
              <w:ind w:left="709" w:right="0"/>
              <w:rPr>
                <w:ins w:id="1399" w:author="Abercrombie, Kerrie" w:date="2021-01-22T09:26:00Z"/>
                <w:strike/>
                <w:szCs w:val="20"/>
              </w:rPr>
            </w:pPr>
            <w:ins w:id="1400" w:author="Abercrombie, Kerrie" w:date="2021-01-22T09:26:00Z">
              <w:r w:rsidRPr="00A14E47">
                <w:rPr>
                  <w:strike/>
                  <w:szCs w:val="20"/>
                </w:rPr>
                <w:t>Benefits</w:t>
              </w:r>
            </w:ins>
          </w:p>
          <w:p w14:paraId="4B4B05A5" w14:textId="59C3F2FC" w:rsidR="001067BE" w:rsidRDefault="001067BE" w:rsidP="004B6273">
            <w:pPr>
              <w:pStyle w:val="Tabletext"/>
              <w:spacing w:before="0" w:after="0"/>
              <w:ind w:left="709" w:right="0"/>
              <w:rPr>
                <w:ins w:id="1401" w:author="Abercrombie, Kerrie" w:date="2021-01-22T09:15:00Z"/>
                <w:szCs w:val="20"/>
              </w:rPr>
            </w:pPr>
            <w:ins w:id="1402" w:author="Abercrombie, Kerrie" w:date="2021-01-22T09:26:00Z">
              <w:r w:rsidRPr="00A14E47">
                <w:rPr>
                  <w:strike/>
                  <w:szCs w:val="20"/>
                </w:rPr>
                <w:t>Difficulties</w:t>
              </w:r>
            </w:ins>
          </w:p>
        </w:tc>
        <w:tc>
          <w:tcPr>
            <w:tcW w:w="683" w:type="dxa"/>
          </w:tcPr>
          <w:p w14:paraId="18245BF1" w14:textId="77777777" w:rsidR="001067BE" w:rsidRPr="002A0F96" w:rsidRDefault="001067BE" w:rsidP="004B6273">
            <w:pPr>
              <w:pStyle w:val="Tabletext"/>
              <w:spacing w:before="0" w:after="0"/>
              <w:rPr>
                <w:ins w:id="1403" w:author="Abercrombie, Kerrie" w:date="2021-01-22T09:15:00Z"/>
                <w:szCs w:val="20"/>
              </w:rPr>
            </w:pPr>
          </w:p>
        </w:tc>
        <w:tc>
          <w:tcPr>
            <w:tcW w:w="2974" w:type="dxa"/>
          </w:tcPr>
          <w:p w14:paraId="6D9286CE" w14:textId="77777777" w:rsidR="001067BE" w:rsidRPr="002A0F96" w:rsidRDefault="001067BE" w:rsidP="004B6273">
            <w:pPr>
              <w:pStyle w:val="Tabletext"/>
              <w:spacing w:before="0" w:after="0"/>
              <w:ind w:left="0" w:right="7"/>
              <w:rPr>
                <w:ins w:id="1404" w:author="Abercrombie, Kerrie" w:date="2021-01-22T09:15:00Z"/>
                <w:szCs w:val="20"/>
              </w:rPr>
            </w:pPr>
          </w:p>
        </w:tc>
      </w:tr>
      <w:tr w:rsidR="001067BE" w:rsidRPr="00076779" w14:paraId="658153EE" w14:textId="77777777" w:rsidTr="004B6273">
        <w:trPr>
          <w:ins w:id="1405" w:author="Abercrombie, Kerrie" w:date="2021-01-22T09:15:00Z"/>
        </w:trPr>
        <w:tc>
          <w:tcPr>
            <w:tcW w:w="846" w:type="dxa"/>
            <w:vMerge/>
          </w:tcPr>
          <w:p w14:paraId="7948136C" w14:textId="77777777" w:rsidR="001067BE" w:rsidRDefault="001067BE" w:rsidP="004B6273">
            <w:pPr>
              <w:pStyle w:val="Tabletext"/>
              <w:spacing w:before="0" w:after="0"/>
              <w:rPr>
                <w:ins w:id="1406" w:author="Abercrombie, Kerrie" w:date="2021-01-22T09:15:00Z"/>
                <w:szCs w:val="20"/>
              </w:rPr>
            </w:pPr>
          </w:p>
        </w:tc>
        <w:tc>
          <w:tcPr>
            <w:tcW w:w="4607" w:type="dxa"/>
            <w:vMerge/>
          </w:tcPr>
          <w:p w14:paraId="63643A0F" w14:textId="77777777" w:rsidR="001067BE" w:rsidRPr="002A0F96" w:rsidRDefault="001067BE" w:rsidP="004B6273">
            <w:pPr>
              <w:pStyle w:val="Tabletext"/>
              <w:spacing w:before="0" w:after="0"/>
              <w:ind w:left="0" w:right="0"/>
              <w:rPr>
                <w:ins w:id="1407" w:author="Abercrombie, Kerrie" w:date="2021-01-22T09:15:00Z"/>
                <w:i/>
                <w:szCs w:val="20"/>
              </w:rPr>
            </w:pPr>
          </w:p>
        </w:tc>
        <w:tc>
          <w:tcPr>
            <w:tcW w:w="908" w:type="dxa"/>
          </w:tcPr>
          <w:p w14:paraId="5FBA33B4" w14:textId="4131B689" w:rsidR="001067BE" w:rsidRDefault="001067BE" w:rsidP="00A14E47">
            <w:pPr>
              <w:pStyle w:val="Tabletext"/>
              <w:spacing w:before="0" w:after="0"/>
              <w:ind w:left="0" w:right="0"/>
              <w:rPr>
                <w:ins w:id="1408" w:author="Abercrombie, Kerrie" w:date="2021-01-25T08:49:00Z"/>
                <w:szCs w:val="20"/>
              </w:rPr>
            </w:pPr>
            <w:ins w:id="1409" w:author="Abercrombie, Kerrie" w:date="2021-01-25T08:49:00Z">
              <w:r>
                <w:rPr>
                  <w:szCs w:val="20"/>
                </w:rPr>
                <w:t>1.</w:t>
              </w:r>
            </w:ins>
            <w:ins w:id="1410" w:author="Abercrombie, Kerrie" w:date="2021-02-02T06:40:00Z">
              <w:r w:rsidR="00A14E47">
                <w:rPr>
                  <w:szCs w:val="20"/>
                </w:rPr>
                <w:t>6</w:t>
              </w:r>
            </w:ins>
            <w:ins w:id="1411" w:author="Abercrombie, Kerrie" w:date="2021-01-25T08:49:00Z">
              <w:r>
                <w:rPr>
                  <w:szCs w:val="20"/>
                </w:rPr>
                <w:t>.2</w:t>
              </w:r>
            </w:ins>
          </w:p>
        </w:tc>
        <w:tc>
          <w:tcPr>
            <w:tcW w:w="4607" w:type="dxa"/>
          </w:tcPr>
          <w:p w14:paraId="24355DB1" w14:textId="60BA2214" w:rsidR="001067BE" w:rsidRDefault="001067BE" w:rsidP="004B6273">
            <w:pPr>
              <w:pStyle w:val="Tabletext"/>
              <w:spacing w:before="0" w:after="0"/>
              <w:ind w:left="0" w:right="0"/>
              <w:rPr>
                <w:ins w:id="1412" w:author="Abercrombie, Kerrie" w:date="2021-01-22T09:29:00Z"/>
                <w:szCs w:val="20"/>
              </w:rPr>
            </w:pPr>
            <w:ins w:id="1413" w:author="Abercrombie, Kerrie" w:date="2021-01-22T09:29:00Z">
              <w:r>
                <w:rPr>
                  <w:szCs w:val="20"/>
                </w:rPr>
                <w:t>Methods of recording</w:t>
              </w:r>
            </w:ins>
          </w:p>
          <w:p w14:paraId="7DD4929F" w14:textId="6FD88138" w:rsidR="001067BE" w:rsidRPr="00A14E47" w:rsidRDefault="001067BE" w:rsidP="004B6273">
            <w:pPr>
              <w:pStyle w:val="Tabletext"/>
              <w:spacing w:before="0" w:after="0"/>
              <w:ind w:left="709" w:right="0"/>
              <w:rPr>
                <w:ins w:id="1414" w:author="Abercrombie, Kerrie" w:date="2021-01-22T10:06:00Z"/>
                <w:strike/>
                <w:szCs w:val="20"/>
              </w:rPr>
            </w:pPr>
            <w:ins w:id="1415" w:author="Abercrombie, Kerrie" w:date="2021-01-22T10:06:00Z">
              <w:r w:rsidRPr="00A14E47">
                <w:rPr>
                  <w:strike/>
                  <w:szCs w:val="20"/>
                </w:rPr>
                <w:t>What information should be recorded</w:t>
              </w:r>
            </w:ins>
          </w:p>
          <w:p w14:paraId="04AE1908" w14:textId="15F7C125" w:rsidR="001067BE" w:rsidRPr="00A14E47" w:rsidRDefault="001067BE" w:rsidP="004B6273">
            <w:pPr>
              <w:pStyle w:val="Tabletext"/>
              <w:spacing w:before="0" w:after="0"/>
              <w:ind w:left="709" w:right="0"/>
              <w:rPr>
                <w:ins w:id="1416" w:author="Abercrombie, Kerrie" w:date="2021-01-22T09:29:00Z"/>
                <w:strike/>
                <w:szCs w:val="20"/>
              </w:rPr>
            </w:pPr>
            <w:ins w:id="1417" w:author="Abercrombie, Kerrie" w:date="2021-01-22T09:29:00Z">
              <w:r w:rsidRPr="00A14E47">
                <w:rPr>
                  <w:strike/>
                  <w:szCs w:val="20"/>
                </w:rPr>
                <w:t>Manual</w:t>
              </w:r>
            </w:ins>
            <w:ins w:id="1418" w:author="Abercrombie, Kerrie" w:date="2021-01-22T10:08:00Z">
              <w:r w:rsidRPr="00A14E47">
                <w:rPr>
                  <w:strike/>
                  <w:szCs w:val="20"/>
                </w:rPr>
                <w:t xml:space="preserve"> records</w:t>
              </w:r>
            </w:ins>
          </w:p>
          <w:p w14:paraId="17142F1D" w14:textId="6D315FE9" w:rsidR="001067BE" w:rsidRDefault="001067BE" w:rsidP="004B6273">
            <w:pPr>
              <w:pStyle w:val="Tabletext"/>
              <w:spacing w:before="0" w:after="0"/>
              <w:ind w:left="709" w:right="0"/>
              <w:rPr>
                <w:ins w:id="1419" w:author="Abercrombie, Kerrie" w:date="2021-01-22T09:15:00Z"/>
                <w:szCs w:val="20"/>
              </w:rPr>
            </w:pPr>
            <w:ins w:id="1420" w:author="Abercrombie, Kerrie" w:date="2021-01-22T09:29:00Z">
              <w:r w:rsidRPr="00A14E47">
                <w:rPr>
                  <w:strike/>
                  <w:szCs w:val="20"/>
                </w:rPr>
                <w:t xml:space="preserve">Electronic </w:t>
              </w:r>
            </w:ins>
            <w:ins w:id="1421" w:author="Abercrombie, Kerrie" w:date="2021-01-22T10:09:00Z">
              <w:r w:rsidRPr="00A14E47">
                <w:rPr>
                  <w:strike/>
                  <w:szCs w:val="20"/>
                </w:rPr>
                <w:t xml:space="preserve">records </w:t>
              </w:r>
            </w:ins>
            <w:ins w:id="1422" w:author="Abercrombie, Kerrie" w:date="2021-01-22T09:29:00Z">
              <w:r w:rsidRPr="00A14E47">
                <w:rPr>
                  <w:strike/>
                  <w:szCs w:val="20"/>
                </w:rPr>
                <w:t>(</w:t>
              </w:r>
              <w:proofErr w:type="spellStart"/>
              <w:r w:rsidRPr="00A14E47">
                <w:rPr>
                  <w:strike/>
                  <w:szCs w:val="20"/>
                </w:rPr>
                <w:t>eg</w:t>
              </w:r>
              <w:proofErr w:type="spellEnd"/>
              <w:r w:rsidRPr="00A14E47">
                <w:rPr>
                  <w:strike/>
                  <w:szCs w:val="20"/>
                </w:rPr>
                <w:t xml:space="preserve"> Voice, decision support info, radar, CCTV</w:t>
              </w:r>
            </w:ins>
            <w:ins w:id="1423" w:author="Abercrombie, Kerrie" w:date="2021-01-22T09:30:00Z">
              <w:r w:rsidRPr="00A14E47">
                <w:rPr>
                  <w:strike/>
                  <w:szCs w:val="20"/>
                </w:rPr>
                <w:t xml:space="preserve"> </w:t>
              </w:r>
              <w:proofErr w:type="spellStart"/>
              <w:r w:rsidRPr="00A14E47">
                <w:rPr>
                  <w:strike/>
                  <w:szCs w:val="20"/>
                </w:rPr>
                <w:t>etc</w:t>
              </w:r>
            </w:ins>
            <w:proofErr w:type="spellEnd"/>
            <w:ins w:id="1424" w:author="Abercrombie, Kerrie" w:date="2021-01-22T09:29:00Z">
              <w:r w:rsidRPr="00A14E47">
                <w:rPr>
                  <w:strike/>
                  <w:szCs w:val="20"/>
                </w:rPr>
                <w:t>)</w:t>
              </w:r>
            </w:ins>
          </w:p>
        </w:tc>
        <w:tc>
          <w:tcPr>
            <w:tcW w:w="683" w:type="dxa"/>
          </w:tcPr>
          <w:p w14:paraId="7C6020F5" w14:textId="77777777" w:rsidR="001067BE" w:rsidRPr="002A0F96" w:rsidRDefault="001067BE" w:rsidP="004B6273">
            <w:pPr>
              <w:pStyle w:val="Tabletext"/>
              <w:spacing w:before="0" w:after="0"/>
              <w:rPr>
                <w:ins w:id="1425" w:author="Abercrombie, Kerrie" w:date="2021-01-22T09:15:00Z"/>
                <w:szCs w:val="20"/>
              </w:rPr>
            </w:pPr>
          </w:p>
        </w:tc>
        <w:tc>
          <w:tcPr>
            <w:tcW w:w="2974" w:type="dxa"/>
          </w:tcPr>
          <w:p w14:paraId="5995DE63" w14:textId="77777777" w:rsidR="001067BE" w:rsidRPr="002A0F96" w:rsidRDefault="001067BE" w:rsidP="004B6273">
            <w:pPr>
              <w:pStyle w:val="Tabletext"/>
              <w:spacing w:before="0" w:after="0"/>
              <w:ind w:left="0" w:right="7"/>
              <w:rPr>
                <w:ins w:id="1426" w:author="Abercrombie, Kerrie" w:date="2021-01-22T09:15:00Z"/>
                <w:szCs w:val="20"/>
              </w:rPr>
            </w:pPr>
          </w:p>
        </w:tc>
      </w:tr>
      <w:tr w:rsidR="001067BE" w:rsidRPr="00076779" w14:paraId="53040EC3" w14:textId="77777777" w:rsidTr="004B6273">
        <w:trPr>
          <w:ins w:id="1427" w:author="Abercrombie, Kerrie" w:date="2021-01-22T09:29:00Z"/>
        </w:trPr>
        <w:tc>
          <w:tcPr>
            <w:tcW w:w="846" w:type="dxa"/>
            <w:vMerge/>
          </w:tcPr>
          <w:p w14:paraId="305B2818" w14:textId="77777777" w:rsidR="001067BE" w:rsidRDefault="001067BE" w:rsidP="004B6273">
            <w:pPr>
              <w:pStyle w:val="Tabletext"/>
              <w:spacing w:before="0" w:after="0"/>
              <w:rPr>
                <w:ins w:id="1428" w:author="Abercrombie, Kerrie" w:date="2021-01-22T09:29:00Z"/>
                <w:szCs w:val="20"/>
              </w:rPr>
            </w:pPr>
          </w:p>
        </w:tc>
        <w:tc>
          <w:tcPr>
            <w:tcW w:w="4607" w:type="dxa"/>
            <w:vMerge/>
          </w:tcPr>
          <w:p w14:paraId="78650832" w14:textId="77777777" w:rsidR="001067BE" w:rsidRPr="002A0F96" w:rsidRDefault="001067BE" w:rsidP="004B6273">
            <w:pPr>
              <w:pStyle w:val="Tabletext"/>
              <w:spacing w:before="0" w:after="0"/>
              <w:ind w:left="0" w:right="0"/>
              <w:rPr>
                <w:ins w:id="1429" w:author="Abercrombie, Kerrie" w:date="2021-01-22T09:29:00Z"/>
                <w:i/>
                <w:szCs w:val="20"/>
              </w:rPr>
            </w:pPr>
          </w:p>
        </w:tc>
        <w:tc>
          <w:tcPr>
            <w:tcW w:w="908" w:type="dxa"/>
          </w:tcPr>
          <w:p w14:paraId="1119EB34" w14:textId="561E3F0C" w:rsidR="001067BE" w:rsidRPr="00A14E47" w:rsidRDefault="001067BE" w:rsidP="00A14E47">
            <w:pPr>
              <w:pStyle w:val="Tabletext"/>
              <w:spacing w:before="0" w:after="0"/>
              <w:ind w:left="0"/>
              <w:rPr>
                <w:ins w:id="1430" w:author="Abercrombie, Kerrie" w:date="2021-01-25T08:49:00Z"/>
                <w:strike/>
                <w:szCs w:val="20"/>
              </w:rPr>
            </w:pPr>
            <w:ins w:id="1431" w:author="Abercrombie, Kerrie" w:date="2021-01-25T08:49:00Z">
              <w:r w:rsidRPr="00A14E47">
                <w:rPr>
                  <w:strike/>
                  <w:szCs w:val="20"/>
                </w:rPr>
                <w:t>1.</w:t>
              </w:r>
            </w:ins>
            <w:ins w:id="1432" w:author="Abercrombie, Kerrie" w:date="2021-02-02T06:40:00Z">
              <w:r w:rsidR="00A14E47" w:rsidRPr="00A14E47">
                <w:rPr>
                  <w:strike/>
                  <w:szCs w:val="20"/>
                </w:rPr>
                <w:t>6</w:t>
              </w:r>
            </w:ins>
            <w:ins w:id="1433" w:author="Abercrombie, Kerrie" w:date="2021-01-25T08:49:00Z">
              <w:r w:rsidRPr="00A14E47">
                <w:rPr>
                  <w:strike/>
                  <w:szCs w:val="20"/>
                </w:rPr>
                <w:t>.3</w:t>
              </w:r>
            </w:ins>
          </w:p>
        </w:tc>
        <w:tc>
          <w:tcPr>
            <w:tcW w:w="4607" w:type="dxa"/>
          </w:tcPr>
          <w:p w14:paraId="527CEBFF" w14:textId="055E6373" w:rsidR="001067BE" w:rsidRPr="00A14E47" w:rsidRDefault="001067BE" w:rsidP="004B6273">
            <w:pPr>
              <w:pStyle w:val="Tabletext"/>
              <w:spacing w:before="0" w:after="0"/>
              <w:ind w:left="0"/>
              <w:rPr>
                <w:ins w:id="1434" w:author="Abercrombie, Kerrie" w:date="2021-01-22T09:32:00Z"/>
                <w:strike/>
                <w:szCs w:val="20"/>
              </w:rPr>
            </w:pPr>
            <w:ins w:id="1435" w:author="Abercrombie, Kerrie" w:date="2021-01-22T09:32:00Z">
              <w:r w:rsidRPr="00A14E47">
                <w:rPr>
                  <w:strike/>
                  <w:szCs w:val="20"/>
                </w:rPr>
                <w:t>Accuracy of logs &amp; records</w:t>
              </w:r>
            </w:ins>
          </w:p>
          <w:p w14:paraId="1D767BB1" w14:textId="77777777" w:rsidR="001067BE" w:rsidRPr="00A14E47" w:rsidRDefault="001067BE" w:rsidP="004B6273">
            <w:pPr>
              <w:pStyle w:val="Tabletext"/>
              <w:spacing w:before="0" w:after="0"/>
              <w:ind w:left="709"/>
              <w:rPr>
                <w:ins w:id="1436" w:author="Abercrombie, Kerrie" w:date="2021-01-22T09:32:00Z"/>
                <w:strike/>
                <w:szCs w:val="20"/>
              </w:rPr>
            </w:pPr>
            <w:ins w:id="1437" w:author="Abercrombie, Kerrie" w:date="2021-01-22T09:32:00Z">
              <w:r w:rsidRPr="00A14E47">
                <w:rPr>
                  <w:strike/>
                  <w:szCs w:val="20"/>
                </w:rPr>
                <w:t>Factual</w:t>
              </w:r>
            </w:ins>
          </w:p>
          <w:p w14:paraId="6573F7E9" w14:textId="77777777" w:rsidR="001067BE" w:rsidRPr="00A14E47" w:rsidRDefault="001067BE" w:rsidP="004B6273">
            <w:pPr>
              <w:pStyle w:val="Tabletext"/>
              <w:spacing w:before="0" w:after="0"/>
              <w:ind w:left="709"/>
              <w:rPr>
                <w:ins w:id="1438" w:author="Abercrombie, Kerrie" w:date="2021-01-22T09:32:00Z"/>
                <w:strike/>
                <w:szCs w:val="20"/>
              </w:rPr>
            </w:pPr>
            <w:ins w:id="1439" w:author="Abercrombie, Kerrie" w:date="2021-01-22T09:32:00Z">
              <w:r w:rsidRPr="00A14E47">
                <w:rPr>
                  <w:strike/>
                  <w:szCs w:val="20"/>
                </w:rPr>
                <w:t>Complete</w:t>
              </w:r>
            </w:ins>
          </w:p>
          <w:p w14:paraId="2CFA91D8" w14:textId="77777777" w:rsidR="001067BE" w:rsidRPr="00A14E47" w:rsidRDefault="001067BE" w:rsidP="004B6273">
            <w:pPr>
              <w:pStyle w:val="Tabletext"/>
              <w:spacing w:before="0" w:after="0"/>
              <w:ind w:left="709"/>
              <w:rPr>
                <w:ins w:id="1440" w:author="Abercrombie, Kerrie" w:date="2021-01-22T09:32:00Z"/>
                <w:strike/>
                <w:szCs w:val="20"/>
              </w:rPr>
            </w:pPr>
            <w:ins w:id="1441" w:author="Abercrombie, Kerrie" w:date="2021-01-22T09:32:00Z">
              <w:r w:rsidRPr="00A14E47">
                <w:rPr>
                  <w:strike/>
                  <w:szCs w:val="20"/>
                </w:rPr>
                <w:t>Chronological</w:t>
              </w:r>
            </w:ins>
          </w:p>
          <w:p w14:paraId="23B9CA09" w14:textId="77777777" w:rsidR="001067BE" w:rsidRPr="00A14E47" w:rsidRDefault="001067BE" w:rsidP="004B6273">
            <w:pPr>
              <w:pStyle w:val="Tabletext"/>
              <w:spacing w:before="0" w:after="0"/>
              <w:ind w:left="709"/>
              <w:rPr>
                <w:ins w:id="1442" w:author="Abercrombie, Kerrie" w:date="2021-01-22T09:32:00Z"/>
                <w:strike/>
                <w:szCs w:val="20"/>
              </w:rPr>
            </w:pPr>
            <w:ins w:id="1443" w:author="Abercrombie, Kerrie" w:date="2021-01-22T09:32:00Z">
              <w:r w:rsidRPr="00A14E47">
                <w:rPr>
                  <w:strike/>
                  <w:szCs w:val="20"/>
                </w:rPr>
                <w:t>Legible</w:t>
              </w:r>
            </w:ins>
          </w:p>
          <w:p w14:paraId="56F84C4A" w14:textId="29888873" w:rsidR="001067BE" w:rsidRPr="00A14E47" w:rsidRDefault="001067BE" w:rsidP="004B6273">
            <w:pPr>
              <w:pStyle w:val="Tabletext"/>
              <w:spacing w:before="0" w:after="0"/>
              <w:ind w:left="709" w:right="0"/>
              <w:rPr>
                <w:ins w:id="1444" w:author="Abercrombie, Kerrie" w:date="2021-01-22T09:29:00Z"/>
                <w:strike/>
                <w:szCs w:val="20"/>
              </w:rPr>
            </w:pPr>
            <w:ins w:id="1445" w:author="Abercrombie, Kerrie" w:date="2021-01-22T09:32:00Z">
              <w:r w:rsidRPr="00A14E47">
                <w:rPr>
                  <w:strike/>
                  <w:szCs w:val="20"/>
                </w:rPr>
                <w:t>Standardised</w:t>
              </w:r>
            </w:ins>
          </w:p>
        </w:tc>
        <w:tc>
          <w:tcPr>
            <w:tcW w:w="683" w:type="dxa"/>
          </w:tcPr>
          <w:p w14:paraId="0E93A2E7" w14:textId="77777777" w:rsidR="001067BE" w:rsidRPr="002A0F96" w:rsidRDefault="001067BE" w:rsidP="004B6273">
            <w:pPr>
              <w:pStyle w:val="Tabletext"/>
              <w:spacing w:before="0" w:after="0"/>
              <w:rPr>
                <w:ins w:id="1446" w:author="Abercrombie, Kerrie" w:date="2021-01-22T09:29:00Z"/>
                <w:szCs w:val="20"/>
              </w:rPr>
            </w:pPr>
          </w:p>
        </w:tc>
        <w:tc>
          <w:tcPr>
            <w:tcW w:w="2974" w:type="dxa"/>
          </w:tcPr>
          <w:p w14:paraId="50DD4099" w14:textId="3FE01917" w:rsidR="001067BE" w:rsidRPr="00D43093" w:rsidRDefault="001067BE" w:rsidP="004B6273">
            <w:pPr>
              <w:pStyle w:val="BodyText"/>
              <w:spacing w:after="0"/>
              <w:rPr>
                <w:ins w:id="1447" w:author="Abercrombie, Kerrie" w:date="2021-01-22T09:29:00Z"/>
                <w:szCs w:val="20"/>
              </w:rPr>
            </w:pPr>
            <w:ins w:id="1448" w:author="Abercrombie, Kerrie" w:date="2021-01-22T09:33:00Z">
              <w:r w:rsidRPr="00D43093">
                <w:rPr>
                  <w:sz w:val="20"/>
                  <w:szCs w:val="20"/>
                </w:rPr>
                <w:t>?</w:t>
              </w:r>
              <w:r w:rsidRPr="00D43093">
                <w:rPr>
                  <w:sz w:val="20"/>
                </w:rPr>
                <w:t xml:space="preserve"> R28, R37, R41, R44</w:t>
              </w:r>
            </w:ins>
          </w:p>
        </w:tc>
      </w:tr>
      <w:tr w:rsidR="001067BE" w:rsidRPr="00076779" w14:paraId="66D79C45" w14:textId="77777777" w:rsidTr="004B6273">
        <w:trPr>
          <w:ins w:id="1449" w:author="Abercrombie, Kerrie" w:date="2021-01-22T09:29:00Z"/>
        </w:trPr>
        <w:tc>
          <w:tcPr>
            <w:tcW w:w="846" w:type="dxa"/>
            <w:vMerge/>
          </w:tcPr>
          <w:p w14:paraId="2002CB4D" w14:textId="77777777" w:rsidR="001067BE" w:rsidRDefault="001067BE" w:rsidP="004B6273">
            <w:pPr>
              <w:pStyle w:val="Tabletext"/>
              <w:spacing w:before="0" w:after="0"/>
              <w:rPr>
                <w:ins w:id="1450" w:author="Abercrombie, Kerrie" w:date="2021-01-22T09:29:00Z"/>
                <w:szCs w:val="20"/>
              </w:rPr>
            </w:pPr>
          </w:p>
        </w:tc>
        <w:tc>
          <w:tcPr>
            <w:tcW w:w="4607" w:type="dxa"/>
            <w:vMerge/>
          </w:tcPr>
          <w:p w14:paraId="3443EB5B" w14:textId="77777777" w:rsidR="001067BE" w:rsidRPr="002A0F96" w:rsidRDefault="001067BE" w:rsidP="004B6273">
            <w:pPr>
              <w:pStyle w:val="Tabletext"/>
              <w:spacing w:before="0" w:after="0"/>
              <w:ind w:left="0" w:right="0"/>
              <w:rPr>
                <w:ins w:id="1451" w:author="Abercrombie, Kerrie" w:date="2021-01-22T09:29:00Z"/>
                <w:i/>
                <w:szCs w:val="20"/>
              </w:rPr>
            </w:pPr>
          </w:p>
        </w:tc>
        <w:tc>
          <w:tcPr>
            <w:tcW w:w="908" w:type="dxa"/>
          </w:tcPr>
          <w:p w14:paraId="5FCE9FB1" w14:textId="33C15683" w:rsidR="001067BE" w:rsidRDefault="001067BE" w:rsidP="00A14E47">
            <w:pPr>
              <w:pStyle w:val="Tabletext"/>
              <w:spacing w:before="0" w:after="0"/>
              <w:ind w:left="0" w:right="0"/>
              <w:rPr>
                <w:ins w:id="1452" w:author="Abercrombie, Kerrie" w:date="2021-01-25T08:49:00Z"/>
                <w:szCs w:val="20"/>
              </w:rPr>
            </w:pPr>
            <w:ins w:id="1453" w:author="Abercrombie, Kerrie" w:date="2021-01-25T08:49:00Z">
              <w:r>
                <w:rPr>
                  <w:szCs w:val="20"/>
                </w:rPr>
                <w:t>1.</w:t>
              </w:r>
            </w:ins>
            <w:ins w:id="1454" w:author="Abercrombie, Kerrie" w:date="2021-02-02T06:40:00Z">
              <w:r w:rsidR="00A14E47">
                <w:rPr>
                  <w:szCs w:val="20"/>
                </w:rPr>
                <w:t>6</w:t>
              </w:r>
            </w:ins>
            <w:ins w:id="1455" w:author="Abercrombie, Kerrie" w:date="2021-01-25T08:49:00Z">
              <w:r>
                <w:rPr>
                  <w:szCs w:val="20"/>
                </w:rPr>
                <w:t>.4</w:t>
              </w:r>
            </w:ins>
          </w:p>
        </w:tc>
        <w:tc>
          <w:tcPr>
            <w:tcW w:w="4607" w:type="dxa"/>
          </w:tcPr>
          <w:p w14:paraId="7CDA837A" w14:textId="2A60D4C0" w:rsidR="001067BE" w:rsidRDefault="001067BE" w:rsidP="004B6273">
            <w:pPr>
              <w:pStyle w:val="Tabletext"/>
              <w:spacing w:before="0" w:after="0"/>
              <w:ind w:left="0" w:right="0"/>
              <w:rPr>
                <w:ins w:id="1456" w:author="Abercrombie, Kerrie" w:date="2021-01-22T09:34:00Z"/>
                <w:szCs w:val="20"/>
              </w:rPr>
            </w:pPr>
            <w:ins w:id="1457" w:author="Abercrombie, Kerrie" w:date="2021-01-22T09:34:00Z">
              <w:r>
                <w:rPr>
                  <w:szCs w:val="20"/>
                </w:rPr>
                <w:t>Retention of records</w:t>
              </w:r>
            </w:ins>
          </w:p>
          <w:p w14:paraId="180F84A6" w14:textId="049D1637" w:rsidR="001067BE" w:rsidRPr="00A14E47" w:rsidRDefault="001067BE" w:rsidP="004B6273">
            <w:pPr>
              <w:pStyle w:val="Tabletext"/>
              <w:spacing w:before="0" w:after="0"/>
              <w:ind w:left="709" w:right="0"/>
              <w:rPr>
                <w:ins w:id="1458" w:author="Abercrombie, Kerrie" w:date="2021-01-22T09:35:00Z"/>
                <w:strike/>
                <w:szCs w:val="20"/>
              </w:rPr>
            </w:pPr>
            <w:ins w:id="1459" w:author="Abercrombie, Kerrie" w:date="2021-01-22T09:34:00Z">
              <w:r w:rsidRPr="00A14E47">
                <w:rPr>
                  <w:strike/>
                  <w:szCs w:val="20"/>
                </w:rPr>
                <w:t xml:space="preserve">Statutory </w:t>
              </w:r>
            </w:ins>
            <w:ins w:id="1460" w:author="Abercrombie, Kerrie" w:date="2021-01-22T09:35:00Z">
              <w:r w:rsidRPr="00A14E47">
                <w:rPr>
                  <w:strike/>
                  <w:szCs w:val="20"/>
                </w:rPr>
                <w:t>requirements</w:t>
              </w:r>
            </w:ins>
            <w:ins w:id="1461" w:author="Abercrombie, Kerrie" w:date="2021-01-22T10:07:00Z">
              <w:r w:rsidRPr="00A14E47">
                <w:rPr>
                  <w:strike/>
                  <w:szCs w:val="20"/>
                </w:rPr>
                <w:t xml:space="preserve"> / </w:t>
              </w:r>
            </w:ins>
            <w:ins w:id="1462" w:author="Abercrombie, Kerrie" w:date="2021-01-22T09:35:00Z">
              <w:r w:rsidRPr="00A14E47">
                <w:rPr>
                  <w:strike/>
                  <w:szCs w:val="20"/>
                </w:rPr>
                <w:t>Legal implications</w:t>
              </w:r>
            </w:ins>
          </w:p>
          <w:p w14:paraId="5A845719" w14:textId="623B6732" w:rsidR="001067BE" w:rsidRPr="00A14E47" w:rsidRDefault="001067BE" w:rsidP="004B6273">
            <w:pPr>
              <w:pStyle w:val="Tabletext"/>
              <w:spacing w:before="0" w:after="0"/>
              <w:ind w:left="709" w:right="0"/>
              <w:rPr>
                <w:ins w:id="1463" w:author="Abercrombie, Kerrie" w:date="2021-01-22T10:07:00Z"/>
                <w:strike/>
                <w:szCs w:val="20"/>
              </w:rPr>
            </w:pPr>
            <w:ins w:id="1464" w:author="Abercrombie, Kerrie" w:date="2021-01-22T10:07:00Z">
              <w:r w:rsidRPr="00A14E47">
                <w:rPr>
                  <w:strike/>
                </w:rPr>
                <w:t>Security of recorded information</w:t>
              </w:r>
            </w:ins>
          </w:p>
          <w:p w14:paraId="2CA8C040" w14:textId="1C85F7E9" w:rsidR="001067BE" w:rsidRDefault="001067BE" w:rsidP="004B6273">
            <w:pPr>
              <w:pStyle w:val="Tabletext"/>
              <w:spacing w:before="0" w:after="0"/>
              <w:ind w:left="709" w:right="0"/>
              <w:rPr>
                <w:ins w:id="1465" w:author="Abercrombie, Kerrie" w:date="2021-01-22T09:29:00Z"/>
                <w:szCs w:val="20"/>
              </w:rPr>
            </w:pPr>
            <w:ins w:id="1466" w:author="Abercrombie, Kerrie" w:date="2021-01-22T09:35:00Z">
              <w:r w:rsidRPr="00A14E47">
                <w:rPr>
                  <w:strike/>
                  <w:szCs w:val="20"/>
                </w:rPr>
                <w:t>Use in investigations</w:t>
              </w:r>
            </w:ins>
          </w:p>
        </w:tc>
        <w:tc>
          <w:tcPr>
            <w:tcW w:w="683" w:type="dxa"/>
          </w:tcPr>
          <w:p w14:paraId="60E427F2" w14:textId="77777777" w:rsidR="001067BE" w:rsidRPr="002A0F96" w:rsidRDefault="001067BE" w:rsidP="004B6273">
            <w:pPr>
              <w:pStyle w:val="Tabletext"/>
              <w:spacing w:before="0" w:after="0"/>
              <w:rPr>
                <w:ins w:id="1467" w:author="Abercrombie, Kerrie" w:date="2021-01-22T09:29:00Z"/>
                <w:szCs w:val="20"/>
              </w:rPr>
            </w:pPr>
          </w:p>
        </w:tc>
        <w:tc>
          <w:tcPr>
            <w:tcW w:w="2974" w:type="dxa"/>
          </w:tcPr>
          <w:p w14:paraId="2BDD60CE" w14:textId="77777777" w:rsidR="001067BE" w:rsidRPr="002A0F96" w:rsidRDefault="001067BE" w:rsidP="004B6273">
            <w:pPr>
              <w:pStyle w:val="Tabletext"/>
              <w:spacing w:before="0" w:after="0"/>
              <w:ind w:left="0" w:right="7"/>
              <w:rPr>
                <w:ins w:id="1468" w:author="Abercrombie, Kerrie" w:date="2021-01-22T09:29:00Z"/>
                <w:szCs w:val="20"/>
              </w:rPr>
            </w:pPr>
          </w:p>
        </w:tc>
      </w:tr>
    </w:tbl>
    <w:p w14:paraId="77C4426B" w14:textId="77777777" w:rsidR="00C47B4B" w:rsidRDefault="00C47B4B" w:rsidP="00C47B4B">
      <w:pPr>
        <w:pStyle w:val="Heading1"/>
        <w:rPr>
          <w:ins w:id="1469" w:author="Abercrombie, Kerrie" w:date="2021-01-20T10:19:00Z"/>
        </w:rPr>
      </w:pPr>
      <w:bookmarkStart w:id="1470" w:name="_Toc40341926"/>
      <w:bookmarkStart w:id="1471" w:name="_Toc62642263"/>
      <w:ins w:id="1472" w:author="Abercrombie, Kerrie" w:date="2021-01-20T10:19:00Z">
        <w:r>
          <w:t>REFERENCES REVELANT TO THIS MODULE</w:t>
        </w:r>
        <w:bookmarkEnd w:id="1470"/>
        <w:bookmarkEnd w:id="1471"/>
      </w:ins>
    </w:p>
    <w:p w14:paraId="3F34E999" w14:textId="77777777" w:rsidR="00C47B4B" w:rsidRDefault="00C47B4B" w:rsidP="00C47B4B">
      <w:pPr>
        <w:pStyle w:val="Heading1separatationline"/>
        <w:rPr>
          <w:ins w:id="1473" w:author="Abercrombie, Kerrie" w:date="2021-01-20T10:19:00Z"/>
        </w:rPr>
      </w:pPr>
    </w:p>
    <w:p w14:paraId="6BF26D9E" w14:textId="77777777" w:rsidR="00C47B4B" w:rsidRPr="00AD3191" w:rsidRDefault="00C47B4B" w:rsidP="00C47B4B">
      <w:pPr>
        <w:pStyle w:val="BodyText"/>
        <w:rPr>
          <w:ins w:id="1474" w:author="Abercrombie, Kerrie" w:date="2021-01-20T10:19:00Z"/>
        </w:rPr>
      </w:pPr>
      <w:ins w:id="1475" w:author="Abercrombie, Kerrie" w:date="2021-01-20T10:19:00Z">
        <w:r w:rsidRPr="00AD3191">
          <w:t>The following reference materials are relevant in the planning of this module:</w:t>
        </w:r>
      </w:ins>
    </w:p>
    <w:p w14:paraId="4E643AD6" w14:textId="77777777" w:rsidR="00C47B4B" w:rsidRPr="00AD3191" w:rsidRDefault="00C47B4B" w:rsidP="00C47B4B">
      <w:pPr>
        <w:pStyle w:val="BodyText"/>
        <w:rPr>
          <w:ins w:id="1476" w:author="Abercrombie, Kerrie" w:date="2021-01-20T10:19:00Z"/>
          <w:strike/>
        </w:rPr>
      </w:pPr>
      <w:ins w:id="1477" w:author="Abercrombie, Kerrie" w:date="2021-01-20T10:19:00Z">
        <w:r w:rsidRPr="00AD3191">
          <w:rPr>
            <w:strike/>
          </w:rPr>
          <w:t>R1</w:t>
        </w:r>
        <w:r w:rsidRPr="00AD3191">
          <w:rPr>
            <w:strike/>
          </w:rPr>
          <w:tab/>
          <w:t>SOLAS, Regulation V/10 - Ships’ routeing</w:t>
        </w:r>
      </w:ins>
    </w:p>
    <w:p w14:paraId="76320811" w14:textId="77777777" w:rsidR="00C47B4B" w:rsidRPr="00AD3191" w:rsidRDefault="00C47B4B" w:rsidP="00C47B4B">
      <w:pPr>
        <w:pStyle w:val="BodyText"/>
        <w:rPr>
          <w:ins w:id="1478" w:author="Abercrombie, Kerrie" w:date="2021-01-20T10:19:00Z"/>
          <w:strike/>
        </w:rPr>
      </w:pPr>
      <w:ins w:id="1479" w:author="Abercrombie, Kerrie" w:date="2021-01-20T10:19:00Z">
        <w:r w:rsidRPr="00AD3191">
          <w:rPr>
            <w:strike/>
          </w:rPr>
          <w:lastRenderedPageBreak/>
          <w:t>R2</w:t>
        </w:r>
        <w:r w:rsidRPr="00AD3191">
          <w:rPr>
            <w:strike/>
          </w:rPr>
          <w:tab/>
          <w:t>SOLAS, Regulation V/11 - Ship reporting systems</w:t>
        </w:r>
      </w:ins>
    </w:p>
    <w:p w14:paraId="786C7CB1" w14:textId="77777777" w:rsidR="00C47B4B" w:rsidRPr="00377FD3" w:rsidRDefault="00C47B4B" w:rsidP="00C47B4B">
      <w:pPr>
        <w:pStyle w:val="BodyText"/>
        <w:rPr>
          <w:ins w:id="1480" w:author="Abercrombie, Kerrie" w:date="2021-01-20T10:19:00Z"/>
        </w:rPr>
      </w:pPr>
      <w:ins w:id="1481" w:author="Abercrombie, Kerrie" w:date="2021-01-20T10:19:00Z">
        <w:r w:rsidRPr="00377FD3">
          <w:t>R3</w:t>
        </w:r>
        <w:r w:rsidRPr="00377FD3">
          <w:tab/>
          <w:t>SOLAS, Regulation V/12 - Vessel Traffic Services</w:t>
        </w:r>
      </w:ins>
    </w:p>
    <w:p w14:paraId="74F890B4" w14:textId="77777777" w:rsidR="00C47B4B" w:rsidRPr="00AD3191" w:rsidRDefault="00C47B4B" w:rsidP="00C47B4B">
      <w:pPr>
        <w:pStyle w:val="BodyText"/>
        <w:rPr>
          <w:ins w:id="1482" w:author="Abercrombie, Kerrie" w:date="2021-01-20T10:19:00Z"/>
          <w:strike/>
        </w:rPr>
      </w:pPr>
      <w:ins w:id="1483" w:author="Abercrombie, Kerrie" w:date="2021-01-20T10:19:00Z">
        <w:r w:rsidRPr="00AD3191">
          <w:rPr>
            <w:strike/>
          </w:rPr>
          <w:t>R6</w:t>
        </w:r>
        <w:r w:rsidRPr="00AD3191">
          <w:rPr>
            <w:strike/>
          </w:rPr>
          <w:tab/>
          <w:t>United Nations Convention on the Law of the Sea (UNCLOS)</w:t>
        </w:r>
      </w:ins>
    </w:p>
    <w:p w14:paraId="7ED433B6" w14:textId="77777777" w:rsidR="00C47B4B" w:rsidRPr="00377FD3" w:rsidRDefault="00C47B4B" w:rsidP="00C47B4B">
      <w:pPr>
        <w:pStyle w:val="BodyText"/>
        <w:rPr>
          <w:ins w:id="1484" w:author="Abercrombie, Kerrie" w:date="2021-01-20T10:19:00Z"/>
        </w:rPr>
      </w:pPr>
      <w:ins w:id="1485" w:author="Abercrombie, Kerrie" w:date="2021-01-20T10:19:00Z">
        <w:r w:rsidRPr="00377FD3">
          <w:t>R12</w:t>
        </w:r>
        <w:r w:rsidRPr="00377FD3">
          <w:tab/>
          <w:t>IMO publication on Ships’ Routeing</w:t>
        </w:r>
      </w:ins>
    </w:p>
    <w:p w14:paraId="2DD0C3BB" w14:textId="77777777" w:rsidR="00C47B4B" w:rsidRPr="00377FD3" w:rsidRDefault="00C47B4B" w:rsidP="00C47B4B">
      <w:pPr>
        <w:pStyle w:val="BodyText"/>
        <w:rPr>
          <w:ins w:id="1486" w:author="Abercrombie, Kerrie" w:date="2021-01-20T10:19:00Z"/>
        </w:rPr>
      </w:pPr>
      <w:ins w:id="1487" w:author="Abercrombie, Kerrie" w:date="2021-01-20T10:19:00Z">
        <w:r w:rsidRPr="00377FD3">
          <w:t>R16</w:t>
        </w:r>
        <w:r w:rsidRPr="00377FD3">
          <w:tab/>
          <w:t xml:space="preserve">IMO Assembly resolution </w:t>
        </w:r>
        <w:proofErr w:type="gramStart"/>
        <w:r w:rsidRPr="00377FD3">
          <w:t>A.851(</w:t>
        </w:r>
        <w:proofErr w:type="gramEnd"/>
        <w:r w:rsidRPr="00377FD3">
          <w:t>20), General principles for ship reporting systems and ship reporting requirements, including guidelines for reporting incidents involving dangerous goods, harmful substances and/or marine pollutants</w:t>
        </w:r>
      </w:ins>
    </w:p>
    <w:p w14:paraId="3CF1A517" w14:textId="6421DE2D" w:rsidR="00C47B4B" w:rsidRPr="00377FD3" w:rsidRDefault="00C47B4B" w:rsidP="00C47B4B">
      <w:pPr>
        <w:pStyle w:val="BodyText"/>
        <w:rPr>
          <w:ins w:id="1488" w:author="Abercrombie, Kerrie" w:date="2021-01-20T10:19:00Z"/>
        </w:rPr>
      </w:pPr>
      <w:ins w:id="1489" w:author="Abercrombie, Kerrie" w:date="2021-01-20T10:19:00Z">
        <w:r w:rsidRPr="00377FD3">
          <w:t xml:space="preserve">R17 </w:t>
        </w:r>
        <w:r w:rsidRPr="00377FD3">
          <w:tab/>
          <w:t xml:space="preserve">IMO Resolution </w:t>
        </w:r>
        <w:proofErr w:type="gramStart"/>
        <w:r w:rsidRPr="00377FD3">
          <w:t>A.857(</w:t>
        </w:r>
      </w:ins>
      <w:proofErr w:type="gramEnd"/>
      <w:ins w:id="1490" w:author="Abercrombie, Kerrie" w:date="2021-01-21T08:43:00Z">
        <w:r w:rsidR="003D7834" w:rsidRPr="003D7834">
          <w:rPr>
            <w:highlight w:val="yellow"/>
          </w:rPr>
          <w:t>XX</w:t>
        </w:r>
      </w:ins>
      <w:ins w:id="1491" w:author="Abercrombie, Kerrie" w:date="2021-01-20T10:19:00Z">
        <w:r w:rsidRPr="00377FD3">
          <w:t xml:space="preserve">) Guidelines for Vessel Traffic Services </w:t>
        </w:r>
      </w:ins>
    </w:p>
    <w:p w14:paraId="1D573A20" w14:textId="77777777" w:rsidR="00C47B4B" w:rsidRPr="00377FD3" w:rsidRDefault="00C47B4B" w:rsidP="00C47B4B">
      <w:pPr>
        <w:pStyle w:val="BodyText"/>
        <w:rPr>
          <w:ins w:id="1492" w:author="Abercrombie, Kerrie" w:date="2021-01-20T10:19:00Z"/>
        </w:rPr>
      </w:pPr>
      <w:ins w:id="1493" w:author="Abercrombie, Kerrie" w:date="2021-01-20T10:19:00Z">
        <w:r w:rsidRPr="00377FD3">
          <w:t>R35</w:t>
        </w:r>
        <w:r w:rsidRPr="00377FD3">
          <w:tab/>
          <w:t>National, regional and local legislation and regulations on VTS, ports, harbours, pilotage and allied services</w:t>
        </w:r>
      </w:ins>
    </w:p>
    <w:p w14:paraId="365D9E24" w14:textId="77777777" w:rsidR="00C47B4B" w:rsidRPr="00377FD3" w:rsidRDefault="00C47B4B" w:rsidP="00C47B4B">
      <w:pPr>
        <w:pStyle w:val="BodyText"/>
        <w:rPr>
          <w:ins w:id="1494" w:author="Abercrombie, Kerrie" w:date="2021-01-20T10:19:00Z"/>
        </w:rPr>
      </w:pPr>
      <w:ins w:id="1495" w:author="Abercrombie, Kerrie" w:date="2021-01-20T10:19:00Z">
        <w:r w:rsidRPr="00377FD3">
          <w:t>R45</w:t>
        </w:r>
        <w:r w:rsidRPr="00377FD3">
          <w:tab/>
          <w:t>IALA Recommendation</w:t>
        </w:r>
        <w:r w:rsidRPr="00377FD3" w:rsidDel="00A0397B">
          <w:t xml:space="preserve"> </w:t>
        </w:r>
        <w:r w:rsidRPr="00377FD3">
          <w:t>V-119, Implementation of Vessel Traffic Services</w:t>
        </w:r>
      </w:ins>
    </w:p>
    <w:p w14:paraId="40888D9D" w14:textId="77777777" w:rsidR="00C47B4B" w:rsidRPr="00377FD3" w:rsidRDefault="00C47B4B" w:rsidP="00C47B4B">
      <w:pPr>
        <w:pStyle w:val="BodyText"/>
        <w:rPr>
          <w:ins w:id="1496" w:author="Abercrombie, Kerrie" w:date="2021-01-20T10:19:00Z"/>
        </w:rPr>
      </w:pPr>
      <w:ins w:id="1497" w:author="Abercrombie, Kerrie" w:date="2021-01-20T10:19:00Z">
        <w:r w:rsidRPr="00377FD3">
          <w:t>R60</w:t>
        </w:r>
        <w:r w:rsidRPr="00377FD3">
          <w:tab/>
          <w:t>IALA Guideline 1071, Establishment of a Vessel Traffic Service beyond territorial seas</w:t>
        </w:r>
      </w:ins>
    </w:p>
    <w:p w14:paraId="51ADA543" w14:textId="77777777" w:rsidR="00C47B4B" w:rsidRPr="00377FD3" w:rsidRDefault="00C47B4B" w:rsidP="00C47B4B">
      <w:pPr>
        <w:pStyle w:val="BodyText"/>
        <w:rPr>
          <w:ins w:id="1498" w:author="Abercrombie, Kerrie" w:date="2021-01-20T10:19:00Z"/>
        </w:rPr>
      </w:pPr>
      <w:ins w:id="1499" w:author="Abercrombie, Kerrie" w:date="2021-01-20T10:19:00Z">
        <w:r>
          <w:rPr>
            <w:highlight w:val="yellow"/>
          </w:rPr>
          <w:t>R</w:t>
        </w:r>
        <w:r w:rsidRPr="00377FD3">
          <w:rPr>
            <w:highlight w:val="yellow"/>
          </w:rPr>
          <w:t>XX</w:t>
        </w:r>
        <w:r w:rsidRPr="00377FD3">
          <w:tab/>
          <w:t xml:space="preserve">IALA Guideline 1142, </w:t>
        </w:r>
        <w:r w:rsidRPr="00377FD3">
          <w:rPr>
            <w:highlight w:val="yellow"/>
          </w:rPr>
          <w:t>XXXX</w:t>
        </w:r>
      </w:ins>
    </w:p>
    <w:p w14:paraId="0DA9E465" w14:textId="77777777" w:rsidR="00C47B4B" w:rsidRDefault="00C47B4B" w:rsidP="00C47B4B">
      <w:pPr>
        <w:pStyle w:val="BodyText"/>
        <w:rPr>
          <w:ins w:id="1500" w:author="Abercrombie, Kerrie" w:date="2021-01-20T10:19:00Z"/>
        </w:rPr>
      </w:pPr>
      <w:ins w:id="1501" w:author="Abercrombie, Kerrie" w:date="2021-01-20T10:19:00Z">
        <w:r w:rsidRPr="00377FD3">
          <w:rPr>
            <w:highlight w:val="yellow"/>
          </w:rPr>
          <w:t>RXX</w:t>
        </w:r>
        <w:r>
          <w:tab/>
          <w:t>IALA Standards</w:t>
        </w:r>
      </w:ins>
    </w:p>
    <w:p w14:paraId="49AB9D21" w14:textId="77777777" w:rsidR="00C47B4B" w:rsidRDefault="00C47B4B" w:rsidP="00C47B4B">
      <w:pPr>
        <w:spacing w:after="200" w:line="276" w:lineRule="auto"/>
        <w:rPr>
          <w:ins w:id="1502" w:author="Abercrombie, Kerrie" w:date="2021-01-20T10:19:00Z"/>
        </w:rPr>
      </w:pPr>
    </w:p>
    <w:p w14:paraId="57B7DBCB" w14:textId="77777777" w:rsidR="00C47B4B" w:rsidRDefault="00C47B4B" w:rsidP="00C47B4B">
      <w:pPr>
        <w:pStyle w:val="Heading1"/>
        <w:rPr>
          <w:ins w:id="1503" w:author="Abercrombie, Kerrie" w:date="2021-01-20T10:19:00Z"/>
        </w:rPr>
      </w:pPr>
      <w:bookmarkStart w:id="1504" w:name="_Toc40341927"/>
      <w:bookmarkStart w:id="1505" w:name="_Toc62642264"/>
      <w:ins w:id="1506" w:author="Abercrombie, Kerrie" w:date="2021-01-20T10:19:00Z">
        <w:r>
          <w:t>VTS OPERATOR COMPETENCE CHART</w:t>
        </w:r>
        <w:bookmarkEnd w:id="1504"/>
        <w:bookmarkEnd w:id="1505"/>
      </w:ins>
    </w:p>
    <w:p w14:paraId="4377EEA9" w14:textId="77777777" w:rsidR="00C47B4B" w:rsidRDefault="00C47B4B" w:rsidP="00C47B4B">
      <w:pPr>
        <w:pStyle w:val="Heading1separatationline"/>
        <w:rPr>
          <w:ins w:id="1507" w:author="Abercrombie, Kerrie" w:date="2021-01-20T10:19:00Z"/>
        </w:rPr>
      </w:pPr>
    </w:p>
    <w:p w14:paraId="6B0BA328" w14:textId="77777777" w:rsidR="00C47B4B" w:rsidRPr="00BF3E47" w:rsidRDefault="00C47B4B" w:rsidP="00C47B4B">
      <w:pPr>
        <w:pStyle w:val="BodyText"/>
        <w:rPr>
          <w:ins w:id="1508" w:author="Abercrombie, Kerrie" w:date="2021-01-20T10:19:00Z"/>
        </w:rPr>
      </w:pPr>
      <w:ins w:id="1509" w:author="Abercrombie, Kerrie" w:date="2021-01-20T10:19:00Z">
        <w:r>
          <w:t>On completion of this module, the student should be able to demonstrate the following k</w:t>
        </w:r>
        <w:r w:rsidRPr="005359C0">
          <w:t>nowledge, understanding and proficiency</w:t>
        </w:r>
        <w:r>
          <w:t>.</w:t>
        </w:r>
      </w:ins>
    </w:p>
    <w:tbl>
      <w:tblPr>
        <w:tblStyle w:val="TableGrid"/>
        <w:tblW w:w="0" w:type="auto"/>
        <w:tblLook w:val="04A0" w:firstRow="1" w:lastRow="0" w:firstColumn="1" w:lastColumn="0" w:noHBand="0" w:noVBand="1"/>
      </w:tblPr>
      <w:tblGrid>
        <w:gridCol w:w="4770"/>
        <w:gridCol w:w="4771"/>
        <w:gridCol w:w="4771"/>
      </w:tblGrid>
      <w:tr w:rsidR="00C47B4B" w14:paraId="40A74935" w14:textId="77777777" w:rsidTr="003D7834">
        <w:trPr>
          <w:ins w:id="1510" w:author="Abercrombie, Kerrie" w:date="2021-01-20T10:19:00Z"/>
        </w:trPr>
        <w:tc>
          <w:tcPr>
            <w:tcW w:w="4770" w:type="dxa"/>
          </w:tcPr>
          <w:p w14:paraId="387F2699" w14:textId="77777777" w:rsidR="00C47B4B" w:rsidRPr="005359C0" w:rsidRDefault="00C47B4B" w:rsidP="003D7834">
            <w:pPr>
              <w:pStyle w:val="Tabletexttitle"/>
              <w:ind w:left="0"/>
              <w:rPr>
                <w:ins w:id="1511" w:author="Abercrombie, Kerrie" w:date="2021-01-20T10:19:00Z"/>
                <w:szCs w:val="20"/>
              </w:rPr>
            </w:pPr>
            <w:ins w:id="1512" w:author="Abercrombie, Kerrie" w:date="2021-01-20T10:19:00Z">
              <w:r w:rsidRPr="005359C0">
                <w:rPr>
                  <w:szCs w:val="20"/>
                </w:rPr>
                <w:t>Knowledge, understanding and proficiency</w:t>
              </w:r>
            </w:ins>
          </w:p>
        </w:tc>
        <w:tc>
          <w:tcPr>
            <w:tcW w:w="4771" w:type="dxa"/>
          </w:tcPr>
          <w:p w14:paraId="00F8992C" w14:textId="77777777" w:rsidR="00C47B4B" w:rsidRPr="005359C0" w:rsidRDefault="00C47B4B" w:rsidP="003D7834">
            <w:pPr>
              <w:pStyle w:val="Tabletexttitle"/>
              <w:ind w:left="0"/>
              <w:rPr>
                <w:ins w:id="1513" w:author="Abercrombie, Kerrie" w:date="2021-01-20T10:19:00Z"/>
                <w:szCs w:val="20"/>
              </w:rPr>
            </w:pPr>
            <w:ins w:id="1514" w:author="Abercrombie, Kerrie" w:date="2021-01-20T10:19:00Z">
              <w:r w:rsidRPr="005359C0">
                <w:rPr>
                  <w:szCs w:val="20"/>
                </w:rPr>
                <w:t>Methods for demonstrating Competence</w:t>
              </w:r>
            </w:ins>
          </w:p>
        </w:tc>
        <w:tc>
          <w:tcPr>
            <w:tcW w:w="4771" w:type="dxa"/>
          </w:tcPr>
          <w:p w14:paraId="5C18DB70" w14:textId="77777777" w:rsidR="00C47B4B" w:rsidRPr="005359C0" w:rsidRDefault="00C47B4B" w:rsidP="003D7834">
            <w:pPr>
              <w:pStyle w:val="Tabletexttitle"/>
              <w:ind w:left="0"/>
              <w:rPr>
                <w:ins w:id="1515" w:author="Abercrombie, Kerrie" w:date="2021-01-20T10:19:00Z"/>
                <w:szCs w:val="20"/>
              </w:rPr>
            </w:pPr>
            <w:ins w:id="1516" w:author="Abercrombie, Kerrie" w:date="2021-01-20T10:19:00Z">
              <w:r w:rsidRPr="005359C0">
                <w:rPr>
                  <w:szCs w:val="20"/>
                </w:rPr>
                <w:t>Criteria for evaluating competence</w:t>
              </w:r>
            </w:ins>
          </w:p>
        </w:tc>
      </w:tr>
      <w:tr w:rsidR="00C47B4B" w14:paraId="714C9647" w14:textId="77777777" w:rsidTr="003D7834">
        <w:trPr>
          <w:ins w:id="1517" w:author="Abercrombie, Kerrie" w:date="2021-01-20T10:19:00Z"/>
        </w:trPr>
        <w:tc>
          <w:tcPr>
            <w:tcW w:w="4770" w:type="dxa"/>
          </w:tcPr>
          <w:p w14:paraId="6CB03C4F" w14:textId="77777777" w:rsidR="00C47B4B" w:rsidRDefault="00C47B4B" w:rsidP="003D7834">
            <w:pPr>
              <w:pStyle w:val="Tabletext"/>
              <w:rPr>
                <w:ins w:id="1518" w:author="Abercrombie, Kerrie" w:date="2021-01-20T10:19:00Z"/>
              </w:rPr>
            </w:pPr>
          </w:p>
        </w:tc>
        <w:tc>
          <w:tcPr>
            <w:tcW w:w="4771" w:type="dxa"/>
          </w:tcPr>
          <w:p w14:paraId="40069C88" w14:textId="77777777" w:rsidR="00C47B4B" w:rsidRDefault="00C47B4B" w:rsidP="003D7834">
            <w:pPr>
              <w:pStyle w:val="Tabletext"/>
              <w:rPr>
                <w:ins w:id="1519" w:author="Abercrombie, Kerrie" w:date="2021-01-20T10:19:00Z"/>
              </w:rPr>
            </w:pPr>
          </w:p>
        </w:tc>
        <w:tc>
          <w:tcPr>
            <w:tcW w:w="4771" w:type="dxa"/>
          </w:tcPr>
          <w:p w14:paraId="58AFF4BB" w14:textId="77777777" w:rsidR="00C47B4B" w:rsidRDefault="00C47B4B" w:rsidP="003D7834">
            <w:pPr>
              <w:pStyle w:val="Tabletext"/>
              <w:rPr>
                <w:ins w:id="1520" w:author="Abercrombie, Kerrie" w:date="2021-01-20T10:19:00Z"/>
              </w:rPr>
            </w:pPr>
          </w:p>
        </w:tc>
      </w:tr>
      <w:tr w:rsidR="00C47B4B" w14:paraId="2806C361" w14:textId="77777777" w:rsidTr="003D7834">
        <w:trPr>
          <w:ins w:id="1521" w:author="Abercrombie, Kerrie" w:date="2021-01-20T10:19:00Z"/>
        </w:trPr>
        <w:tc>
          <w:tcPr>
            <w:tcW w:w="4770" w:type="dxa"/>
          </w:tcPr>
          <w:p w14:paraId="222E14A9" w14:textId="77777777" w:rsidR="00C47B4B" w:rsidRDefault="00C47B4B" w:rsidP="003D7834">
            <w:pPr>
              <w:pStyle w:val="Tabletext"/>
              <w:rPr>
                <w:ins w:id="1522" w:author="Abercrombie, Kerrie" w:date="2021-01-20T10:19:00Z"/>
              </w:rPr>
            </w:pPr>
          </w:p>
        </w:tc>
        <w:tc>
          <w:tcPr>
            <w:tcW w:w="4771" w:type="dxa"/>
          </w:tcPr>
          <w:p w14:paraId="5CDB5C67" w14:textId="77777777" w:rsidR="00C47B4B" w:rsidRDefault="00C47B4B" w:rsidP="003D7834">
            <w:pPr>
              <w:pStyle w:val="Tabletext"/>
              <w:rPr>
                <w:ins w:id="1523" w:author="Abercrombie, Kerrie" w:date="2021-01-20T10:19:00Z"/>
              </w:rPr>
            </w:pPr>
          </w:p>
        </w:tc>
        <w:tc>
          <w:tcPr>
            <w:tcW w:w="4771" w:type="dxa"/>
          </w:tcPr>
          <w:p w14:paraId="6674C06B" w14:textId="77777777" w:rsidR="00C47B4B" w:rsidRDefault="00C47B4B" w:rsidP="003D7834">
            <w:pPr>
              <w:pStyle w:val="Tabletext"/>
              <w:rPr>
                <w:ins w:id="1524" w:author="Abercrombie, Kerrie" w:date="2021-01-20T10:19:00Z"/>
              </w:rPr>
            </w:pPr>
          </w:p>
        </w:tc>
      </w:tr>
    </w:tbl>
    <w:p w14:paraId="26823968" w14:textId="77777777" w:rsidR="00C47B4B" w:rsidRDefault="00C47B4B" w:rsidP="00C47B4B">
      <w:pPr>
        <w:pStyle w:val="BodyText"/>
        <w:rPr>
          <w:ins w:id="1525" w:author="Abercrombie, Kerrie" w:date="2021-01-20T10:19:00Z"/>
        </w:rPr>
      </w:pPr>
    </w:p>
    <w:p w14:paraId="0F12DD55" w14:textId="77777777" w:rsidR="00C47B4B" w:rsidRDefault="00C47B4B" w:rsidP="00C47B4B">
      <w:pPr>
        <w:pStyle w:val="BodyText"/>
        <w:rPr>
          <w:ins w:id="1526" w:author="Abercrombie, Kerrie" w:date="2021-01-20T10:20:00Z"/>
        </w:rPr>
        <w:sectPr w:rsidR="00C47B4B" w:rsidSect="00C47B4B">
          <w:pgSz w:w="16838" w:h="11906" w:orient="landscape" w:code="9"/>
          <w:pgMar w:top="907" w:right="1134" w:bottom="794" w:left="1134" w:header="851" w:footer="851" w:gutter="0"/>
          <w:cols w:space="708"/>
          <w:docGrid w:linePitch="360"/>
        </w:sectPr>
      </w:pPr>
    </w:p>
    <w:p w14:paraId="383EF54D" w14:textId="1F959623" w:rsidR="000F198F" w:rsidRDefault="000F198F" w:rsidP="000F198F">
      <w:pPr>
        <w:pStyle w:val="Module"/>
        <w:ind w:left="1843" w:hanging="1843"/>
        <w:rPr>
          <w:ins w:id="1527" w:author="Abercrombie, Kerrie" w:date="2021-01-21T12:19:00Z"/>
        </w:rPr>
      </w:pPr>
      <w:bookmarkStart w:id="1528" w:name="_Toc40341944"/>
      <w:bookmarkStart w:id="1529" w:name="_Toc62642265"/>
      <w:ins w:id="1530" w:author="Abercrombie, Kerrie" w:date="2021-01-21T12:20:00Z">
        <w:r>
          <w:lastRenderedPageBreak/>
          <w:t xml:space="preserve">MODULE 2 </w:t>
        </w:r>
      </w:ins>
      <w:ins w:id="1531" w:author="Abercrombie, Kerrie" w:date="2021-01-21T12:26:00Z">
        <w:r w:rsidR="00554558">
          <w:t>–</w:t>
        </w:r>
      </w:ins>
      <w:ins w:id="1532" w:author="Abercrombie, Kerrie" w:date="2021-01-21T12:20:00Z">
        <w:r>
          <w:t xml:space="preserve"> </w:t>
        </w:r>
      </w:ins>
      <w:bookmarkEnd w:id="1528"/>
      <w:ins w:id="1533" w:author="Abercrombie, Kerrie" w:date="2021-01-21T12:26:00Z">
        <w:r w:rsidR="000B1C18">
          <w:t xml:space="preserve">COMMUNICATION </w:t>
        </w:r>
      </w:ins>
      <w:ins w:id="1534" w:author="Abercrombie, Kerrie" w:date="2021-01-21T12:31:00Z">
        <w:r w:rsidR="000B1C18" w:rsidRPr="00A55C67">
          <w:rPr>
            <w:strike/>
          </w:rPr>
          <w:t>C</w:t>
        </w:r>
      </w:ins>
      <w:ins w:id="1535" w:author="Abercrombie, Kerrie" w:date="2021-01-21T12:26:00Z">
        <w:r w:rsidR="000B1C18" w:rsidRPr="00A55C67">
          <w:rPr>
            <w:strike/>
          </w:rPr>
          <w:t>OORDINATION</w:t>
        </w:r>
        <w:r w:rsidR="000B1C18">
          <w:t xml:space="preserve"> AND INTERACTION</w:t>
        </w:r>
      </w:ins>
      <w:bookmarkEnd w:id="1529"/>
    </w:p>
    <w:p w14:paraId="4DE963C6" w14:textId="4685BFBE" w:rsidR="000F198F" w:rsidRDefault="000B1C18" w:rsidP="008A2B31">
      <w:pPr>
        <w:pStyle w:val="Heading1"/>
        <w:numPr>
          <w:ilvl w:val="0"/>
          <w:numId w:val="59"/>
        </w:numPr>
        <w:rPr>
          <w:ins w:id="1536" w:author="Abercrombie, Kerrie" w:date="2021-01-21T12:19:00Z"/>
        </w:rPr>
      </w:pPr>
      <w:bookmarkStart w:id="1537" w:name="_Toc40341946"/>
      <w:bookmarkStart w:id="1538" w:name="_Toc62642266"/>
      <w:ins w:id="1539" w:author="Abercrombie, Kerrie" w:date="2021-01-21T12:19:00Z">
        <w:r>
          <w:rPr>
            <w:caps w:val="0"/>
          </w:rPr>
          <w:t>SCOPE</w:t>
        </w:r>
        <w:bookmarkEnd w:id="1537"/>
        <w:bookmarkEnd w:id="1538"/>
      </w:ins>
    </w:p>
    <w:p w14:paraId="0DA5865D" w14:textId="77777777" w:rsidR="000F198F" w:rsidRDefault="000F198F" w:rsidP="000F198F">
      <w:pPr>
        <w:pStyle w:val="Heading1separatationline"/>
        <w:rPr>
          <w:ins w:id="1540" w:author="Abercrombie, Kerrie" w:date="2021-01-21T12:19:00Z"/>
        </w:rPr>
      </w:pPr>
    </w:p>
    <w:p w14:paraId="222052B0" w14:textId="3719E189" w:rsidR="000F198F" w:rsidRDefault="000F198F" w:rsidP="000F198F">
      <w:pPr>
        <w:pStyle w:val="BodyText"/>
        <w:rPr>
          <w:ins w:id="1541" w:author="Abercrombie, Kerrie" w:date="2021-01-22T09:09:00Z"/>
        </w:rPr>
      </w:pPr>
      <w:ins w:id="1542" w:author="Abercrombie, Kerrie" w:date="2021-01-21T12:19:00Z">
        <w:r>
          <w:t xml:space="preserve">This module describes </w:t>
        </w:r>
      </w:ins>
      <w:ins w:id="1543" w:author="Abercrombie, Kerrie" w:date="2021-02-02T06:46:00Z">
        <w:r w:rsidR="00640C08">
          <w:t xml:space="preserve">factors involved with </w:t>
        </w:r>
      </w:ins>
      <w:ins w:id="1544" w:author="Abercrombie, Kerrie" w:date="2021-01-21T12:19:00Z">
        <w:r>
          <w:t>communications</w:t>
        </w:r>
      </w:ins>
      <w:ins w:id="1545" w:author="Abercrombie, Kerrie" w:date="2021-01-21T12:21:00Z">
        <w:r>
          <w:t xml:space="preserve"> </w:t>
        </w:r>
      </w:ins>
      <w:ins w:id="1546" w:author="Abercrombie, Kerrie" w:date="2021-01-22T09:08:00Z">
        <w:r w:rsidR="00C27B77">
          <w:t xml:space="preserve">and </w:t>
        </w:r>
      </w:ins>
      <w:ins w:id="1547" w:author="Abercrombie, Kerrie" w:date="2021-01-22T09:09:00Z">
        <w:r w:rsidR="00C27B77">
          <w:t xml:space="preserve">encourages the </w:t>
        </w:r>
        <w:r w:rsidR="00C27B77" w:rsidRPr="00EB7425">
          <w:t>use of standard phraseology</w:t>
        </w:r>
        <w:r w:rsidR="00C27B77">
          <w:t xml:space="preserve"> when </w:t>
        </w:r>
        <w:r w:rsidR="00C27B77" w:rsidRPr="00EB7425">
          <w:t>communicating with vessels and allied services</w:t>
        </w:r>
        <w:r w:rsidR="00C27B77">
          <w:t xml:space="preserve"> to:</w:t>
        </w:r>
      </w:ins>
    </w:p>
    <w:p w14:paraId="7D147C9D" w14:textId="77777777" w:rsidR="00C27B77" w:rsidRPr="00EB7425" w:rsidRDefault="00C27B77" w:rsidP="00C27B77">
      <w:pPr>
        <w:pStyle w:val="Bullet1"/>
        <w:spacing w:line="216" w:lineRule="atLeast"/>
        <w:rPr>
          <w:ins w:id="1548" w:author="Abercrombie, Kerrie" w:date="2021-01-22T09:08:00Z"/>
        </w:rPr>
      </w:pPr>
      <w:ins w:id="1549" w:author="Abercrombie, Kerrie" w:date="2021-01-22T09:08:00Z">
        <w:r w:rsidRPr="00EB7425">
          <w:t>Facilitate clear, concise, and unambiguous communications that are timely and effective.</w:t>
        </w:r>
      </w:ins>
    </w:p>
    <w:p w14:paraId="15FD9138" w14:textId="77777777" w:rsidR="00C27B77" w:rsidRPr="00EB7425" w:rsidRDefault="00C27B77" w:rsidP="00C27B77">
      <w:pPr>
        <w:pStyle w:val="Bullet1"/>
        <w:spacing w:line="216" w:lineRule="atLeast"/>
        <w:rPr>
          <w:ins w:id="1550" w:author="Abercrombie, Kerrie" w:date="2021-01-22T09:08:00Z"/>
        </w:rPr>
      </w:pPr>
      <w:ins w:id="1551" w:author="Abercrombie, Kerrie" w:date="2021-01-22T09:08:00Z">
        <w:r w:rsidRPr="00EB7425">
          <w:t>Minimise misunderstanding of the intent of messages and reducing the time required for effective communication.</w:t>
        </w:r>
      </w:ins>
    </w:p>
    <w:p w14:paraId="3BB8C053" w14:textId="66FC7595" w:rsidR="00C27B77" w:rsidRDefault="00C27B77" w:rsidP="00C27B77">
      <w:pPr>
        <w:pStyle w:val="Bullet1"/>
        <w:spacing w:line="216" w:lineRule="atLeast"/>
        <w:rPr>
          <w:ins w:id="1552" w:author="Abercrombie, Kerrie" w:date="2021-01-22T09:11:00Z"/>
          <w:lang w:eastAsia="de-DE"/>
        </w:rPr>
      </w:pPr>
      <w:ins w:id="1553" w:author="Abercrombie, Kerrie" w:date="2021-01-22T09:08:00Z">
        <w:r w:rsidRPr="00544382">
          <w:rPr>
            <w:lang w:eastAsia="de-DE"/>
          </w:rPr>
          <w:t>Mitigate complacency with more experienced operators, as well as a valuable coaching tool for new VTS personnel</w:t>
        </w:r>
      </w:ins>
      <w:ins w:id="1554" w:author="Abercrombie, Kerrie" w:date="2021-01-22T09:11:00Z">
        <w:r>
          <w:rPr>
            <w:lang w:eastAsia="de-DE"/>
          </w:rPr>
          <w:t>.</w:t>
        </w:r>
      </w:ins>
    </w:p>
    <w:p w14:paraId="68C3B7E0" w14:textId="75DAC3E3" w:rsidR="00C27B77" w:rsidRPr="00544382" w:rsidRDefault="00C27B77" w:rsidP="00C27B77">
      <w:pPr>
        <w:pStyle w:val="BodyText"/>
        <w:tabs>
          <w:tab w:val="left" w:pos="4606"/>
        </w:tabs>
        <w:rPr>
          <w:ins w:id="1555" w:author="Abercrombie, Kerrie" w:date="2021-01-22T09:08:00Z"/>
          <w:lang w:eastAsia="de-DE"/>
        </w:rPr>
      </w:pPr>
      <w:ins w:id="1556" w:author="Abercrombie, Kerrie" w:date="2021-01-22T09:12:00Z">
        <w:r>
          <w:rPr>
            <w:lang w:eastAsia="de-DE"/>
          </w:rPr>
          <w:t>In terms of course pre-requisites, it</w:t>
        </w:r>
      </w:ins>
      <w:ins w:id="1557" w:author="Abercrombie, Kerrie" w:date="2021-01-22T09:11:00Z">
        <w:r>
          <w:rPr>
            <w:lang w:eastAsia="de-DE"/>
          </w:rPr>
          <w:t xml:space="preserve"> is assumed that the student has </w:t>
        </w:r>
        <w:r w:rsidRPr="00C27B77">
          <w:rPr>
            <w:lang w:eastAsia="de-DE"/>
          </w:rPr>
          <w:t>achieved IELTS level 5 or the equivalent</w:t>
        </w:r>
      </w:ins>
      <w:ins w:id="1558" w:author="Abercrombie, Kerrie" w:date="2021-01-22T09:12:00Z">
        <w:r>
          <w:rPr>
            <w:lang w:eastAsia="de-DE"/>
          </w:rPr>
          <w:t>,</w:t>
        </w:r>
      </w:ins>
      <w:ins w:id="1559" w:author="Abercrombie, Kerrie" w:date="2021-01-22T09:11:00Z">
        <w:r w:rsidRPr="00C27B77">
          <w:rPr>
            <w:lang w:eastAsia="de-DE"/>
          </w:rPr>
          <w:t xml:space="preserve"> and </w:t>
        </w:r>
      </w:ins>
      <w:ins w:id="1560" w:author="Abercrombie, Kerrie" w:date="2021-01-22T09:12:00Z">
        <w:r>
          <w:rPr>
            <w:lang w:eastAsia="de-DE"/>
          </w:rPr>
          <w:t>holds</w:t>
        </w:r>
      </w:ins>
      <w:ins w:id="1561" w:author="Abercrombie, Kerrie" w:date="2021-01-22T09:11:00Z">
        <w:r w:rsidRPr="00C27B77">
          <w:rPr>
            <w:lang w:eastAsia="de-DE"/>
          </w:rPr>
          <w:t xml:space="preserve"> a valid VHF radio operator certificate</w:t>
        </w:r>
      </w:ins>
      <w:ins w:id="1562" w:author="Abercrombie, Kerrie" w:date="2021-01-22T09:12:00Z">
        <w:r>
          <w:rPr>
            <w:lang w:eastAsia="de-DE"/>
          </w:rPr>
          <w:t>.</w:t>
        </w:r>
      </w:ins>
    </w:p>
    <w:p w14:paraId="4D10E68E" w14:textId="36954FD7" w:rsidR="000F198F" w:rsidRDefault="000B1C18" w:rsidP="000F198F">
      <w:pPr>
        <w:pStyle w:val="Heading1"/>
        <w:rPr>
          <w:ins w:id="1563" w:author="Abercrombie, Kerrie" w:date="2021-01-21T12:19:00Z"/>
        </w:rPr>
      </w:pPr>
      <w:bookmarkStart w:id="1564" w:name="_Toc40341947"/>
      <w:bookmarkStart w:id="1565" w:name="_Toc62642267"/>
      <w:ins w:id="1566" w:author="Abercrombie, Kerrie" w:date="2021-01-21T12:19:00Z">
        <w:r>
          <w:rPr>
            <w:caps w:val="0"/>
          </w:rPr>
          <w:t>LEARNING OBJECTIVE</w:t>
        </w:r>
        <w:bookmarkEnd w:id="1564"/>
        <w:bookmarkEnd w:id="1565"/>
      </w:ins>
    </w:p>
    <w:p w14:paraId="1C69AD68" w14:textId="77777777" w:rsidR="000F198F" w:rsidRDefault="000F198F" w:rsidP="000F198F">
      <w:pPr>
        <w:pStyle w:val="Heading1separatationline"/>
        <w:rPr>
          <w:ins w:id="1567" w:author="Abercrombie, Kerrie" w:date="2021-01-21T12:19:00Z"/>
        </w:rPr>
      </w:pPr>
    </w:p>
    <w:p w14:paraId="2913CC0A" w14:textId="2DC12787" w:rsidR="00C27B77" w:rsidRDefault="000F198F" w:rsidP="000F198F">
      <w:pPr>
        <w:pStyle w:val="BodyText"/>
        <w:rPr>
          <w:ins w:id="1568" w:author="Abercrombie, Kerrie" w:date="2021-01-25T09:29:00Z"/>
        </w:rPr>
      </w:pPr>
      <w:ins w:id="1569" w:author="Abercrombie, Kerrie" w:date="2021-01-21T12:19:00Z">
        <w:r>
          <w:t>On completion of the module the student will have an appreciation of the communications used in VTS operations</w:t>
        </w:r>
      </w:ins>
      <w:ins w:id="1570" w:author="Abercrombie, Kerrie" w:date="2021-01-25T09:29:00Z">
        <w:r w:rsidR="00B1705B">
          <w:t xml:space="preserve"> including:</w:t>
        </w:r>
      </w:ins>
    </w:p>
    <w:p w14:paraId="048464CE" w14:textId="67CEC86D" w:rsidR="00444672" w:rsidRDefault="00444672" w:rsidP="00B1705B">
      <w:pPr>
        <w:pStyle w:val="Bullet1"/>
        <w:rPr>
          <w:ins w:id="1571" w:author="Abercrombie, Kerrie" w:date="2021-01-27T12:27:00Z"/>
        </w:rPr>
      </w:pPr>
      <w:ins w:id="1572" w:author="Abercrombie, Kerrie" w:date="2021-01-27T12:27:00Z">
        <w:r>
          <w:t>How to provide an good</w:t>
        </w:r>
      </w:ins>
      <w:ins w:id="1573" w:author="Abercrombie, Kerrie" w:date="2021-01-27T12:29:00Z">
        <w:r>
          <w:t xml:space="preserve"> watch</w:t>
        </w:r>
      </w:ins>
      <w:ins w:id="1574" w:author="Abercrombie, Kerrie" w:date="2021-01-27T12:27:00Z">
        <w:r>
          <w:t xml:space="preserve"> handover </w:t>
        </w:r>
      </w:ins>
    </w:p>
    <w:p w14:paraId="66164354" w14:textId="2188F3A7" w:rsidR="00B1705B" w:rsidRDefault="00B1705B" w:rsidP="00B1705B">
      <w:pPr>
        <w:pStyle w:val="Bullet1"/>
        <w:rPr>
          <w:ins w:id="1575" w:author="Abercrombie, Kerrie" w:date="2021-01-25T09:29:00Z"/>
        </w:rPr>
      </w:pPr>
      <w:ins w:id="1576" w:author="Abercrombie, Kerrie" w:date="2021-01-25T09:30:00Z">
        <w:r>
          <w:t xml:space="preserve">Understanding </w:t>
        </w:r>
      </w:ins>
      <w:ins w:id="1577" w:author="Abercrombie, Kerrie" w:date="2021-01-27T11:36:00Z">
        <w:r w:rsidR="00D9607A">
          <w:t xml:space="preserve">various </w:t>
        </w:r>
      </w:ins>
      <w:ins w:id="1578" w:author="Abercrombie, Kerrie" w:date="2021-02-02T06:46:00Z">
        <w:r w:rsidR="00640C08">
          <w:t>factors</w:t>
        </w:r>
      </w:ins>
      <w:ins w:id="1579" w:author="Abercrombie, Kerrie" w:date="2021-01-25T09:29:00Z">
        <w:r>
          <w:t xml:space="preserve"> </w:t>
        </w:r>
      </w:ins>
      <w:ins w:id="1580" w:author="Abercrombie, Kerrie" w:date="2021-01-27T11:35:00Z">
        <w:r w:rsidR="00D9607A">
          <w:t xml:space="preserve">of how </w:t>
        </w:r>
      </w:ins>
      <w:ins w:id="1581" w:author="Abercrombie, Kerrie" w:date="2021-01-25T09:30:00Z">
        <w:r>
          <w:t>to be a more effective communicator</w:t>
        </w:r>
      </w:ins>
    </w:p>
    <w:p w14:paraId="56E2FD53" w14:textId="77777777" w:rsidR="00B1705B" w:rsidRDefault="00B1705B" w:rsidP="00B1705B">
      <w:pPr>
        <w:pStyle w:val="Bullet1"/>
        <w:rPr>
          <w:ins w:id="1582" w:author="Abercrombie, Kerrie" w:date="2021-01-25T09:33:00Z"/>
        </w:rPr>
      </w:pPr>
      <w:ins w:id="1583" w:author="Abercrombie, Kerrie" w:date="2021-01-25T09:30:00Z">
        <w:r>
          <w:t xml:space="preserve">Standard </w:t>
        </w:r>
      </w:ins>
      <w:ins w:id="1584" w:author="Abercrombie, Kerrie" w:date="2021-01-25T09:33:00Z">
        <w:r w:rsidRPr="00B1705B">
          <w:t xml:space="preserve">phrases for communicating with vessels and allied services </w:t>
        </w:r>
      </w:ins>
    </w:p>
    <w:p w14:paraId="21C8BE3F" w14:textId="57FF2A75" w:rsidR="00B1705B" w:rsidRDefault="00B1705B" w:rsidP="00B1705B">
      <w:pPr>
        <w:pStyle w:val="Bullet1"/>
        <w:rPr>
          <w:ins w:id="1585" w:author="Abercrombie, Kerrie" w:date="2021-01-22T09:10:00Z"/>
        </w:rPr>
      </w:pPr>
      <w:ins w:id="1586" w:author="Abercrombie, Kerrie" w:date="2021-01-25T09:31:00Z">
        <w:r>
          <w:t xml:space="preserve">The </w:t>
        </w:r>
      </w:ins>
      <w:ins w:id="1587" w:author="Abercrombie, Kerrie" w:date="2021-01-25T09:34:00Z">
        <w:r>
          <w:t>concepts of how to compile, deliver and interpret messages</w:t>
        </w:r>
      </w:ins>
    </w:p>
    <w:p w14:paraId="7C39A3E4" w14:textId="00F741A0" w:rsidR="00A233EF" w:rsidRDefault="000B1C18" w:rsidP="00A233EF">
      <w:pPr>
        <w:pStyle w:val="Heading1"/>
        <w:rPr>
          <w:ins w:id="1588" w:author="Abercrombie, Kerrie" w:date="2021-01-22T09:41:00Z"/>
        </w:rPr>
      </w:pPr>
      <w:bookmarkStart w:id="1589" w:name="_Toc62642268"/>
      <w:ins w:id="1590" w:author="Abercrombie, Kerrie" w:date="2021-01-22T09:41:00Z">
        <w:r w:rsidRPr="00C27B77">
          <w:rPr>
            <w:caps w:val="0"/>
          </w:rPr>
          <w:t>RECOMMENDED TRAINING HOURS</w:t>
        </w:r>
        <w:bookmarkEnd w:id="1589"/>
      </w:ins>
    </w:p>
    <w:p w14:paraId="4A51572A" w14:textId="77777777" w:rsidR="00A233EF" w:rsidRDefault="00A233EF" w:rsidP="00A233EF">
      <w:pPr>
        <w:pStyle w:val="Heading1separatationline"/>
        <w:rPr>
          <w:ins w:id="1591" w:author="Abercrombie, Kerrie" w:date="2021-01-22T09:41:00Z"/>
        </w:rPr>
      </w:pPr>
    </w:p>
    <w:p w14:paraId="47EF1D1E" w14:textId="7D138BFC" w:rsidR="00C27B77" w:rsidRDefault="00A233EF" w:rsidP="00A233EF">
      <w:pPr>
        <w:pStyle w:val="BodyText"/>
        <w:rPr>
          <w:ins w:id="1592" w:author="Abercrombie, Kerrie" w:date="2021-01-21T12:19:00Z"/>
        </w:rPr>
      </w:pPr>
      <w:ins w:id="1593" w:author="Abercrombie, Kerrie" w:date="2021-01-22T09:41:00Z">
        <w:r>
          <w:t xml:space="preserve">The number of recommended hours are </w:t>
        </w:r>
        <w:r w:rsidRPr="00945E59">
          <w:rPr>
            <w:highlight w:val="yellow"/>
          </w:rPr>
          <w:t>XXX</w:t>
        </w:r>
        <w:r>
          <w:t xml:space="preserve">.  </w:t>
        </w:r>
      </w:ins>
      <w:del w:id="1594" w:author="Abercrombie, Kerrie" w:date="2021-01-25T08:58:00Z">
        <w:r w:rsidR="00C27B77" w:rsidDel="002B5A22">
          <w:delText xml:space="preserve"> </w:delText>
        </w:r>
      </w:del>
    </w:p>
    <w:p w14:paraId="0C9702EE" w14:textId="3B3553A5" w:rsidR="000F198F" w:rsidRDefault="000B1C18" w:rsidP="000F198F">
      <w:pPr>
        <w:pStyle w:val="Heading1"/>
        <w:rPr>
          <w:ins w:id="1595" w:author="Abercrombie, Kerrie" w:date="2021-01-21T12:19:00Z"/>
          <w:szCs w:val="20"/>
        </w:rPr>
      </w:pPr>
      <w:bookmarkStart w:id="1596" w:name="_Toc40341949"/>
      <w:bookmarkStart w:id="1597" w:name="_Toc62642269"/>
      <w:ins w:id="1598" w:author="Abercrombie, Kerrie" w:date="2021-01-21T12:19:00Z">
        <w:r w:rsidRPr="002A0F96">
          <w:rPr>
            <w:caps w:val="0"/>
            <w:szCs w:val="20"/>
          </w:rPr>
          <w:t>RECOMMENDED TRAINING AIDS AND EXERCISES</w:t>
        </w:r>
        <w:bookmarkEnd w:id="1596"/>
        <w:bookmarkEnd w:id="1597"/>
      </w:ins>
    </w:p>
    <w:p w14:paraId="18580F9F" w14:textId="77777777" w:rsidR="000F198F" w:rsidRDefault="000F198F" w:rsidP="000F198F">
      <w:pPr>
        <w:pStyle w:val="Heading1separatationline"/>
        <w:rPr>
          <w:ins w:id="1599" w:author="Abercrombie, Kerrie" w:date="2021-01-21T12:19:00Z"/>
        </w:rPr>
      </w:pPr>
    </w:p>
    <w:p w14:paraId="055C1238" w14:textId="77777777" w:rsidR="000F198F" w:rsidRDefault="000F198F" w:rsidP="000F198F">
      <w:pPr>
        <w:pStyle w:val="BodyText"/>
        <w:rPr>
          <w:ins w:id="1600" w:author="Abercrombie, Kerrie" w:date="2021-01-21T12:19:00Z"/>
        </w:rPr>
      </w:pPr>
      <w:ins w:id="1601" w:author="Abercrombie, Kerrie" w:date="2021-01-21T12:19:00Z">
        <w:r>
          <w:t>The teaching methods that should be used for the delivery of this module include:</w:t>
        </w:r>
      </w:ins>
    </w:p>
    <w:p w14:paraId="38339E73" w14:textId="77777777" w:rsidR="000F198F" w:rsidRDefault="000F198F" w:rsidP="000F198F">
      <w:pPr>
        <w:pStyle w:val="Bullet1"/>
        <w:rPr>
          <w:ins w:id="1602" w:author="Abercrombie, Kerrie" w:date="2021-01-21T12:19:00Z"/>
        </w:rPr>
      </w:pPr>
      <w:ins w:id="1603" w:author="Abercrombie, Kerrie" w:date="2021-01-21T12:19:00Z">
        <w:r>
          <w:t>Classroom presentations and facilitated discussion</w:t>
        </w:r>
      </w:ins>
    </w:p>
    <w:p w14:paraId="2F526CC8" w14:textId="0FD27B9C" w:rsidR="000F198F" w:rsidRDefault="00C27B77" w:rsidP="000F198F">
      <w:pPr>
        <w:pStyle w:val="Bullet1"/>
        <w:rPr>
          <w:ins w:id="1604" w:author="Abercrombie, Kerrie" w:date="2021-01-22T10:50:00Z"/>
        </w:rPr>
      </w:pPr>
      <w:ins w:id="1605" w:author="Abercrombie, Kerrie" w:date="2021-01-22T09:13:00Z">
        <w:r>
          <w:t>Simulation exercises</w:t>
        </w:r>
      </w:ins>
      <w:ins w:id="1606" w:author="Abercrombie, Kerrie" w:date="2021-01-22T12:20:00Z">
        <w:r w:rsidR="009C0CD9">
          <w:t xml:space="preserve"> should focus on comm</w:t>
        </w:r>
        <w:r w:rsidR="002371C0">
          <w:t xml:space="preserve">unications and </w:t>
        </w:r>
      </w:ins>
      <w:ins w:id="1607" w:author="Abercrombie, Kerrie" w:date="2021-01-22T12:21:00Z">
        <w:r w:rsidR="002371C0">
          <w:t xml:space="preserve">use of VTS </w:t>
        </w:r>
      </w:ins>
      <w:ins w:id="1608" w:author="Abercrombie, Kerrie" w:date="2021-01-22T12:20:00Z">
        <w:r w:rsidR="002371C0">
          <w:t>phraseology</w:t>
        </w:r>
      </w:ins>
    </w:p>
    <w:p w14:paraId="2B607CDA" w14:textId="111EF573" w:rsidR="00C27B77" w:rsidRDefault="00C27B77" w:rsidP="000F198F">
      <w:pPr>
        <w:pStyle w:val="BodyText"/>
        <w:rPr>
          <w:ins w:id="1609" w:author="Abercrombie, Kerrie" w:date="2021-01-22T09:41:00Z"/>
        </w:rPr>
      </w:pPr>
    </w:p>
    <w:p w14:paraId="22082B79" w14:textId="005999DC" w:rsidR="00A233EF" w:rsidRDefault="000B1C18" w:rsidP="00A233EF">
      <w:pPr>
        <w:pStyle w:val="Heading1"/>
        <w:rPr>
          <w:ins w:id="1610" w:author="Abercrombie, Kerrie" w:date="2021-01-22T09:41:00Z"/>
        </w:rPr>
      </w:pPr>
      <w:bookmarkStart w:id="1611" w:name="_Toc40341948"/>
      <w:bookmarkStart w:id="1612" w:name="_Toc62642270"/>
      <w:ins w:id="1613" w:author="Abercrombie, Kerrie" w:date="2021-01-22T09:41:00Z">
        <w:r>
          <w:rPr>
            <w:caps w:val="0"/>
          </w:rPr>
          <w:t>PRE-COURSE READING MATERIAL</w:t>
        </w:r>
        <w:bookmarkEnd w:id="1611"/>
        <w:bookmarkEnd w:id="1612"/>
        <w:r>
          <w:rPr>
            <w:caps w:val="0"/>
          </w:rPr>
          <w:t xml:space="preserve"> </w:t>
        </w:r>
      </w:ins>
    </w:p>
    <w:p w14:paraId="2E7875C8" w14:textId="77777777" w:rsidR="00A233EF" w:rsidRPr="00AC0B20" w:rsidRDefault="00A233EF" w:rsidP="00A233EF">
      <w:pPr>
        <w:pStyle w:val="Heading1separatationline"/>
        <w:rPr>
          <w:ins w:id="1614" w:author="Abercrombie, Kerrie" w:date="2021-01-22T09:41:00Z"/>
        </w:rPr>
      </w:pPr>
    </w:p>
    <w:p w14:paraId="5E4B55AB" w14:textId="77777777" w:rsidR="00A233EF" w:rsidRDefault="00A233EF" w:rsidP="00A233EF">
      <w:pPr>
        <w:pStyle w:val="BodyText"/>
        <w:rPr>
          <w:ins w:id="1615" w:author="Abercrombie, Kerrie" w:date="2021-01-22T09:41:00Z"/>
        </w:rPr>
      </w:pPr>
      <w:ins w:id="1616" w:author="Abercrombie, Kerrie" w:date="2021-01-22T09:41:00Z">
        <w:r>
          <w:t>Prior to attending the course, it is suggested that a student be provided with at least the following materials:</w:t>
        </w:r>
      </w:ins>
    </w:p>
    <w:p w14:paraId="0B225D10" w14:textId="60B50CAE" w:rsidR="00A233EF" w:rsidRDefault="00A233EF" w:rsidP="00A233EF">
      <w:pPr>
        <w:pStyle w:val="Bullet1"/>
        <w:rPr>
          <w:ins w:id="1617" w:author="Abercrombie, Kerrie" w:date="2021-01-22T09:50:00Z"/>
        </w:rPr>
      </w:pPr>
      <w:ins w:id="1618" w:author="Abercrombie, Kerrie" w:date="2021-01-22T09:41:00Z">
        <w:r>
          <w:t>GL1132 on VTS voice communications and phraseology</w:t>
        </w:r>
      </w:ins>
    </w:p>
    <w:p w14:paraId="1CB45F9B" w14:textId="548501FC" w:rsidR="00115E10" w:rsidRDefault="00B1705B" w:rsidP="00A233EF">
      <w:pPr>
        <w:pStyle w:val="Bullet1"/>
        <w:rPr>
          <w:ins w:id="1619" w:author="Abercrombie, Kerrie" w:date="2021-01-22T09:41:00Z"/>
        </w:rPr>
      </w:pPr>
      <w:ins w:id="1620" w:author="Abercrombie, Kerrie" w:date="2021-01-22T09:50:00Z">
        <w:r>
          <w:t xml:space="preserve">? </w:t>
        </w:r>
        <w:r w:rsidR="00115E10">
          <w:t>SMCP</w:t>
        </w:r>
      </w:ins>
    </w:p>
    <w:p w14:paraId="6BBB02D5" w14:textId="33DA65C8" w:rsidR="00A233EF" w:rsidRDefault="00A233EF" w:rsidP="000F198F">
      <w:pPr>
        <w:pStyle w:val="BodyText"/>
        <w:rPr>
          <w:ins w:id="1621" w:author="Abercrombie, Kerrie" w:date="2021-01-22T09:41:00Z"/>
        </w:rPr>
      </w:pPr>
    </w:p>
    <w:p w14:paraId="5C7F6A05" w14:textId="77777777" w:rsidR="00A233EF" w:rsidRDefault="00A233EF" w:rsidP="000F198F">
      <w:pPr>
        <w:pStyle w:val="BodyText"/>
        <w:rPr>
          <w:ins w:id="1622" w:author="Abercrombie, Kerrie" w:date="2021-01-22T09:41:00Z"/>
        </w:rPr>
      </w:pPr>
    </w:p>
    <w:p w14:paraId="13CB6986" w14:textId="77777777" w:rsidR="00A233EF" w:rsidRPr="00A233EF" w:rsidRDefault="00A233EF" w:rsidP="00A233EF">
      <w:pPr>
        <w:pStyle w:val="BodyText"/>
        <w:rPr>
          <w:ins w:id="1623" w:author="Abercrombie, Kerrie" w:date="2021-01-21T12:19:00Z"/>
        </w:rPr>
        <w:sectPr w:rsidR="00A233EF" w:rsidRPr="00A233EF" w:rsidSect="001348C7">
          <w:pgSz w:w="11906" w:h="16838" w:code="9"/>
          <w:pgMar w:top="1134" w:right="794" w:bottom="1134" w:left="907" w:header="851" w:footer="851" w:gutter="0"/>
          <w:cols w:space="708"/>
          <w:docGrid w:linePitch="360"/>
        </w:sectPr>
      </w:pPr>
    </w:p>
    <w:p w14:paraId="10986707" w14:textId="4D469603" w:rsidR="000F198F" w:rsidRDefault="000B1C18" w:rsidP="000F198F">
      <w:pPr>
        <w:pStyle w:val="Heading1"/>
        <w:rPr>
          <w:ins w:id="1624" w:author="Abercrombie, Kerrie" w:date="2021-01-21T12:19:00Z"/>
        </w:rPr>
      </w:pPr>
      <w:bookmarkStart w:id="1625" w:name="_Toc62642271"/>
      <w:bookmarkStart w:id="1626" w:name="_Toc40341951"/>
      <w:ins w:id="1627" w:author="Abercrombie, Kerrie" w:date="2021-01-21T12:19:00Z">
        <w:r>
          <w:rPr>
            <w:caps w:val="0"/>
          </w:rPr>
          <w:lastRenderedPageBreak/>
          <w:t>DETAILED TEACHING SYLLABUS</w:t>
        </w:r>
        <w:bookmarkEnd w:id="1625"/>
        <w:r>
          <w:rPr>
            <w:caps w:val="0"/>
          </w:rPr>
          <w:t xml:space="preserve"> </w:t>
        </w:r>
        <w:bookmarkEnd w:id="1626"/>
      </w:ins>
    </w:p>
    <w:p w14:paraId="41B53210" w14:textId="77777777" w:rsidR="000F198F" w:rsidRPr="00BF3E47" w:rsidRDefault="000F198F" w:rsidP="000F198F">
      <w:pPr>
        <w:pStyle w:val="Heading1separatationline"/>
        <w:rPr>
          <w:ins w:id="1628" w:author="Abercrombie, Kerrie" w:date="2021-01-21T12:19:00Z"/>
        </w:rPr>
      </w:pPr>
    </w:p>
    <w:p w14:paraId="215F42FA" w14:textId="77777777" w:rsidR="002B5A22" w:rsidRDefault="002B5A22" w:rsidP="000F198F">
      <w:pPr>
        <w:pStyle w:val="BodyText"/>
        <w:rPr>
          <w:ins w:id="1629" w:author="Abercrombie, Kerrie" w:date="2021-01-21T12:19: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4B6273" w:rsidRPr="00C37011" w14:paraId="1F0075E6" w14:textId="77777777" w:rsidTr="004B6273">
        <w:trPr>
          <w:cantSplit/>
          <w:trHeight w:val="1349"/>
          <w:tblHeader/>
          <w:ins w:id="1630" w:author="Abercrombie, Kerrie" w:date="2021-01-21T12:19:00Z"/>
        </w:trPr>
        <w:tc>
          <w:tcPr>
            <w:tcW w:w="846" w:type="dxa"/>
            <w:textDirection w:val="btLr"/>
          </w:tcPr>
          <w:p w14:paraId="5D6BE685" w14:textId="77777777" w:rsidR="004B6273" w:rsidRPr="00C37011" w:rsidRDefault="004B6273" w:rsidP="004B6273">
            <w:pPr>
              <w:pStyle w:val="Tabletexttitle"/>
              <w:spacing w:before="0" w:after="0"/>
              <w:rPr>
                <w:ins w:id="1631" w:author="Abercrombie, Kerrie" w:date="2021-01-21T12:19:00Z"/>
                <w:rFonts w:cstheme="minorHAnsi"/>
                <w:szCs w:val="20"/>
              </w:rPr>
            </w:pPr>
            <w:ins w:id="1632" w:author="Abercrombie, Kerrie" w:date="2021-01-21T12:19:00Z">
              <w:r w:rsidRPr="00C37011">
                <w:rPr>
                  <w:rFonts w:cstheme="minorHAnsi"/>
                  <w:szCs w:val="20"/>
                </w:rPr>
                <w:t>Element</w:t>
              </w:r>
            </w:ins>
          </w:p>
        </w:tc>
        <w:tc>
          <w:tcPr>
            <w:tcW w:w="4607" w:type="dxa"/>
          </w:tcPr>
          <w:p w14:paraId="73BA8576" w14:textId="77777777" w:rsidR="004B6273" w:rsidRPr="00C37011" w:rsidRDefault="004B6273" w:rsidP="004B6273">
            <w:pPr>
              <w:pStyle w:val="Tabletexttitle"/>
              <w:spacing w:before="0" w:after="0"/>
              <w:ind w:left="0" w:right="0"/>
              <w:rPr>
                <w:ins w:id="1633" w:author="Abercrombie, Kerrie" w:date="2021-01-21T12:19:00Z"/>
                <w:rFonts w:cstheme="minorHAnsi"/>
                <w:szCs w:val="20"/>
              </w:rPr>
            </w:pPr>
            <w:ins w:id="1634" w:author="Abercrombie, Kerrie" w:date="2021-01-21T12:19:00Z">
              <w:r w:rsidRPr="00C37011">
                <w:rPr>
                  <w:rFonts w:cstheme="minorHAnsi"/>
                  <w:szCs w:val="20"/>
                </w:rPr>
                <w:t>Session Objective</w:t>
              </w:r>
            </w:ins>
          </w:p>
        </w:tc>
        <w:tc>
          <w:tcPr>
            <w:tcW w:w="921" w:type="dxa"/>
            <w:textDirection w:val="btLr"/>
          </w:tcPr>
          <w:p w14:paraId="35A7DB3D" w14:textId="499CAB09" w:rsidR="004B6273" w:rsidRPr="00C37011" w:rsidRDefault="004B6273" w:rsidP="004B6273">
            <w:pPr>
              <w:pStyle w:val="Tabletexttitle"/>
              <w:spacing w:before="0" w:after="0"/>
              <w:rPr>
                <w:ins w:id="1635" w:author="Abercrombie, Kerrie" w:date="2021-01-25T08:52:00Z"/>
                <w:rFonts w:cstheme="minorHAnsi"/>
                <w:szCs w:val="20"/>
              </w:rPr>
            </w:pPr>
            <w:ins w:id="1636" w:author="Abercrombie, Kerrie" w:date="2021-01-25T08:52:00Z">
              <w:r w:rsidRPr="00C37011">
                <w:rPr>
                  <w:rFonts w:cstheme="minorHAnsi"/>
                  <w:szCs w:val="20"/>
                </w:rPr>
                <w:t>Sub-element</w:t>
              </w:r>
            </w:ins>
          </w:p>
        </w:tc>
        <w:tc>
          <w:tcPr>
            <w:tcW w:w="4607" w:type="dxa"/>
          </w:tcPr>
          <w:p w14:paraId="559F05D7" w14:textId="5F680C2C" w:rsidR="004B6273" w:rsidRPr="00C37011" w:rsidRDefault="004B6273" w:rsidP="004B6273">
            <w:pPr>
              <w:pStyle w:val="Tabletexttitle"/>
              <w:spacing w:before="0" w:after="0"/>
              <w:ind w:left="0" w:right="0"/>
              <w:rPr>
                <w:ins w:id="1637" w:author="Abercrombie, Kerrie" w:date="2021-01-21T12:19:00Z"/>
                <w:rFonts w:cstheme="minorHAnsi"/>
                <w:szCs w:val="20"/>
              </w:rPr>
            </w:pPr>
            <w:ins w:id="1638" w:author="Abercrombie, Kerrie" w:date="2021-01-21T12:19:00Z">
              <w:r w:rsidRPr="00C37011">
                <w:rPr>
                  <w:rFonts w:cstheme="minorHAnsi"/>
                  <w:szCs w:val="20"/>
                </w:rPr>
                <w:t>Subject Elements</w:t>
              </w:r>
            </w:ins>
          </w:p>
        </w:tc>
        <w:tc>
          <w:tcPr>
            <w:tcW w:w="683" w:type="dxa"/>
            <w:textDirection w:val="btLr"/>
          </w:tcPr>
          <w:p w14:paraId="50AFDA41" w14:textId="77777777" w:rsidR="004B6273" w:rsidRPr="00C37011" w:rsidRDefault="004B6273" w:rsidP="004B6273">
            <w:pPr>
              <w:pStyle w:val="Tabletexttitle"/>
              <w:spacing w:before="0" w:after="0"/>
              <w:rPr>
                <w:ins w:id="1639" w:author="Abercrombie, Kerrie" w:date="2021-01-21T12:19:00Z"/>
                <w:rFonts w:cstheme="minorHAnsi"/>
                <w:szCs w:val="20"/>
              </w:rPr>
            </w:pPr>
            <w:ins w:id="1640" w:author="Abercrombie, Kerrie" w:date="2021-01-21T12:19:00Z">
              <w:r w:rsidRPr="00C37011">
                <w:rPr>
                  <w:rFonts w:cstheme="minorHAnsi"/>
                  <w:szCs w:val="20"/>
                </w:rPr>
                <w:t>Level of Competence</w:t>
              </w:r>
            </w:ins>
          </w:p>
        </w:tc>
        <w:tc>
          <w:tcPr>
            <w:tcW w:w="3003" w:type="dxa"/>
          </w:tcPr>
          <w:p w14:paraId="39CB62CE" w14:textId="77777777" w:rsidR="004B6273" w:rsidRPr="00C37011" w:rsidRDefault="004B6273" w:rsidP="004B6273">
            <w:pPr>
              <w:pStyle w:val="Tabletexttitle"/>
              <w:spacing w:before="0" w:after="0"/>
              <w:ind w:left="0" w:right="7"/>
              <w:rPr>
                <w:ins w:id="1641" w:author="Abercrombie, Kerrie" w:date="2021-01-21T12:19:00Z"/>
                <w:rFonts w:cstheme="minorHAnsi"/>
                <w:szCs w:val="20"/>
              </w:rPr>
            </w:pPr>
            <w:ins w:id="1642" w:author="Abercrombie, Kerrie" w:date="2021-01-21T12:19:00Z">
              <w:r w:rsidRPr="00C37011">
                <w:rPr>
                  <w:rFonts w:cstheme="minorHAnsi"/>
                  <w:szCs w:val="20"/>
                </w:rPr>
                <w:t>Resources</w:t>
              </w:r>
            </w:ins>
          </w:p>
          <w:p w14:paraId="4A9A5D77" w14:textId="77777777" w:rsidR="004B6273" w:rsidRPr="00C37011" w:rsidRDefault="004B6273" w:rsidP="004B6273">
            <w:pPr>
              <w:pStyle w:val="Tabletexttitle"/>
              <w:spacing w:before="0" w:after="0"/>
              <w:ind w:left="0" w:right="7"/>
              <w:rPr>
                <w:ins w:id="1643" w:author="Abercrombie, Kerrie" w:date="2021-01-21T12:19:00Z"/>
                <w:rFonts w:cstheme="minorHAnsi"/>
                <w:szCs w:val="20"/>
              </w:rPr>
            </w:pPr>
          </w:p>
        </w:tc>
      </w:tr>
      <w:tr w:rsidR="00444672" w:rsidRPr="00C37011" w14:paraId="2478016B" w14:textId="77777777" w:rsidTr="002C425D">
        <w:trPr>
          <w:trHeight w:val="70"/>
          <w:ins w:id="1644" w:author="Abercrombie, Kerrie" w:date="2021-01-21T12:19:00Z"/>
        </w:trPr>
        <w:tc>
          <w:tcPr>
            <w:tcW w:w="846" w:type="dxa"/>
            <w:shd w:val="clear" w:color="auto" w:fill="F2F2F2" w:themeFill="background1" w:themeFillShade="F2"/>
          </w:tcPr>
          <w:p w14:paraId="59605602" w14:textId="77777777" w:rsidR="00444672" w:rsidRPr="00C37011" w:rsidRDefault="00444672" w:rsidP="002C425D">
            <w:pPr>
              <w:pStyle w:val="Tabletext"/>
              <w:spacing w:before="0" w:after="0"/>
              <w:rPr>
                <w:ins w:id="1645" w:author="Abercrombie, Kerrie" w:date="2021-01-21T12:19:00Z"/>
                <w:rFonts w:cstheme="minorHAnsi"/>
                <w:b/>
                <w:szCs w:val="20"/>
              </w:rPr>
            </w:pPr>
            <w:ins w:id="1646" w:author="Abercrombie, Kerrie" w:date="2021-01-22T09:14:00Z">
              <w:r w:rsidRPr="00C37011">
                <w:rPr>
                  <w:rFonts w:cstheme="minorHAnsi"/>
                  <w:b/>
                  <w:szCs w:val="20"/>
                </w:rPr>
                <w:t>2</w:t>
              </w:r>
            </w:ins>
            <w:ins w:id="1647" w:author="Abercrombie, Kerrie" w:date="2021-01-21T12:19:00Z">
              <w:r w:rsidRPr="00C37011">
                <w:rPr>
                  <w:rFonts w:cstheme="minorHAnsi"/>
                  <w:b/>
                  <w:szCs w:val="20"/>
                </w:rPr>
                <w:t>.1</w:t>
              </w:r>
            </w:ins>
          </w:p>
        </w:tc>
        <w:tc>
          <w:tcPr>
            <w:tcW w:w="4607" w:type="dxa"/>
            <w:shd w:val="clear" w:color="auto" w:fill="F2F2F2" w:themeFill="background1" w:themeFillShade="F2"/>
          </w:tcPr>
          <w:p w14:paraId="5FD083A9" w14:textId="2586B35A" w:rsidR="00444672" w:rsidRPr="00C37011" w:rsidRDefault="00444672" w:rsidP="00444672">
            <w:pPr>
              <w:pStyle w:val="Tabletext"/>
              <w:spacing w:before="0" w:after="0"/>
              <w:ind w:left="0" w:right="0"/>
              <w:rPr>
                <w:ins w:id="1648" w:author="Abercrombie, Kerrie" w:date="2021-01-21T12:19:00Z"/>
                <w:rFonts w:cstheme="minorHAnsi"/>
                <w:b/>
                <w:szCs w:val="20"/>
              </w:rPr>
            </w:pPr>
            <w:ins w:id="1649" w:author="Abercrombie, Kerrie" w:date="2021-01-27T12:24:00Z">
              <w:r>
                <w:rPr>
                  <w:rFonts w:cstheme="minorHAnsi"/>
                  <w:b/>
                  <w:szCs w:val="20"/>
                </w:rPr>
                <w:t>PRINCIPLES OF A</w:t>
              </w:r>
            </w:ins>
            <w:ins w:id="1650" w:author="Abercrombie, Kerrie" w:date="2021-01-27T12:29:00Z">
              <w:r>
                <w:rPr>
                  <w:rFonts w:cstheme="minorHAnsi"/>
                  <w:b/>
                  <w:szCs w:val="20"/>
                </w:rPr>
                <w:t xml:space="preserve"> GOOD WATCH</w:t>
              </w:r>
            </w:ins>
            <w:ins w:id="1651" w:author="Abercrombie, Kerrie" w:date="2021-01-27T12:24:00Z">
              <w:r>
                <w:rPr>
                  <w:rFonts w:cstheme="minorHAnsi"/>
                  <w:b/>
                  <w:szCs w:val="20"/>
                </w:rPr>
                <w:t xml:space="preserve"> </w:t>
              </w:r>
              <w:commentRangeStart w:id="1652"/>
              <w:r>
                <w:rPr>
                  <w:rFonts w:cstheme="minorHAnsi"/>
                  <w:b/>
                  <w:szCs w:val="20"/>
                </w:rPr>
                <w:t>HANDOVER</w:t>
              </w:r>
            </w:ins>
            <w:commentRangeEnd w:id="1652"/>
            <w:ins w:id="1653" w:author="Abercrombie, Kerrie" w:date="2021-01-27T12:25:00Z">
              <w:r>
                <w:rPr>
                  <w:rStyle w:val="CommentReference"/>
                  <w:color w:val="auto"/>
                </w:rPr>
                <w:commentReference w:id="1652"/>
              </w:r>
            </w:ins>
          </w:p>
        </w:tc>
        <w:tc>
          <w:tcPr>
            <w:tcW w:w="921" w:type="dxa"/>
            <w:shd w:val="clear" w:color="auto" w:fill="F2F2F2" w:themeFill="background1" w:themeFillShade="F2"/>
          </w:tcPr>
          <w:p w14:paraId="5D57CAAD" w14:textId="77777777" w:rsidR="00444672" w:rsidRPr="00C37011" w:rsidRDefault="00444672" w:rsidP="002C425D">
            <w:pPr>
              <w:pStyle w:val="Tabletext"/>
              <w:spacing w:before="0" w:after="0"/>
              <w:ind w:left="0" w:right="0"/>
              <w:rPr>
                <w:ins w:id="1654" w:author="Abercrombie, Kerrie" w:date="2021-01-25T08:52:00Z"/>
                <w:rFonts w:cstheme="minorHAnsi"/>
                <w:b/>
                <w:szCs w:val="20"/>
              </w:rPr>
            </w:pPr>
          </w:p>
        </w:tc>
        <w:tc>
          <w:tcPr>
            <w:tcW w:w="4607" w:type="dxa"/>
            <w:shd w:val="clear" w:color="auto" w:fill="F2F2F2" w:themeFill="background1" w:themeFillShade="F2"/>
          </w:tcPr>
          <w:p w14:paraId="0C07385A" w14:textId="77777777" w:rsidR="00444672" w:rsidRPr="00C37011" w:rsidRDefault="00444672" w:rsidP="002C425D">
            <w:pPr>
              <w:pStyle w:val="Tabletext"/>
              <w:spacing w:before="0" w:after="0"/>
              <w:ind w:left="0" w:right="0"/>
              <w:rPr>
                <w:ins w:id="1655" w:author="Abercrombie, Kerrie" w:date="2021-01-21T12:19:00Z"/>
                <w:rFonts w:cstheme="minorHAnsi"/>
                <w:b/>
                <w:szCs w:val="20"/>
              </w:rPr>
            </w:pPr>
          </w:p>
        </w:tc>
        <w:tc>
          <w:tcPr>
            <w:tcW w:w="683" w:type="dxa"/>
            <w:shd w:val="clear" w:color="auto" w:fill="F2F2F2" w:themeFill="background1" w:themeFillShade="F2"/>
          </w:tcPr>
          <w:p w14:paraId="0C097E95" w14:textId="4C72DCED" w:rsidR="00444672" w:rsidRPr="00C37011" w:rsidRDefault="00444672" w:rsidP="002C425D">
            <w:pPr>
              <w:pStyle w:val="Tabletext"/>
              <w:spacing w:before="0" w:after="0"/>
              <w:rPr>
                <w:ins w:id="1656" w:author="Abercrombie, Kerrie" w:date="2021-01-21T12:19:00Z"/>
                <w:rFonts w:cstheme="minorHAnsi"/>
                <w:b/>
                <w:szCs w:val="20"/>
              </w:rPr>
            </w:pPr>
            <w:ins w:id="1657" w:author="Abercrombie, Kerrie" w:date="2021-01-21T12:27:00Z">
              <w:del w:id="1658" w:author="Abercrombie, Kerrie [2]" w:date="2021-02-01T14:21:00Z">
                <w:r w:rsidRPr="00C37011" w:rsidDel="00B7542A">
                  <w:rPr>
                    <w:rFonts w:cstheme="minorHAnsi"/>
                    <w:b/>
                    <w:szCs w:val="20"/>
                  </w:rPr>
                  <w:delText>L3</w:delText>
                </w:r>
              </w:del>
            </w:ins>
          </w:p>
        </w:tc>
        <w:tc>
          <w:tcPr>
            <w:tcW w:w="3003" w:type="dxa"/>
            <w:shd w:val="clear" w:color="auto" w:fill="F2F2F2" w:themeFill="background1" w:themeFillShade="F2"/>
          </w:tcPr>
          <w:p w14:paraId="6349E235" w14:textId="77777777" w:rsidR="00444672" w:rsidRPr="00C37011" w:rsidRDefault="00444672" w:rsidP="002C425D">
            <w:pPr>
              <w:pStyle w:val="Tabletext"/>
              <w:spacing w:before="0" w:after="0"/>
              <w:ind w:left="0" w:right="7"/>
              <w:rPr>
                <w:ins w:id="1659" w:author="Abercrombie, Kerrie" w:date="2021-01-21T12:19:00Z"/>
                <w:rFonts w:cstheme="minorHAnsi"/>
                <w:b/>
                <w:szCs w:val="20"/>
              </w:rPr>
            </w:pPr>
          </w:p>
        </w:tc>
      </w:tr>
      <w:tr w:rsidR="00444672" w:rsidRPr="00C37011" w14:paraId="21435D1A" w14:textId="77777777" w:rsidTr="002C425D">
        <w:trPr>
          <w:ins w:id="1660" w:author="Abercrombie, Kerrie" w:date="2021-01-21T12:19:00Z"/>
        </w:trPr>
        <w:tc>
          <w:tcPr>
            <w:tcW w:w="846" w:type="dxa"/>
          </w:tcPr>
          <w:p w14:paraId="2ADB2A82" w14:textId="77777777" w:rsidR="00444672" w:rsidRPr="00C37011" w:rsidRDefault="00444672" w:rsidP="002C425D">
            <w:pPr>
              <w:pStyle w:val="Tabletext"/>
              <w:spacing w:before="0" w:after="0"/>
              <w:rPr>
                <w:ins w:id="1661" w:author="Abercrombie, Kerrie" w:date="2021-01-21T12:19:00Z"/>
                <w:rFonts w:cstheme="minorHAnsi"/>
                <w:szCs w:val="20"/>
              </w:rPr>
            </w:pPr>
          </w:p>
        </w:tc>
        <w:tc>
          <w:tcPr>
            <w:tcW w:w="4607" w:type="dxa"/>
          </w:tcPr>
          <w:p w14:paraId="34FA7F64" w14:textId="291CF3BF" w:rsidR="00444672" w:rsidRPr="00C37011" w:rsidRDefault="00444672" w:rsidP="00444672">
            <w:pPr>
              <w:pStyle w:val="Tabletext"/>
              <w:spacing w:before="0" w:after="0"/>
              <w:ind w:left="0"/>
              <w:rPr>
                <w:ins w:id="1662" w:author="Abercrombie, Kerrie" w:date="2021-01-21T12:19:00Z"/>
                <w:rFonts w:cstheme="minorHAnsi"/>
                <w:i/>
                <w:szCs w:val="20"/>
              </w:rPr>
            </w:pPr>
            <w:ins w:id="1663" w:author="Abercrombie, Kerrie" w:date="2021-01-27T11:36:00Z">
              <w:r>
                <w:rPr>
                  <w:rFonts w:cstheme="minorHAnsi"/>
                  <w:i/>
                  <w:szCs w:val="20"/>
                </w:rPr>
                <w:t>To u</w:t>
              </w:r>
              <w:r w:rsidRPr="00D9607A">
                <w:rPr>
                  <w:rFonts w:cstheme="minorHAnsi"/>
                  <w:i/>
                  <w:szCs w:val="20"/>
                </w:rPr>
                <w:t xml:space="preserve">nderstand </w:t>
              </w:r>
            </w:ins>
            <w:ins w:id="1664" w:author="Abercrombie, Kerrie" w:date="2021-01-27T12:24:00Z">
              <w:r>
                <w:rPr>
                  <w:rFonts w:cstheme="minorHAnsi"/>
                  <w:i/>
                  <w:szCs w:val="20"/>
                </w:rPr>
                <w:t xml:space="preserve">the </w:t>
              </w:r>
            </w:ins>
            <w:ins w:id="1665" w:author="Abercrombie, Kerrie" w:date="2021-01-27T12:25:00Z">
              <w:r>
                <w:rPr>
                  <w:rFonts w:cstheme="minorHAnsi"/>
                  <w:i/>
                  <w:szCs w:val="20"/>
                </w:rPr>
                <w:t>principles</w:t>
              </w:r>
            </w:ins>
            <w:ins w:id="1666" w:author="Abercrombie, Kerrie" w:date="2021-01-27T12:24:00Z">
              <w:r>
                <w:rPr>
                  <w:rFonts w:cstheme="minorHAnsi"/>
                  <w:i/>
                  <w:szCs w:val="20"/>
                </w:rPr>
                <w:t xml:space="preserve"> of how to </w:t>
              </w:r>
            </w:ins>
            <w:ins w:id="1667" w:author="Abercrombie, Kerrie" w:date="2021-01-27T12:25:00Z">
              <w:r>
                <w:rPr>
                  <w:rFonts w:cstheme="minorHAnsi"/>
                  <w:i/>
                  <w:szCs w:val="20"/>
                </w:rPr>
                <w:t xml:space="preserve">provide </w:t>
              </w:r>
            </w:ins>
            <w:ins w:id="1668" w:author="Abercrombie, Kerrie" w:date="2021-01-27T12:28:00Z">
              <w:r>
                <w:rPr>
                  <w:rFonts w:cstheme="minorHAnsi"/>
                  <w:i/>
                  <w:szCs w:val="20"/>
                </w:rPr>
                <w:t>a good</w:t>
              </w:r>
            </w:ins>
            <w:ins w:id="1669" w:author="Abercrombie, Kerrie" w:date="2021-01-27T12:25:00Z">
              <w:r>
                <w:rPr>
                  <w:rFonts w:cstheme="minorHAnsi"/>
                  <w:i/>
                  <w:szCs w:val="20"/>
                </w:rPr>
                <w:t xml:space="preserve"> handover</w:t>
              </w:r>
            </w:ins>
          </w:p>
        </w:tc>
        <w:tc>
          <w:tcPr>
            <w:tcW w:w="921" w:type="dxa"/>
          </w:tcPr>
          <w:p w14:paraId="08F5E1B8" w14:textId="77777777" w:rsidR="00444672" w:rsidRPr="00C37011" w:rsidRDefault="00444672" w:rsidP="002C425D">
            <w:pPr>
              <w:pStyle w:val="Tabletext"/>
              <w:spacing w:before="0" w:after="0"/>
              <w:ind w:left="0" w:right="0"/>
              <w:rPr>
                <w:ins w:id="1670" w:author="Abercrombie, Kerrie" w:date="2021-01-25T08:52:00Z"/>
                <w:rFonts w:cstheme="minorHAnsi"/>
                <w:szCs w:val="20"/>
              </w:rPr>
            </w:pPr>
            <w:ins w:id="1671" w:author="Abercrombie, Kerrie" w:date="2021-01-25T08:52:00Z">
              <w:r w:rsidRPr="00C37011">
                <w:rPr>
                  <w:rFonts w:cstheme="minorHAnsi"/>
                  <w:szCs w:val="20"/>
                </w:rPr>
                <w:t>2.1.1</w:t>
              </w:r>
            </w:ins>
          </w:p>
        </w:tc>
        <w:tc>
          <w:tcPr>
            <w:tcW w:w="4607" w:type="dxa"/>
          </w:tcPr>
          <w:p w14:paraId="07C7A1FA" w14:textId="776FB1FB" w:rsidR="00444672" w:rsidRPr="00C37011" w:rsidRDefault="00444672" w:rsidP="00444672">
            <w:pPr>
              <w:pStyle w:val="Tabletext"/>
              <w:spacing w:before="0" w:after="0"/>
              <w:ind w:left="0" w:right="0"/>
              <w:rPr>
                <w:ins w:id="1672" w:author="Abercrombie, Kerrie" w:date="2021-01-21T12:19:00Z"/>
                <w:rFonts w:cstheme="minorHAnsi"/>
                <w:szCs w:val="20"/>
              </w:rPr>
            </w:pPr>
            <w:ins w:id="1673" w:author="Abercrombie, Kerrie" w:date="2021-01-27T12:24:00Z">
              <w:r>
                <w:rPr>
                  <w:rFonts w:cstheme="minorHAnsi"/>
                  <w:szCs w:val="20"/>
                </w:rPr>
                <w:t>XXXX</w:t>
              </w:r>
            </w:ins>
            <w:ins w:id="1674" w:author="Abercrombie, Kerrie" w:date="2021-01-27T12:26:00Z">
              <w:r>
                <w:rPr>
                  <w:rFonts w:cstheme="minorHAnsi"/>
                  <w:szCs w:val="20"/>
                </w:rPr>
                <w:t>. S</w:t>
              </w:r>
            </w:ins>
            <w:ins w:id="1675" w:author="Abercrombie, Kerrie" w:date="2021-01-27T12:24:00Z">
              <w:r>
                <w:rPr>
                  <w:rFonts w:cstheme="minorHAnsi"/>
                  <w:szCs w:val="20"/>
                </w:rPr>
                <w:t xml:space="preserve">uggest </w:t>
              </w:r>
            </w:ins>
            <w:ins w:id="1676" w:author="Abercrombie, Kerrie" w:date="2021-01-27T12:28:00Z">
              <w:r>
                <w:rPr>
                  <w:rFonts w:cstheme="minorHAnsi"/>
                  <w:szCs w:val="20"/>
                </w:rPr>
                <w:t>subject</w:t>
              </w:r>
            </w:ins>
            <w:ins w:id="1677" w:author="Abercrombie, Kerrie" w:date="2021-01-27T12:24:00Z">
              <w:r>
                <w:rPr>
                  <w:rFonts w:cstheme="minorHAnsi"/>
                  <w:szCs w:val="20"/>
                </w:rPr>
                <w:t xml:space="preserve"> elements are </w:t>
              </w:r>
            </w:ins>
            <w:ins w:id="1678" w:author="Abercrombie, Kerrie" w:date="2021-01-27T12:30:00Z">
              <w:r>
                <w:rPr>
                  <w:rFonts w:cstheme="minorHAnsi"/>
                  <w:szCs w:val="20"/>
                </w:rPr>
                <w:t>selected</w:t>
              </w:r>
            </w:ins>
            <w:ins w:id="1679" w:author="Abercrombie, Kerrie" w:date="2021-01-27T12:24:00Z">
              <w:r>
                <w:rPr>
                  <w:rFonts w:cstheme="minorHAnsi"/>
                  <w:szCs w:val="20"/>
                </w:rPr>
                <w:t xml:space="preserve"> from </w:t>
              </w:r>
            </w:ins>
            <w:ins w:id="1680" w:author="Abercrombie, Kerrie" w:date="2021-01-27T12:25:00Z">
              <w:r>
                <w:rPr>
                  <w:rFonts w:cstheme="minorHAnsi"/>
                  <w:szCs w:val="20"/>
                </w:rPr>
                <w:t>the IALA training workshop</w:t>
              </w:r>
            </w:ins>
            <w:ins w:id="1681" w:author="Abercrombie, Kerrie" w:date="2021-01-27T12:29:00Z">
              <w:r>
                <w:rPr>
                  <w:rFonts w:cstheme="minorHAnsi"/>
                  <w:szCs w:val="20"/>
                </w:rPr>
                <w:t xml:space="preserve"> output</w:t>
              </w:r>
            </w:ins>
            <w:ins w:id="1682" w:author="Abercrombie, Kerrie" w:date="2021-01-27T12:25:00Z">
              <w:r>
                <w:rPr>
                  <w:rFonts w:cstheme="minorHAnsi"/>
                  <w:szCs w:val="20"/>
                </w:rPr>
                <w:t xml:space="preserve"> </w:t>
              </w:r>
            </w:ins>
            <w:ins w:id="1683" w:author="Abercrombie, Kerrie" w:date="2021-01-27T12:28:00Z">
              <w:r>
                <w:rPr>
                  <w:rFonts w:cstheme="minorHAnsi"/>
                  <w:szCs w:val="20"/>
                </w:rPr>
                <w:t>(</w:t>
              </w:r>
            </w:ins>
            <w:ins w:id="1684" w:author="Abercrombie, Kerrie" w:date="2021-01-27T12:25:00Z">
              <w:r>
                <w:rPr>
                  <w:rFonts w:cstheme="minorHAnsi"/>
                  <w:szCs w:val="20"/>
                </w:rPr>
                <w:t>June 2020</w:t>
              </w:r>
            </w:ins>
            <w:ins w:id="1685" w:author="Abercrombie, Kerrie" w:date="2021-01-27T12:29:00Z">
              <w:r>
                <w:rPr>
                  <w:rFonts w:cstheme="minorHAnsi"/>
                  <w:szCs w:val="20"/>
                </w:rPr>
                <w:t>)</w:t>
              </w:r>
            </w:ins>
          </w:p>
        </w:tc>
        <w:tc>
          <w:tcPr>
            <w:tcW w:w="683" w:type="dxa"/>
          </w:tcPr>
          <w:p w14:paraId="109DB550" w14:textId="77777777" w:rsidR="00444672" w:rsidRPr="00C37011" w:rsidRDefault="00444672" w:rsidP="002C425D">
            <w:pPr>
              <w:pStyle w:val="Tabletext"/>
              <w:spacing w:before="0" w:after="0"/>
              <w:rPr>
                <w:ins w:id="1686" w:author="Abercrombie, Kerrie" w:date="2021-01-21T12:19:00Z"/>
                <w:rFonts w:cstheme="minorHAnsi"/>
                <w:szCs w:val="20"/>
              </w:rPr>
            </w:pPr>
          </w:p>
        </w:tc>
        <w:tc>
          <w:tcPr>
            <w:tcW w:w="3003" w:type="dxa"/>
          </w:tcPr>
          <w:p w14:paraId="0D41681A" w14:textId="77777777" w:rsidR="00444672" w:rsidRPr="00C37011" w:rsidRDefault="00444672" w:rsidP="002C425D">
            <w:pPr>
              <w:pStyle w:val="Tabletext"/>
              <w:spacing w:before="0" w:after="0"/>
              <w:ind w:left="0" w:right="7"/>
              <w:rPr>
                <w:ins w:id="1687" w:author="Abercrombie, Kerrie" w:date="2021-01-21T12:19:00Z"/>
                <w:rFonts w:cstheme="minorHAnsi"/>
                <w:szCs w:val="20"/>
              </w:rPr>
            </w:pPr>
          </w:p>
        </w:tc>
      </w:tr>
      <w:tr w:rsidR="004B6273" w:rsidRPr="00C37011" w14:paraId="030246FB" w14:textId="77777777" w:rsidTr="004B6273">
        <w:trPr>
          <w:trHeight w:val="70"/>
          <w:ins w:id="1688" w:author="Abercrombie, Kerrie" w:date="2021-01-21T12:19:00Z"/>
        </w:trPr>
        <w:tc>
          <w:tcPr>
            <w:tcW w:w="846" w:type="dxa"/>
            <w:shd w:val="clear" w:color="auto" w:fill="F2F2F2" w:themeFill="background1" w:themeFillShade="F2"/>
          </w:tcPr>
          <w:p w14:paraId="6FB7BFF5" w14:textId="43F29A34" w:rsidR="004B6273" w:rsidRPr="00C37011" w:rsidRDefault="004B6273" w:rsidP="004B6273">
            <w:pPr>
              <w:pStyle w:val="Tabletext"/>
              <w:spacing w:before="0" w:after="0"/>
              <w:rPr>
                <w:ins w:id="1689" w:author="Abercrombie, Kerrie" w:date="2021-01-21T12:19:00Z"/>
                <w:rFonts w:cstheme="minorHAnsi"/>
                <w:b/>
                <w:szCs w:val="20"/>
              </w:rPr>
            </w:pPr>
            <w:ins w:id="1690" w:author="Abercrombie, Kerrie" w:date="2021-01-22T09:14:00Z">
              <w:r w:rsidRPr="00C37011">
                <w:rPr>
                  <w:rFonts w:cstheme="minorHAnsi"/>
                  <w:b/>
                  <w:szCs w:val="20"/>
                </w:rPr>
                <w:t>2</w:t>
              </w:r>
            </w:ins>
            <w:ins w:id="1691" w:author="Abercrombie, Kerrie" w:date="2021-01-21T12:19:00Z">
              <w:r w:rsidR="00444672">
                <w:rPr>
                  <w:rFonts w:cstheme="minorHAnsi"/>
                  <w:b/>
                  <w:szCs w:val="20"/>
                </w:rPr>
                <w:t>.2</w:t>
              </w:r>
            </w:ins>
          </w:p>
        </w:tc>
        <w:tc>
          <w:tcPr>
            <w:tcW w:w="4607" w:type="dxa"/>
            <w:shd w:val="clear" w:color="auto" w:fill="F2F2F2" w:themeFill="background1" w:themeFillShade="F2"/>
          </w:tcPr>
          <w:p w14:paraId="3E2E8E12" w14:textId="3F28CCC3" w:rsidR="004B6273" w:rsidRPr="00C37011" w:rsidRDefault="004B6273" w:rsidP="00B7542A">
            <w:pPr>
              <w:pStyle w:val="Tabletext"/>
              <w:spacing w:before="0" w:after="0"/>
              <w:ind w:left="0" w:right="0"/>
              <w:rPr>
                <w:ins w:id="1692" w:author="Abercrombie, Kerrie" w:date="2021-01-21T12:19:00Z"/>
                <w:rFonts w:cstheme="minorHAnsi"/>
                <w:b/>
                <w:szCs w:val="20"/>
              </w:rPr>
            </w:pPr>
            <w:ins w:id="1693" w:author="Abercrombie, Kerrie" w:date="2021-01-21T12:19:00Z">
              <w:r w:rsidRPr="00C37011">
                <w:rPr>
                  <w:rFonts w:cstheme="minorHAnsi"/>
                  <w:b/>
                  <w:szCs w:val="20"/>
                </w:rPr>
                <w:t>COMMUNCIATION</w:t>
              </w:r>
            </w:ins>
            <w:ins w:id="1694" w:author="Abercrombie, Kerrie [2]" w:date="2021-02-01T14:29:00Z">
              <w:r w:rsidR="00662978">
                <w:rPr>
                  <w:rFonts w:cstheme="minorHAnsi"/>
                  <w:b/>
                  <w:szCs w:val="20"/>
                </w:rPr>
                <w:t xml:space="preserve"> FACTORS</w:t>
              </w:r>
            </w:ins>
            <w:ins w:id="1695" w:author="Abercrombie, Kerrie" w:date="2021-01-21T12:19:00Z">
              <w:del w:id="1696" w:author="Abercrombie, Kerrie [2]" w:date="2021-02-01T14:27:00Z">
                <w:r w:rsidRPr="00C37011" w:rsidDel="00B7542A">
                  <w:rPr>
                    <w:rFonts w:cstheme="minorHAnsi"/>
                    <w:b/>
                    <w:szCs w:val="20"/>
                  </w:rPr>
                  <w:delText xml:space="preserve"> </w:delText>
                </w:r>
              </w:del>
            </w:ins>
          </w:p>
        </w:tc>
        <w:tc>
          <w:tcPr>
            <w:tcW w:w="921" w:type="dxa"/>
            <w:shd w:val="clear" w:color="auto" w:fill="F2F2F2" w:themeFill="background1" w:themeFillShade="F2"/>
          </w:tcPr>
          <w:p w14:paraId="25EAC530" w14:textId="77777777" w:rsidR="004B6273" w:rsidRPr="00C37011" w:rsidRDefault="004B6273" w:rsidP="004B6273">
            <w:pPr>
              <w:pStyle w:val="Tabletext"/>
              <w:spacing w:before="0" w:after="0"/>
              <w:ind w:left="0" w:right="0"/>
              <w:rPr>
                <w:ins w:id="1697" w:author="Abercrombie, Kerrie" w:date="2021-01-25T08:52:00Z"/>
                <w:rFonts w:cstheme="minorHAnsi"/>
                <w:b/>
                <w:szCs w:val="20"/>
              </w:rPr>
            </w:pPr>
          </w:p>
        </w:tc>
        <w:tc>
          <w:tcPr>
            <w:tcW w:w="4607" w:type="dxa"/>
            <w:shd w:val="clear" w:color="auto" w:fill="F2F2F2" w:themeFill="background1" w:themeFillShade="F2"/>
          </w:tcPr>
          <w:p w14:paraId="1B0D2DC5" w14:textId="03927DA5" w:rsidR="004B6273" w:rsidRPr="00C37011" w:rsidRDefault="004B6273" w:rsidP="004B6273">
            <w:pPr>
              <w:pStyle w:val="Tabletext"/>
              <w:spacing w:before="0" w:after="0"/>
              <w:ind w:left="0" w:right="0"/>
              <w:rPr>
                <w:ins w:id="1698" w:author="Abercrombie, Kerrie" w:date="2021-01-21T12:19:00Z"/>
                <w:rFonts w:cstheme="minorHAnsi"/>
                <w:b/>
                <w:szCs w:val="20"/>
              </w:rPr>
            </w:pPr>
          </w:p>
        </w:tc>
        <w:tc>
          <w:tcPr>
            <w:tcW w:w="683" w:type="dxa"/>
            <w:shd w:val="clear" w:color="auto" w:fill="F2F2F2" w:themeFill="background1" w:themeFillShade="F2"/>
          </w:tcPr>
          <w:p w14:paraId="63A1A140" w14:textId="77809DAE" w:rsidR="004B6273" w:rsidRPr="00C37011" w:rsidRDefault="004B6273" w:rsidP="004B6273">
            <w:pPr>
              <w:pStyle w:val="Tabletext"/>
              <w:spacing w:before="0" w:after="0"/>
              <w:rPr>
                <w:ins w:id="1699" w:author="Abercrombie, Kerrie" w:date="2021-01-21T12:19:00Z"/>
                <w:rFonts w:cstheme="minorHAnsi"/>
                <w:b/>
                <w:szCs w:val="20"/>
              </w:rPr>
            </w:pPr>
            <w:ins w:id="1700" w:author="Abercrombie, Kerrie" w:date="2021-01-21T12:27:00Z">
              <w:r w:rsidRPr="00C37011">
                <w:rPr>
                  <w:rFonts w:cstheme="minorHAnsi"/>
                  <w:b/>
                  <w:szCs w:val="20"/>
                </w:rPr>
                <w:t>L3</w:t>
              </w:r>
            </w:ins>
          </w:p>
        </w:tc>
        <w:tc>
          <w:tcPr>
            <w:tcW w:w="3003" w:type="dxa"/>
            <w:shd w:val="clear" w:color="auto" w:fill="F2F2F2" w:themeFill="background1" w:themeFillShade="F2"/>
          </w:tcPr>
          <w:p w14:paraId="778D4E50" w14:textId="77777777" w:rsidR="004B6273" w:rsidRPr="00C37011" w:rsidRDefault="004B6273" w:rsidP="004B6273">
            <w:pPr>
              <w:pStyle w:val="Tabletext"/>
              <w:spacing w:before="0" w:after="0"/>
              <w:ind w:left="0" w:right="7"/>
              <w:rPr>
                <w:ins w:id="1701" w:author="Abercrombie, Kerrie" w:date="2021-01-21T12:19:00Z"/>
                <w:rFonts w:cstheme="minorHAnsi"/>
                <w:b/>
                <w:szCs w:val="20"/>
              </w:rPr>
            </w:pPr>
          </w:p>
        </w:tc>
      </w:tr>
      <w:tr w:rsidR="004B6273" w:rsidRPr="00C37011" w14:paraId="2E0C1B6C" w14:textId="77777777" w:rsidTr="004B6273">
        <w:trPr>
          <w:ins w:id="1702" w:author="Abercrombie, Kerrie" w:date="2021-01-21T12:19:00Z"/>
        </w:trPr>
        <w:tc>
          <w:tcPr>
            <w:tcW w:w="846" w:type="dxa"/>
            <w:vMerge w:val="restart"/>
          </w:tcPr>
          <w:p w14:paraId="0969BEAA" w14:textId="77777777" w:rsidR="004B6273" w:rsidRPr="00C37011" w:rsidRDefault="004B6273" w:rsidP="004B6273">
            <w:pPr>
              <w:pStyle w:val="Tabletext"/>
              <w:spacing w:before="0" w:after="0"/>
              <w:rPr>
                <w:ins w:id="1703" w:author="Abercrombie, Kerrie" w:date="2021-01-21T12:19:00Z"/>
                <w:rFonts w:cstheme="minorHAnsi"/>
                <w:szCs w:val="20"/>
              </w:rPr>
            </w:pPr>
          </w:p>
        </w:tc>
        <w:tc>
          <w:tcPr>
            <w:tcW w:w="4607" w:type="dxa"/>
            <w:vMerge w:val="restart"/>
          </w:tcPr>
          <w:p w14:paraId="58B51B8F" w14:textId="1253044A" w:rsidR="004B6273" w:rsidRPr="00C37011" w:rsidRDefault="00D9607A" w:rsidP="00640C08">
            <w:pPr>
              <w:pStyle w:val="Tabletext"/>
              <w:spacing w:before="0" w:after="0"/>
              <w:ind w:left="0"/>
              <w:rPr>
                <w:ins w:id="1704" w:author="Abercrombie, Kerrie" w:date="2021-01-21T12:19:00Z"/>
                <w:rFonts w:cstheme="minorHAnsi"/>
                <w:i/>
                <w:szCs w:val="20"/>
              </w:rPr>
            </w:pPr>
            <w:ins w:id="1705" w:author="Abercrombie, Kerrie" w:date="2021-01-27T11:36:00Z">
              <w:r>
                <w:rPr>
                  <w:rFonts w:cstheme="minorHAnsi"/>
                  <w:i/>
                  <w:szCs w:val="20"/>
                </w:rPr>
                <w:t>To u</w:t>
              </w:r>
              <w:r w:rsidRPr="00D9607A">
                <w:rPr>
                  <w:rFonts w:cstheme="minorHAnsi"/>
                  <w:i/>
                  <w:szCs w:val="20"/>
                </w:rPr>
                <w:t>nderstand how to be a more effective communicato</w:t>
              </w:r>
              <w:r>
                <w:rPr>
                  <w:rFonts w:cstheme="minorHAnsi"/>
                  <w:i/>
                  <w:szCs w:val="20"/>
                </w:rPr>
                <w:t>r by using</w:t>
              </w:r>
              <w:r w:rsidRPr="00D9607A">
                <w:rPr>
                  <w:rFonts w:cstheme="minorHAnsi"/>
                  <w:i/>
                  <w:szCs w:val="20"/>
                </w:rPr>
                <w:t xml:space="preserve"> various </w:t>
              </w:r>
            </w:ins>
            <w:ins w:id="1706" w:author="Abercrombie, Kerrie" w:date="2021-01-27T11:37:00Z">
              <w:r>
                <w:rPr>
                  <w:rFonts w:cstheme="minorHAnsi"/>
                  <w:i/>
                  <w:szCs w:val="20"/>
                </w:rPr>
                <w:t xml:space="preserve">communication </w:t>
              </w:r>
            </w:ins>
            <w:ins w:id="1707" w:author="Abercrombie, Kerrie [2]" w:date="2021-02-01T14:29:00Z">
              <w:r w:rsidR="00662978">
                <w:rPr>
                  <w:rFonts w:cstheme="minorHAnsi"/>
                  <w:i/>
                  <w:szCs w:val="20"/>
                </w:rPr>
                <w:t>factor</w:t>
              </w:r>
            </w:ins>
            <w:ins w:id="1708" w:author="Abercrombie, Kerrie" w:date="2021-02-02T06:45:00Z">
              <w:r w:rsidR="00640C08">
                <w:rPr>
                  <w:rFonts w:cstheme="minorHAnsi"/>
                  <w:i/>
                  <w:szCs w:val="20"/>
                </w:rPr>
                <w:t>s</w:t>
              </w:r>
            </w:ins>
          </w:p>
        </w:tc>
        <w:tc>
          <w:tcPr>
            <w:tcW w:w="921" w:type="dxa"/>
          </w:tcPr>
          <w:p w14:paraId="7915C308" w14:textId="68AECD62" w:rsidR="004B6273" w:rsidRPr="00C37011" w:rsidRDefault="004B6273" w:rsidP="00444672">
            <w:pPr>
              <w:pStyle w:val="Tabletext"/>
              <w:spacing w:before="0" w:after="0"/>
              <w:ind w:left="0" w:right="0"/>
              <w:rPr>
                <w:ins w:id="1709" w:author="Abercrombie, Kerrie" w:date="2021-01-25T08:52:00Z"/>
                <w:rFonts w:cstheme="minorHAnsi"/>
                <w:szCs w:val="20"/>
              </w:rPr>
            </w:pPr>
            <w:ins w:id="1710" w:author="Abercrombie, Kerrie" w:date="2021-01-25T08:52:00Z">
              <w:r w:rsidRPr="00C37011">
                <w:rPr>
                  <w:rFonts w:cstheme="minorHAnsi"/>
                  <w:szCs w:val="20"/>
                </w:rPr>
                <w:t>2.</w:t>
              </w:r>
            </w:ins>
            <w:ins w:id="1711" w:author="Abercrombie, Kerrie" w:date="2021-01-27T12:26:00Z">
              <w:r w:rsidR="00444672">
                <w:rPr>
                  <w:rFonts w:cstheme="minorHAnsi"/>
                  <w:szCs w:val="20"/>
                </w:rPr>
                <w:t>2</w:t>
              </w:r>
            </w:ins>
            <w:ins w:id="1712" w:author="Abercrombie, Kerrie" w:date="2021-01-25T08:52:00Z">
              <w:r w:rsidRPr="00C37011">
                <w:rPr>
                  <w:rFonts w:cstheme="minorHAnsi"/>
                  <w:szCs w:val="20"/>
                </w:rPr>
                <w:t>.1</w:t>
              </w:r>
            </w:ins>
          </w:p>
        </w:tc>
        <w:tc>
          <w:tcPr>
            <w:tcW w:w="4607" w:type="dxa"/>
          </w:tcPr>
          <w:p w14:paraId="179D68F1" w14:textId="3A9B764A" w:rsidR="004B6273" w:rsidRPr="00C37011" w:rsidRDefault="004B6273" w:rsidP="004B6273">
            <w:pPr>
              <w:pStyle w:val="Tabletext"/>
              <w:spacing w:before="0" w:after="0"/>
              <w:ind w:left="0" w:right="0"/>
              <w:rPr>
                <w:ins w:id="1713" w:author="Abercrombie, Kerrie" w:date="2021-01-22T12:31:00Z"/>
                <w:rFonts w:cstheme="minorHAnsi"/>
                <w:szCs w:val="20"/>
              </w:rPr>
            </w:pPr>
            <w:ins w:id="1714" w:author="Abercrombie, Kerrie" w:date="2021-01-22T09:56:00Z">
              <w:r w:rsidRPr="00C37011">
                <w:rPr>
                  <w:rFonts w:cstheme="minorHAnsi"/>
                  <w:szCs w:val="20"/>
                </w:rPr>
                <w:t xml:space="preserve">Interpersonal </w:t>
              </w:r>
            </w:ins>
            <w:ins w:id="1715" w:author="Abercrombie, Kerrie" w:date="2021-01-22T12:25:00Z">
              <w:r w:rsidRPr="00C37011">
                <w:rPr>
                  <w:rFonts w:cstheme="minorHAnsi"/>
                  <w:szCs w:val="20"/>
                </w:rPr>
                <w:t>communications</w:t>
              </w:r>
            </w:ins>
          </w:p>
          <w:p w14:paraId="054B45EE" w14:textId="71A4BB2A" w:rsidR="004B6273" w:rsidRPr="00C37011" w:rsidRDefault="00697DD5" w:rsidP="004B6273">
            <w:pPr>
              <w:pStyle w:val="Tabletext"/>
              <w:spacing w:before="0" w:after="0"/>
              <w:ind w:left="709" w:right="0"/>
              <w:rPr>
                <w:ins w:id="1716" w:author="Abercrombie, Kerrie" w:date="2021-01-22T12:35:00Z"/>
                <w:rFonts w:cstheme="minorHAnsi"/>
                <w:szCs w:val="20"/>
              </w:rPr>
            </w:pPr>
            <w:ins w:id="1717" w:author="Abercrombie, Kerrie" w:date="2021-01-25T13:06:00Z">
              <w:r>
                <w:rPr>
                  <w:rFonts w:cstheme="minorHAnsi"/>
                  <w:szCs w:val="20"/>
                </w:rPr>
                <w:t>E</w:t>
              </w:r>
            </w:ins>
            <w:ins w:id="1718" w:author="Abercrombie, Kerrie" w:date="2021-01-22T12:35:00Z">
              <w:r w:rsidR="004B6273" w:rsidRPr="00C37011">
                <w:rPr>
                  <w:rFonts w:cstheme="minorHAnsi"/>
                  <w:szCs w:val="20"/>
                </w:rPr>
                <w:t>stablish</w:t>
              </w:r>
            </w:ins>
            <w:ins w:id="1719" w:author="Abercrombie, Kerrie" w:date="2021-01-25T13:06:00Z">
              <w:r>
                <w:rPr>
                  <w:rFonts w:cstheme="minorHAnsi"/>
                  <w:szCs w:val="20"/>
                </w:rPr>
                <w:t>ing internal and external</w:t>
              </w:r>
            </w:ins>
            <w:ins w:id="1720" w:author="Abercrombie, Kerrie" w:date="2021-01-22T12:35:00Z">
              <w:r w:rsidR="004B6273" w:rsidRPr="00C37011">
                <w:rPr>
                  <w:rFonts w:cstheme="minorHAnsi"/>
                  <w:szCs w:val="20"/>
                </w:rPr>
                <w:t xml:space="preserve"> working relationship</w:t>
              </w:r>
              <w:r>
                <w:rPr>
                  <w:rFonts w:cstheme="minorHAnsi"/>
                  <w:szCs w:val="20"/>
                </w:rPr>
                <w:t>s</w:t>
              </w:r>
            </w:ins>
          </w:p>
          <w:p w14:paraId="36EF1930" w14:textId="45E0D689" w:rsidR="004B6273" w:rsidRPr="00C37011" w:rsidRDefault="004B6273" w:rsidP="004B6273">
            <w:pPr>
              <w:pStyle w:val="Tabletext"/>
              <w:spacing w:before="0" w:after="0"/>
              <w:ind w:left="709" w:right="0"/>
              <w:rPr>
                <w:ins w:id="1721" w:author="Abercrombie, Kerrie" w:date="2021-01-21T12:19:00Z"/>
                <w:rFonts w:cstheme="minorHAnsi"/>
                <w:szCs w:val="20"/>
              </w:rPr>
            </w:pPr>
            <w:ins w:id="1722" w:author="Abercrombie, Kerrie" w:date="2021-01-22T12:31:00Z">
              <w:r w:rsidRPr="00C37011">
                <w:rPr>
                  <w:rFonts w:cstheme="minorHAnsi"/>
                  <w:szCs w:val="20"/>
                </w:rPr>
                <w:t>Port Resource management (VTS/Pilot/Master)</w:t>
              </w:r>
            </w:ins>
          </w:p>
        </w:tc>
        <w:tc>
          <w:tcPr>
            <w:tcW w:w="683" w:type="dxa"/>
          </w:tcPr>
          <w:p w14:paraId="0DA610EB" w14:textId="77777777" w:rsidR="004B6273" w:rsidRPr="00C37011" w:rsidRDefault="004B6273" w:rsidP="004B6273">
            <w:pPr>
              <w:pStyle w:val="Tabletext"/>
              <w:spacing w:before="0" w:after="0"/>
              <w:rPr>
                <w:ins w:id="1723" w:author="Abercrombie, Kerrie" w:date="2021-01-21T12:19:00Z"/>
                <w:rFonts w:cstheme="minorHAnsi"/>
                <w:szCs w:val="20"/>
              </w:rPr>
            </w:pPr>
          </w:p>
        </w:tc>
        <w:tc>
          <w:tcPr>
            <w:tcW w:w="3003" w:type="dxa"/>
          </w:tcPr>
          <w:p w14:paraId="5CAE8408" w14:textId="77777777" w:rsidR="004B6273" w:rsidRPr="00C37011" w:rsidRDefault="004B6273" w:rsidP="004B6273">
            <w:pPr>
              <w:pStyle w:val="Tabletext"/>
              <w:spacing w:before="0" w:after="0"/>
              <w:ind w:left="0" w:right="7"/>
              <w:rPr>
                <w:ins w:id="1724" w:author="Abercrombie, Kerrie" w:date="2021-01-21T12:19:00Z"/>
                <w:rFonts w:cstheme="minorHAnsi"/>
                <w:szCs w:val="20"/>
              </w:rPr>
            </w:pPr>
          </w:p>
        </w:tc>
      </w:tr>
      <w:tr w:rsidR="00662978" w:rsidRPr="00C37011" w14:paraId="48D1D471" w14:textId="77777777" w:rsidTr="004B6273">
        <w:trPr>
          <w:ins w:id="1725" w:author="Abercrombie, Kerrie" w:date="2021-01-21T12:19:00Z"/>
        </w:trPr>
        <w:tc>
          <w:tcPr>
            <w:tcW w:w="846" w:type="dxa"/>
            <w:vMerge/>
          </w:tcPr>
          <w:p w14:paraId="2184C305" w14:textId="77777777" w:rsidR="00662978" w:rsidRPr="00C37011" w:rsidRDefault="00662978" w:rsidP="00662978">
            <w:pPr>
              <w:pStyle w:val="Tabletext"/>
              <w:spacing w:before="0" w:after="0"/>
              <w:rPr>
                <w:ins w:id="1726" w:author="Abercrombie, Kerrie" w:date="2021-01-21T12:19:00Z"/>
                <w:rFonts w:cstheme="minorHAnsi"/>
                <w:szCs w:val="20"/>
              </w:rPr>
            </w:pPr>
          </w:p>
        </w:tc>
        <w:tc>
          <w:tcPr>
            <w:tcW w:w="4607" w:type="dxa"/>
            <w:vMerge/>
          </w:tcPr>
          <w:p w14:paraId="448AFF84" w14:textId="77777777" w:rsidR="00662978" w:rsidRPr="00C37011" w:rsidRDefault="00662978" w:rsidP="00662978">
            <w:pPr>
              <w:pStyle w:val="Tabletext"/>
              <w:spacing w:before="0" w:after="0"/>
              <w:ind w:left="0" w:right="0"/>
              <w:rPr>
                <w:ins w:id="1727" w:author="Abercrombie, Kerrie" w:date="2021-01-21T12:19:00Z"/>
                <w:rFonts w:cstheme="minorHAnsi"/>
                <w:i/>
                <w:szCs w:val="20"/>
              </w:rPr>
            </w:pPr>
          </w:p>
        </w:tc>
        <w:tc>
          <w:tcPr>
            <w:tcW w:w="921" w:type="dxa"/>
          </w:tcPr>
          <w:p w14:paraId="27B0EA56" w14:textId="78A70B77" w:rsidR="00662978" w:rsidRPr="00C37011" w:rsidRDefault="00662978" w:rsidP="00662978">
            <w:pPr>
              <w:pStyle w:val="Tabletext"/>
              <w:spacing w:before="0" w:after="0"/>
              <w:ind w:left="0" w:right="0"/>
              <w:rPr>
                <w:ins w:id="1728" w:author="Abercrombie, Kerrie" w:date="2021-01-25T08:52:00Z"/>
                <w:rFonts w:cstheme="minorHAnsi"/>
                <w:szCs w:val="20"/>
              </w:rPr>
            </w:pPr>
            <w:ins w:id="1729" w:author="Abercrombie, Kerrie [2]" w:date="2021-02-01T14:29:00Z">
              <w:r w:rsidRPr="00C37011">
                <w:rPr>
                  <w:rFonts w:cstheme="minorHAnsi"/>
                  <w:szCs w:val="20"/>
                </w:rPr>
                <w:t>2.</w:t>
              </w:r>
              <w:r>
                <w:rPr>
                  <w:rFonts w:cstheme="minorHAnsi"/>
                  <w:szCs w:val="20"/>
                </w:rPr>
                <w:t>2</w:t>
              </w:r>
              <w:r w:rsidRPr="00C37011">
                <w:rPr>
                  <w:rFonts w:cstheme="minorHAnsi"/>
                  <w:szCs w:val="20"/>
                </w:rPr>
                <w:t>.2</w:t>
              </w:r>
            </w:ins>
          </w:p>
        </w:tc>
        <w:tc>
          <w:tcPr>
            <w:tcW w:w="4607" w:type="dxa"/>
          </w:tcPr>
          <w:p w14:paraId="516D0193" w14:textId="77777777" w:rsidR="00662978" w:rsidRPr="00C37011" w:rsidRDefault="00662978" w:rsidP="00662978">
            <w:pPr>
              <w:pStyle w:val="Tabletext"/>
              <w:spacing w:before="0" w:after="0"/>
              <w:ind w:left="0" w:right="0"/>
              <w:rPr>
                <w:ins w:id="1730" w:author="Abercrombie, Kerrie [2]" w:date="2021-02-01T14:29:00Z"/>
                <w:rFonts w:cstheme="minorHAnsi"/>
                <w:szCs w:val="20"/>
              </w:rPr>
            </w:pPr>
            <w:ins w:id="1731" w:author="Abercrombie, Kerrie [2]" w:date="2021-02-01T14:29:00Z">
              <w:r w:rsidRPr="00C37011">
                <w:rPr>
                  <w:rFonts w:cstheme="minorHAnsi"/>
                  <w:szCs w:val="20"/>
                </w:rPr>
                <w:t>Conflict resolution/ negotiation</w:t>
              </w:r>
            </w:ins>
          </w:p>
          <w:p w14:paraId="5DE25013" w14:textId="77777777" w:rsidR="00662978" w:rsidRPr="00C37011" w:rsidRDefault="00662978" w:rsidP="00662978">
            <w:pPr>
              <w:pStyle w:val="Tabletext"/>
              <w:spacing w:before="0" w:after="0"/>
              <w:ind w:left="709"/>
              <w:rPr>
                <w:ins w:id="1732" w:author="Abercrombie, Kerrie [2]" w:date="2021-02-01T14:29:00Z"/>
                <w:rFonts w:cstheme="minorHAnsi"/>
                <w:szCs w:val="20"/>
              </w:rPr>
            </w:pPr>
            <w:ins w:id="1733" w:author="Abercrombie, Kerrie [2]" w:date="2021-02-01T14:29:00Z">
              <w:r w:rsidRPr="00C37011">
                <w:rPr>
                  <w:rFonts w:cstheme="minorHAnsi"/>
                  <w:szCs w:val="20"/>
                </w:rPr>
                <w:t>Identify methods of conflict resolution</w:t>
              </w:r>
            </w:ins>
          </w:p>
          <w:p w14:paraId="237942FF" w14:textId="5F97BCB8" w:rsidR="00662978" w:rsidRPr="00C37011" w:rsidRDefault="00662978" w:rsidP="00662978">
            <w:pPr>
              <w:pStyle w:val="Tabletext"/>
              <w:spacing w:before="0" w:after="0"/>
              <w:ind w:left="709"/>
              <w:rPr>
                <w:ins w:id="1734" w:author="Abercrombie, Kerrie" w:date="2021-01-21T12:19:00Z"/>
                <w:rFonts w:cstheme="minorHAnsi"/>
                <w:szCs w:val="20"/>
              </w:rPr>
            </w:pPr>
            <w:ins w:id="1735" w:author="Abercrombie, Kerrie [2]" w:date="2021-02-01T14:29:00Z">
              <w:r w:rsidRPr="00C37011">
                <w:rPr>
                  <w:rFonts w:cstheme="minorHAnsi"/>
                  <w:szCs w:val="20"/>
                </w:rPr>
                <w:t>When and how to intervene</w:t>
              </w:r>
            </w:ins>
          </w:p>
        </w:tc>
        <w:tc>
          <w:tcPr>
            <w:tcW w:w="683" w:type="dxa"/>
          </w:tcPr>
          <w:p w14:paraId="7E0BF485" w14:textId="77777777" w:rsidR="00662978" w:rsidRPr="00C37011" w:rsidRDefault="00662978" w:rsidP="00662978">
            <w:pPr>
              <w:pStyle w:val="Tabletext"/>
              <w:spacing w:before="0" w:after="0"/>
              <w:rPr>
                <w:ins w:id="1736" w:author="Abercrombie, Kerrie" w:date="2021-01-21T12:19:00Z"/>
                <w:rFonts w:cstheme="minorHAnsi"/>
                <w:szCs w:val="20"/>
              </w:rPr>
            </w:pPr>
          </w:p>
        </w:tc>
        <w:tc>
          <w:tcPr>
            <w:tcW w:w="3003" w:type="dxa"/>
          </w:tcPr>
          <w:p w14:paraId="2D73A6C6" w14:textId="77777777" w:rsidR="00662978" w:rsidRPr="00C37011" w:rsidRDefault="00662978" w:rsidP="00662978">
            <w:pPr>
              <w:pStyle w:val="Tabletext"/>
              <w:spacing w:before="0" w:after="0"/>
              <w:ind w:left="0" w:right="7"/>
              <w:rPr>
                <w:ins w:id="1737" w:author="Abercrombie, Kerrie" w:date="2021-01-21T12:19:00Z"/>
                <w:rFonts w:cstheme="minorHAnsi"/>
                <w:szCs w:val="20"/>
              </w:rPr>
            </w:pPr>
          </w:p>
        </w:tc>
      </w:tr>
      <w:tr w:rsidR="00662978" w:rsidRPr="00C37011" w14:paraId="7EBAC561" w14:textId="77777777" w:rsidTr="004B6273">
        <w:trPr>
          <w:ins w:id="1738" w:author="Abercrombie, Kerrie" w:date="2021-01-22T09:57:00Z"/>
        </w:trPr>
        <w:tc>
          <w:tcPr>
            <w:tcW w:w="846" w:type="dxa"/>
            <w:vMerge/>
          </w:tcPr>
          <w:p w14:paraId="7A4286B6" w14:textId="77777777" w:rsidR="00662978" w:rsidRPr="00C37011" w:rsidRDefault="00662978" w:rsidP="00662978">
            <w:pPr>
              <w:pStyle w:val="Tabletext"/>
              <w:spacing w:before="0" w:after="0"/>
              <w:rPr>
                <w:ins w:id="1739" w:author="Abercrombie, Kerrie" w:date="2021-01-22T09:57:00Z"/>
                <w:rFonts w:cstheme="minorHAnsi"/>
                <w:szCs w:val="20"/>
              </w:rPr>
            </w:pPr>
          </w:p>
        </w:tc>
        <w:tc>
          <w:tcPr>
            <w:tcW w:w="4607" w:type="dxa"/>
            <w:vMerge/>
          </w:tcPr>
          <w:p w14:paraId="08254117" w14:textId="77777777" w:rsidR="00662978" w:rsidRPr="00C37011" w:rsidRDefault="00662978" w:rsidP="00662978">
            <w:pPr>
              <w:pStyle w:val="Tabletext"/>
              <w:spacing w:before="0" w:after="0"/>
              <w:ind w:left="0" w:right="0"/>
              <w:rPr>
                <w:ins w:id="1740" w:author="Abercrombie, Kerrie" w:date="2021-01-22T09:57:00Z"/>
                <w:rFonts w:cstheme="minorHAnsi"/>
                <w:i/>
                <w:szCs w:val="20"/>
              </w:rPr>
            </w:pPr>
          </w:p>
        </w:tc>
        <w:tc>
          <w:tcPr>
            <w:tcW w:w="921" w:type="dxa"/>
          </w:tcPr>
          <w:p w14:paraId="1F7818F4" w14:textId="3665A5C8" w:rsidR="00662978" w:rsidRPr="00C37011" w:rsidRDefault="00662978" w:rsidP="00662978">
            <w:pPr>
              <w:pStyle w:val="Tabletext"/>
              <w:spacing w:before="0" w:after="0"/>
              <w:ind w:left="0" w:right="0"/>
              <w:rPr>
                <w:ins w:id="1741" w:author="Abercrombie, Kerrie" w:date="2021-01-25T08:52:00Z"/>
                <w:rFonts w:cstheme="minorHAnsi"/>
                <w:szCs w:val="20"/>
              </w:rPr>
            </w:pPr>
            <w:ins w:id="1742" w:author="Abercrombie, Kerrie" w:date="2021-01-25T08:52:00Z">
              <w:r w:rsidRPr="00C37011">
                <w:rPr>
                  <w:rFonts w:cstheme="minorHAnsi"/>
                  <w:szCs w:val="20"/>
                </w:rPr>
                <w:t>2.</w:t>
              </w:r>
            </w:ins>
            <w:ins w:id="1743" w:author="Abercrombie, Kerrie" w:date="2021-01-27T12:26:00Z">
              <w:r>
                <w:rPr>
                  <w:rFonts w:cstheme="minorHAnsi"/>
                  <w:szCs w:val="20"/>
                </w:rPr>
                <w:t>2</w:t>
              </w:r>
            </w:ins>
            <w:ins w:id="1744" w:author="Abercrombie, Kerrie" w:date="2021-01-25T08:52:00Z">
              <w:r w:rsidRPr="00C37011">
                <w:rPr>
                  <w:rFonts w:cstheme="minorHAnsi"/>
                  <w:szCs w:val="20"/>
                </w:rPr>
                <w:t>.3</w:t>
              </w:r>
            </w:ins>
          </w:p>
        </w:tc>
        <w:tc>
          <w:tcPr>
            <w:tcW w:w="4607" w:type="dxa"/>
          </w:tcPr>
          <w:p w14:paraId="116684E2" w14:textId="13465CF2" w:rsidR="00662978" w:rsidRPr="00C37011" w:rsidRDefault="00662978" w:rsidP="00662978">
            <w:pPr>
              <w:pStyle w:val="Tabletext"/>
              <w:spacing w:before="0" w:after="0"/>
              <w:ind w:left="0" w:right="0"/>
              <w:rPr>
                <w:ins w:id="1745" w:author="Abercrombie, Kerrie" w:date="2021-01-22T10:41:00Z"/>
                <w:rFonts w:cstheme="minorHAnsi"/>
                <w:szCs w:val="20"/>
              </w:rPr>
            </w:pPr>
            <w:ins w:id="1746" w:author="Abercrombie, Kerrie" w:date="2021-01-22T10:41:00Z">
              <w:r w:rsidRPr="00C37011">
                <w:rPr>
                  <w:rFonts w:cstheme="minorHAnsi"/>
                  <w:szCs w:val="20"/>
                </w:rPr>
                <w:t xml:space="preserve">Barriers to </w:t>
              </w:r>
            </w:ins>
            <w:ins w:id="1747" w:author="Abercrombie, Kerrie" w:date="2021-01-22T10:42:00Z">
              <w:r w:rsidRPr="00C37011">
                <w:rPr>
                  <w:rFonts w:cstheme="minorHAnsi"/>
                  <w:szCs w:val="20"/>
                </w:rPr>
                <w:t xml:space="preserve">Effective </w:t>
              </w:r>
            </w:ins>
            <w:ins w:id="1748" w:author="Abercrombie, Kerrie [2]" w:date="2021-02-01T14:30:00Z">
              <w:r>
                <w:rPr>
                  <w:rFonts w:cstheme="minorHAnsi"/>
                  <w:szCs w:val="20"/>
                </w:rPr>
                <w:t>c</w:t>
              </w:r>
            </w:ins>
            <w:ins w:id="1749" w:author="Abercrombie, Kerrie" w:date="2021-01-22T10:41:00Z">
              <w:r w:rsidRPr="00C37011">
                <w:rPr>
                  <w:rFonts w:cstheme="minorHAnsi"/>
                  <w:szCs w:val="20"/>
                </w:rPr>
                <w:t>ommunication</w:t>
              </w:r>
            </w:ins>
          </w:p>
          <w:p w14:paraId="436A99F1" w14:textId="77777777" w:rsidR="00662978" w:rsidRPr="00C37011" w:rsidRDefault="00662978" w:rsidP="00662978">
            <w:pPr>
              <w:pStyle w:val="Tabletext"/>
              <w:spacing w:before="0" w:after="0"/>
              <w:ind w:left="709"/>
              <w:rPr>
                <w:ins w:id="1750" w:author="Abercrombie, Kerrie" w:date="2021-01-22T12:19:00Z"/>
                <w:rFonts w:cstheme="minorHAnsi"/>
                <w:szCs w:val="20"/>
              </w:rPr>
            </w:pPr>
            <w:ins w:id="1751" w:author="Abercrombie, Kerrie" w:date="2021-01-22T12:19:00Z">
              <w:r w:rsidRPr="00C37011">
                <w:rPr>
                  <w:rFonts w:cstheme="minorHAnsi"/>
                  <w:szCs w:val="20"/>
                </w:rPr>
                <w:t>Language differences, both cultural and regionally</w:t>
              </w:r>
            </w:ins>
          </w:p>
          <w:p w14:paraId="7F699D92" w14:textId="6BA07A54" w:rsidR="00662978" w:rsidRPr="00C37011" w:rsidRDefault="00662978" w:rsidP="00662978">
            <w:pPr>
              <w:pStyle w:val="Tabletext"/>
              <w:spacing w:before="0" w:after="0"/>
              <w:ind w:left="709" w:right="0"/>
              <w:rPr>
                <w:ins w:id="1752" w:author="Abercrombie, Kerrie" w:date="2021-01-22T12:18:00Z"/>
                <w:rFonts w:cstheme="minorHAnsi"/>
                <w:szCs w:val="20"/>
              </w:rPr>
            </w:pPr>
            <w:ins w:id="1753" w:author="Abercrombie, Kerrie" w:date="2021-01-22T12:19:00Z">
              <w:r w:rsidRPr="00C37011">
                <w:rPr>
                  <w:rFonts w:cstheme="minorHAnsi"/>
                  <w:szCs w:val="20"/>
                </w:rPr>
                <w:t>Alternative meanings of words</w:t>
              </w:r>
            </w:ins>
          </w:p>
          <w:p w14:paraId="183ED471" w14:textId="100DCC28" w:rsidR="00662978" w:rsidRPr="00C37011" w:rsidRDefault="00662978" w:rsidP="00662978">
            <w:pPr>
              <w:pStyle w:val="Tabletext"/>
              <w:spacing w:before="0" w:after="0"/>
              <w:ind w:left="709" w:right="0"/>
              <w:rPr>
                <w:ins w:id="1754" w:author="Abercrombie, Kerrie" w:date="2021-01-22T09:57:00Z"/>
                <w:rFonts w:cstheme="minorHAnsi"/>
                <w:szCs w:val="20"/>
              </w:rPr>
            </w:pPr>
            <w:ins w:id="1755" w:author="Abercrombie, Kerrie" w:date="2021-01-22T10:42:00Z">
              <w:r w:rsidRPr="00C37011">
                <w:rPr>
                  <w:rFonts w:cstheme="minorHAnsi"/>
                  <w:szCs w:val="20"/>
                </w:rPr>
                <w:t>Methods to address the barriers</w:t>
              </w:r>
            </w:ins>
          </w:p>
        </w:tc>
        <w:tc>
          <w:tcPr>
            <w:tcW w:w="683" w:type="dxa"/>
          </w:tcPr>
          <w:p w14:paraId="3D68B8A9" w14:textId="77777777" w:rsidR="00662978" w:rsidRPr="00C37011" w:rsidRDefault="00662978" w:rsidP="00662978">
            <w:pPr>
              <w:pStyle w:val="Tabletext"/>
              <w:spacing w:before="0" w:after="0"/>
              <w:rPr>
                <w:ins w:id="1756" w:author="Abercrombie, Kerrie" w:date="2021-01-22T09:57:00Z"/>
                <w:rFonts w:cstheme="minorHAnsi"/>
                <w:szCs w:val="20"/>
              </w:rPr>
            </w:pPr>
          </w:p>
        </w:tc>
        <w:tc>
          <w:tcPr>
            <w:tcW w:w="3003" w:type="dxa"/>
          </w:tcPr>
          <w:p w14:paraId="703A1168" w14:textId="77777777" w:rsidR="00662978" w:rsidRPr="00C37011" w:rsidRDefault="00662978" w:rsidP="00662978">
            <w:pPr>
              <w:pStyle w:val="Tabletext"/>
              <w:spacing w:before="0" w:after="0"/>
              <w:ind w:left="0" w:right="7"/>
              <w:rPr>
                <w:ins w:id="1757" w:author="Abercrombie, Kerrie" w:date="2021-01-22T09:57:00Z"/>
                <w:rFonts w:cstheme="minorHAnsi"/>
                <w:szCs w:val="20"/>
              </w:rPr>
            </w:pPr>
          </w:p>
        </w:tc>
      </w:tr>
      <w:tr w:rsidR="00662978" w:rsidRPr="00C37011" w14:paraId="27827BED" w14:textId="77777777" w:rsidTr="004B6273">
        <w:trPr>
          <w:trHeight w:val="60"/>
          <w:ins w:id="1758" w:author="Abercrombie, Kerrie" w:date="2021-01-21T12:19:00Z"/>
        </w:trPr>
        <w:tc>
          <w:tcPr>
            <w:tcW w:w="846" w:type="dxa"/>
            <w:shd w:val="clear" w:color="auto" w:fill="F2F2F2" w:themeFill="background1" w:themeFillShade="F2"/>
          </w:tcPr>
          <w:p w14:paraId="5F40E425" w14:textId="2159087D" w:rsidR="00662978" w:rsidRPr="00C37011" w:rsidRDefault="00662978" w:rsidP="00662978">
            <w:pPr>
              <w:pStyle w:val="Tabletext"/>
              <w:spacing w:before="0" w:after="0"/>
              <w:rPr>
                <w:ins w:id="1759" w:author="Abercrombie, Kerrie" w:date="2021-01-21T12:19:00Z"/>
                <w:rFonts w:cstheme="minorHAnsi"/>
                <w:b/>
                <w:szCs w:val="20"/>
              </w:rPr>
            </w:pPr>
            <w:commentRangeStart w:id="1760"/>
            <w:ins w:id="1761" w:author="Abercrombie, Kerrie" w:date="2021-01-22T09:59:00Z">
              <w:r w:rsidRPr="00C37011">
                <w:rPr>
                  <w:rFonts w:cstheme="minorHAnsi"/>
                  <w:b/>
                  <w:szCs w:val="20"/>
                </w:rPr>
                <w:t>2</w:t>
              </w:r>
            </w:ins>
            <w:ins w:id="1762" w:author="Abercrombie, Kerrie" w:date="2021-01-21T12:19:00Z">
              <w:r w:rsidRPr="00C37011">
                <w:rPr>
                  <w:rFonts w:cstheme="minorHAnsi"/>
                  <w:b/>
                  <w:szCs w:val="20"/>
                </w:rPr>
                <w:t>.</w:t>
              </w:r>
            </w:ins>
            <w:ins w:id="1763" w:author="Abercrombie, Kerrie" w:date="2021-01-27T12:26:00Z">
              <w:r>
                <w:rPr>
                  <w:rFonts w:cstheme="minorHAnsi"/>
                  <w:b/>
                  <w:szCs w:val="20"/>
                </w:rPr>
                <w:t>3</w:t>
              </w:r>
            </w:ins>
            <w:commentRangeEnd w:id="1760"/>
            <w:ins w:id="1764" w:author="Abercrombie, Kerrie" w:date="2021-02-02T06:48:00Z">
              <w:r w:rsidR="00640C08">
                <w:rPr>
                  <w:rStyle w:val="CommentReference"/>
                  <w:color w:val="auto"/>
                </w:rPr>
                <w:commentReference w:id="1760"/>
              </w:r>
            </w:ins>
          </w:p>
        </w:tc>
        <w:tc>
          <w:tcPr>
            <w:tcW w:w="4607" w:type="dxa"/>
            <w:shd w:val="clear" w:color="auto" w:fill="F2F2F2" w:themeFill="background1" w:themeFillShade="F2"/>
          </w:tcPr>
          <w:p w14:paraId="7C0DD9AD" w14:textId="031C0284" w:rsidR="00662978" w:rsidRPr="00C37011" w:rsidRDefault="00662978" w:rsidP="00662978">
            <w:pPr>
              <w:pStyle w:val="BodyText"/>
              <w:spacing w:after="0"/>
              <w:rPr>
                <w:ins w:id="1765" w:author="Abercrombie, Kerrie" w:date="2021-01-21T12:19:00Z"/>
                <w:rFonts w:cstheme="minorHAnsi"/>
                <w:b/>
                <w:sz w:val="20"/>
                <w:szCs w:val="20"/>
              </w:rPr>
            </w:pPr>
            <w:ins w:id="1766" w:author="Abercrombie, Kerrie" w:date="2021-01-21T12:34:00Z">
              <w:r w:rsidRPr="00C37011">
                <w:rPr>
                  <w:rFonts w:cstheme="minorHAnsi"/>
                  <w:sz w:val="20"/>
                  <w:szCs w:val="20"/>
                </w:rPr>
                <w:t xml:space="preserve"> </w:t>
              </w:r>
            </w:ins>
            <w:ins w:id="1767" w:author="Abercrombie, Kerrie" w:date="2021-01-22T09:57:00Z">
              <w:r w:rsidRPr="00C37011">
                <w:rPr>
                  <w:rFonts w:cstheme="minorHAnsi"/>
                  <w:b/>
                  <w:sz w:val="20"/>
                  <w:szCs w:val="20"/>
                </w:rPr>
                <w:t xml:space="preserve">VTS </w:t>
              </w:r>
            </w:ins>
            <w:ins w:id="1768" w:author="Abercrombie, Kerrie" w:date="2021-01-22T10:01:00Z">
              <w:r w:rsidRPr="00C37011">
                <w:rPr>
                  <w:rFonts w:cstheme="minorHAnsi"/>
                  <w:b/>
                  <w:sz w:val="20"/>
                  <w:szCs w:val="20"/>
                </w:rPr>
                <w:t>COMMUNICATION PHRASES</w:t>
              </w:r>
            </w:ins>
          </w:p>
        </w:tc>
        <w:tc>
          <w:tcPr>
            <w:tcW w:w="921" w:type="dxa"/>
            <w:shd w:val="clear" w:color="auto" w:fill="F2F2F2" w:themeFill="background1" w:themeFillShade="F2"/>
          </w:tcPr>
          <w:p w14:paraId="15A41EF5" w14:textId="77777777" w:rsidR="00662978" w:rsidRPr="00C37011" w:rsidRDefault="00662978" w:rsidP="00662978">
            <w:pPr>
              <w:pStyle w:val="Tabletext"/>
              <w:spacing w:before="0" w:after="0"/>
              <w:ind w:left="0" w:right="0"/>
              <w:rPr>
                <w:ins w:id="1769" w:author="Abercrombie, Kerrie" w:date="2021-01-25T08:52:00Z"/>
                <w:rFonts w:cstheme="minorHAnsi"/>
                <w:szCs w:val="20"/>
              </w:rPr>
            </w:pPr>
          </w:p>
        </w:tc>
        <w:tc>
          <w:tcPr>
            <w:tcW w:w="4607" w:type="dxa"/>
            <w:shd w:val="clear" w:color="auto" w:fill="F2F2F2" w:themeFill="background1" w:themeFillShade="F2"/>
          </w:tcPr>
          <w:p w14:paraId="3A64B8D6" w14:textId="5D620D46" w:rsidR="00662978" w:rsidRPr="00C37011" w:rsidRDefault="00662978" w:rsidP="00662978">
            <w:pPr>
              <w:pStyle w:val="Tabletext"/>
              <w:spacing w:before="0" w:after="0"/>
              <w:ind w:left="0" w:right="0"/>
              <w:rPr>
                <w:ins w:id="1770" w:author="Abercrombie, Kerrie" w:date="2021-01-21T12:19:00Z"/>
                <w:rFonts w:cstheme="minorHAnsi"/>
                <w:b/>
                <w:szCs w:val="20"/>
              </w:rPr>
            </w:pPr>
          </w:p>
        </w:tc>
        <w:tc>
          <w:tcPr>
            <w:tcW w:w="683" w:type="dxa"/>
            <w:shd w:val="clear" w:color="auto" w:fill="F2F2F2" w:themeFill="background1" w:themeFillShade="F2"/>
          </w:tcPr>
          <w:p w14:paraId="4513AE4D" w14:textId="77777777" w:rsidR="00662978" w:rsidRPr="00C37011" w:rsidRDefault="00662978" w:rsidP="00662978">
            <w:pPr>
              <w:pStyle w:val="Tabletext"/>
              <w:spacing w:before="0" w:after="0"/>
              <w:rPr>
                <w:ins w:id="1771" w:author="Abercrombie, Kerrie" w:date="2021-01-21T12:19:00Z"/>
                <w:rFonts w:cstheme="minorHAnsi"/>
                <w:b/>
                <w:szCs w:val="20"/>
              </w:rPr>
            </w:pPr>
          </w:p>
        </w:tc>
        <w:tc>
          <w:tcPr>
            <w:tcW w:w="3003" w:type="dxa"/>
            <w:shd w:val="clear" w:color="auto" w:fill="F2F2F2" w:themeFill="background1" w:themeFillShade="F2"/>
          </w:tcPr>
          <w:p w14:paraId="28CBA4EA" w14:textId="77777777" w:rsidR="00662978" w:rsidRPr="00C37011" w:rsidRDefault="00662978" w:rsidP="00662978">
            <w:pPr>
              <w:pStyle w:val="Tabletext"/>
              <w:spacing w:before="0" w:after="0"/>
              <w:ind w:left="0" w:right="7"/>
              <w:rPr>
                <w:ins w:id="1772" w:author="Abercrombie, Kerrie" w:date="2021-01-21T12:19:00Z"/>
                <w:rFonts w:cstheme="minorHAnsi"/>
                <w:b/>
                <w:szCs w:val="20"/>
                <w:highlight w:val="yellow"/>
              </w:rPr>
            </w:pPr>
          </w:p>
        </w:tc>
      </w:tr>
      <w:tr w:rsidR="00662978" w:rsidRPr="00C37011" w14:paraId="2686BB94" w14:textId="77777777" w:rsidTr="004B6273">
        <w:trPr>
          <w:trHeight w:val="60"/>
          <w:ins w:id="1773" w:author="Abercrombie, Kerrie" w:date="2021-01-22T10:47:00Z"/>
        </w:trPr>
        <w:tc>
          <w:tcPr>
            <w:tcW w:w="846" w:type="dxa"/>
            <w:vMerge w:val="restart"/>
            <w:shd w:val="clear" w:color="auto" w:fill="auto"/>
          </w:tcPr>
          <w:p w14:paraId="46476F25" w14:textId="77777777" w:rsidR="00662978" w:rsidRPr="00C37011" w:rsidRDefault="00662978" w:rsidP="00662978">
            <w:pPr>
              <w:pStyle w:val="Tabletext"/>
              <w:spacing w:before="0" w:after="0"/>
              <w:rPr>
                <w:ins w:id="1774" w:author="Abercrombie, Kerrie" w:date="2021-01-22T10:47:00Z"/>
                <w:rFonts w:cstheme="minorHAnsi"/>
                <w:b/>
                <w:szCs w:val="20"/>
              </w:rPr>
            </w:pPr>
          </w:p>
        </w:tc>
        <w:tc>
          <w:tcPr>
            <w:tcW w:w="4607" w:type="dxa"/>
            <w:vMerge w:val="restart"/>
            <w:shd w:val="clear" w:color="auto" w:fill="auto"/>
          </w:tcPr>
          <w:p w14:paraId="669CC189" w14:textId="77777777" w:rsidR="00662978" w:rsidRPr="00C37011" w:rsidRDefault="00662978" w:rsidP="00662978">
            <w:pPr>
              <w:pStyle w:val="BodyText"/>
              <w:spacing w:after="0"/>
              <w:rPr>
                <w:ins w:id="1775" w:author="Abercrombie, Kerrie" w:date="2021-01-22T10:47:00Z"/>
                <w:rFonts w:cstheme="minorHAnsi"/>
                <w:sz w:val="20"/>
                <w:szCs w:val="20"/>
              </w:rPr>
            </w:pPr>
          </w:p>
        </w:tc>
        <w:tc>
          <w:tcPr>
            <w:tcW w:w="921" w:type="dxa"/>
            <w:shd w:val="clear" w:color="auto" w:fill="auto"/>
          </w:tcPr>
          <w:p w14:paraId="5E0C569E" w14:textId="643B688F" w:rsidR="00662978" w:rsidRPr="00C37011" w:rsidRDefault="00662978" w:rsidP="00662978">
            <w:pPr>
              <w:pStyle w:val="Tabletext"/>
              <w:spacing w:before="0" w:after="0"/>
              <w:ind w:left="0" w:right="0"/>
              <w:rPr>
                <w:ins w:id="1776" w:author="Abercrombie, Kerrie" w:date="2021-01-25T08:52:00Z"/>
                <w:rFonts w:cstheme="minorHAnsi"/>
                <w:szCs w:val="20"/>
              </w:rPr>
            </w:pPr>
            <w:ins w:id="1777" w:author="Abercrombie, Kerrie" w:date="2021-01-25T08:52:00Z">
              <w:r w:rsidRPr="00C37011">
                <w:rPr>
                  <w:rFonts w:cstheme="minorHAnsi"/>
                  <w:szCs w:val="20"/>
                </w:rPr>
                <w:t>2.</w:t>
              </w:r>
            </w:ins>
            <w:ins w:id="1778" w:author="Abercrombie, Kerrie" w:date="2021-01-27T12:26:00Z">
              <w:r>
                <w:rPr>
                  <w:rFonts w:cstheme="minorHAnsi"/>
                  <w:szCs w:val="20"/>
                </w:rPr>
                <w:t>3</w:t>
              </w:r>
            </w:ins>
            <w:ins w:id="1779" w:author="Abercrombie, Kerrie" w:date="2021-01-25T08:52:00Z">
              <w:r w:rsidRPr="00C37011">
                <w:rPr>
                  <w:rFonts w:cstheme="minorHAnsi"/>
                  <w:szCs w:val="20"/>
                </w:rPr>
                <w:t>.1</w:t>
              </w:r>
            </w:ins>
          </w:p>
        </w:tc>
        <w:tc>
          <w:tcPr>
            <w:tcW w:w="4607" w:type="dxa"/>
            <w:shd w:val="clear" w:color="auto" w:fill="auto"/>
          </w:tcPr>
          <w:p w14:paraId="6F539A56" w14:textId="54445F64" w:rsidR="00662978" w:rsidRPr="00C37011" w:rsidRDefault="00662978" w:rsidP="00662978">
            <w:pPr>
              <w:pStyle w:val="Tabletext"/>
              <w:spacing w:before="0" w:after="0"/>
              <w:ind w:left="0" w:right="0"/>
              <w:rPr>
                <w:ins w:id="1780" w:author="Abercrombie, Kerrie" w:date="2021-01-22T10:47:00Z"/>
                <w:rFonts w:cstheme="minorHAnsi"/>
                <w:szCs w:val="20"/>
              </w:rPr>
            </w:pPr>
            <w:ins w:id="1781" w:author="Abercrombie, Kerrie" w:date="2021-01-22T10:47:00Z">
              <w:r w:rsidRPr="00C37011">
                <w:rPr>
                  <w:rFonts w:cstheme="minorHAnsi"/>
                  <w:szCs w:val="20"/>
                </w:rPr>
                <w:t xml:space="preserve">Use of standard </w:t>
              </w:r>
            </w:ins>
            <w:ins w:id="1782" w:author="Abercrombie, Kerrie" w:date="2021-01-22T10:48:00Z">
              <w:r w:rsidRPr="00C37011">
                <w:rPr>
                  <w:rFonts w:cstheme="minorHAnsi"/>
                  <w:szCs w:val="20"/>
                </w:rPr>
                <w:t>p</w:t>
              </w:r>
            </w:ins>
            <w:ins w:id="1783" w:author="Abercrombie, Kerrie" w:date="2021-01-22T10:47:00Z">
              <w:r w:rsidRPr="00C37011">
                <w:rPr>
                  <w:rFonts w:cstheme="minorHAnsi"/>
                  <w:szCs w:val="20"/>
                </w:rPr>
                <w:t>hraseology</w:t>
              </w:r>
            </w:ins>
          </w:p>
          <w:p w14:paraId="47DB53C2" w14:textId="77777777" w:rsidR="00662978" w:rsidRPr="00C37011" w:rsidRDefault="00662978" w:rsidP="00662978">
            <w:pPr>
              <w:pStyle w:val="Tabletext"/>
              <w:spacing w:before="0" w:after="0"/>
              <w:ind w:left="709"/>
              <w:rPr>
                <w:ins w:id="1784" w:author="Abercrombie, Kerrie" w:date="2021-01-22T10:48:00Z"/>
                <w:rFonts w:cstheme="minorHAnsi"/>
                <w:szCs w:val="20"/>
              </w:rPr>
            </w:pPr>
            <w:ins w:id="1785" w:author="Abercrombie, Kerrie" w:date="2021-01-22T10:48:00Z">
              <w:r w:rsidRPr="00C37011">
                <w:rPr>
                  <w:rFonts w:cstheme="minorHAnsi"/>
                  <w:szCs w:val="20"/>
                </w:rPr>
                <w:t>Use of standard phrases to trigger predictable actions</w:t>
              </w:r>
            </w:ins>
          </w:p>
          <w:p w14:paraId="44291A82" w14:textId="77777777" w:rsidR="00662978" w:rsidRPr="00C37011" w:rsidRDefault="00662978" w:rsidP="00662978">
            <w:pPr>
              <w:pStyle w:val="Tabletext"/>
              <w:spacing w:before="0" w:after="0"/>
              <w:ind w:left="709"/>
              <w:rPr>
                <w:ins w:id="1786" w:author="Abercrombie, Kerrie" w:date="2021-01-22T10:48:00Z"/>
                <w:rFonts w:cstheme="minorHAnsi"/>
                <w:szCs w:val="20"/>
              </w:rPr>
            </w:pPr>
            <w:ins w:id="1787" w:author="Abercrombie, Kerrie" w:date="2021-01-22T10:48:00Z">
              <w:r w:rsidRPr="00C37011">
                <w:rPr>
                  <w:rFonts w:cstheme="minorHAnsi"/>
                  <w:szCs w:val="20"/>
                </w:rPr>
                <w:t>Limiting the number of standard phrases to ensure recognition and memory retention</w:t>
              </w:r>
            </w:ins>
          </w:p>
          <w:p w14:paraId="26B98CFF" w14:textId="77EACFAE" w:rsidR="00662978" w:rsidRPr="00C37011" w:rsidRDefault="00662978" w:rsidP="00662978">
            <w:pPr>
              <w:pStyle w:val="Tabletext"/>
              <w:spacing w:before="0" w:after="0"/>
              <w:ind w:left="709" w:right="0"/>
              <w:rPr>
                <w:ins w:id="1788" w:author="Abercrombie, Kerrie" w:date="2021-01-22T10:47:00Z"/>
                <w:rFonts w:cstheme="minorHAnsi"/>
                <w:szCs w:val="20"/>
              </w:rPr>
            </w:pPr>
            <w:ins w:id="1789" w:author="Abercrombie, Kerrie" w:date="2021-01-22T10:48:00Z">
              <w:r w:rsidRPr="00C37011">
                <w:rPr>
                  <w:rFonts w:cstheme="minorHAnsi"/>
                  <w:szCs w:val="20"/>
                </w:rPr>
                <w:t>When standard phrases are not the best method available</w:t>
              </w:r>
            </w:ins>
          </w:p>
        </w:tc>
        <w:tc>
          <w:tcPr>
            <w:tcW w:w="683" w:type="dxa"/>
            <w:shd w:val="clear" w:color="auto" w:fill="auto"/>
          </w:tcPr>
          <w:p w14:paraId="3762DF84" w14:textId="77777777" w:rsidR="00662978" w:rsidRPr="00C37011" w:rsidRDefault="00662978" w:rsidP="00662978">
            <w:pPr>
              <w:pStyle w:val="Tabletext"/>
              <w:spacing w:before="0" w:after="0"/>
              <w:rPr>
                <w:ins w:id="1790" w:author="Abercrombie, Kerrie" w:date="2021-01-22T10:47:00Z"/>
                <w:rFonts w:cstheme="minorHAnsi"/>
                <w:b/>
                <w:szCs w:val="20"/>
              </w:rPr>
            </w:pPr>
          </w:p>
        </w:tc>
        <w:tc>
          <w:tcPr>
            <w:tcW w:w="3003" w:type="dxa"/>
            <w:shd w:val="clear" w:color="auto" w:fill="auto"/>
          </w:tcPr>
          <w:p w14:paraId="67258C5D" w14:textId="77777777" w:rsidR="00662978" w:rsidRPr="00C37011" w:rsidRDefault="00662978" w:rsidP="00662978">
            <w:pPr>
              <w:pStyle w:val="Tabletext"/>
              <w:spacing w:before="0" w:after="0"/>
              <w:ind w:left="0" w:right="7"/>
              <w:rPr>
                <w:ins w:id="1791" w:author="Abercrombie, Kerrie" w:date="2021-01-22T10:47:00Z"/>
                <w:rFonts w:cstheme="minorHAnsi"/>
                <w:b/>
                <w:szCs w:val="20"/>
                <w:highlight w:val="yellow"/>
              </w:rPr>
            </w:pPr>
          </w:p>
        </w:tc>
      </w:tr>
      <w:tr w:rsidR="00662978" w:rsidRPr="00C37011" w14:paraId="5F92AD4B" w14:textId="77777777" w:rsidTr="004B6273">
        <w:trPr>
          <w:trHeight w:val="60"/>
          <w:ins w:id="1792" w:author="Abercrombie, Kerrie" w:date="2021-01-21T12:34:00Z"/>
        </w:trPr>
        <w:tc>
          <w:tcPr>
            <w:tcW w:w="846" w:type="dxa"/>
            <w:vMerge/>
            <w:shd w:val="clear" w:color="auto" w:fill="auto"/>
          </w:tcPr>
          <w:p w14:paraId="0AA4F638" w14:textId="77777777" w:rsidR="00662978" w:rsidRPr="00C37011" w:rsidRDefault="00662978" w:rsidP="00662978">
            <w:pPr>
              <w:pStyle w:val="Tabletext"/>
              <w:spacing w:before="0" w:after="0"/>
              <w:rPr>
                <w:ins w:id="1793" w:author="Abercrombie, Kerrie" w:date="2021-01-21T12:34:00Z"/>
                <w:rFonts w:cstheme="minorHAnsi"/>
                <w:b/>
                <w:szCs w:val="20"/>
              </w:rPr>
            </w:pPr>
          </w:p>
        </w:tc>
        <w:tc>
          <w:tcPr>
            <w:tcW w:w="4607" w:type="dxa"/>
            <w:vMerge/>
            <w:shd w:val="clear" w:color="auto" w:fill="auto"/>
          </w:tcPr>
          <w:p w14:paraId="40F89B42" w14:textId="77777777" w:rsidR="00662978" w:rsidRPr="00C37011" w:rsidRDefault="00662978" w:rsidP="00662978">
            <w:pPr>
              <w:pStyle w:val="Tabletext"/>
              <w:spacing w:before="0" w:after="0"/>
              <w:ind w:left="0" w:right="0"/>
              <w:rPr>
                <w:ins w:id="1794" w:author="Abercrombie, Kerrie" w:date="2021-01-21T12:34:00Z"/>
                <w:rFonts w:cstheme="minorHAnsi"/>
                <w:b/>
                <w:szCs w:val="20"/>
              </w:rPr>
            </w:pPr>
          </w:p>
        </w:tc>
        <w:tc>
          <w:tcPr>
            <w:tcW w:w="921" w:type="dxa"/>
            <w:shd w:val="clear" w:color="auto" w:fill="auto"/>
          </w:tcPr>
          <w:p w14:paraId="04163E5B" w14:textId="48461FA6" w:rsidR="00662978" w:rsidRPr="00C37011" w:rsidRDefault="00662978" w:rsidP="00662978">
            <w:pPr>
              <w:pStyle w:val="Tabletext"/>
              <w:spacing w:before="0" w:after="0"/>
              <w:ind w:left="0" w:right="0"/>
              <w:rPr>
                <w:ins w:id="1795" w:author="Abercrombie, Kerrie" w:date="2021-01-25T08:52:00Z"/>
                <w:rFonts w:cstheme="minorHAnsi"/>
                <w:szCs w:val="20"/>
              </w:rPr>
            </w:pPr>
            <w:ins w:id="1796" w:author="Abercrombie, Kerrie" w:date="2021-01-25T08:52:00Z">
              <w:r w:rsidRPr="00C37011">
                <w:rPr>
                  <w:rFonts w:cstheme="minorHAnsi"/>
                  <w:szCs w:val="20"/>
                </w:rPr>
                <w:t>2.</w:t>
              </w:r>
            </w:ins>
            <w:ins w:id="1797" w:author="Abercrombie, Kerrie" w:date="2021-01-27T12:26:00Z">
              <w:r>
                <w:rPr>
                  <w:rFonts w:cstheme="minorHAnsi"/>
                  <w:szCs w:val="20"/>
                </w:rPr>
                <w:t>3</w:t>
              </w:r>
            </w:ins>
            <w:ins w:id="1798" w:author="Abercrombie, Kerrie" w:date="2021-01-25T08:52:00Z">
              <w:r w:rsidRPr="00C37011">
                <w:rPr>
                  <w:rFonts w:cstheme="minorHAnsi"/>
                  <w:szCs w:val="20"/>
                </w:rPr>
                <w:t>.1</w:t>
              </w:r>
            </w:ins>
          </w:p>
        </w:tc>
        <w:tc>
          <w:tcPr>
            <w:tcW w:w="4607" w:type="dxa"/>
            <w:shd w:val="clear" w:color="auto" w:fill="auto"/>
          </w:tcPr>
          <w:p w14:paraId="36038A25" w14:textId="1A63DCB1" w:rsidR="00662978" w:rsidRPr="00C37011" w:rsidRDefault="00662978" w:rsidP="00662978">
            <w:pPr>
              <w:pStyle w:val="Tabletext"/>
              <w:spacing w:before="0" w:after="0"/>
              <w:ind w:left="0" w:right="0"/>
              <w:rPr>
                <w:ins w:id="1799" w:author="Abercrombie, Kerrie" w:date="2021-01-22T10:16:00Z"/>
                <w:rFonts w:cstheme="minorHAnsi"/>
                <w:szCs w:val="20"/>
              </w:rPr>
            </w:pPr>
            <w:ins w:id="1800" w:author="Abercrombie, Kerrie" w:date="2021-01-22T09:59:00Z">
              <w:r w:rsidRPr="00C37011">
                <w:rPr>
                  <w:rFonts w:cstheme="minorHAnsi"/>
                  <w:szCs w:val="20"/>
                </w:rPr>
                <w:t>SMCP</w:t>
              </w:r>
            </w:ins>
          </w:p>
          <w:p w14:paraId="65EA69F1" w14:textId="0B7B9DB9" w:rsidR="00662978" w:rsidRPr="00C37011" w:rsidRDefault="00662978" w:rsidP="00662978">
            <w:pPr>
              <w:pStyle w:val="Tabletext"/>
              <w:spacing w:before="0" w:after="0"/>
              <w:ind w:left="709"/>
              <w:rPr>
                <w:ins w:id="1801" w:author="Abercrombie, Kerrie" w:date="2021-01-22T10:50:00Z"/>
                <w:rFonts w:cstheme="minorHAnsi"/>
                <w:szCs w:val="20"/>
              </w:rPr>
            </w:pPr>
            <w:ins w:id="1802" w:author="Abercrombie, Kerrie" w:date="2021-01-22T10:50:00Z">
              <w:r w:rsidRPr="00C37011">
                <w:rPr>
                  <w:rFonts w:cstheme="minorHAnsi"/>
                  <w:szCs w:val="20"/>
                </w:rPr>
                <w:lastRenderedPageBreak/>
                <w:t xml:space="preserve">Introduction to the SMCP </w:t>
              </w:r>
            </w:ins>
            <w:ins w:id="1803" w:author="Abercrombie, Kerrie" w:date="2021-01-22T10:55:00Z">
              <w:r w:rsidRPr="00C37011">
                <w:rPr>
                  <w:rFonts w:cstheme="minorHAnsi"/>
                  <w:szCs w:val="20"/>
                </w:rPr>
                <w:t>–</w:t>
              </w:r>
            </w:ins>
            <w:ins w:id="1804" w:author="Abercrombie, Kerrie" w:date="2021-01-22T10:50:00Z">
              <w:r w:rsidRPr="00C37011">
                <w:rPr>
                  <w:rFonts w:cstheme="minorHAnsi"/>
                  <w:szCs w:val="20"/>
                </w:rPr>
                <w:t xml:space="preserve"> </w:t>
              </w:r>
            </w:ins>
            <w:ins w:id="1805" w:author="Abercrombie, Kerrie" w:date="2021-01-22T10:55:00Z">
              <w:r w:rsidRPr="00C37011">
                <w:rPr>
                  <w:rFonts w:cstheme="minorHAnsi"/>
                  <w:szCs w:val="20"/>
                </w:rPr>
                <w:t>General layout</w:t>
              </w:r>
            </w:ins>
            <w:ins w:id="1806" w:author="Abercrombie, Kerrie" w:date="2021-01-22T10:50:00Z">
              <w:r w:rsidRPr="00C37011">
                <w:rPr>
                  <w:rFonts w:cstheme="minorHAnsi"/>
                  <w:szCs w:val="20"/>
                </w:rPr>
                <w:t xml:space="preserve"> and origins</w:t>
              </w:r>
            </w:ins>
          </w:p>
          <w:p w14:paraId="6CEF31F7" w14:textId="61BAB32C" w:rsidR="00662978" w:rsidRPr="00C37011" w:rsidRDefault="00662978" w:rsidP="00662978">
            <w:pPr>
              <w:pStyle w:val="Tabletext"/>
              <w:spacing w:before="0" w:after="0"/>
              <w:ind w:left="709"/>
              <w:rPr>
                <w:ins w:id="1807" w:author="Abercrombie, Kerrie" w:date="2021-01-22T10:50:00Z"/>
                <w:rFonts w:cstheme="minorHAnsi"/>
                <w:szCs w:val="20"/>
              </w:rPr>
            </w:pPr>
            <w:ins w:id="1808" w:author="Abercrombie, Kerrie" w:date="2021-01-26T22:29:00Z">
              <w:r>
                <w:rPr>
                  <w:rFonts w:cstheme="minorHAnsi"/>
                  <w:szCs w:val="20"/>
                </w:rPr>
                <w:t>U</w:t>
              </w:r>
            </w:ins>
            <w:ins w:id="1809" w:author="Abercrombie, Kerrie" w:date="2021-01-22T10:50:00Z">
              <w:r w:rsidRPr="00C37011">
                <w:rPr>
                  <w:rFonts w:cstheme="minorHAnsi"/>
                  <w:szCs w:val="20"/>
                </w:rPr>
                <w:t>se of SMCP on ships, particularly during emergency situations and distress</w:t>
              </w:r>
            </w:ins>
          </w:p>
          <w:p w14:paraId="1C68FA89" w14:textId="4B971B07" w:rsidR="00662978" w:rsidRPr="00C37011" w:rsidRDefault="00662978" w:rsidP="00662978">
            <w:pPr>
              <w:pStyle w:val="Tabletext"/>
              <w:spacing w:before="0" w:after="0"/>
              <w:ind w:left="709" w:right="0"/>
              <w:rPr>
                <w:ins w:id="1810" w:author="Abercrombie, Kerrie" w:date="2021-01-21T12:34:00Z"/>
                <w:rFonts w:cstheme="minorHAnsi"/>
                <w:szCs w:val="20"/>
              </w:rPr>
            </w:pPr>
            <w:ins w:id="1811" w:author="Abercrombie, Kerrie" w:date="2021-01-22T10:50:00Z">
              <w:r w:rsidRPr="00C37011">
                <w:rPr>
                  <w:rFonts w:cstheme="minorHAnsi"/>
                  <w:szCs w:val="20"/>
                </w:rPr>
                <w:t xml:space="preserve">When and how to use the SMCP in response to ships using </w:t>
              </w:r>
            </w:ins>
            <w:ins w:id="1812" w:author="Abercrombie, Kerrie" w:date="2021-01-22T12:09:00Z">
              <w:r w:rsidRPr="00C37011">
                <w:rPr>
                  <w:rFonts w:cstheme="minorHAnsi"/>
                  <w:szCs w:val="20"/>
                </w:rPr>
                <w:t>SMCP</w:t>
              </w:r>
            </w:ins>
          </w:p>
        </w:tc>
        <w:tc>
          <w:tcPr>
            <w:tcW w:w="683" w:type="dxa"/>
            <w:shd w:val="clear" w:color="auto" w:fill="auto"/>
          </w:tcPr>
          <w:p w14:paraId="02601F28" w14:textId="77777777" w:rsidR="00662978" w:rsidRPr="00C37011" w:rsidRDefault="00662978" w:rsidP="00662978">
            <w:pPr>
              <w:pStyle w:val="Tabletext"/>
              <w:spacing w:before="0" w:after="0"/>
              <w:rPr>
                <w:ins w:id="1813" w:author="Abercrombie, Kerrie" w:date="2021-01-21T12:34:00Z"/>
                <w:rFonts w:cstheme="minorHAnsi"/>
                <w:b/>
                <w:szCs w:val="20"/>
              </w:rPr>
            </w:pPr>
          </w:p>
        </w:tc>
        <w:tc>
          <w:tcPr>
            <w:tcW w:w="3003" w:type="dxa"/>
            <w:shd w:val="clear" w:color="auto" w:fill="auto"/>
          </w:tcPr>
          <w:p w14:paraId="2DC45236" w14:textId="0EB92C23" w:rsidR="00662978" w:rsidRPr="00D9607A" w:rsidRDefault="00662978" w:rsidP="00662978">
            <w:pPr>
              <w:pStyle w:val="Tabletext"/>
              <w:spacing w:before="0" w:after="0"/>
              <w:ind w:left="0" w:right="7"/>
              <w:rPr>
                <w:ins w:id="1814" w:author="Abercrombie, Kerrie" w:date="2021-01-21T12:34:00Z"/>
                <w:rFonts w:cstheme="minorHAnsi"/>
                <w:b/>
                <w:szCs w:val="20"/>
              </w:rPr>
            </w:pPr>
            <w:ins w:id="1815" w:author="Abercrombie, Kerrie" w:date="2021-01-22T10:47:00Z">
              <w:r w:rsidRPr="00D9607A">
                <w:rPr>
                  <w:rFonts w:cstheme="minorHAnsi"/>
                  <w:b/>
                  <w:szCs w:val="20"/>
                </w:rPr>
                <w:t>?R19</w:t>
              </w:r>
            </w:ins>
          </w:p>
        </w:tc>
      </w:tr>
      <w:tr w:rsidR="00662978" w:rsidRPr="00C37011" w14:paraId="25CB5596" w14:textId="77777777" w:rsidTr="004B6273">
        <w:trPr>
          <w:trHeight w:val="60"/>
          <w:ins w:id="1816" w:author="Abercrombie, Kerrie" w:date="2021-01-21T12:34:00Z"/>
        </w:trPr>
        <w:tc>
          <w:tcPr>
            <w:tcW w:w="846" w:type="dxa"/>
            <w:vMerge/>
            <w:shd w:val="clear" w:color="auto" w:fill="auto"/>
          </w:tcPr>
          <w:p w14:paraId="07AD5DDF" w14:textId="77777777" w:rsidR="00662978" w:rsidRPr="00C37011" w:rsidRDefault="00662978" w:rsidP="00662978">
            <w:pPr>
              <w:pStyle w:val="Tabletext"/>
              <w:spacing w:before="0" w:after="0"/>
              <w:rPr>
                <w:ins w:id="1817" w:author="Abercrombie, Kerrie" w:date="2021-01-21T12:34:00Z"/>
                <w:rFonts w:cstheme="minorHAnsi"/>
                <w:b/>
                <w:szCs w:val="20"/>
              </w:rPr>
            </w:pPr>
          </w:p>
        </w:tc>
        <w:tc>
          <w:tcPr>
            <w:tcW w:w="4607" w:type="dxa"/>
            <w:vMerge/>
            <w:shd w:val="clear" w:color="auto" w:fill="auto"/>
          </w:tcPr>
          <w:p w14:paraId="3D93DBA1" w14:textId="77777777" w:rsidR="00662978" w:rsidRPr="00C37011" w:rsidRDefault="00662978" w:rsidP="00662978">
            <w:pPr>
              <w:pStyle w:val="Tabletext"/>
              <w:spacing w:before="0" w:after="0"/>
              <w:ind w:left="0" w:right="0"/>
              <w:rPr>
                <w:ins w:id="1818" w:author="Abercrombie, Kerrie" w:date="2021-01-21T12:34:00Z"/>
                <w:rFonts w:cstheme="minorHAnsi"/>
                <w:b/>
                <w:szCs w:val="20"/>
              </w:rPr>
            </w:pPr>
          </w:p>
        </w:tc>
        <w:tc>
          <w:tcPr>
            <w:tcW w:w="921" w:type="dxa"/>
            <w:shd w:val="clear" w:color="auto" w:fill="auto"/>
          </w:tcPr>
          <w:p w14:paraId="41CCCD42" w14:textId="78E852DD" w:rsidR="00662978" w:rsidRPr="00C37011" w:rsidRDefault="00662978" w:rsidP="00662978">
            <w:pPr>
              <w:pStyle w:val="Tabletext"/>
              <w:spacing w:before="0" w:after="0"/>
              <w:ind w:left="0" w:right="0"/>
              <w:rPr>
                <w:ins w:id="1819" w:author="Abercrombie, Kerrie" w:date="2021-01-25T08:52:00Z"/>
                <w:rFonts w:cstheme="minorHAnsi"/>
                <w:szCs w:val="20"/>
              </w:rPr>
            </w:pPr>
            <w:ins w:id="1820" w:author="Abercrombie, Kerrie" w:date="2021-01-25T08:52:00Z">
              <w:r w:rsidRPr="00C37011">
                <w:rPr>
                  <w:rFonts w:cstheme="minorHAnsi"/>
                  <w:szCs w:val="20"/>
                </w:rPr>
                <w:t>2.</w:t>
              </w:r>
            </w:ins>
            <w:ins w:id="1821" w:author="Abercrombie, Kerrie" w:date="2021-01-27T12:26:00Z">
              <w:r>
                <w:rPr>
                  <w:rFonts w:cstheme="minorHAnsi"/>
                  <w:szCs w:val="20"/>
                </w:rPr>
                <w:t>3</w:t>
              </w:r>
            </w:ins>
            <w:ins w:id="1822" w:author="Abercrombie, Kerrie" w:date="2021-01-25T08:52:00Z">
              <w:r w:rsidRPr="00C37011">
                <w:rPr>
                  <w:rFonts w:cstheme="minorHAnsi"/>
                  <w:szCs w:val="20"/>
                </w:rPr>
                <w:t>.3</w:t>
              </w:r>
            </w:ins>
          </w:p>
        </w:tc>
        <w:tc>
          <w:tcPr>
            <w:tcW w:w="4607" w:type="dxa"/>
            <w:shd w:val="clear" w:color="auto" w:fill="auto"/>
          </w:tcPr>
          <w:p w14:paraId="46E51BAE" w14:textId="6462EA8B" w:rsidR="00662978" w:rsidRPr="00C37011" w:rsidRDefault="00662978" w:rsidP="00662978">
            <w:pPr>
              <w:pStyle w:val="Tabletext"/>
              <w:spacing w:before="0" w:after="0"/>
              <w:ind w:left="0" w:right="0"/>
              <w:rPr>
                <w:rFonts w:cstheme="minorHAnsi"/>
                <w:szCs w:val="20"/>
              </w:rPr>
            </w:pPr>
            <w:ins w:id="1823" w:author="Abercrombie, Kerrie" w:date="2021-01-22T09:59:00Z">
              <w:r w:rsidRPr="00C37011">
                <w:rPr>
                  <w:rFonts w:cstheme="minorHAnsi"/>
                  <w:szCs w:val="20"/>
                </w:rPr>
                <w:t>Message Markers</w:t>
              </w:r>
            </w:ins>
          </w:p>
          <w:p w14:paraId="6C5D96F6" w14:textId="5E9FE9BD" w:rsidR="00662978" w:rsidRPr="00C37011" w:rsidRDefault="00662978" w:rsidP="00662978">
            <w:pPr>
              <w:pStyle w:val="Tabletext"/>
              <w:spacing w:before="0" w:after="0"/>
              <w:ind w:left="709" w:right="0"/>
              <w:rPr>
                <w:ins w:id="1824" w:author="Abercrombie, Kerrie" w:date="2021-01-21T12:34:00Z"/>
                <w:rFonts w:cstheme="minorHAnsi"/>
                <w:szCs w:val="20"/>
              </w:rPr>
            </w:pPr>
            <w:ins w:id="1825" w:author="Abercrombie, Kerrie" w:date="2021-01-22T10:35:00Z">
              <w:r w:rsidRPr="00C37011">
                <w:rPr>
                  <w:rFonts w:cstheme="minorHAnsi"/>
                  <w:szCs w:val="20"/>
                </w:rPr>
                <w:t xml:space="preserve">Describe the use </w:t>
              </w:r>
            </w:ins>
            <w:ins w:id="1826" w:author="Abercrombie, Kerrie" w:date="2021-01-22T10:36:00Z">
              <w:r w:rsidRPr="00C37011">
                <w:rPr>
                  <w:rFonts w:cstheme="minorHAnsi"/>
                  <w:szCs w:val="20"/>
                </w:rPr>
                <w:t>and purpose</w:t>
              </w:r>
            </w:ins>
          </w:p>
        </w:tc>
        <w:tc>
          <w:tcPr>
            <w:tcW w:w="683" w:type="dxa"/>
            <w:shd w:val="clear" w:color="auto" w:fill="auto"/>
          </w:tcPr>
          <w:p w14:paraId="5D7555A6" w14:textId="77777777" w:rsidR="00662978" w:rsidRPr="00C37011" w:rsidRDefault="00662978" w:rsidP="00662978">
            <w:pPr>
              <w:pStyle w:val="Tabletext"/>
              <w:spacing w:before="0" w:after="0"/>
              <w:rPr>
                <w:ins w:id="1827" w:author="Abercrombie, Kerrie" w:date="2021-01-21T12:34:00Z"/>
                <w:rFonts w:cstheme="minorHAnsi"/>
                <w:b/>
                <w:szCs w:val="20"/>
              </w:rPr>
            </w:pPr>
          </w:p>
        </w:tc>
        <w:tc>
          <w:tcPr>
            <w:tcW w:w="3003" w:type="dxa"/>
            <w:shd w:val="clear" w:color="auto" w:fill="auto"/>
          </w:tcPr>
          <w:p w14:paraId="7FC78F24" w14:textId="2614AEA3" w:rsidR="00662978" w:rsidRPr="00C37011" w:rsidRDefault="00662978" w:rsidP="00662978">
            <w:pPr>
              <w:pStyle w:val="Tabletext"/>
              <w:spacing w:before="0" w:after="0"/>
              <w:ind w:left="0" w:right="7"/>
              <w:rPr>
                <w:ins w:id="1828" w:author="Abercrombie, Kerrie" w:date="2021-01-21T12:34:00Z"/>
                <w:rFonts w:cstheme="minorHAnsi"/>
                <w:szCs w:val="20"/>
                <w:highlight w:val="yellow"/>
              </w:rPr>
            </w:pPr>
            <w:ins w:id="1829" w:author="Abercrombie, Kerrie" w:date="2021-01-22T10:36:00Z">
              <w:r w:rsidRPr="00C37011">
                <w:rPr>
                  <w:rFonts w:cstheme="minorHAnsi"/>
                  <w:szCs w:val="20"/>
                </w:rPr>
                <w:t>?</w:t>
              </w:r>
            </w:ins>
            <w:ins w:id="1830" w:author="Abercrombie, Kerrie" w:date="2021-01-22T10:37:00Z">
              <w:r w:rsidRPr="00C37011">
                <w:rPr>
                  <w:rFonts w:cstheme="minorHAnsi"/>
                  <w:szCs w:val="20"/>
                </w:rPr>
                <w:t xml:space="preserve"> R19 (VTS section), R13</w:t>
              </w:r>
            </w:ins>
          </w:p>
        </w:tc>
      </w:tr>
      <w:tr w:rsidR="00662978" w:rsidRPr="00C37011" w14:paraId="4758F2A0" w14:textId="77777777" w:rsidTr="004B6273">
        <w:trPr>
          <w:trHeight w:val="60"/>
          <w:ins w:id="1831" w:author="Abercrombie, Kerrie" w:date="2021-01-21T12:34:00Z"/>
        </w:trPr>
        <w:tc>
          <w:tcPr>
            <w:tcW w:w="846" w:type="dxa"/>
            <w:vMerge/>
            <w:shd w:val="clear" w:color="auto" w:fill="auto"/>
          </w:tcPr>
          <w:p w14:paraId="4FE98EF6" w14:textId="77777777" w:rsidR="00662978" w:rsidRPr="00C37011" w:rsidRDefault="00662978" w:rsidP="00662978">
            <w:pPr>
              <w:pStyle w:val="Tabletext"/>
              <w:spacing w:before="0" w:after="0"/>
              <w:rPr>
                <w:ins w:id="1832" w:author="Abercrombie, Kerrie" w:date="2021-01-21T12:34:00Z"/>
                <w:rFonts w:cstheme="minorHAnsi"/>
                <w:b/>
                <w:szCs w:val="20"/>
              </w:rPr>
            </w:pPr>
          </w:p>
        </w:tc>
        <w:tc>
          <w:tcPr>
            <w:tcW w:w="4607" w:type="dxa"/>
            <w:vMerge/>
            <w:shd w:val="clear" w:color="auto" w:fill="auto"/>
          </w:tcPr>
          <w:p w14:paraId="7B84BBEC" w14:textId="646B80E9" w:rsidR="00662978" w:rsidRPr="00C37011" w:rsidRDefault="00662978" w:rsidP="00662978">
            <w:pPr>
              <w:pStyle w:val="Tabletext"/>
              <w:spacing w:before="0" w:after="0"/>
              <w:ind w:left="0" w:right="0"/>
              <w:rPr>
                <w:ins w:id="1833" w:author="Abercrombie, Kerrie" w:date="2021-01-21T12:34:00Z"/>
                <w:rFonts w:cstheme="minorHAnsi"/>
                <w:b/>
                <w:szCs w:val="20"/>
              </w:rPr>
            </w:pPr>
          </w:p>
        </w:tc>
        <w:tc>
          <w:tcPr>
            <w:tcW w:w="921" w:type="dxa"/>
            <w:shd w:val="clear" w:color="auto" w:fill="auto"/>
          </w:tcPr>
          <w:p w14:paraId="22102832" w14:textId="74CFC8C3" w:rsidR="00662978" w:rsidRPr="00C37011" w:rsidRDefault="00662978" w:rsidP="00662978">
            <w:pPr>
              <w:pStyle w:val="Tabletext"/>
              <w:spacing w:before="0" w:after="0"/>
              <w:ind w:left="0" w:right="0"/>
              <w:rPr>
                <w:ins w:id="1834" w:author="Abercrombie, Kerrie" w:date="2021-01-25T08:52:00Z"/>
                <w:rFonts w:cstheme="minorHAnsi"/>
                <w:szCs w:val="20"/>
              </w:rPr>
            </w:pPr>
            <w:ins w:id="1835" w:author="Abercrombie, Kerrie" w:date="2021-01-25T08:52:00Z">
              <w:r w:rsidRPr="00C37011">
                <w:rPr>
                  <w:rFonts w:cstheme="minorHAnsi"/>
                  <w:szCs w:val="20"/>
                </w:rPr>
                <w:t>2.</w:t>
              </w:r>
            </w:ins>
            <w:ins w:id="1836" w:author="Abercrombie, Kerrie" w:date="2021-01-27T12:26:00Z">
              <w:r>
                <w:rPr>
                  <w:rFonts w:cstheme="minorHAnsi"/>
                  <w:szCs w:val="20"/>
                </w:rPr>
                <w:t>3</w:t>
              </w:r>
            </w:ins>
            <w:ins w:id="1837" w:author="Abercrombie, Kerrie" w:date="2021-01-25T08:52:00Z">
              <w:r w:rsidRPr="00C37011">
                <w:rPr>
                  <w:rFonts w:cstheme="minorHAnsi"/>
                  <w:szCs w:val="20"/>
                </w:rPr>
                <w:t>.4</w:t>
              </w:r>
            </w:ins>
          </w:p>
        </w:tc>
        <w:tc>
          <w:tcPr>
            <w:tcW w:w="4607" w:type="dxa"/>
            <w:shd w:val="clear" w:color="auto" w:fill="auto"/>
          </w:tcPr>
          <w:p w14:paraId="2E2A4C7D" w14:textId="68EB32FE" w:rsidR="00662978" w:rsidRPr="00C37011" w:rsidRDefault="00662978" w:rsidP="00662978">
            <w:pPr>
              <w:pStyle w:val="Tabletext"/>
              <w:spacing w:before="0" w:after="0"/>
              <w:ind w:left="0" w:right="0"/>
              <w:rPr>
                <w:ins w:id="1838" w:author="Abercrombie, Kerrie" w:date="2021-01-21T12:34:00Z"/>
                <w:rFonts w:cstheme="minorHAnsi"/>
                <w:szCs w:val="20"/>
              </w:rPr>
            </w:pPr>
            <w:ins w:id="1839" w:author="Abercrombie, Kerrie" w:date="2021-01-22T10:00:00Z">
              <w:r w:rsidRPr="00C37011">
                <w:rPr>
                  <w:rFonts w:cstheme="minorHAnsi"/>
                  <w:szCs w:val="20"/>
                </w:rPr>
                <w:t>VTS Phraseology</w:t>
              </w:r>
            </w:ins>
          </w:p>
        </w:tc>
        <w:tc>
          <w:tcPr>
            <w:tcW w:w="683" w:type="dxa"/>
            <w:shd w:val="clear" w:color="auto" w:fill="auto"/>
          </w:tcPr>
          <w:p w14:paraId="27C525B6" w14:textId="77777777" w:rsidR="00662978" w:rsidRPr="00C37011" w:rsidRDefault="00662978" w:rsidP="00662978">
            <w:pPr>
              <w:pStyle w:val="Tabletext"/>
              <w:spacing w:before="0" w:after="0"/>
              <w:rPr>
                <w:ins w:id="1840" w:author="Abercrombie, Kerrie" w:date="2021-01-21T12:34:00Z"/>
                <w:rFonts w:cstheme="minorHAnsi"/>
                <w:b/>
                <w:szCs w:val="20"/>
              </w:rPr>
            </w:pPr>
          </w:p>
        </w:tc>
        <w:tc>
          <w:tcPr>
            <w:tcW w:w="3003" w:type="dxa"/>
            <w:shd w:val="clear" w:color="auto" w:fill="auto"/>
          </w:tcPr>
          <w:p w14:paraId="4D68C4F6" w14:textId="77777777" w:rsidR="00662978" w:rsidRPr="00C37011" w:rsidRDefault="00662978" w:rsidP="00662978">
            <w:pPr>
              <w:pStyle w:val="Tabletext"/>
              <w:spacing w:before="0" w:after="0"/>
              <w:ind w:left="0" w:right="7"/>
              <w:rPr>
                <w:ins w:id="1841" w:author="Abercrombie, Kerrie" w:date="2021-01-21T12:34:00Z"/>
                <w:rFonts w:cstheme="minorHAnsi"/>
                <w:b/>
                <w:szCs w:val="20"/>
                <w:highlight w:val="yellow"/>
              </w:rPr>
            </w:pPr>
          </w:p>
        </w:tc>
      </w:tr>
      <w:tr w:rsidR="00662978" w:rsidRPr="00C37011" w14:paraId="5073BFA8" w14:textId="77777777" w:rsidTr="004B6273">
        <w:trPr>
          <w:trHeight w:val="60"/>
          <w:ins w:id="1842" w:author="Abercrombie, Kerrie" w:date="2021-01-22T09:58:00Z"/>
        </w:trPr>
        <w:tc>
          <w:tcPr>
            <w:tcW w:w="846" w:type="dxa"/>
            <w:shd w:val="clear" w:color="auto" w:fill="F2F2F2" w:themeFill="background1" w:themeFillShade="F2"/>
          </w:tcPr>
          <w:p w14:paraId="3F49E805" w14:textId="65C8E48C" w:rsidR="00662978" w:rsidRPr="00C37011" w:rsidRDefault="00662978" w:rsidP="00662978">
            <w:pPr>
              <w:pStyle w:val="Tabletext"/>
              <w:spacing w:before="0" w:after="0"/>
              <w:rPr>
                <w:ins w:id="1843" w:author="Abercrombie, Kerrie" w:date="2021-01-22T09:58:00Z"/>
                <w:rFonts w:cstheme="minorHAnsi"/>
                <w:b/>
                <w:szCs w:val="20"/>
              </w:rPr>
            </w:pPr>
            <w:ins w:id="1844" w:author="Abercrombie, Kerrie" w:date="2021-01-22T10:04:00Z">
              <w:r w:rsidRPr="00C37011">
                <w:rPr>
                  <w:rFonts w:cstheme="minorHAnsi"/>
                  <w:b/>
                  <w:szCs w:val="20"/>
                </w:rPr>
                <w:t>2.</w:t>
              </w:r>
            </w:ins>
            <w:ins w:id="1845" w:author="Abercrombie, Kerrie" w:date="2021-01-27T12:26:00Z">
              <w:r>
                <w:rPr>
                  <w:rFonts w:cstheme="minorHAnsi"/>
                  <w:b/>
                  <w:szCs w:val="20"/>
                </w:rPr>
                <w:t>4</w:t>
              </w:r>
            </w:ins>
          </w:p>
        </w:tc>
        <w:tc>
          <w:tcPr>
            <w:tcW w:w="4607" w:type="dxa"/>
            <w:shd w:val="clear" w:color="auto" w:fill="F2F2F2" w:themeFill="background1" w:themeFillShade="F2"/>
          </w:tcPr>
          <w:p w14:paraId="4BCB6AD5" w14:textId="3C480D4B" w:rsidR="00662978" w:rsidRPr="00C37011" w:rsidRDefault="00662978" w:rsidP="00662978">
            <w:pPr>
              <w:pStyle w:val="Tabletext"/>
              <w:spacing w:before="0" w:after="0"/>
              <w:ind w:left="0" w:right="0"/>
              <w:rPr>
                <w:ins w:id="1846" w:author="Abercrombie, Kerrie" w:date="2021-01-22T09:58:00Z"/>
                <w:rFonts w:cstheme="minorHAnsi"/>
                <w:b/>
                <w:szCs w:val="20"/>
              </w:rPr>
            </w:pPr>
            <w:ins w:id="1847" w:author="Abercrombie, Kerrie" w:date="2021-01-22T09:59:00Z">
              <w:r w:rsidRPr="00C37011">
                <w:rPr>
                  <w:rFonts w:cstheme="minorHAnsi"/>
                  <w:b/>
                  <w:szCs w:val="20"/>
                </w:rPr>
                <w:t>COMPILING A MESSAGE</w:t>
              </w:r>
            </w:ins>
          </w:p>
        </w:tc>
        <w:tc>
          <w:tcPr>
            <w:tcW w:w="921" w:type="dxa"/>
            <w:shd w:val="clear" w:color="auto" w:fill="F2F2F2" w:themeFill="background1" w:themeFillShade="F2"/>
          </w:tcPr>
          <w:p w14:paraId="77A79B57" w14:textId="77777777" w:rsidR="00662978" w:rsidRPr="00C37011" w:rsidRDefault="00662978" w:rsidP="00662978">
            <w:pPr>
              <w:pStyle w:val="Tabletext"/>
              <w:spacing w:before="0" w:after="0"/>
              <w:ind w:left="0" w:right="0"/>
              <w:rPr>
                <w:ins w:id="1848" w:author="Abercrombie, Kerrie" w:date="2021-01-25T08:52:00Z"/>
                <w:rFonts w:cstheme="minorHAnsi"/>
                <w:szCs w:val="20"/>
              </w:rPr>
            </w:pPr>
          </w:p>
        </w:tc>
        <w:tc>
          <w:tcPr>
            <w:tcW w:w="4607" w:type="dxa"/>
            <w:shd w:val="clear" w:color="auto" w:fill="F2F2F2" w:themeFill="background1" w:themeFillShade="F2"/>
          </w:tcPr>
          <w:p w14:paraId="55CE5C92" w14:textId="60E2CB8C" w:rsidR="00662978" w:rsidRPr="00C37011" w:rsidRDefault="00662978" w:rsidP="00662978">
            <w:pPr>
              <w:pStyle w:val="Tabletext"/>
              <w:spacing w:before="0" w:after="0"/>
              <w:ind w:left="0" w:right="0"/>
              <w:rPr>
                <w:ins w:id="1849" w:author="Abercrombie, Kerrie" w:date="2021-01-22T09:58:00Z"/>
                <w:rFonts w:cstheme="minorHAnsi"/>
                <w:b/>
                <w:szCs w:val="20"/>
              </w:rPr>
            </w:pPr>
          </w:p>
        </w:tc>
        <w:tc>
          <w:tcPr>
            <w:tcW w:w="683" w:type="dxa"/>
            <w:shd w:val="clear" w:color="auto" w:fill="F2F2F2" w:themeFill="background1" w:themeFillShade="F2"/>
          </w:tcPr>
          <w:p w14:paraId="68C23C28" w14:textId="77777777" w:rsidR="00662978" w:rsidRPr="00C37011" w:rsidRDefault="00662978" w:rsidP="00662978">
            <w:pPr>
              <w:pStyle w:val="Tabletext"/>
              <w:spacing w:before="0" w:after="0"/>
              <w:rPr>
                <w:ins w:id="1850" w:author="Abercrombie, Kerrie" w:date="2021-01-22T09:58:00Z"/>
                <w:rFonts w:cstheme="minorHAnsi"/>
                <w:b/>
                <w:szCs w:val="20"/>
              </w:rPr>
            </w:pPr>
          </w:p>
        </w:tc>
        <w:tc>
          <w:tcPr>
            <w:tcW w:w="3003" w:type="dxa"/>
            <w:shd w:val="clear" w:color="auto" w:fill="F2F2F2" w:themeFill="background1" w:themeFillShade="F2"/>
          </w:tcPr>
          <w:p w14:paraId="29F5A97C" w14:textId="25301530" w:rsidR="00662978" w:rsidRPr="00C37011" w:rsidRDefault="00662978" w:rsidP="00662978">
            <w:pPr>
              <w:pStyle w:val="Tabletext"/>
              <w:spacing w:before="0" w:after="0"/>
              <w:ind w:left="0" w:right="7"/>
              <w:rPr>
                <w:ins w:id="1851" w:author="Abercrombie, Kerrie" w:date="2021-01-22T09:58:00Z"/>
                <w:rFonts w:cstheme="minorHAnsi"/>
                <w:b/>
                <w:szCs w:val="20"/>
                <w:highlight w:val="yellow"/>
              </w:rPr>
            </w:pPr>
            <w:ins w:id="1852" w:author="Abercrombie, Kerrie" w:date="2021-01-25T09:35:00Z">
              <w:r w:rsidRPr="00C37011">
                <w:rPr>
                  <w:rFonts w:cstheme="minorHAnsi"/>
                  <w:b/>
                  <w:szCs w:val="20"/>
                </w:rPr>
                <w:t>G1132</w:t>
              </w:r>
            </w:ins>
          </w:p>
        </w:tc>
      </w:tr>
      <w:tr w:rsidR="00662978" w:rsidRPr="00C37011" w14:paraId="28FF5A47" w14:textId="77777777" w:rsidTr="004B6273">
        <w:trPr>
          <w:trHeight w:val="60"/>
          <w:ins w:id="1853" w:author="Abercrombie, Kerrie" w:date="2021-01-22T09:59:00Z"/>
        </w:trPr>
        <w:tc>
          <w:tcPr>
            <w:tcW w:w="846" w:type="dxa"/>
            <w:vMerge w:val="restart"/>
            <w:shd w:val="clear" w:color="auto" w:fill="auto"/>
          </w:tcPr>
          <w:p w14:paraId="778AF357" w14:textId="77777777" w:rsidR="00662978" w:rsidRPr="00C37011" w:rsidRDefault="00662978" w:rsidP="00662978">
            <w:pPr>
              <w:pStyle w:val="Tabletext"/>
              <w:spacing w:before="0" w:after="0"/>
              <w:rPr>
                <w:ins w:id="1854" w:author="Abercrombie, Kerrie" w:date="2021-01-22T09:59:00Z"/>
                <w:rFonts w:cstheme="minorHAnsi"/>
                <w:b/>
                <w:szCs w:val="20"/>
              </w:rPr>
            </w:pPr>
          </w:p>
        </w:tc>
        <w:tc>
          <w:tcPr>
            <w:tcW w:w="4607" w:type="dxa"/>
            <w:vMerge w:val="restart"/>
            <w:shd w:val="clear" w:color="auto" w:fill="auto"/>
          </w:tcPr>
          <w:p w14:paraId="10E9B631" w14:textId="2DAD2572" w:rsidR="00662978" w:rsidRPr="00C37011" w:rsidRDefault="00662978" w:rsidP="00662978">
            <w:pPr>
              <w:pStyle w:val="Tabletext"/>
              <w:spacing w:before="0" w:after="0"/>
              <w:ind w:left="0" w:right="0"/>
              <w:rPr>
                <w:ins w:id="1855" w:author="Abercrombie, Kerrie" w:date="2021-01-22T09:59:00Z"/>
                <w:rFonts w:cstheme="minorHAnsi"/>
                <w:i/>
                <w:szCs w:val="20"/>
              </w:rPr>
            </w:pPr>
            <w:ins w:id="1856" w:author="Abercrombie, Kerrie" w:date="2021-01-22T12:03:00Z">
              <w:r w:rsidRPr="00C37011">
                <w:rPr>
                  <w:rFonts w:cstheme="minorHAnsi"/>
                  <w:i/>
                  <w:szCs w:val="20"/>
                </w:rPr>
                <w:t>To demonstrate the use compiling a message</w:t>
              </w:r>
            </w:ins>
            <w:ins w:id="1857" w:author="Abercrombie, Kerrie" w:date="2021-01-22T12:04:00Z">
              <w:r w:rsidRPr="00C37011">
                <w:rPr>
                  <w:rFonts w:cstheme="minorHAnsi"/>
                  <w:i/>
                  <w:szCs w:val="20"/>
                </w:rPr>
                <w:t xml:space="preserve"> in terms of </w:t>
              </w:r>
            </w:ins>
            <w:ins w:id="1858" w:author="Abercrombie, Kerrie" w:date="2021-01-25T09:38:00Z">
              <w:r w:rsidRPr="00C37011">
                <w:rPr>
                  <w:rFonts w:cstheme="minorHAnsi"/>
                  <w:i/>
                  <w:szCs w:val="20"/>
                </w:rPr>
                <w:t>message structure</w:t>
              </w:r>
            </w:ins>
            <w:ins w:id="1859" w:author="Abercrombie, Kerrie" w:date="2021-01-22T12:04:00Z">
              <w:r w:rsidRPr="00C37011">
                <w:rPr>
                  <w:rFonts w:cstheme="minorHAnsi"/>
                  <w:i/>
                  <w:szCs w:val="20"/>
                </w:rPr>
                <w:t>, timing and content</w:t>
              </w:r>
            </w:ins>
            <w:ins w:id="1860" w:author="Abercrombie, Kerrie" w:date="2021-01-22T12:03:00Z">
              <w:r w:rsidRPr="00C37011">
                <w:rPr>
                  <w:rFonts w:cstheme="minorHAnsi"/>
                  <w:i/>
                  <w:szCs w:val="20"/>
                </w:rPr>
                <w:t xml:space="preserve">. </w:t>
              </w:r>
            </w:ins>
          </w:p>
        </w:tc>
        <w:tc>
          <w:tcPr>
            <w:tcW w:w="921" w:type="dxa"/>
            <w:shd w:val="clear" w:color="auto" w:fill="auto"/>
          </w:tcPr>
          <w:p w14:paraId="220DDC44" w14:textId="74A4B1DD" w:rsidR="00662978" w:rsidRPr="00C37011" w:rsidRDefault="00662978" w:rsidP="00662978">
            <w:pPr>
              <w:pStyle w:val="Tabletext"/>
              <w:spacing w:before="0" w:after="0"/>
              <w:ind w:left="0" w:right="0"/>
              <w:rPr>
                <w:ins w:id="1861" w:author="Abercrombie, Kerrie" w:date="2021-01-25T08:52:00Z"/>
                <w:rFonts w:cstheme="minorHAnsi"/>
                <w:szCs w:val="20"/>
              </w:rPr>
            </w:pPr>
            <w:ins w:id="1862" w:author="Abercrombie, Kerrie" w:date="2021-01-25T08:52:00Z">
              <w:r w:rsidRPr="00C37011">
                <w:rPr>
                  <w:rFonts w:cstheme="minorHAnsi"/>
                  <w:szCs w:val="20"/>
                </w:rPr>
                <w:t>2.</w:t>
              </w:r>
            </w:ins>
            <w:ins w:id="1863" w:author="Abercrombie, Kerrie" w:date="2021-01-27T12:26:00Z">
              <w:r>
                <w:rPr>
                  <w:rFonts w:cstheme="minorHAnsi"/>
                  <w:szCs w:val="20"/>
                </w:rPr>
                <w:t>4</w:t>
              </w:r>
            </w:ins>
            <w:ins w:id="1864" w:author="Abercrombie, Kerrie" w:date="2021-01-25T08:52:00Z">
              <w:r w:rsidRPr="00C37011">
                <w:rPr>
                  <w:rFonts w:cstheme="minorHAnsi"/>
                  <w:szCs w:val="20"/>
                </w:rPr>
                <w:t>.1</w:t>
              </w:r>
            </w:ins>
          </w:p>
        </w:tc>
        <w:tc>
          <w:tcPr>
            <w:tcW w:w="4607" w:type="dxa"/>
            <w:shd w:val="clear" w:color="auto" w:fill="auto"/>
          </w:tcPr>
          <w:p w14:paraId="70FF2E4B" w14:textId="73FF3E81" w:rsidR="00662978" w:rsidRPr="00C37011" w:rsidRDefault="00662978" w:rsidP="00662978">
            <w:pPr>
              <w:pStyle w:val="Tabletext"/>
              <w:spacing w:before="0" w:after="0"/>
              <w:ind w:left="0" w:right="0"/>
              <w:rPr>
                <w:ins w:id="1865" w:author="Abercrombie, Kerrie" w:date="2021-01-22T09:59:00Z"/>
                <w:rFonts w:cstheme="minorHAnsi"/>
                <w:szCs w:val="20"/>
              </w:rPr>
            </w:pPr>
            <w:ins w:id="1866" w:author="Abercrombie, Kerrie" w:date="2021-01-22T10:22:00Z">
              <w:r w:rsidRPr="00C37011">
                <w:rPr>
                  <w:rFonts w:cstheme="minorHAnsi"/>
                  <w:szCs w:val="20"/>
                </w:rPr>
                <w:t>Message Structure</w:t>
              </w:r>
            </w:ins>
          </w:p>
        </w:tc>
        <w:tc>
          <w:tcPr>
            <w:tcW w:w="683" w:type="dxa"/>
            <w:shd w:val="clear" w:color="auto" w:fill="auto"/>
          </w:tcPr>
          <w:p w14:paraId="089FF1CE" w14:textId="77777777" w:rsidR="00662978" w:rsidRPr="00C37011" w:rsidRDefault="00662978" w:rsidP="00662978">
            <w:pPr>
              <w:pStyle w:val="Tabletext"/>
              <w:spacing w:before="0" w:after="0"/>
              <w:rPr>
                <w:ins w:id="1867" w:author="Abercrombie, Kerrie" w:date="2021-01-22T09:59:00Z"/>
                <w:rFonts w:cstheme="minorHAnsi"/>
                <w:b/>
                <w:szCs w:val="20"/>
              </w:rPr>
            </w:pPr>
          </w:p>
        </w:tc>
        <w:tc>
          <w:tcPr>
            <w:tcW w:w="3003" w:type="dxa"/>
            <w:shd w:val="clear" w:color="auto" w:fill="auto"/>
          </w:tcPr>
          <w:p w14:paraId="19E95F72" w14:textId="50BAB149" w:rsidR="00662978" w:rsidRPr="00C37011" w:rsidRDefault="00662978" w:rsidP="00662978">
            <w:pPr>
              <w:pStyle w:val="Tabletext"/>
              <w:spacing w:before="0" w:after="0"/>
              <w:ind w:left="0" w:right="7"/>
              <w:rPr>
                <w:ins w:id="1868" w:author="Abercrombie, Kerrie" w:date="2021-01-22T09:59:00Z"/>
                <w:rFonts w:cstheme="minorHAnsi"/>
                <w:b/>
                <w:szCs w:val="20"/>
                <w:highlight w:val="yellow"/>
              </w:rPr>
            </w:pPr>
          </w:p>
        </w:tc>
      </w:tr>
      <w:tr w:rsidR="00662978" w:rsidRPr="00C37011" w14:paraId="0210C2B4" w14:textId="77777777" w:rsidTr="004B6273">
        <w:trPr>
          <w:trHeight w:val="60"/>
          <w:ins w:id="1869" w:author="Abercrombie, Kerrie" w:date="2021-01-22T10:03:00Z"/>
        </w:trPr>
        <w:tc>
          <w:tcPr>
            <w:tcW w:w="846" w:type="dxa"/>
            <w:vMerge/>
            <w:shd w:val="clear" w:color="auto" w:fill="auto"/>
          </w:tcPr>
          <w:p w14:paraId="658ABB1B" w14:textId="77777777" w:rsidR="00662978" w:rsidRPr="00C37011" w:rsidRDefault="00662978" w:rsidP="00662978">
            <w:pPr>
              <w:pStyle w:val="Tabletext"/>
              <w:spacing w:before="0" w:after="0"/>
              <w:rPr>
                <w:ins w:id="1870" w:author="Abercrombie, Kerrie" w:date="2021-01-22T10:03:00Z"/>
                <w:rFonts w:cstheme="minorHAnsi"/>
                <w:b/>
                <w:szCs w:val="20"/>
              </w:rPr>
            </w:pPr>
          </w:p>
        </w:tc>
        <w:tc>
          <w:tcPr>
            <w:tcW w:w="4607" w:type="dxa"/>
            <w:vMerge/>
            <w:shd w:val="clear" w:color="auto" w:fill="auto"/>
          </w:tcPr>
          <w:p w14:paraId="1EE0A35B" w14:textId="77777777" w:rsidR="00662978" w:rsidRPr="00C37011" w:rsidRDefault="00662978" w:rsidP="00662978">
            <w:pPr>
              <w:pStyle w:val="Tabletext"/>
              <w:spacing w:before="0" w:after="0"/>
              <w:ind w:left="0" w:right="0"/>
              <w:rPr>
                <w:ins w:id="1871" w:author="Abercrombie, Kerrie" w:date="2021-01-22T10:03:00Z"/>
                <w:rFonts w:cstheme="minorHAnsi"/>
                <w:b/>
                <w:szCs w:val="20"/>
              </w:rPr>
            </w:pPr>
          </w:p>
        </w:tc>
        <w:tc>
          <w:tcPr>
            <w:tcW w:w="921" w:type="dxa"/>
            <w:shd w:val="clear" w:color="auto" w:fill="auto"/>
          </w:tcPr>
          <w:p w14:paraId="78899857" w14:textId="1D859C85" w:rsidR="00662978" w:rsidRPr="00C37011" w:rsidRDefault="00662978" w:rsidP="00662978">
            <w:pPr>
              <w:pStyle w:val="Tabletext"/>
              <w:spacing w:before="0" w:after="0"/>
              <w:ind w:left="0" w:right="0"/>
              <w:rPr>
                <w:ins w:id="1872" w:author="Abercrombie, Kerrie" w:date="2021-01-25T08:52:00Z"/>
                <w:rFonts w:cstheme="minorHAnsi"/>
                <w:szCs w:val="20"/>
              </w:rPr>
            </w:pPr>
            <w:ins w:id="1873" w:author="Abercrombie, Kerrie" w:date="2021-01-25T08:52:00Z">
              <w:r w:rsidRPr="00C37011">
                <w:rPr>
                  <w:rFonts w:cstheme="minorHAnsi"/>
                  <w:szCs w:val="20"/>
                </w:rPr>
                <w:t>2.</w:t>
              </w:r>
            </w:ins>
            <w:ins w:id="1874" w:author="Abercrombie, Kerrie" w:date="2021-01-27T12:26:00Z">
              <w:r>
                <w:rPr>
                  <w:rFonts w:cstheme="minorHAnsi"/>
                  <w:szCs w:val="20"/>
                </w:rPr>
                <w:t>4</w:t>
              </w:r>
            </w:ins>
            <w:ins w:id="1875" w:author="Abercrombie, Kerrie" w:date="2021-01-25T08:52:00Z">
              <w:r w:rsidRPr="00C37011">
                <w:rPr>
                  <w:rFonts w:cstheme="minorHAnsi"/>
                  <w:szCs w:val="20"/>
                </w:rPr>
                <w:t>.2</w:t>
              </w:r>
            </w:ins>
          </w:p>
        </w:tc>
        <w:tc>
          <w:tcPr>
            <w:tcW w:w="4607" w:type="dxa"/>
            <w:shd w:val="clear" w:color="auto" w:fill="auto"/>
          </w:tcPr>
          <w:p w14:paraId="2AE7A178" w14:textId="08C7EADB" w:rsidR="00662978" w:rsidRPr="00C37011" w:rsidRDefault="00662978" w:rsidP="00662978">
            <w:pPr>
              <w:pStyle w:val="Tabletext"/>
              <w:spacing w:before="0" w:after="0"/>
              <w:ind w:left="0" w:right="0"/>
              <w:rPr>
                <w:ins w:id="1876" w:author="Abercrombie, Kerrie" w:date="2021-01-22T10:03:00Z"/>
                <w:rFonts w:cstheme="minorHAnsi"/>
                <w:szCs w:val="20"/>
              </w:rPr>
            </w:pPr>
            <w:ins w:id="1877" w:author="Abercrombie, Kerrie" w:date="2021-01-22T10:03:00Z">
              <w:r w:rsidRPr="00C37011">
                <w:rPr>
                  <w:rFonts w:cstheme="minorHAnsi"/>
                  <w:szCs w:val="20"/>
                </w:rPr>
                <w:t xml:space="preserve">Procedures for </w:t>
              </w:r>
            </w:ins>
            <w:ins w:id="1878" w:author="Abercrombie, Kerrie" w:date="2021-01-22T12:14:00Z">
              <w:r w:rsidRPr="00C37011">
                <w:rPr>
                  <w:rFonts w:cstheme="minorHAnsi"/>
                  <w:szCs w:val="20"/>
                </w:rPr>
                <w:t>making d</w:t>
              </w:r>
            </w:ins>
            <w:ins w:id="1879" w:author="Abercrombie, Kerrie" w:date="2021-01-22T10:03:00Z">
              <w:r w:rsidRPr="00C37011">
                <w:rPr>
                  <w:rFonts w:cstheme="minorHAnsi"/>
                  <w:szCs w:val="20"/>
                </w:rPr>
                <w:t>istress, urgency, safety calls</w:t>
              </w:r>
            </w:ins>
          </w:p>
        </w:tc>
        <w:tc>
          <w:tcPr>
            <w:tcW w:w="683" w:type="dxa"/>
            <w:shd w:val="clear" w:color="auto" w:fill="auto"/>
          </w:tcPr>
          <w:p w14:paraId="132A300B" w14:textId="77777777" w:rsidR="00662978" w:rsidRPr="00C37011" w:rsidRDefault="00662978" w:rsidP="00662978">
            <w:pPr>
              <w:pStyle w:val="Tabletext"/>
              <w:spacing w:before="0" w:after="0"/>
              <w:rPr>
                <w:ins w:id="1880" w:author="Abercrombie, Kerrie" w:date="2021-01-22T10:03:00Z"/>
                <w:rFonts w:cstheme="minorHAnsi"/>
                <w:b/>
                <w:szCs w:val="20"/>
              </w:rPr>
            </w:pPr>
          </w:p>
        </w:tc>
        <w:tc>
          <w:tcPr>
            <w:tcW w:w="3003" w:type="dxa"/>
            <w:shd w:val="clear" w:color="auto" w:fill="auto"/>
          </w:tcPr>
          <w:p w14:paraId="147C5D37" w14:textId="77777777" w:rsidR="00662978" w:rsidRPr="00C37011" w:rsidRDefault="00662978" w:rsidP="00662978">
            <w:pPr>
              <w:pStyle w:val="Tabletext"/>
              <w:spacing w:before="0" w:after="0"/>
              <w:ind w:left="0" w:right="7"/>
              <w:rPr>
                <w:ins w:id="1881" w:author="Abercrombie, Kerrie" w:date="2021-01-22T10:03:00Z"/>
                <w:rFonts w:cstheme="minorHAnsi"/>
                <w:b/>
                <w:szCs w:val="20"/>
                <w:highlight w:val="yellow"/>
              </w:rPr>
            </w:pPr>
          </w:p>
        </w:tc>
      </w:tr>
      <w:tr w:rsidR="00662978" w:rsidRPr="00C37011" w14:paraId="31937E17" w14:textId="77777777" w:rsidTr="004B6273">
        <w:trPr>
          <w:trHeight w:val="60"/>
          <w:ins w:id="1882" w:author="Abercrombie, Kerrie" w:date="2021-01-22T09:58:00Z"/>
        </w:trPr>
        <w:tc>
          <w:tcPr>
            <w:tcW w:w="846" w:type="dxa"/>
            <w:shd w:val="clear" w:color="auto" w:fill="F2F2F2" w:themeFill="background1" w:themeFillShade="F2"/>
          </w:tcPr>
          <w:p w14:paraId="4E29CD34" w14:textId="7972FEC7" w:rsidR="00662978" w:rsidRPr="00C37011" w:rsidRDefault="00662978" w:rsidP="00662978">
            <w:pPr>
              <w:pStyle w:val="Tabletext"/>
              <w:spacing w:before="0" w:after="0"/>
              <w:rPr>
                <w:ins w:id="1883" w:author="Abercrombie, Kerrie" w:date="2021-01-22T09:58:00Z"/>
                <w:rFonts w:cstheme="minorHAnsi"/>
                <w:b/>
                <w:szCs w:val="20"/>
              </w:rPr>
            </w:pPr>
            <w:ins w:id="1884" w:author="Abercrombie, Kerrie" w:date="2021-01-22T10:04:00Z">
              <w:r w:rsidRPr="00C37011">
                <w:rPr>
                  <w:rFonts w:cstheme="minorHAnsi"/>
                  <w:b/>
                  <w:szCs w:val="20"/>
                </w:rPr>
                <w:t>2.</w:t>
              </w:r>
            </w:ins>
            <w:ins w:id="1885" w:author="Abercrombie, Kerrie" w:date="2021-01-27T12:26:00Z">
              <w:r>
                <w:rPr>
                  <w:rFonts w:cstheme="minorHAnsi"/>
                  <w:b/>
                  <w:szCs w:val="20"/>
                </w:rPr>
                <w:t>5</w:t>
              </w:r>
            </w:ins>
          </w:p>
        </w:tc>
        <w:tc>
          <w:tcPr>
            <w:tcW w:w="4607" w:type="dxa"/>
            <w:shd w:val="clear" w:color="auto" w:fill="F2F2F2" w:themeFill="background1" w:themeFillShade="F2"/>
          </w:tcPr>
          <w:p w14:paraId="32648700" w14:textId="56DDF3EE" w:rsidR="00662978" w:rsidRPr="00C37011" w:rsidRDefault="00662978" w:rsidP="00662978">
            <w:pPr>
              <w:pStyle w:val="Tabletext"/>
              <w:spacing w:before="0" w:after="0"/>
              <w:ind w:left="0" w:right="0"/>
              <w:rPr>
                <w:ins w:id="1886" w:author="Abercrombie, Kerrie" w:date="2021-01-22T09:58:00Z"/>
                <w:rFonts w:cstheme="minorHAnsi"/>
                <w:b/>
                <w:szCs w:val="20"/>
              </w:rPr>
            </w:pPr>
            <w:ins w:id="1887" w:author="Abercrombie, Kerrie" w:date="2021-01-22T09:59:00Z">
              <w:r w:rsidRPr="00C37011">
                <w:rPr>
                  <w:rFonts w:cstheme="minorHAnsi"/>
                  <w:b/>
                  <w:szCs w:val="20"/>
                </w:rPr>
                <w:t>DELIVERING A MESSAGE</w:t>
              </w:r>
            </w:ins>
          </w:p>
        </w:tc>
        <w:tc>
          <w:tcPr>
            <w:tcW w:w="921" w:type="dxa"/>
            <w:shd w:val="clear" w:color="auto" w:fill="F2F2F2" w:themeFill="background1" w:themeFillShade="F2"/>
          </w:tcPr>
          <w:p w14:paraId="70C1C4C1" w14:textId="77777777" w:rsidR="00662978" w:rsidRPr="00C37011" w:rsidRDefault="00662978" w:rsidP="00662978">
            <w:pPr>
              <w:pStyle w:val="Tabletext"/>
              <w:spacing w:before="0" w:after="0"/>
              <w:ind w:left="0" w:right="0"/>
              <w:rPr>
                <w:ins w:id="1888" w:author="Abercrombie, Kerrie" w:date="2021-01-25T08:52:00Z"/>
                <w:rFonts w:cstheme="minorHAnsi"/>
                <w:szCs w:val="20"/>
              </w:rPr>
            </w:pPr>
          </w:p>
        </w:tc>
        <w:tc>
          <w:tcPr>
            <w:tcW w:w="4607" w:type="dxa"/>
            <w:shd w:val="clear" w:color="auto" w:fill="F2F2F2" w:themeFill="background1" w:themeFillShade="F2"/>
          </w:tcPr>
          <w:p w14:paraId="559BDA0C" w14:textId="51A63811" w:rsidR="00662978" w:rsidRPr="00C37011" w:rsidRDefault="00662978" w:rsidP="00662978">
            <w:pPr>
              <w:pStyle w:val="Tabletext"/>
              <w:spacing w:before="0" w:after="0"/>
              <w:ind w:left="0" w:right="0"/>
              <w:rPr>
                <w:ins w:id="1889" w:author="Abercrombie, Kerrie" w:date="2021-01-22T09:58:00Z"/>
                <w:rFonts w:cstheme="minorHAnsi"/>
                <w:b/>
                <w:szCs w:val="20"/>
              </w:rPr>
            </w:pPr>
          </w:p>
        </w:tc>
        <w:tc>
          <w:tcPr>
            <w:tcW w:w="683" w:type="dxa"/>
            <w:shd w:val="clear" w:color="auto" w:fill="F2F2F2" w:themeFill="background1" w:themeFillShade="F2"/>
          </w:tcPr>
          <w:p w14:paraId="5708F066" w14:textId="77777777" w:rsidR="00662978" w:rsidRPr="00C37011" w:rsidRDefault="00662978" w:rsidP="00662978">
            <w:pPr>
              <w:pStyle w:val="Tabletext"/>
              <w:spacing w:before="0" w:after="0"/>
              <w:rPr>
                <w:ins w:id="1890" w:author="Abercrombie, Kerrie" w:date="2021-01-22T09:58:00Z"/>
                <w:rFonts w:cstheme="minorHAnsi"/>
                <w:b/>
                <w:szCs w:val="20"/>
              </w:rPr>
            </w:pPr>
          </w:p>
        </w:tc>
        <w:tc>
          <w:tcPr>
            <w:tcW w:w="3003" w:type="dxa"/>
            <w:shd w:val="clear" w:color="auto" w:fill="F2F2F2" w:themeFill="background1" w:themeFillShade="F2"/>
          </w:tcPr>
          <w:p w14:paraId="23488E9A" w14:textId="4D744023" w:rsidR="00662978" w:rsidRPr="00C37011" w:rsidRDefault="00662978" w:rsidP="00662978">
            <w:pPr>
              <w:pStyle w:val="Tabletext"/>
              <w:spacing w:before="0" w:after="0"/>
              <w:ind w:left="0" w:right="7"/>
              <w:rPr>
                <w:ins w:id="1891" w:author="Abercrombie, Kerrie" w:date="2021-01-22T09:58:00Z"/>
                <w:rFonts w:cstheme="minorHAnsi"/>
                <w:b/>
                <w:szCs w:val="20"/>
                <w:highlight w:val="yellow"/>
              </w:rPr>
            </w:pPr>
            <w:ins w:id="1892" w:author="Abercrombie, Kerrie" w:date="2021-01-25T09:35:00Z">
              <w:r w:rsidRPr="00C37011">
                <w:rPr>
                  <w:rFonts w:cstheme="minorHAnsi"/>
                  <w:b/>
                  <w:szCs w:val="20"/>
                </w:rPr>
                <w:t>G1132</w:t>
              </w:r>
            </w:ins>
          </w:p>
        </w:tc>
      </w:tr>
      <w:tr w:rsidR="00662978" w:rsidRPr="00C37011" w14:paraId="0E798132" w14:textId="77777777" w:rsidTr="004B6273">
        <w:trPr>
          <w:trHeight w:val="60"/>
          <w:ins w:id="1893" w:author="Abercrombie, Kerrie" w:date="2021-01-21T12:19:00Z"/>
        </w:trPr>
        <w:tc>
          <w:tcPr>
            <w:tcW w:w="846" w:type="dxa"/>
            <w:vMerge w:val="restart"/>
            <w:shd w:val="clear" w:color="auto" w:fill="auto"/>
          </w:tcPr>
          <w:p w14:paraId="53D9018C" w14:textId="77777777" w:rsidR="00662978" w:rsidRPr="00C37011" w:rsidRDefault="00662978" w:rsidP="00662978">
            <w:pPr>
              <w:pStyle w:val="Tabletext"/>
              <w:spacing w:before="0" w:after="0"/>
              <w:rPr>
                <w:ins w:id="1894" w:author="Abercrombie, Kerrie" w:date="2021-01-21T12:19:00Z"/>
                <w:rFonts w:cstheme="minorHAnsi"/>
                <w:b/>
                <w:szCs w:val="20"/>
              </w:rPr>
            </w:pPr>
          </w:p>
        </w:tc>
        <w:tc>
          <w:tcPr>
            <w:tcW w:w="4607" w:type="dxa"/>
            <w:vMerge w:val="restart"/>
            <w:shd w:val="clear" w:color="auto" w:fill="auto"/>
          </w:tcPr>
          <w:p w14:paraId="470E05EE" w14:textId="18E15D64" w:rsidR="00662978" w:rsidRPr="00C37011" w:rsidRDefault="00662978" w:rsidP="00662978">
            <w:pPr>
              <w:pStyle w:val="Tabletext"/>
              <w:spacing w:before="0" w:after="0"/>
              <w:ind w:left="0" w:right="0"/>
              <w:rPr>
                <w:ins w:id="1895" w:author="Abercrombie, Kerrie" w:date="2021-01-21T12:19:00Z"/>
                <w:rFonts w:cstheme="minorHAnsi"/>
                <w:i/>
                <w:szCs w:val="20"/>
              </w:rPr>
            </w:pPr>
            <w:ins w:id="1896" w:author="Abercrombie, Kerrie" w:date="2021-01-25T09:38:00Z">
              <w:r w:rsidRPr="00C37011">
                <w:rPr>
                  <w:rFonts w:cstheme="minorHAnsi"/>
                  <w:i/>
                  <w:szCs w:val="20"/>
                </w:rPr>
                <w:t>To demonstrate the techniques used when delivering a message</w:t>
              </w:r>
            </w:ins>
            <w:ins w:id="1897" w:author="Abercrombie, Kerrie" w:date="2021-01-25T09:39:00Z">
              <w:r w:rsidRPr="00C37011">
                <w:rPr>
                  <w:rFonts w:cstheme="minorHAnsi"/>
                  <w:i/>
                  <w:szCs w:val="20"/>
                </w:rPr>
                <w:t>.</w:t>
              </w:r>
            </w:ins>
            <w:ins w:id="1898" w:author="Abercrombie, Kerrie" w:date="2021-01-25T09:38:00Z">
              <w:r w:rsidRPr="00C37011">
                <w:rPr>
                  <w:rFonts w:cstheme="minorHAnsi"/>
                  <w:i/>
                  <w:szCs w:val="20"/>
                </w:rPr>
                <w:t xml:space="preserve"> </w:t>
              </w:r>
            </w:ins>
          </w:p>
        </w:tc>
        <w:tc>
          <w:tcPr>
            <w:tcW w:w="921" w:type="dxa"/>
          </w:tcPr>
          <w:p w14:paraId="04F8EC2E" w14:textId="6E86AE9C" w:rsidR="00662978" w:rsidRPr="00C37011" w:rsidRDefault="00662978" w:rsidP="00662978">
            <w:pPr>
              <w:pStyle w:val="Tabletext"/>
              <w:spacing w:before="0" w:after="0"/>
              <w:ind w:left="0" w:right="0"/>
              <w:rPr>
                <w:ins w:id="1899" w:author="Abercrombie, Kerrie" w:date="2021-01-25T08:52:00Z"/>
                <w:rFonts w:cstheme="minorHAnsi"/>
                <w:szCs w:val="20"/>
              </w:rPr>
            </w:pPr>
            <w:ins w:id="1900" w:author="Abercrombie, Kerrie" w:date="2021-01-25T08:52:00Z">
              <w:r w:rsidRPr="00C37011">
                <w:rPr>
                  <w:rFonts w:cstheme="minorHAnsi"/>
                  <w:szCs w:val="20"/>
                </w:rPr>
                <w:t>2.</w:t>
              </w:r>
            </w:ins>
            <w:ins w:id="1901" w:author="Abercrombie, Kerrie" w:date="2021-01-27T12:26:00Z">
              <w:r>
                <w:rPr>
                  <w:rFonts w:cstheme="minorHAnsi"/>
                  <w:szCs w:val="20"/>
                </w:rPr>
                <w:t>5</w:t>
              </w:r>
            </w:ins>
            <w:ins w:id="1902" w:author="Abercrombie, Kerrie" w:date="2021-01-25T08:52:00Z">
              <w:r w:rsidRPr="00C37011">
                <w:rPr>
                  <w:rFonts w:cstheme="minorHAnsi"/>
                  <w:szCs w:val="20"/>
                </w:rPr>
                <w:t>.1</w:t>
              </w:r>
            </w:ins>
          </w:p>
        </w:tc>
        <w:tc>
          <w:tcPr>
            <w:tcW w:w="4607" w:type="dxa"/>
            <w:shd w:val="clear" w:color="auto" w:fill="auto"/>
          </w:tcPr>
          <w:p w14:paraId="706B803D" w14:textId="54A6257C" w:rsidR="00662978" w:rsidRPr="00C37011" w:rsidRDefault="00662978" w:rsidP="00662978">
            <w:pPr>
              <w:pStyle w:val="Tabletext"/>
              <w:spacing w:before="0" w:after="0"/>
              <w:ind w:left="0" w:right="0"/>
              <w:rPr>
                <w:ins w:id="1903" w:author="Abercrombie, Kerrie" w:date="2021-01-22T10:59:00Z"/>
                <w:rFonts w:cstheme="minorHAnsi"/>
                <w:szCs w:val="20"/>
              </w:rPr>
            </w:pPr>
            <w:ins w:id="1904" w:author="Abercrombie, Kerrie" w:date="2021-01-22T10:59:00Z">
              <w:r w:rsidRPr="00C37011">
                <w:rPr>
                  <w:rFonts w:cstheme="minorHAnsi"/>
                  <w:szCs w:val="20"/>
                </w:rPr>
                <w:t>Questioning Techniques</w:t>
              </w:r>
            </w:ins>
          </w:p>
          <w:p w14:paraId="08031C42" w14:textId="77777777" w:rsidR="00662978" w:rsidRPr="00C37011" w:rsidRDefault="00662978" w:rsidP="00662978">
            <w:pPr>
              <w:pStyle w:val="Tabletext"/>
              <w:spacing w:before="0" w:after="0"/>
              <w:ind w:left="709"/>
              <w:rPr>
                <w:ins w:id="1905" w:author="Abercrombie, Kerrie" w:date="2021-01-22T11:00:00Z"/>
                <w:rFonts w:cstheme="minorHAnsi"/>
                <w:szCs w:val="20"/>
              </w:rPr>
            </w:pPr>
            <w:ins w:id="1906" w:author="Abercrombie, Kerrie" w:date="2021-01-22T11:00:00Z">
              <w:r w:rsidRPr="00C37011">
                <w:rPr>
                  <w:rFonts w:cstheme="minorHAnsi"/>
                  <w:szCs w:val="20"/>
                </w:rPr>
                <w:t>Direct questioning using message markers</w:t>
              </w:r>
            </w:ins>
          </w:p>
          <w:p w14:paraId="7A5FB1FE" w14:textId="77777777" w:rsidR="00662978" w:rsidRPr="00C37011" w:rsidRDefault="00662978" w:rsidP="00662978">
            <w:pPr>
              <w:pStyle w:val="Tabletext"/>
              <w:spacing w:before="0" w:after="0"/>
              <w:ind w:left="709"/>
              <w:rPr>
                <w:ins w:id="1907" w:author="Abercrombie, Kerrie" w:date="2021-01-22T11:00:00Z"/>
                <w:rFonts w:cstheme="minorHAnsi"/>
                <w:szCs w:val="20"/>
              </w:rPr>
            </w:pPr>
            <w:ins w:id="1908" w:author="Abercrombie, Kerrie" w:date="2021-01-22T11:00:00Z">
              <w:r w:rsidRPr="00C37011">
                <w:rPr>
                  <w:rFonts w:cstheme="minorHAnsi"/>
                  <w:szCs w:val="20"/>
                </w:rPr>
                <w:t>Linguistic problems in using voice tone to pose a question</w:t>
              </w:r>
            </w:ins>
          </w:p>
          <w:p w14:paraId="443C48F2" w14:textId="77777777" w:rsidR="00662978" w:rsidRPr="00C37011" w:rsidRDefault="00662978" w:rsidP="00662978">
            <w:pPr>
              <w:pStyle w:val="Tabletext"/>
              <w:spacing w:before="0" w:after="0"/>
              <w:ind w:left="709"/>
              <w:rPr>
                <w:ins w:id="1909" w:author="Abercrombie, Kerrie" w:date="2021-01-22T11:00:00Z"/>
                <w:rFonts w:cstheme="minorHAnsi"/>
                <w:szCs w:val="20"/>
              </w:rPr>
            </w:pPr>
            <w:ins w:id="1910" w:author="Abercrombie, Kerrie" w:date="2021-01-22T11:00:00Z">
              <w:r w:rsidRPr="00C37011">
                <w:rPr>
                  <w:rFonts w:cstheme="minorHAnsi"/>
                  <w:szCs w:val="20"/>
                </w:rPr>
                <w:t>Rejection of abstract questions and double questions</w:t>
              </w:r>
            </w:ins>
          </w:p>
          <w:p w14:paraId="00065D79" w14:textId="57C74680" w:rsidR="00662978" w:rsidRPr="00C37011" w:rsidRDefault="00662978" w:rsidP="00662978">
            <w:pPr>
              <w:pStyle w:val="Tabletext"/>
              <w:spacing w:before="0" w:after="0"/>
              <w:ind w:left="709" w:right="0"/>
              <w:rPr>
                <w:ins w:id="1911" w:author="Abercrombie, Kerrie" w:date="2021-01-21T12:19:00Z"/>
                <w:rFonts w:cstheme="minorHAnsi"/>
                <w:szCs w:val="20"/>
              </w:rPr>
            </w:pPr>
            <w:ins w:id="1912" w:author="Abercrombie, Kerrie" w:date="2021-01-22T11:00:00Z">
              <w:r w:rsidRPr="00C37011">
                <w:rPr>
                  <w:rFonts w:cstheme="minorHAnsi"/>
                  <w:szCs w:val="20"/>
                </w:rPr>
                <w:t>Sarcasm in questioning.</w:t>
              </w:r>
            </w:ins>
          </w:p>
        </w:tc>
        <w:tc>
          <w:tcPr>
            <w:tcW w:w="683" w:type="dxa"/>
            <w:shd w:val="clear" w:color="auto" w:fill="auto"/>
          </w:tcPr>
          <w:p w14:paraId="0F3C8E8D" w14:textId="77777777" w:rsidR="00662978" w:rsidRPr="00C37011" w:rsidRDefault="00662978" w:rsidP="00662978">
            <w:pPr>
              <w:pStyle w:val="Tabletext"/>
              <w:spacing w:before="0" w:after="0"/>
              <w:rPr>
                <w:ins w:id="1913" w:author="Abercrombie, Kerrie" w:date="2021-01-21T12:19:00Z"/>
                <w:rFonts w:cstheme="minorHAnsi"/>
                <w:b/>
                <w:szCs w:val="20"/>
              </w:rPr>
            </w:pPr>
          </w:p>
        </w:tc>
        <w:tc>
          <w:tcPr>
            <w:tcW w:w="3003" w:type="dxa"/>
            <w:shd w:val="clear" w:color="auto" w:fill="auto"/>
          </w:tcPr>
          <w:p w14:paraId="1AE641DD" w14:textId="77777777" w:rsidR="00662978" w:rsidRPr="00C37011" w:rsidRDefault="00662978" w:rsidP="00662978">
            <w:pPr>
              <w:pStyle w:val="Tabletext"/>
              <w:spacing w:before="0" w:after="0"/>
              <w:ind w:left="0" w:right="7"/>
              <w:rPr>
                <w:ins w:id="1914" w:author="Abercrombie, Kerrie" w:date="2021-01-21T12:19:00Z"/>
                <w:rFonts w:cstheme="minorHAnsi"/>
                <w:b/>
                <w:szCs w:val="20"/>
                <w:highlight w:val="yellow"/>
              </w:rPr>
            </w:pPr>
          </w:p>
        </w:tc>
      </w:tr>
      <w:tr w:rsidR="00662978" w:rsidRPr="00C37011" w14:paraId="505FD43C" w14:textId="77777777" w:rsidTr="004B6273">
        <w:trPr>
          <w:trHeight w:val="60"/>
          <w:ins w:id="1915" w:author="Abercrombie, Kerrie" w:date="2021-01-22T10:41:00Z"/>
        </w:trPr>
        <w:tc>
          <w:tcPr>
            <w:tcW w:w="846" w:type="dxa"/>
            <w:vMerge/>
            <w:shd w:val="clear" w:color="auto" w:fill="auto"/>
          </w:tcPr>
          <w:p w14:paraId="0133CA88" w14:textId="77777777" w:rsidR="00662978" w:rsidRPr="00C37011" w:rsidRDefault="00662978" w:rsidP="00662978">
            <w:pPr>
              <w:pStyle w:val="Tabletext"/>
              <w:spacing w:before="0" w:after="0"/>
              <w:rPr>
                <w:ins w:id="1916" w:author="Abercrombie, Kerrie" w:date="2021-01-22T10:41:00Z"/>
                <w:rFonts w:cstheme="minorHAnsi"/>
                <w:b/>
                <w:szCs w:val="20"/>
              </w:rPr>
            </w:pPr>
          </w:p>
        </w:tc>
        <w:tc>
          <w:tcPr>
            <w:tcW w:w="4607" w:type="dxa"/>
            <w:vMerge/>
            <w:shd w:val="clear" w:color="auto" w:fill="auto"/>
          </w:tcPr>
          <w:p w14:paraId="41E29A31" w14:textId="77777777" w:rsidR="00662978" w:rsidRPr="00C37011" w:rsidRDefault="00662978" w:rsidP="00662978">
            <w:pPr>
              <w:pStyle w:val="Tabletext"/>
              <w:spacing w:before="0" w:after="0"/>
              <w:ind w:left="0" w:right="0"/>
              <w:rPr>
                <w:ins w:id="1917" w:author="Abercrombie, Kerrie" w:date="2021-01-22T10:41:00Z"/>
                <w:rFonts w:cstheme="minorHAnsi"/>
                <w:b/>
                <w:szCs w:val="20"/>
              </w:rPr>
            </w:pPr>
          </w:p>
        </w:tc>
        <w:tc>
          <w:tcPr>
            <w:tcW w:w="921" w:type="dxa"/>
          </w:tcPr>
          <w:p w14:paraId="18FFC32D" w14:textId="044B7267" w:rsidR="00662978" w:rsidRPr="00C37011" w:rsidRDefault="00662978" w:rsidP="00662978">
            <w:pPr>
              <w:pStyle w:val="Tabletext"/>
              <w:spacing w:before="0" w:after="0"/>
              <w:ind w:left="0" w:right="0"/>
              <w:rPr>
                <w:ins w:id="1918" w:author="Abercrombie, Kerrie" w:date="2021-01-25T08:52:00Z"/>
                <w:rFonts w:cstheme="minorHAnsi"/>
                <w:szCs w:val="20"/>
              </w:rPr>
            </w:pPr>
            <w:ins w:id="1919" w:author="Abercrombie, Kerrie" w:date="2021-01-25T09:12:00Z">
              <w:r w:rsidRPr="00C37011">
                <w:rPr>
                  <w:rFonts w:cstheme="minorHAnsi"/>
                  <w:szCs w:val="20"/>
                </w:rPr>
                <w:t>2.</w:t>
              </w:r>
            </w:ins>
            <w:ins w:id="1920" w:author="Abercrombie, Kerrie" w:date="2021-01-27T12:27:00Z">
              <w:r>
                <w:rPr>
                  <w:rFonts w:cstheme="minorHAnsi"/>
                  <w:szCs w:val="20"/>
                </w:rPr>
                <w:t>5</w:t>
              </w:r>
            </w:ins>
            <w:ins w:id="1921" w:author="Abercrombie, Kerrie" w:date="2021-01-25T09:12:00Z">
              <w:r w:rsidRPr="00C37011">
                <w:rPr>
                  <w:rFonts w:cstheme="minorHAnsi"/>
                  <w:szCs w:val="20"/>
                </w:rPr>
                <w:t>.2</w:t>
              </w:r>
            </w:ins>
          </w:p>
        </w:tc>
        <w:tc>
          <w:tcPr>
            <w:tcW w:w="4607" w:type="dxa"/>
            <w:shd w:val="clear" w:color="auto" w:fill="auto"/>
          </w:tcPr>
          <w:p w14:paraId="1756F76B" w14:textId="5C8943ED" w:rsidR="00662978" w:rsidRPr="00C37011" w:rsidRDefault="00662978" w:rsidP="00662978">
            <w:pPr>
              <w:pStyle w:val="Tabletext"/>
              <w:spacing w:before="0" w:after="0"/>
              <w:ind w:left="0" w:right="0"/>
              <w:rPr>
                <w:ins w:id="1922" w:author="Abercrombie, Kerrie" w:date="2021-01-22T10:42:00Z"/>
                <w:rFonts w:cstheme="minorHAnsi"/>
                <w:szCs w:val="20"/>
              </w:rPr>
            </w:pPr>
            <w:ins w:id="1923" w:author="Abercrombie, Kerrie" w:date="2021-01-22T10:42:00Z">
              <w:r w:rsidRPr="00C37011">
                <w:rPr>
                  <w:rFonts w:cstheme="minorHAnsi"/>
                  <w:szCs w:val="20"/>
                </w:rPr>
                <w:t>Ambiguous Terminology</w:t>
              </w:r>
            </w:ins>
          </w:p>
          <w:p w14:paraId="757E215D" w14:textId="77777777" w:rsidR="00662978" w:rsidRPr="00C37011" w:rsidRDefault="00662978" w:rsidP="00662978">
            <w:pPr>
              <w:pStyle w:val="Tabletext"/>
              <w:spacing w:before="0" w:after="0"/>
              <w:ind w:left="709"/>
              <w:rPr>
                <w:ins w:id="1924" w:author="Abercrombie, Kerrie" w:date="2021-01-22T10:43:00Z"/>
                <w:rFonts w:cstheme="minorHAnsi"/>
                <w:szCs w:val="20"/>
              </w:rPr>
            </w:pPr>
            <w:ins w:id="1925" w:author="Abercrombie, Kerrie" w:date="2021-01-22T10:43:00Z">
              <w:r w:rsidRPr="00C37011">
                <w:rPr>
                  <w:rFonts w:cstheme="minorHAnsi"/>
                  <w:szCs w:val="20"/>
                </w:rPr>
                <w:t>‘Conditional’  words and their elimination in VTS messages</w:t>
              </w:r>
            </w:ins>
          </w:p>
          <w:p w14:paraId="2D421448" w14:textId="02D2EA38" w:rsidR="00662978" w:rsidRPr="00C37011" w:rsidRDefault="00662978" w:rsidP="00662978">
            <w:pPr>
              <w:pStyle w:val="Tabletext"/>
              <w:spacing w:before="0" w:after="0"/>
              <w:ind w:left="709" w:right="0"/>
              <w:rPr>
                <w:ins w:id="1926" w:author="Abercrombie, Kerrie" w:date="2021-01-22T10:41:00Z"/>
                <w:rFonts w:cstheme="minorHAnsi"/>
                <w:szCs w:val="20"/>
              </w:rPr>
            </w:pPr>
            <w:ins w:id="1927" w:author="Abercrombie, Kerrie" w:date="2021-01-22T10:43:00Z">
              <w:r w:rsidRPr="00C37011">
                <w:rPr>
                  <w:rFonts w:cstheme="minorHAnsi"/>
                  <w:szCs w:val="20"/>
                </w:rPr>
                <w:t>Consequences of misuse of ‘conditional’ words</w:t>
              </w:r>
            </w:ins>
          </w:p>
        </w:tc>
        <w:tc>
          <w:tcPr>
            <w:tcW w:w="683" w:type="dxa"/>
            <w:shd w:val="clear" w:color="auto" w:fill="auto"/>
          </w:tcPr>
          <w:p w14:paraId="5B10D6C3" w14:textId="77777777" w:rsidR="00662978" w:rsidRPr="00C37011" w:rsidRDefault="00662978" w:rsidP="00662978">
            <w:pPr>
              <w:pStyle w:val="Tabletext"/>
              <w:spacing w:before="0" w:after="0"/>
              <w:rPr>
                <w:ins w:id="1928" w:author="Abercrombie, Kerrie" w:date="2021-01-22T10:41:00Z"/>
                <w:rFonts w:cstheme="minorHAnsi"/>
                <w:b/>
                <w:szCs w:val="20"/>
              </w:rPr>
            </w:pPr>
          </w:p>
        </w:tc>
        <w:tc>
          <w:tcPr>
            <w:tcW w:w="3003" w:type="dxa"/>
            <w:shd w:val="clear" w:color="auto" w:fill="auto"/>
          </w:tcPr>
          <w:p w14:paraId="300BD10E" w14:textId="77777777" w:rsidR="00662978" w:rsidRPr="00C37011" w:rsidRDefault="00662978" w:rsidP="00662978">
            <w:pPr>
              <w:pStyle w:val="Tabletext"/>
              <w:spacing w:before="0" w:after="0"/>
              <w:ind w:left="0" w:right="7"/>
              <w:rPr>
                <w:ins w:id="1929" w:author="Abercrombie, Kerrie" w:date="2021-01-22T10:41:00Z"/>
                <w:rFonts w:cstheme="minorHAnsi"/>
                <w:b/>
                <w:szCs w:val="20"/>
                <w:highlight w:val="yellow"/>
              </w:rPr>
            </w:pPr>
          </w:p>
        </w:tc>
      </w:tr>
      <w:tr w:rsidR="00662978" w:rsidRPr="00C37011" w14:paraId="0C941254" w14:textId="77777777" w:rsidTr="004B6273">
        <w:trPr>
          <w:trHeight w:val="60"/>
          <w:ins w:id="1930" w:author="Abercrombie, Kerrie" w:date="2021-01-22T10:41:00Z"/>
        </w:trPr>
        <w:tc>
          <w:tcPr>
            <w:tcW w:w="846" w:type="dxa"/>
            <w:vMerge/>
            <w:shd w:val="clear" w:color="auto" w:fill="auto"/>
          </w:tcPr>
          <w:p w14:paraId="570B3E23" w14:textId="77777777" w:rsidR="00662978" w:rsidRPr="00C37011" w:rsidRDefault="00662978" w:rsidP="00662978">
            <w:pPr>
              <w:pStyle w:val="Tabletext"/>
              <w:spacing w:before="0" w:after="0"/>
              <w:rPr>
                <w:ins w:id="1931" w:author="Abercrombie, Kerrie" w:date="2021-01-22T10:41:00Z"/>
                <w:rFonts w:cstheme="minorHAnsi"/>
                <w:b/>
                <w:szCs w:val="20"/>
              </w:rPr>
            </w:pPr>
          </w:p>
        </w:tc>
        <w:tc>
          <w:tcPr>
            <w:tcW w:w="4607" w:type="dxa"/>
            <w:vMerge/>
            <w:shd w:val="clear" w:color="auto" w:fill="auto"/>
          </w:tcPr>
          <w:p w14:paraId="05ED0A20" w14:textId="77777777" w:rsidR="00662978" w:rsidRPr="00C37011" w:rsidRDefault="00662978" w:rsidP="00662978">
            <w:pPr>
              <w:pStyle w:val="Tabletext"/>
              <w:spacing w:before="0" w:after="0"/>
              <w:ind w:left="0" w:right="0"/>
              <w:rPr>
                <w:ins w:id="1932" w:author="Abercrombie, Kerrie" w:date="2021-01-22T10:41:00Z"/>
                <w:rFonts w:cstheme="minorHAnsi"/>
                <w:b/>
                <w:szCs w:val="20"/>
              </w:rPr>
            </w:pPr>
          </w:p>
        </w:tc>
        <w:tc>
          <w:tcPr>
            <w:tcW w:w="921" w:type="dxa"/>
          </w:tcPr>
          <w:p w14:paraId="4681648A" w14:textId="3D099030" w:rsidR="00662978" w:rsidRPr="00C37011" w:rsidRDefault="00662978" w:rsidP="00662978">
            <w:pPr>
              <w:pStyle w:val="Tabletext"/>
              <w:spacing w:before="0" w:after="0"/>
              <w:ind w:left="0" w:right="0"/>
              <w:rPr>
                <w:ins w:id="1933" w:author="Abercrombie, Kerrie" w:date="2021-01-25T08:52:00Z"/>
                <w:rFonts w:cstheme="minorHAnsi"/>
                <w:szCs w:val="20"/>
              </w:rPr>
            </w:pPr>
            <w:ins w:id="1934" w:author="Abercrombie, Kerrie" w:date="2021-01-25T09:12:00Z">
              <w:r w:rsidRPr="00C37011">
                <w:rPr>
                  <w:rFonts w:cstheme="minorHAnsi"/>
                  <w:szCs w:val="20"/>
                </w:rPr>
                <w:t>2.</w:t>
              </w:r>
            </w:ins>
            <w:ins w:id="1935" w:author="Abercrombie, Kerrie" w:date="2021-01-27T12:27:00Z">
              <w:r>
                <w:rPr>
                  <w:rFonts w:cstheme="minorHAnsi"/>
                  <w:szCs w:val="20"/>
                </w:rPr>
                <w:t>5</w:t>
              </w:r>
            </w:ins>
            <w:ins w:id="1936" w:author="Abercrombie, Kerrie" w:date="2021-01-25T09:12:00Z">
              <w:r w:rsidRPr="00C37011">
                <w:rPr>
                  <w:rFonts w:cstheme="minorHAnsi"/>
                  <w:szCs w:val="20"/>
                </w:rPr>
                <w:t>.3</w:t>
              </w:r>
            </w:ins>
          </w:p>
        </w:tc>
        <w:tc>
          <w:tcPr>
            <w:tcW w:w="4607" w:type="dxa"/>
            <w:shd w:val="clear" w:color="auto" w:fill="auto"/>
          </w:tcPr>
          <w:p w14:paraId="71AA218C" w14:textId="26EF544A" w:rsidR="00662978" w:rsidRPr="00C37011" w:rsidRDefault="00662978" w:rsidP="00662978">
            <w:pPr>
              <w:pStyle w:val="Tabletext"/>
              <w:spacing w:before="0" w:after="0"/>
              <w:ind w:left="0" w:right="0"/>
              <w:rPr>
                <w:ins w:id="1937" w:author="Abercrombie, Kerrie" w:date="2021-01-22T10:41:00Z"/>
                <w:rFonts w:cstheme="minorHAnsi"/>
                <w:szCs w:val="20"/>
              </w:rPr>
            </w:pPr>
            <w:ins w:id="1938" w:author="Abercrombie, Kerrie" w:date="2021-01-22T12:23:00Z">
              <w:r w:rsidRPr="00C37011">
                <w:rPr>
                  <w:rFonts w:cstheme="minorHAnsi"/>
                  <w:szCs w:val="20"/>
                </w:rPr>
                <w:t>? Verbal and non-verbal communications</w:t>
              </w:r>
            </w:ins>
          </w:p>
        </w:tc>
        <w:tc>
          <w:tcPr>
            <w:tcW w:w="683" w:type="dxa"/>
            <w:shd w:val="clear" w:color="auto" w:fill="auto"/>
          </w:tcPr>
          <w:p w14:paraId="26D5F358" w14:textId="77777777" w:rsidR="00662978" w:rsidRPr="00C37011" w:rsidRDefault="00662978" w:rsidP="00662978">
            <w:pPr>
              <w:pStyle w:val="Tabletext"/>
              <w:spacing w:before="0" w:after="0"/>
              <w:rPr>
                <w:ins w:id="1939" w:author="Abercrombie, Kerrie" w:date="2021-01-22T10:41:00Z"/>
                <w:rFonts w:cstheme="minorHAnsi"/>
                <w:b/>
                <w:szCs w:val="20"/>
              </w:rPr>
            </w:pPr>
          </w:p>
        </w:tc>
        <w:tc>
          <w:tcPr>
            <w:tcW w:w="3003" w:type="dxa"/>
            <w:shd w:val="clear" w:color="auto" w:fill="auto"/>
          </w:tcPr>
          <w:p w14:paraId="78E537A1" w14:textId="77777777" w:rsidR="00662978" w:rsidRPr="00C37011" w:rsidRDefault="00662978" w:rsidP="00662978">
            <w:pPr>
              <w:pStyle w:val="Tabletext"/>
              <w:spacing w:before="0" w:after="0"/>
              <w:ind w:left="0" w:right="7"/>
              <w:rPr>
                <w:ins w:id="1940" w:author="Abercrombie, Kerrie" w:date="2021-01-22T10:41:00Z"/>
                <w:rFonts w:cstheme="minorHAnsi"/>
                <w:b/>
                <w:szCs w:val="20"/>
                <w:highlight w:val="yellow"/>
              </w:rPr>
            </w:pPr>
          </w:p>
        </w:tc>
      </w:tr>
      <w:tr w:rsidR="00662978" w:rsidRPr="00C37011" w14:paraId="05EDC77B" w14:textId="77777777" w:rsidTr="004B6273">
        <w:trPr>
          <w:trHeight w:val="60"/>
          <w:ins w:id="1941" w:author="Abercrombie, Kerrie" w:date="2021-01-21T12:19:00Z"/>
        </w:trPr>
        <w:tc>
          <w:tcPr>
            <w:tcW w:w="846" w:type="dxa"/>
            <w:shd w:val="clear" w:color="auto" w:fill="F2F2F2" w:themeFill="background1" w:themeFillShade="F2"/>
          </w:tcPr>
          <w:p w14:paraId="665E20B2" w14:textId="07F520B6" w:rsidR="00662978" w:rsidRPr="00C37011" w:rsidRDefault="00662978" w:rsidP="00662978">
            <w:pPr>
              <w:pStyle w:val="Tabletext"/>
              <w:spacing w:before="0" w:after="0"/>
              <w:rPr>
                <w:ins w:id="1942" w:author="Abercrombie, Kerrie" w:date="2021-01-21T12:19:00Z"/>
                <w:rFonts w:cstheme="minorHAnsi"/>
                <w:b/>
                <w:szCs w:val="20"/>
              </w:rPr>
            </w:pPr>
            <w:ins w:id="1943" w:author="Abercrombie, Kerrie" w:date="2021-01-22T10:04:00Z">
              <w:r w:rsidRPr="00C37011">
                <w:rPr>
                  <w:rFonts w:cstheme="minorHAnsi"/>
                  <w:b/>
                  <w:szCs w:val="20"/>
                </w:rPr>
                <w:t>2.</w:t>
              </w:r>
            </w:ins>
            <w:ins w:id="1944" w:author="Abercrombie, Kerrie" w:date="2021-01-27T12:27:00Z">
              <w:r>
                <w:rPr>
                  <w:rFonts w:cstheme="minorHAnsi"/>
                  <w:b/>
                  <w:szCs w:val="20"/>
                </w:rPr>
                <w:t>6</w:t>
              </w:r>
            </w:ins>
          </w:p>
        </w:tc>
        <w:tc>
          <w:tcPr>
            <w:tcW w:w="4607" w:type="dxa"/>
            <w:shd w:val="clear" w:color="auto" w:fill="F2F2F2" w:themeFill="background1" w:themeFillShade="F2"/>
          </w:tcPr>
          <w:p w14:paraId="1722CF4B" w14:textId="30A96050" w:rsidR="00662978" w:rsidRPr="00C37011" w:rsidRDefault="00662978" w:rsidP="00662978">
            <w:pPr>
              <w:pStyle w:val="Tabletext"/>
              <w:spacing w:before="0" w:after="0"/>
              <w:ind w:left="0" w:right="0"/>
              <w:rPr>
                <w:ins w:id="1945" w:author="Abercrombie, Kerrie" w:date="2021-01-21T12:19:00Z"/>
                <w:rFonts w:cstheme="minorHAnsi"/>
                <w:b/>
                <w:szCs w:val="20"/>
              </w:rPr>
            </w:pPr>
            <w:ins w:id="1946" w:author="Abercrombie, Kerrie" w:date="2021-01-22T10:00:00Z">
              <w:r w:rsidRPr="00C37011">
                <w:rPr>
                  <w:rFonts w:cstheme="minorHAnsi"/>
                  <w:b/>
                  <w:szCs w:val="20"/>
                </w:rPr>
                <w:t>HOW TO INTERPRET A MESSAGE</w:t>
              </w:r>
            </w:ins>
          </w:p>
        </w:tc>
        <w:tc>
          <w:tcPr>
            <w:tcW w:w="921" w:type="dxa"/>
            <w:shd w:val="clear" w:color="auto" w:fill="F2F2F2" w:themeFill="background1" w:themeFillShade="F2"/>
          </w:tcPr>
          <w:p w14:paraId="6C436EBE" w14:textId="77777777" w:rsidR="00662978" w:rsidRPr="00C37011" w:rsidRDefault="00662978" w:rsidP="00662978">
            <w:pPr>
              <w:pStyle w:val="Tabletext"/>
              <w:spacing w:before="0" w:after="0"/>
              <w:ind w:left="0" w:right="0"/>
              <w:rPr>
                <w:ins w:id="1947" w:author="Abercrombie, Kerrie" w:date="2021-01-25T08:52:00Z"/>
                <w:rFonts w:cstheme="minorHAnsi"/>
                <w:szCs w:val="20"/>
              </w:rPr>
            </w:pPr>
          </w:p>
        </w:tc>
        <w:tc>
          <w:tcPr>
            <w:tcW w:w="4607" w:type="dxa"/>
            <w:shd w:val="clear" w:color="auto" w:fill="F2F2F2" w:themeFill="background1" w:themeFillShade="F2"/>
          </w:tcPr>
          <w:p w14:paraId="2D7725AC" w14:textId="6CFACAD0" w:rsidR="00662978" w:rsidRPr="00C37011" w:rsidRDefault="00662978" w:rsidP="00662978">
            <w:pPr>
              <w:pStyle w:val="Tabletext"/>
              <w:spacing w:before="0" w:after="0"/>
              <w:ind w:left="0" w:right="0"/>
              <w:rPr>
                <w:ins w:id="1948" w:author="Abercrombie, Kerrie" w:date="2021-01-21T12:19:00Z"/>
                <w:rFonts w:cstheme="minorHAnsi"/>
                <w:szCs w:val="20"/>
              </w:rPr>
            </w:pPr>
          </w:p>
        </w:tc>
        <w:tc>
          <w:tcPr>
            <w:tcW w:w="683" w:type="dxa"/>
            <w:shd w:val="clear" w:color="auto" w:fill="F2F2F2" w:themeFill="background1" w:themeFillShade="F2"/>
          </w:tcPr>
          <w:p w14:paraId="4EECFE84" w14:textId="77777777" w:rsidR="00662978" w:rsidRPr="00C37011" w:rsidRDefault="00662978" w:rsidP="00662978">
            <w:pPr>
              <w:pStyle w:val="Tabletext"/>
              <w:spacing w:before="0" w:after="0"/>
              <w:rPr>
                <w:ins w:id="1949" w:author="Abercrombie, Kerrie" w:date="2021-01-21T12:19:00Z"/>
                <w:rFonts w:cstheme="minorHAnsi"/>
                <w:b/>
                <w:szCs w:val="20"/>
              </w:rPr>
            </w:pPr>
          </w:p>
        </w:tc>
        <w:tc>
          <w:tcPr>
            <w:tcW w:w="3003" w:type="dxa"/>
            <w:shd w:val="clear" w:color="auto" w:fill="F2F2F2" w:themeFill="background1" w:themeFillShade="F2"/>
          </w:tcPr>
          <w:p w14:paraId="40A49B7C" w14:textId="3A907679" w:rsidR="00662978" w:rsidRPr="00C37011" w:rsidRDefault="00662978" w:rsidP="00662978">
            <w:pPr>
              <w:pStyle w:val="Tabletext"/>
              <w:spacing w:before="0" w:after="0"/>
              <w:ind w:left="0" w:right="7"/>
              <w:rPr>
                <w:ins w:id="1950" w:author="Abercrombie, Kerrie" w:date="2021-01-21T12:19:00Z"/>
                <w:rFonts w:cstheme="minorHAnsi"/>
                <w:b/>
                <w:szCs w:val="20"/>
                <w:highlight w:val="yellow"/>
              </w:rPr>
            </w:pPr>
            <w:ins w:id="1951" w:author="Abercrombie, Kerrie" w:date="2021-01-25T09:35:00Z">
              <w:r w:rsidRPr="00C37011">
                <w:rPr>
                  <w:rFonts w:cstheme="minorHAnsi"/>
                  <w:b/>
                  <w:szCs w:val="20"/>
                </w:rPr>
                <w:t>G1132</w:t>
              </w:r>
            </w:ins>
          </w:p>
        </w:tc>
      </w:tr>
      <w:tr w:rsidR="00662978" w:rsidRPr="00C37011" w14:paraId="7370EE95" w14:textId="77777777" w:rsidTr="004B6273">
        <w:trPr>
          <w:trHeight w:val="60"/>
          <w:ins w:id="1952" w:author="Abercrombie, Kerrie" w:date="2021-01-21T12:19:00Z"/>
        </w:trPr>
        <w:tc>
          <w:tcPr>
            <w:tcW w:w="846" w:type="dxa"/>
            <w:vMerge w:val="restart"/>
            <w:shd w:val="clear" w:color="auto" w:fill="auto"/>
          </w:tcPr>
          <w:p w14:paraId="0E0A6E96" w14:textId="77777777" w:rsidR="00662978" w:rsidRPr="00C37011" w:rsidRDefault="00662978" w:rsidP="00662978">
            <w:pPr>
              <w:pStyle w:val="Tabletext"/>
              <w:spacing w:before="0" w:after="0"/>
              <w:rPr>
                <w:ins w:id="1953" w:author="Abercrombie, Kerrie" w:date="2021-01-21T12:19:00Z"/>
                <w:rFonts w:cstheme="minorHAnsi"/>
                <w:b/>
                <w:szCs w:val="20"/>
              </w:rPr>
            </w:pPr>
          </w:p>
        </w:tc>
        <w:tc>
          <w:tcPr>
            <w:tcW w:w="4607" w:type="dxa"/>
            <w:vMerge w:val="restart"/>
            <w:shd w:val="clear" w:color="auto" w:fill="auto"/>
          </w:tcPr>
          <w:p w14:paraId="7C6C62FC" w14:textId="006333E9" w:rsidR="00662978" w:rsidRPr="00C37011" w:rsidRDefault="00662978" w:rsidP="00662978">
            <w:pPr>
              <w:pStyle w:val="Tabletext"/>
              <w:spacing w:before="0" w:after="0"/>
              <w:ind w:left="0" w:right="0"/>
              <w:rPr>
                <w:ins w:id="1954" w:author="Abercrombie, Kerrie" w:date="2021-01-21T12:19:00Z"/>
                <w:rFonts w:cstheme="minorHAnsi"/>
                <w:i/>
                <w:szCs w:val="20"/>
              </w:rPr>
            </w:pPr>
            <w:ins w:id="1955" w:author="Abercrombie, Kerrie" w:date="2021-01-25T09:40:00Z">
              <w:r w:rsidRPr="00C37011">
                <w:rPr>
                  <w:rFonts w:cstheme="minorHAnsi"/>
                  <w:i/>
                  <w:szCs w:val="20"/>
                </w:rPr>
                <w:t xml:space="preserve">Understand how to interpret </w:t>
              </w:r>
            </w:ins>
            <w:ins w:id="1956" w:author="Abercrombie, Kerrie" w:date="2021-01-25T09:41:00Z">
              <w:r w:rsidRPr="00C37011">
                <w:rPr>
                  <w:rFonts w:cstheme="minorHAnsi"/>
                  <w:i/>
                  <w:szCs w:val="20"/>
                </w:rPr>
                <w:t>communications</w:t>
              </w:r>
            </w:ins>
            <w:ins w:id="1957" w:author="Abercrombie, Kerrie" w:date="2021-01-25T09:40:00Z">
              <w:r w:rsidRPr="00C37011">
                <w:rPr>
                  <w:rFonts w:cstheme="minorHAnsi"/>
                  <w:i/>
                  <w:szCs w:val="20"/>
                </w:rPr>
                <w:t xml:space="preserve"> and validate </w:t>
              </w:r>
            </w:ins>
            <w:ins w:id="1958" w:author="Abercrombie, Kerrie" w:date="2021-01-25T09:41:00Z">
              <w:r w:rsidRPr="00C37011">
                <w:rPr>
                  <w:rFonts w:cstheme="minorHAnsi"/>
                  <w:i/>
                  <w:szCs w:val="20"/>
                </w:rPr>
                <w:t>the</w:t>
              </w:r>
            </w:ins>
            <w:ins w:id="1959" w:author="Abercrombie, Kerrie" w:date="2021-01-25T09:40:00Z">
              <w:r w:rsidRPr="00C37011">
                <w:rPr>
                  <w:rFonts w:cstheme="minorHAnsi"/>
                  <w:i/>
                  <w:szCs w:val="20"/>
                </w:rPr>
                <w:t xml:space="preserve"> </w:t>
              </w:r>
            </w:ins>
            <w:ins w:id="1960" w:author="Abercrombie, Kerrie" w:date="2021-01-25T09:41:00Z">
              <w:r w:rsidRPr="00C37011">
                <w:rPr>
                  <w:rFonts w:cstheme="minorHAnsi"/>
                  <w:i/>
                  <w:szCs w:val="20"/>
                </w:rPr>
                <w:t xml:space="preserve">information received. </w:t>
              </w:r>
            </w:ins>
          </w:p>
        </w:tc>
        <w:tc>
          <w:tcPr>
            <w:tcW w:w="921" w:type="dxa"/>
          </w:tcPr>
          <w:p w14:paraId="79E830F9" w14:textId="5858CC7E" w:rsidR="00662978" w:rsidRPr="00C37011" w:rsidRDefault="00662978" w:rsidP="00662978">
            <w:pPr>
              <w:pStyle w:val="Tabletext"/>
              <w:spacing w:before="0" w:after="0"/>
              <w:ind w:left="0" w:right="0"/>
              <w:rPr>
                <w:ins w:id="1961" w:author="Abercrombie, Kerrie" w:date="2021-01-25T08:52:00Z"/>
                <w:rFonts w:cstheme="minorHAnsi"/>
                <w:szCs w:val="20"/>
              </w:rPr>
            </w:pPr>
            <w:ins w:id="1962" w:author="Abercrombie, Kerrie" w:date="2021-01-25T08:52:00Z">
              <w:r w:rsidRPr="00C37011">
                <w:rPr>
                  <w:rFonts w:cstheme="minorHAnsi"/>
                  <w:szCs w:val="20"/>
                </w:rPr>
                <w:t>2.</w:t>
              </w:r>
            </w:ins>
            <w:ins w:id="1963" w:author="Abercrombie, Kerrie" w:date="2021-01-27T12:27:00Z">
              <w:r>
                <w:rPr>
                  <w:rFonts w:cstheme="minorHAnsi"/>
                  <w:szCs w:val="20"/>
                </w:rPr>
                <w:t>6</w:t>
              </w:r>
            </w:ins>
            <w:ins w:id="1964" w:author="Abercrombie, Kerrie" w:date="2021-01-25T08:52:00Z">
              <w:r w:rsidRPr="00C37011">
                <w:rPr>
                  <w:rFonts w:cstheme="minorHAnsi"/>
                  <w:szCs w:val="20"/>
                </w:rPr>
                <w:t>.1</w:t>
              </w:r>
            </w:ins>
          </w:p>
        </w:tc>
        <w:tc>
          <w:tcPr>
            <w:tcW w:w="4607" w:type="dxa"/>
            <w:shd w:val="clear" w:color="auto" w:fill="auto"/>
          </w:tcPr>
          <w:p w14:paraId="5A4A32F4" w14:textId="71FC5F7D" w:rsidR="00662978" w:rsidRPr="00C37011" w:rsidRDefault="00662978" w:rsidP="00662978">
            <w:pPr>
              <w:pStyle w:val="Tabletext"/>
              <w:spacing w:before="0" w:after="0"/>
              <w:ind w:left="0" w:right="0"/>
              <w:rPr>
                <w:ins w:id="1965" w:author="Abercrombie, Kerrie" w:date="2021-01-22T11:42:00Z"/>
                <w:rFonts w:cstheme="minorHAnsi"/>
                <w:szCs w:val="20"/>
              </w:rPr>
            </w:pPr>
            <w:ins w:id="1966" w:author="Abercrombie, Kerrie" w:date="2021-01-22T11:39:00Z">
              <w:r w:rsidRPr="00C37011">
                <w:rPr>
                  <w:rFonts w:cstheme="minorHAnsi"/>
                  <w:szCs w:val="20"/>
                </w:rPr>
                <w:t>Effective listening skills</w:t>
              </w:r>
            </w:ins>
          </w:p>
          <w:p w14:paraId="6A442C85" w14:textId="77777777" w:rsidR="00662978" w:rsidRPr="00C37011" w:rsidRDefault="00662978" w:rsidP="00662978">
            <w:pPr>
              <w:pStyle w:val="Tabletext"/>
              <w:spacing w:before="0" w:after="0"/>
              <w:ind w:left="709" w:right="0"/>
              <w:rPr>
                <w:ins w:id="1967" w:author="Abercrombie, Kerrie" w:date="2021-01-22T11:42:00Z"/>
                <w:rFonts w:cstheme="minorHAnsi"/>
                <w:szCs w:val="20"/>
              </w:rPr>
            </w:pPr>
            <w:commentRangeStart w:id="1968"/>
            <w:ins w:id="1969" w:author="Abercrombie, Kerrie" w:date="2021-01-22T11:42:00Z">
              <w:r w:rsidRPr="00C37011">
                <w:rPr>
                  <w:rFonts w:cstheme="minorHAnsi"/>
                  <w:szCs w:val="20"/>
                </w:rPr>
                <w:t>Hearing</w:t>
              </w:r>
            </w:ins>
          </w:p>
          <w:p w14:paraId="1EB40F16" w14:textId="77777777" w:rsidR="00662978" w:rsidRPr="00C37011" w:rsidRDefault="00662978" w:rsidP="00662978">
            <w:pPr>
              <w:pStyle w:val="Tabletext"/>
              <w:spacing w:before="0" w:after="0"/>
              <w:ind w:left="709" w:right="0"/>
              <w:rPr>
                <w:ins w:id="1970" w:author="Abercrombie, Kerrie" w:date="2021-01-22T11:42:00Z"/>
                <w:rFonts w:cstheme="minorHAnsi"/>
                <w:szCs w:val="20"/>
              </w:rPr>
            </w:pPr>
            <w:ins w:id="1971" w:author="Abercrombie, Kerrie" w:date="2021-01-22T11:42:00Z">
              <w:r w:rsidRPr="00C37011">
                <w:rPr>
                  <w:rFonts w:cstheme="minorHAnsi"/>
                  <w:szCs w:val="20"/>
                </w:rPr>
                <w:t>Clarity</w:t>
              </w:r>
            </w:ins>
          </w:p>
          <w:p w14:paraId="651E5940" w14:textId="34EC7CC6" w:rsidR="00662978" w:rsidRPr="00C37011" w:rsidRDefault="00662978" w:rsidP="00662978">
            <w:pPr>
              <w:pStyle w:val="Tabletext"/>
              <w:spacing w:before="0" w:after="0"/>
              <w:ind w:left="709" w:right="0"/>
              <w:rPr>
                <w:ins w:id="1972" w:author="Abercrombie, Kerrie" w:date="2021-01-21T12:19:00Z"/>
                <w:rFonts w:cstheme="minorHAnsi"/>
                <w:szCs w:val="20"/>
              </w:rPr>
            </w:pPr>
            <w:ins w:id="1973" w:author="Abercrombie, Kerrie" w:date="2021-01-22T11:42:00Z">
              <w:r w:rsidRPr="00C37011">
                <w:rPr>
                  <w:rFonts w:cstheme="minorHAnsi"/>
                  <w:szCs w:val="20"/>
                </w:rPr>
                <w:lastRenderedPageBreak/>
                <w:t>Interpretation</w:t>
              </w:r>
              <w:commentRangeEnd w:id="1968"/>
              <w:r w:rsidRPr="00C37011">
                <w:rPr>
                  <w:rStyle w:val="CommentReference"/>
                  <w:rFonts w:cstheme="minorHAnsi"/>
                  <w:color w:val="auto"/>
                  <w:sz w:val="20"/>
                  <w:szCs w:val="20"/>
                </w:rPr>
                <w:commentReference w:id="1968"/>
              </w:r>
            </w:ins>
          </w:p>
        </w:tc>
        <w:tc>
          <w:tcPr>
            <w:tcW w:w="683" w:type="dxa"/>
            <w:shd w:val="clear" w:color="auto" w:fill="auto"/>
          </w:tcPr>
          <w:p w14:paraId="5852E841" w14:textId="77777777" w:rsidR="00662978" w:rsidRPr="00C37011" w:rsidRDefault="00662978" w:rsidP="00662978">
            <w:pPr>
              <w:pStyle w:val="Tabletext"/>
              <w:spacing w:before="0" w:after="0"/>
              <w:rPr>
                <w:ins w:id="1974" w:author="Abercrombie, Kerrie" w:date="2021-01-21T12:19:00Z"/>
                <w:rFonts w:cstheme="minorHAnsi"/>
                <w:b/>
                <w:szCs w:val="20"/>
              </w:rPr>
            </w:pPr>
          </w:p>
        </w:tc>
        <w:tc>
          <w:tcPr>
            <w:tcW w:w="3003" w:type="dxa"/>
            <w:shd w:val="clear" w:color="auto" w:fill="auto"/>
          </w:tcPr>
          <w:p w14:paraId="76A6AE12" w14:textId="77777777" w:rsidR="00662978" w:rsidRPr="00C37011" w:rsidRDefault="00662978" w:rsidP="00662978">
            <w:pPr>
              <w:pStyle w:val="Tabletext"/>
              <w:spacing w:before="0" w:after="0"/>
              <w:ind w:left="0" w:right="7"/>
              <w:rPr>
                <w:ins w:id="1975" w:author="Abercrombie, Kerrie" w:date="2021-01-21T12:19:00Z"/>
                <w:rFonts w:cstheme="minorHAnsi"/>
                <w:b/>
                <w:szCs w:val="20"/>
                <w:highlight w:val="yellow"/>
              </w:rPr>
            </w:pPr>
          </w:p>
        </w:tc>
      </w:tr>
      <w:tr w:rsidR="00662978" w:rsidRPr="00C37011" w14:paraId="6E3A356D" w14:textId="77777777" w:rsidTr="004B6273">
        <w:trPr>
          <w:trHeight w:val="60"/>
          <w:ins w:id="1976" w:author="Abercrombie, Kerrie" w:date="2021-01-21T12:19:00Z"/>
        </w:trPr>
        <w:tc>
          <w:tcPr>
            <w:tcW w:w="846" w:type="dxa"/>
            <w:vMerge/>
            <w:shd w:val="clear" w:color="auto" w:fill="auto"/>
          </w:tcPr>
          <w:p w14:paraId="4E7DC8AF" w14:textId="77777777" w:rsidR="00662978" w:rsidRPr="00C37011" w:rsidRDefault="00662978" w:rsidP="00662978">
            <w:pPr>
              <w:pStyle w:val="Tabletext"/>
              <w:spacing w:before="0" w:after="0"/>
              <w:rPr>
                <w:ins w:id="1977" w:author="Abercrombie, Kerrie" w:date="2021-01-21T12:19:00Z"/>
                <w:rFonts w:cstheme="minorHAnsi"/>
                <w:b/>
                <w:szCs w:val="20"/>
              </w:rPr>
            </w:pPr>
          </w:p>
        </w:tc>
        <w:tc>
          <w:tcPr>
            <w:tcW w:w="4607" w:type="dxa"/>
            <w:vMerge/>
            <w:shd w:val="clear" w:color="auto" w:fill="auto"/>
          </w:tcPr>
          <w:p w14:paraId="7959F0E3" w14:textId="77777777" w:rsidR="00662978" w:rsidRPr="00C37011" w:rsidRDefault="00662978" w:rsidP="00662978">
            <w:pPr>
              <w:pStyle w:val="Tabletext"/>
              <w:spacing w:before="0" w:after="0"/>
              <w:ind w:left="0" w:right="0"/>
              <w:rPr>
                <w:ins w:id="1978" w:author="Abercrombie, Kerrie" w:date="2021-01-21T12:19:00Z"/>
                <w:rFonts w:cstheme="minorHAnsi"/>
                <w:b/>
                <w:szCs w:val="20"/>
              </w:rPr>
            </w:pPr>
          </w:p>
        </w:tc>
        <w:tc>
          <w:tcPr>
            <w:tcW w:w="921" w:type="dxa"/>
          </w:tcPr>
          <w:p w14:paraId="657E36FC" w14:textId="03C7F0B7" w:rsidR="00662978" w:rsidRPr="00C37011" w:rsidRDefault="00662978" w:rsidP="00662978">
            <w:pPr>
              <w:pStyle w:val="Tabletext"/>
              <w:spacing w:before="0" w:after="0"/>
              <w:ind w:left="0" w:right="0"/>
              <w:rPr>
                <w:ins w:id="1979" w:author="Abercrombie, Kerrie" w:date="2021-01-25T08:52:00Z"/>
                <w:rFonts w:cstheme="minorHAnsi"/>
                <w:szCs w:val="20"/>
              </w:rPr>
            </w:pPr>
            <w:ins w:id="1980" w:author="Abercrombie, Kerrie" w:date="2021-01-25T08:52:00Z">
              <w:r w:rsidRPr="00C37011">
                <w:rPr>
                  <w:rFonts w:cstheme="minorHAnsi"/>
                  <w:szCs w:val="20"/>
                </w:rPr>
                <w:t>2.</w:t>
              </w:r>
            </w:ins>
            <w:ins w:id="1981" w:author="Abercrombie, Kerrie" w:date="2021-01-27T12:27:00Z">
              <w:r>
                <w:rPr>
                  <w:rFonts w:cstheme="minorHAnsi"/>
                  <w:szCs w:val="20"/>
                </w:rPr>
                <w:t>6</w:t>
              </w:r>
            </w:ins>
            <w:ins w:id="1982" w:author="Abercrombie, Kerrie" w:date="2021-01-25T08:52:00Z">
              <w:r w:rsidRPr="00C37011">
                <w:rPr>
                  <w:rFonts w:cstheme="minorHAnsi"/>
                  <w:szCs w:val="20"/>
                </w:rPr>
                <w:t>.2</w:t>
              </w:r>
            </w:ins>
          </w:p>
        </w:tc>
        <w:tc>
          <w:tcPr>
            <w:tcW w:w="4607" w:type="dxa"/>
            <w:shd w:val="clear" w:color="auto" w:fill="auto"/>
          </w:tcPr>
          <w:p w14:paraId="649C8431" w14:textId="5BABB651" w:rsidR="00662978" w:rsidRPr="00C37011" w:rsidRDefault="00662978" w:rsidP="00662978">
            <w:pPr>
              <w:pStyle w:val="Tabletext"/>
              <w:spacing w:before="0" w:after="0"/>
              <w:ind w:left="0" w:right="0"/>
              <w:rPr>
                <w:ins w:id="1983" w:author="Abercrombie, Kerrie" w:date="2021-01-22T11:40:00Z"/>
                <w:rFonts w:cstheme="minorHAnsi"/>
                <w:szCs w:val="20"/>
              </w:rPr>
            </w:pPr>
            <w:ins w:id="1984" w:author="Abercrombie, Kerrie" w:date="2021-01-22T11:39:00Z">
              <w:r w:rsidRPr="00C37011">
                <w:rPr>
                  <w:rFonts w:cstheme="minorHAnsi"/>
                  <w:szCs w:val="20"/>
                </w:rPr>
                <w:t>Closed loop communications / Read</w:t>
              </w:r>
            </w:ins>
            <w:ins w:id="1985" w:author="Abercrombie, Kerrie" w:date="2021-01-22T11:40:00Z">
              <w:r w:rsidRPr="00C37011">
                <w:rPr>
                  <w:rFonts w:cstheme="minorHAnsi"/>
                  <w:szCs w:val="20"/>
                </w:rPr>
                <w:t>-</w:t>
              </w:r>
            </w:ins>
            <w:ins w:id="1986" w:author="Abercrombie, Kerrie" w:date="2021-01-22T11:39:00Z">
              <w:r w:rsidRPr="00C37011">
                <w:rPr>
                  <w:rFonts w:cstheme="minorHAnsi"/>
                  <w:szCs w:val="20"/>
                </w:rPr>
                <w:t>back</w:t>
              </w:r>
            </w:ins>
          </w:p>
          <w:p w14:paraId="2D8BFEC0" w14:textId="77777777" w:rsidR="00662978" w:rsidRPr="00C37011" w:rsidRDefault="00662978" w:rsidP="00662978">
            <w:pPr>
              <w:pStyle w:val="Tablelevel2"/>
              <w:ind w:left="709"/>
              <w:rPr>
                <w:ins w:id="1987" w:author="Abercrombie, Kerrie" w:date="2021-01-22T11:40:00Z"/>
                <w:rFonts w:asciiTheme="minorHAnsi" w:hAnsiTheme="minorHAnsi" w:cstheme="minorHAnsi"/>
                <w:sz w:val="20"/>
              </w:rPr>
            </w:pPr>
            <w:ins w:id="1988" w:author="Abercrombie, Kerrie" w:date="2021-01-22T11:40:00Z">
              <w:r w:rsidRPr="00C37011">
                <w:rPr>
                  <w:rFonts w:asciiTheme="minorHAnsi" w:hAnsiTheme="minorHAnsi" w:cstheme="minorHAnsi"/>
                  <w:sz w:val="20"/>
                </w:rPr>
                <w:t>Reading-back received message</w:t>
              </w:r>
            </w:ins>
          </w:p>
          <w:p w14:paraId="6EB8CD3C" w14:textId="77777777" w:rsidR="00662978" w:rsidRPr="00C37011" w:rsidRDefault="00662978" w:rsidP="00662978">
            <w:pPr>
              <w:pStyle w:val="Tablelevel2"/>
              <w:ind w:left="709"/>
              <w:rPr>
                <w:ins w:id="1989" w:author="Abercrombie, Kerrie" w:date="2021-01-22T11:40:00Z"/>
                <w:rFonts w:asciiTheme="minorHAnsi" w:hAnsiTheme="minorHAnsi" w:cstheme="minorHAnsi"/>
                <w:sz w:val="20"/>
              </w:rPr>
            </w:pPr>
            <w:ins w:id="1990" w:author="Abercrombie, Kerrie" w:date="2021-01-22T11:40:00Z">
              <w:r w:rsidRPr="00C37011">
                <w:rPr>
                  <w:rFonts w:asciiTheme="minorHAnsi" w:hAnsiTheme="minorHAnsi" w:cstheme="minorHAnsi"/>
                  <w:sz w:val="20"/>
                </w:rPr>
                <w:t>Breaking message into smaller components</w:t>
              </w:r>
            </w:ins>
          </w:p>
          <w:p w14:paraId="0A7B1CB2" w14:textId="42A66D8F" w:rsidR="00662978" w:rsidRPr="00C37011" w:rsidRDefault="00662978" w:rsidP="00662978">
            <w:pPr>
              <w:pStyle w:val="Tabletext"/>
              <w:spacing w:before="0" w:after="0"/>
              <w:ind w:left="709" w:right="0"/>
              <w:rPr>
                <w:ins w:id="1991" w:author="Abercrombie, Kerrie" w:date="2021-01-21T12:19:00Z"/>
                <w:rFonts w:cstheme="minorHAnsi"/>
                <w:b/>
                <w:szCs w:val="20"/>
              </w:rPr>
            </w:pPr>
            <w:ins w:id="1992" w:author="Abercrombie, Kerrie" w:date="2021-01-22T11:40:00Z">
              <w:r w:rsidRPr="00C37011">
                <w:rPr>
                  <w:rFonts w:cstheme="minorHAnsi"/>
                  <w:szCs w:val="20"/>
                </w:rPr>
                <w:t>Rephrasing message</w:t>
              </w:r>
            </w:ins>
          </w:p>
        </w:tc>
        <w:tc>
          <w:tcPr>
            <w:tcW w:w="683" w:type="dxa"/>
            <w:shd w:val="clear" w:color="auto" w:fill="auto"/>
          </w:tcPr>
          <w:p w14:paraId="30087F41" w14:textId="77777777" w:rsidR="00662978" w:rsidRPr="00C37011" w:rsidRDefault="00662978" w:rsidP="00662978">
            <w:pPr>
              <w:pStyle w:val="Tabletext"/>
              <w:spacing w:before="0" w:after="0"/>
              <w:rPr>
                <w:ins w:id="1993" w:author="Abercrombie, Kerrie" w:date="2021-01-21T12:19:00Z"/>
                <w:rFonts w:cstheme="minorHAnsi"/>
                <w:b/>
                <w:szCs w:val="20"/>
              </w:rPr>
            </w:pPr>
          </w:p>
        </w:tc>
        <w:tc>
          <w:tcPr>
            <w:tcW w:w="3003" w:type="dxa"/>
            <w:shd w:val="clear" w:color="auto" w:fill="auto"/>
          </w:tcPr>
          <w:p w14:paraId="078E03F3" w14:textId="77777777" w:rsidR="00662978" w:rsidRPr="00C37011" w:rsidRDefault="00662978" w:rsidP="00662978">
            <w:pPr>
              <w:pStyle w:val="Tabletext"/>
              <w:spacing w:before="0" w:after="0"/>
              <w:ind w:left="0" w:right="7"/>
              <w:rPr>
                <w:ins w:id="1994" w:author="Abercrombie, Kerrie" w:date="2021-01-21T12:19:00Z"/>
                <w:rFonts w:cstheme="minorHAnsi"/>
                <w:b/>
                <w:szCs w:val="20"/>
                <w:highlight w:val="yellow"/>
              </w:rPr>
            </w:pPr>
          </w:p>
        </w:tc>
      </w:tr>
    </w:tbl>
    <w:p w14:paraId="6727CC70" w14:textId="35172D0B" w:rsidR="00014F6C" w:rsidRDefault="00014F6C" w:rsidP="00014F6C">
      <w:pPr>
        <w:pStyle w:val="BodyText"/>
        <w:rPr>
          <w:i/>
        </w:rPr>
      </w:pPr>
    </w:p>
    <w:p w14:paraId="53A3A02D" w14:textId="13D20D0E" w:rsidR="002C764C" w:rsidRDefault="002C764C" w:rsidP="002C764C">
      <w:pPr>
        <w:pStyle w:val="Heading1"/>
        <w:rPr>
          <w:ins w:id="1995" w:author="Abercrombie, Kerrie" w:date="2021-01-21T13:30:00Z"/>
        </w:rPr>
      </w:pPr>
      <w:bookmarkStart w:id="1996" w:name="_Toc40341950"/>
      <w:bookmarkStart w:id="1997" w:name="_Toc62642272"/>
      <w:ins w:id="1998" w:author="Abercrombie, Kerrie" w:date="2021-01-21T13:30:00Z">
        <w:r>
          <w:t>REFERENCES REVELANT TO THIS MODULE</w:t>
        </w:r>
        <w:bookmarkEnd w:id="1996"/>
        <w:bookmarkEnd w:id="1997"/>
      </w:ins>
    </w:p>
    <w:p w14:paraId="4744C4C6" w14:textId="77777777" w:rsidR="002C764C" w:rsidRDefault="002C764C" w:rsidP="002C764C">
      <w:pPr>
        <w:pStyle w:val="Heading1separatationline"/>
        <w:rPr>
          <w:ins w:id="1999" w:author="Abercrombie, Kerrie" w:date="2021-01-21T13:30:00Z"/>
        </w:rPr>
      </w:pPr>
    </w:p>
    <w:p w14:paraId="343DC562" w14:textId="77777777" w:rsidR="002C764C" w:rsidRDefault="002C764C" w:rsidP="002C764C">
      <w:pPr>
        <w:pStyle w:val="BodyText"/>
        <w:rPr>
          <w:ins w:id="2000" w:author="Abercrombie, Kerrie" w:date="2021-01-21T13:30:00Z"/>
        </w:rPr>
      </w:pPr>
      <w:ins w:id="2001" w:author="Abercrombie, Kerrie" w:date="2021-01-21T13:30:00Z">
        <w:r>
          <w:t>The following reference materials are relevant in the planning of this module:</w:t>
        </w:r>
      </w:ins>
    </w:p>
    <w:p w14:paraId="40CA1831" w14:textId="77777777" w:rsidR="002C764C" w:rsidRDefault="002C764C" w:rsidP="002C764C">
      <w:pPr>
        <w:pStyle w:val="Bullet1"/>
        <w:rPr>
          <w:ins w:id="2002" w:author="Abercrombie, Kerrie" w:date="2021-01-21T13:30:00Z"/>
        </w:rPr>
      </w:pPr>
      <w:ins w:id="2003" w:author="Abercrombie, Kerrie" w:date="2021-01-21T13:30:00Z">
        <w:r>
          <w:t>SMCP</w:t>
        </w:r>
      </w:ins>
    </w:p>
    <w:p w14:paraId="240EF69B" w14:textId="77777777" w:rsidR="002C764C" w:rsidRDefault="002C764C" w:rsidP="002C764C">
      <w:pPr>
        <w:pStyle w:val="Bullet1"/>
        <w:rPr>
          <w:ins w:id="2004" w:author="Abercrombie, Kerrie" w:date="2021-01-21T13:30:00Z"/>
        </w:rPr>
      </w:pPr>
      <w:ins w:id="2005" w:author="Abercrombie, Kerrie" w:date="2021-01-21T13:30:00Z">
        <w:r>
          <w:t>GL1132 on communications/ phraseology</w:t>
        </w:r>
      </w:ins>
    </w:p>
    <w:p w14:paraId="3FBCA462" w14:textId="497FA825" w:rsidR="008F24F6" w:rsidRDefault="008F24F6" w:rsidP="000F198F">
      <w:pPr>
        <w:pStyle w:val="BodyText"/>
        <w:rPr>
          <w:ins w:id="2006" w:author="Abercrombie, Kerrie" w:date="2021-01-21T12:19:00Z"/>
        </w:rPr>
      </w:pPr>
    </w:p>
    <w:p w14:paraId="7DB66DE2" w14:textId="77777777" w:rsidR="000F198F" w:rsidRDefault="000F198F" w:rsidP="000F198F">
      <w:pPr>
        <w:pStyle w:val="Heading1"/>
        <w:rPr>
          <w:ins w:id="2007" w:author="Abercrombie, Kerrie" w:date="2021-01-21T12:19:00Z"/>
        </w:rPr>
      </w:pPr>
      <w:bookmarkStart w:id="2008" w:name="_Toc40341952"/>
      <w:bookmarkStart w:id="2009" w:name="_Toc62642273"/>
      <w:ins w:id="2010" w:author="Abercrombie, Kerrie" w:date="2021-01-21T12:19:00Z">
        <w:r>
          <w:t>VTS OPERATOR COMPETENCE CHART</w:t>
        </w:r>
        <w:bookmarkEnd w:id="2008"/>
        <w:bookmarkEnd w:id="2009"/>
      </w:ins>
    </w:p>
    <w:p w14:paraId="5AA276C7" w14:textId="77777777" w:rsidR="000F198F" w:rsidRPr="00BF3E47" w:rsidRDefault="000F198F" w:rsidP="000F198F">
      <w:pPr>
        <w:pStyle w:val="Heading1separatationline"/>
        <w:rPr>
          <w:ins w:id="2011" w:author="Abercrombie, Kerrie" w:date="2021-01-21T12:19:00Z"/>
        </w:rPr>
      </w:pPr>
    </w:p>
    <w:tbl>
      <w:tblPr>
        <w:tblStyle w:val="TableGrid"/>
        <w:tblW w:w="0" w:type="auto"/>
        <w:tblLook w:val="04A0" w:firstRow="1" w:lastRow="0" w:firstColumn="1" w:lastColumn="0" w:noHBand="0" w:noVBand="1"/>
      </w:tblPr>
      <w:tblGrid>
        <w:gridCol w:w="3640"/>
        <w:gridCol w:w="3640"/>
        <w:gridCol w:w="3640"/>
        <w:gridCol w:w="3640"/>
      </w:tblGrid>
      <w:tr w:rsidR="000F198F" w14:paraId="7F9CBBD0" w14:textId="77777777" w:rsidTr="001348C7">
        <w:trPr>
          <w:ins w:id="2012" w:author="Abercrombie, Kerrie" w:date="2021-01-21T12:19:00Z"/>
        </w:trPr>
        <w:tc>
          <w:tcPr>
            <w:tcW w:w="3640" w:type="dxa"/>
          </w:tcPr>
          <w:p w14:paraId="25B39DEA" w14:textId="77777777" w:rsidR="000F198F" w:rsidRDefault="000F198F" w:rsidP="001348C7">
            <w:pPr>
              <w:pStyle w:val="Tableheading"/>
              <w:rPr>
                <w:ins w:id="2013" w:author="Abercrombie, Kerrie" w:date="2021-01-21T12:19:00Z"/>
              </w:rPr>
            </w:pPr>
            <w:ins w:id="2014" w:author="Abercrombie, Kerrie" w:date="2021-01-21T12:19:00Z">
              <w:r>
                <w:t>Competence Area</w:t>
              </w:r>
            </w:ins>
          </w:p>
        </w:tc>
        <w:tc>
          <w:tcPr>
            <w:tcW w:w="3640" w:type="dxa"/>
          </w:tcPr>
          <w:p w14:paraId="76BDE9E1" w14:textId="77777777" w:rsidR="000F198F" w:rsidRDefault="000F198F" w:rsidP="001348C7">
            <w:pPr>
              <w:pStyle w:val="Tableheading"/>
              <w:rPr>
                <w:ins w:id="2015" w:author="Abercrombie, Kerrie" w:date="2021-01-21T12:19:00Z"/>
              </w:rPr>
            </w:pPr>
            <w:ins w:id="2016" w:author="Abercrombie, Kerrie" w:date="2021-01-21T12:19:00Z">
              <w:r>
                <w:t>Knowledge, understanding and proficiency</w:t>
              </w:r>
            </w:ins>
          </w:p>
        </w:tc>
        <w:tc>
          <w:tcPr>
            <w:tcW w:w="3640" w:type="dxa"/>
          </w:tcPr>
          <w:p w14:paraId="6EC24EB4" w14:textId="77777777" w:rsidR="000F198F" w:rsidRDefault="000F198F" w:rsidP="001348C7">
            <w:pPr>
              <w:pStyle w:val="Tableheading"/>
              <w:rPr>
                <w:ins w:id="2017" w:author="Abercrombie, Kerrie" w:date="2021-01-21T12:19:00Z"/>
              </w:rPr>
            </w:pPr>
            <w:ins w:id="2018" w:author="Abercrombie, Kerrie" w:date="2021-01-21T12:19:00Z">
              <w:r>
                <w:t>Methods for demonstrating Competence</w:t>
              </w:r>
            </w:ins>
          </w:p>
        </w:tc>
        <w:tc>
          <w:tcPr>
            <w:tcW w:w="3640" w:type="dxa"/>
          </w:tcPr>
          <w:p w14:paraId="2F5233DF" w14:textId="77777777" w:rsidR="000F198F" w:rsidRDefault="000F198F" w:rsidP="001348C7">
            <w:pPr>
              <w:pStyle w:val="Tableheading"/>
              <w:rPr>
                <w:ins w:id="2019" w:author="Abercrombie, Kerrie" w:date="2021-01-21T12:19:00Z"/>
              </w:rPr>
            </w:pPr>
            <w:ins w:id="2020" w:author="Abercrombie, Kerrie" w:date="2021-01-21T12:19:00Z">
              <w:r>
                <w:t>Criteria for evaluating competence</w:t>
              </w:r>
            </w:ins>
          </w:p>
        </w:tc>
      </w:tr>
      <w:tr w:rsidR="000F198F" w14:paraId="09EE9797" w14:textId="77777777" w:rsidTr="001348C7">
        <w:trPr>
          <w:ins w:id="2021" w:author="Abercrombie, Kerrie" w:date="2021-01-21T12:19:00Z"/>
        </w:trPr>
        <w:tc>
          <w:tcPr>
            <w:tcW w:w="3640" w:type="dxa"/>
          </w:tcPr>
          <w:p w14:paraId="3ADE178B" w14:textId="77777777" w:rsidR="000F198F" w:rsidRDefault="000F198F" w:rsidP="001348C7">
            <w:pPr>
              <w:pStyle w:val="Tabletext"/>
              <w:rPr>
                <w:ins w:id="2022" w:author="Abercrombie, Kerrie" w:date="2021-01-21T12:19:00Z"/>
              </w:rPr>
            </w:pPr>
          </w:p>
        </w:tc>
        <w:tc>
          <w:tcPr>
            <w:tcW w:w="3640" w:type="dxa"/>
          </w:tcPr>
          <w:p w14:paraId="753A086F" w14:textId="77777777" w:rsidR="000F198F" w:rsidRDefault="000F198F" w:rsidP="001348C7">
            <w:pPr>
              <w:pStyle w:val="Tabletext"/>
              <w:rPr>
                <w:ins w:id="2023" w:author="Abercrombie, Kerrie" w:date="2021-01-21T12:19:00Z"/>
              </w:rPr>
            </w:pPr>
          </w:p>
        </w:tc>
        <w:tc>
          <w:tcPr>
            <w:tcW w:w="3640" w:type="dxa"/>
          </w:tcPr>
          <w:p w14:paraId="4E627B77" w14:textId="77777777" w:rsidR="000F198F" w:rsidRDefault="000F198F" w:rsidP="001348C7">
            <w:pPr>
              <w:pStyle w:val="Tabletext"/>
              <w:rPr>
                <w:ins w:id="2024" w:author="Abercrombie, Kerrie" w:date="2021-01-21T12:19:00Z"/>
              </w:rPr>
            </w:pPr>
          </w:p>
        </w:tc>
        <w:tc>
          <w:tcPr>
            <w:tcW w:w="3640" w:type="dxa"/>
          </w:tcPr>
          <w:p w14:paraId="332768DC" w14:textId="77777777" w:rsidR="000F198F" w:rsidRDefault="000F198F" w:rsidP="001348C7">
            <w:pPr>
              <w:pStyle w:val="Tabletext"/>
              <w:rPr>
                <w:ins w:id="2025" w:author="Abercrombie, Kerrie" w:date="2021-01-21T12:19:00Z"/>
              </w:rPr>
            </w:pPr>
          </w:p>
        </w:tc>
      </w:tr>
      <w:tr w:rsidR="000F198F" w14:paraId="1A1FEE66" w14:textId="77777777" w:rsidTr="001348C7">
        <w:trPr>
          <w:ins w:id="2026" w:author="Abercrombie, Kerrie" w:date="2021-01-21T12:19:00Z"/>
        </w:trPr>
        <w:tc>
          <w:tcPr>
            <w:tcW w:w="3640" w:type="dxa"/>
          </w:tcPr>
          <w:p w14:paraId="213A4344" w14:textId="77777777" w:rsidR="000F198F" w:rsidRDefault="000F198F" w:rsidP="001348C7">
            <w:pPr>
              <w:pStyle w:val="Tabletext"/>
              <w:rPr>
                <w:ins w:id="2027" w:author="Abercrombie, Kerrie" w:date="2021-01-21T12:19:00Z"/>
              </w:rPr>
            </w:pPr>
          </w:p>
        </w:tc>
        <w:tc>
          <w:tcPr>
            <w:tcW w:w="3640" w:type="dxa"/>
          </w:tcPr>
          <w:p w14:paraId="53333F26" w14:textId="77777777" w:rsidR="000F198F" w:rsidRDefault="000F198F" w:rsidP="001348C7">
            <w:pPr>
              <w:pStyle w:val="Tabletext"/>
              <w:rPr>
                <w:ins w:id="2028" w:author="Abercrombie, Kerrie" w:date="2021-01-21T12:19:00Z"/>
              </w:rPr>
            </w:pPr>
          </w:p>
        </w:tc>
        <w:tc>
          <w:tcPr>
            <w:tcW w:w="3640" w:type="dxa"/>
          </w:tcPr>
          <w:p w14:paraId="700A7E87" w14:textId="77777777" w:rsidR="000F198F" w:rsidRDefault="000F198F" w:rsidP="001348C7">
            <w:pPr>
              <w:pStyle w:val="Tabletext"/>
              <w:rPr>
                <w:ins w:id="2029" w:author="Abercrombie, Kerrie" w:date="2021-01-21T12:19:00Z"/>
              </w:rPr>
            </w:pPr>
          </w:p>
        </w:tc>
        <w:tc>
          <w:tcPr>
            <w:tcW w:w="3640" w:type="dxa"/>
          </w:tcPr>
          <w:p w14:paraId="5DA4E632" w14:textId="77777777" w:rsidR="000F198F" w:rsidRDefault="000F198F" w:rsidP="001348C7">
            <w:pPr>
              <w:pStyle w:val="Tabletext"/>
              <w:rPr>
                <w:ins w:id="2030" w:author="Abercrombie, Kerrie" w:date="2021-01-21T12:19:00Z"/>
              </w:rPr>
            </w:pPr>
          </w:p>
        </w:tc>
      </w:tr>
    </w:tbl>
    <w:p w14:paraId="1F4679EC" w14:textId="48C13413" w:rsidR="00C47B4B" w:rsidRDefault="00C47B4B" w:rsidP="00C47B4B">
      <w:pPr>
        <w:pStyle w:val="BodyText"/>
        <w:rPr>
          <w:ins w:id="2031" w:author="Abercrombie, Kerrie" w:date="2021-01-21T13:01:00Z"/>
        </w:rPr>
      </w:pPr>
    </w:p>
    <w:p w14:paraId="36F7A26E" w14:textId="428EEB16" w:rsidR="00947640" w:rsidRDefault="00947640" w:rsidP="00C47B4B">
      <w:pPr>
        <w:pStyle w:val="BodyText"/>
        <w:rPr>
          <w:ins w:id="2032" w:author="Abercrombie, Kerrie" w:date="2021-01-21T13:01:00Z"/>
        </w:rPr>
      </w:pPr>
    </w:p>
    <w:p w14:paraId="7FDD7624" w14:textId="34C139E1" w:rsidR="001348C7" w:rsidRDefault="001348C7" w:rsidP="00C47B4B">
      <w:pPr>
        <w:pStyle w:val="BodyText"/>
        <w:rPr>
          <w:ins w:id="2033" w:author="Abercrombie, Kerrie" w:date="2021-01-21T13:14:00Z"/>
        </w:rPr>
      </w:pPr>
    </w:p>
    <w:p w14:paraId="4F3E378D" w14:textId="77777777" w:rsidR="001348C7" w:rsidRDefault="001348C7" w:rsidP="00C47B4B">
      <w:pPr>
        <w:pStyle w:val="BodyText"/>
        <w:rPr>
          <w:ins w:id="2034" w:author="Abercrombie, Kerrie" w:date="2021-01-21T13:15:00Z"/>
        </w:rPr>
        <w:sectPr w:rsidR="001348C7" w:rsidSect="00531867">
          <w:headerReference w:type="default" r:id="rId22"/>
          <w:pgSz w:w="16838" w:h="11906" w:orient="landscape" w:code="9"/>
          <w:pgMar w:top="907" w:right="1134" w:bottom="794" w:left="1134" w:header="851" w:footer="851" w:gutter="0"/>
          <w:cols w:space="708"/>
          <w:docGrid w:linePitch="360"/>
        </w:sectPr>
      </w:pPr>
    </w:p>
    <w:p w14:paraId="4E82C38E" w14:textId="6DD32308" w:rsidR="001348C7" w:rsidRDefault="00C352C2" w:rsidP="00C352C2">
      <w:pPr>
        <w:pStyle w:val="Module"/>
        <w:rPr>
          <w:ins w:id="2035" w:author="Abercrombie, Kerrie" w:date="2021-01-21T13:15:00Z"/>
        </w:rPr>
      </w:pPr>
      <w:bookmarkStart w:id="2036" w:name="_Toc40341953"/>
      <w:bookmarkStart w:id="2037" w:name="_Toc62642274"/>
      <w:ins w:id="2038" w:author="Abercrombie, Kerrie" w:date="2021-01-21T13:17:00Z">
        <w:r>
          <w:lastRenderedPageBreak/>
          <w:t xml:space="preserve">MODULE 3 </w:t>
        </w:r>
      </w:ins>
      <w:ins w:id="2039" w:author="Abercrombie, Kerrie" w:date="2021-01-22T11:11:00Z">
        <w:r w:rsidR="00A70B6F">
          <w:t>–</w:t>
        </w:r>
      </w:ins>
      <w:ins w:id="2040" w:author="Abercrombie, Kerrie" w:date="2021-01-21T13:17:00Z">
        <w:r>
          <w:t xml:space="preserve"> </w:t>
        </w:r>
      </w:ins>
      <w:bookmarkEnd w:id="2036"/>
      <w:ins w:id="2041" w:author="Abercrombie, Kerrie" w:date="2021-01-22T11:12:00Z">
        <w:r w:rsidR="00A70B6F">
          <w:t>P</w:t>
        </w:r>
      </w:ins>
      <w:ins w:id="2042" w:author="Abercrombie, Kerrie" w:date="2021-01-22T12:49:00Z">
        <w:r w:rsidR="003145D0">
          <w:t>R</w:t>
        </w:r>
      </w:ins>
      <w:ins w:id="2043" w:author="Abercrombie, Kerrie" w:date="2021-01-22T12:50:00Z">
        <w:r w:rsidR="003145D0">
          <w:t xml:space="preserve">OVISION </w:t>
        </w:r>
      </w:ins>
      <w:ins w:id="2044" w:author="Abercrombie, Kerrie" w:date="2021-01-22T11:12:00Z">
        <w:r w:rsidR="00A70B6F">
          <w:t>OF</w:t>
        </w:r>
      </w:ins>
      <w:ins w:id="2045" w:author="Abercrombie, Kerrie" w:date="2021-01-22T11:11:00Z">
        <w:r w:rsidR="00A70B6F">
          <w:t xml:space="preserve"> </w:t>
        </w:r>
      </w:ins>
      <w:commentRangeStart w:id="2046"/>
      <w:ins w:id="2047" w:author="Abercrombie, Kerrie" w:date="2021-01-22T11:12:00Z">
        <w:r w:rsidR="00A70B6F">
          <w:t>VTS</w:t>
        </w:r>
      </w:ins>
      <w:commentRangeEnd w:id="2046"/>
      <w:ins w:id="2048" w:author="Abercrombie, Kerrie" w:date="2021-01-27T12:09:00Z">
        <w:r w:rsidR="004D7830">
          <w:rPr>
            <w:rStyle w:val="CommentReference"/>
            <w:rFonts w:eastAsiaTheme="minorHAnsi"/>
            <w:b w:val="0"/>
            <w:color w:val="auto"/>
            <w:u w:val="none"/>
          </w:rPr>
          <w:commentReference w:id="2046"/>
        </w:r>
      </w:ins>
      <w:bookmarkEnd w:id="2037"/>
    </w:p>
    <w:p w14:paraId="107C9A8A" w14:textId="3931D0FD" w:rsidR="001348C7" w:rsidRDefault="000B1C18" w:rsidP="008A2B31">
      <w:pPr>
        <w:pStyle w:val="Heading1"/>
        <w:numPr>
          <w:ilvl w:val="0"/>
          <w:numId w:val="65"/>
        </w:numPr>
        <w:rPr>
          <w:ins w:id="2049" w:author="Abercrombie, Kerrie" w:date="2021-01-21T13:15:00Z"/>
        </w:rPr>
      </w:pPr>
      <w:bookmarkStart w:id="2050" w:name="_Toc40341955"/>
      <w:bookmarkStart w:id="2051" w:name="_Toc62642275"/>
      <w:ins w:id="2052" w:author="Abercrombie, Kerrie" w:date="2021-01-21T13:15:00Z">
        <w:r>
          <w:rPr>
            <w:caps w:val="0"/>
          </w:rPr>
          <w:t>SCOPE</w:t>
        </w:r>
        <w:bookmarkEnd w:id="2050"/>
        <w:bookmarkEnd w:id="2051"/>
      </w:ins>
    </w:p>
    <w:p w14:paraId="1741570F" w14:textId="77777777" w:rsidR="001348C7" w:rsidRDefault="001348C7" w:rsidP="001348C7">
      <w:pPr>
        <w:pStyle w:val="Heading1separatationline"/>
        <w:rPr>
          <w:ins w:id="2053" w:author="Abercrombie, Kerrie" w:date="2021-01-21T13:15:00Z"/>
        </w:rPr>
      </w:pPr>
    </w:p>
    <w:p w14:paraId="4095100B" w14:textId="620EB9C1" w:rsidR="00A70B6F" w:rsidRDefault="005C5C0E" w:rsidP="002242ED">
      <w:pPr>
        <w:pStyle w:val="BodyText"/>
        <w:rPr>
          <w:ins w:id="2054" w:author="Abercrombie, Kerrie" w:date="2021-01-22T11:11:00Z"/>
        </w:rPr>
      </w:pPr>
      <w:ins w:id="2055" w:author="Abercrombie, Kerrie" w:date="2021-01-28T12:39:00Z">
        <w:r>
          <w:t xml:space="preserve">This module describes the </w:t>
        </w:r>
        <w:r w:rsidRPr="002C425D">
          <w:t xml:space="preserve">subject areas, knowledge and practical competence </w:t>
        </w:r>
        <w:r>
          <w:t>to interact with participating ships and allied services in mitigating the development of unsafe situations through</w:t>
        </w:r>
      </w:ins>
      <w:ins w:id="2056" w:author="Abercrombie, Kerrie" w:date="2021-01-22T11:11:00Z">
        <w:r w:rsidR="00A70B6F">
          <w:t>:</w:t>
        </w:r>
      </w:ins>
    </w:p>
    <w:p w14:paraId="08EE95F2" w14:textId="77777777" w:rsidR="00A70B6F" w:rsidRDefault="00A70B6F" w:rsidP="00A70B6F">
      <w:pPr>
        <w:pStyle w:val="Bullet1"/>
        <w:rPr>
          <w:ins w:id="2057" w:author="Abercrombie, Kerrie" w:date="2021-01-22T11:11:00Z"/>
        </w:rPr>
      </w:pPr>
      <w:ins w:id="2058" w:author="Abercrombie, Kerrie" w:date="2021-01-22T11:11:00Z">
        <w:r>
          <w:t xml:space="preserve">The provision of timely and relevant information on factors that may influence the ship's movements and assist on-board decision making. </w:t>
        </w:r>
      </w:ins>
    </w:p>
    <w:p w14:paraId="7D43B41C" w14:textId="77777777" w:rsidR="00A70B6F" w:rsidRDefault="00A70B6F" w:rsidP="00A70B6F">
      <w:pPr>
        <w:pStyle w:val="Bullet1"/>
        <w:rPr>
          <w:ins w:id="2059" w:author="Abercrombie, Kerrie" w:date="2021-01-22T11:11:00Z"/>
        </w:rPr>
      </w:pPr>
      <w:ins w:id="2060" w:author="Abercrombie, Kerrie" w:date="2021-01-22T11:11:00Z">
        <w:r>
          <w:t>The management of ship traffic to ensure the safety and efficiency of ship movements.</w:t>
        </w:r>
      </w:ins>
    </w:p>
    <w:p w14:paraId="6373251E" w14:textId="705EBB48" w:rsidR="00A70B6F" w:rsidRDefault="00A70B6F" w:rsidP="00A70B6F">
      <w:pPr>
        <w:pStyle w:val="Bullet1"/>
        <w:rPr>
          <w:ins w:id="2061" w:author="Abercrombie, Kerrie" w:date="2021-01-22T11:11:00Z"/>
        </w:rPr>
      </w:pPr>
      <w:ins w:id="2062" w:author="Abercrombie, Kerrie" w:date="2021-01-22T11:11:00Z">
        <w:r>
          <w:t>Responding to developing unsafe situations.</w:t>
        </w:r>
      </w:ins>
    </w:p>
    <w:p w14:paraId="10E46555" w14:textId="019B9EDE" w:rsidR="001348C7" w:rsidRDefault="000B1C18" w:rsidP="001348C7">
      <w:pPr>
        <w:pStyle w:val="Heading1"/>
        <w:rPr>
          <w:ins w:id="2063" w:author="Abercrombie, Kerrie" w:date="2021-01-21T13:15:00Z"/>
        </w:rPr>
      </w:pPr>
      <w:bookmarkStart w:id="2064" w:name="_Toc40341956"/>
      <w:bookmarkStart w:id="2065" w:name="_Toc62642276"/>
      <w:ins w:id="2066" w:author="Abercrombie, Kerrie" w:date="2021-01-21T13:15:00Z">
        <w:r>
          <w:rPr>
            <w:caps w:val="0"/>
          </w:rPr>
          <w:t>LEARNING OBJECTIVE</w:t>
        </w:r>
        <w:bookmarkEnd w:id="2064"/>
        <w:bookmarkEnd w:id="2065"/>
      </w:ins>
    </w:p>
    <w:p w14:paraId="251026FA" w14:textId="77777777" w:rsidR="001348C7" w:rsidRDefault="001348C7" w:rsidP="001348C7">
      <w:pPr>
        <w:pStyle w:val="Heading1separatationline"/>
        <w:rPr>
          <w:ins w:id="2067" w:author="Abercrombie, Kerrie" w:date="2021-01-21T13:15:00Z"/>
        </w:rPr>
      </w:pPr>
    </w:p>
    <w:p w14:paraId="71B6D7D0" w14:textId="77777777" w:rsidR="003145D0" w:rsidRDefault="003145D0" w:rsidP="003145D0">
      <w:pPr>
        <w:pStyle w:val="BodyText"/>
        <w:rPr>
          <w:ins w:id="2068" w:author="Abercrombie, Kerrie" w:date="2021-01-22T12:46:00Z"/>
        </w:rPr>
      </w:pPr>
      <w:ins w:id="2069" w:author="Abercrombie, Kerrie" w:date="2021-01-22T12:46:00Z">
        <w:r>
          <w:t>On the completion of the module the student will be able to demonstrate an understanding of, and knowledge in:</w:t>
        </w:r>
      </w:ins>
    </w:p>
    <w:p w14:paraId="4EA5BED6" w14:textId="796F2026" w:rsidR="003145D0" w:rsidRDefault="003145D0" w:rsidP="001348C7">
      <w:pPr>
        <w:pStyle w:val="BodyText"/>
        <w:rPr>
          <w:ins w:id="2070" w:author="Abercrombie, Kerrie" w:date="2021-01-22T12:46:00Z"/>
        </w:rPr>
      </w:pPr>
    </w:p>
    <w:p w14:paraId="234BE87E" w14:textId="1EFE5E08" w:rsidR="003145D0" w:rsidRDefault="000B1C18" w:rsidP="003145D0">
      <w:pPr>
        <w:pStyle w:val="Heading1"/>
        <w:rPr>
          <w:ins w:id="2071" w:author="Abercrombie, Kerrie" w:date="2021-01-22T12:43:00Z"/>
        </w:rPr>
      </w:pPr>
      <w:bookmarkStart w:id="2072" w:name="_Toc62642277"/>
      <w:bookmarkStart w:id="2073" w:name="_Toc40341957"/>
      <w:ins w:id="2074" w:author="Abercrombie, Kerrie" w:date="2021-01-22T12:43:00Z">
        <w:r w:rsidRPr="00C27B77">
          <w:rPr>
            <w:caps w:val="0"/>
          </w:rPr>
          <w:t>RECOMMENDED TRAINING HOURS</w:t>
        </w:r>
        <w:bookmarkEnd w:id="2072"/>
      </w:ins>
    </w:p>
    <w:p w14:paraId="3222F48E" w14:textId="77777777" w:rsidR="003145D0" w:rsidRDefault="003145D0" w:rsidP="003145D0">
      <w:pPr>
        <w:pStyle w:val="Heading1separatationline"/>
        <w:rPr>
          <w:ins w:id="2075" w:author="Abercrombie, Kerrie" w:date="2021-01-22T12:43:00Z"/>
        </w:rPr>
      </w:pPr>
    </w:p>
    <w:p w14:paraId="020CA9B5" w14:textId="77777777" w:rsidR="003145D0" w:rsidRPr="00C27B77" w:rsidRDefault="003145D0" w:rsidP="003145D0">
      <w:pPr>
        <w:pStyle w:val="BodyText"/>
        <w:rPr>
          <w:ins w:id="2076" w:author="Abercrombie, Kerrie" w:date="2021-01-22T12:43:00Z"/>
        </w:rPr>
      </w:pPr>
      <w:ins w:id="2077" w:author="Abercrombie, Kerrie" w:date="2021-01-22T12:43:00Z">
        <w:r>
          <w:t xml:space="preserve">The number of recommended hours are </w:t>
        </w:r>
        <w:r w:rsidRPr="00945E59">
          <w:rPr>
            <w:highlight w:val="yellow"/>
          </w:rPr>
          <w:t>XXX</w:t>
        </w:r>
        <w:r>
          <w:t xml:space="preserve">.  </w:t>
        </w:r>
      </w:ins>
    </w:p>
    <w:p w14:paraId="756E6A0D" w14:textId="612D02A9" w:rsidR="001348C7" w:rsidRDefault="000B1C18" w:rsidP="001348C7">
      <w:pPr>
        <w:pStyle w:val="Heading1"/>
        <w:rPr>
          <w:ins w:id="2078" w:author="Abercrombie, Kerrie" w:date="2021-01-21T13:15:00Z"/>
          <w:szCs w:val="20"/>
        </w:rPr>
      </w:pPr>
      <w:bookmarkStart w:id="2079" w:name="_Toc40341959"/>
      <w:bookmarkStart w:id="2080" w:name="_Toc62642278"/>
      <w:bookmarkEnd w:id="2073"/>
      <w:ins w:id="2081" w:author="Abercrombie, Kerrie" w:date="2021-01-21T13:15:00Z">
        <w:r w:rsidRPr="002A0F96">
          <w:rPr>
            <w:caps w:val="0"/>
            <w:szCs w:val="20"/>
          </w:rPr>
          <w:t>RECOMMENDED TRAINING AIDS AND EXERCISES</w:t>
        </w:r>
        <w:bookmarkEnd w:id="2079"/>
        <w:bookmarkEnd w:id="2080"/>
      </w:ins>
    </w:p>
    <w:p w14:paraId="27E7778D" w14:textId="77777777" w:rsidR="001348C7" w:rsidRDefault="001348C7" w:rsidP="001348C7">
      <w:pPr>
        <w:pStyle w:val="Heading1separatationline"/>
        <w:rPr>
          <w:ins w:id="2082" w:author="Abercrombie, Kerrie" w:date="2021-01-21T13:15:00Z"/>
        </w:rPr>
      </w:pPr>
    </w:p>
    <w:p w14:paraId="75E21564" w14:textId="77777777" w:rsidR="001348C7" w:rsidRDefault="001348C7" w:rsidP="001348C7">
      <w:pPr>
        <w:pStyle w:val="BodyText"/>
        <w:rPr>
          <w:ins w:id="2083" w:author="Abercrombie, Kerrie" w:date="2021-01-21T13:15:00Z"/>
        </w:rPr>
      </w:pPr>
      <w:ins w:id="2084" w:author="Abercrombie, Kerrie" w:date="2021-01-21T13:15:00Z">
        <w:r>
          <w:t>The teaching methods that should be used for the delivery of this module include:</w:t>
        </w:r>
      </w:ins>
    </w:p>
    <w:p w14:paraId="7D5B8DDE" w14:textId="77777777" w:rsidR="001348C7" w:rsidRDefault="001348C7" w:rsidP="001348C7">
      <w:pPr>
        <w:pStyle w:val="Bullet1"/>
        <w:rPr>
          <w:ins w:id="2085" w:author="Abercrombie, Kerrie" w:date="2021-01-21T13:15:00Z"/>
        </w:rPr>
      </w:pPr>
      <w:ins w:id="2086" w:author="Abercrombie, Kerrie" w:date="2021-01-21T13:15:00Z">
        <w:r>
          <w:t>Classroom presentations and facilitated discussion</w:t>
        </w:r>
      </w:ins>
    </w:p>
    <w:p w14:paraId="3C5E7742" w14:textId="77777777" w:rsidR="001348C7" w:rsidRDefault="001348C7" w:rsidP="001348C7">
      <w:pPr>
        <w:pStyle w:val="Bullet1"/>
        <w:rPr>
          <w:ins w:id="2087" w:author="Abercrombie, Kerrie" w:date="2021-01-21T13:15:00Z"/>
        </w:rPr>
      </w:pPr>
    </w:p>
    <w:p w14:paraId="578784FA" w14:textId="1C6E9B65" w:rsidR="003145D0" w:rsidRDefault="000B1C18" w:rsidP="003145D0">
      <w:pPr>
        <w:pStyle w:val="Heading1"/>
        <w:rPr>
          <w:ins w:id="2088" w:author="Abercrombie, Kerrie" w:date="2021-01-22T12:43:00Z"/>
        </w:rPr>
      </w:pPr>
      <w:bookmarkStart w:id="2089" w:name="_Toc62642279"/>
      <w:ins w:id="2090" w:author="Abercrombie, Kerrie" w:date="2021-01-22T12:43:00Z">
        <w:r>
          <w:rPr>
            <w:caps w:val="0"/>
          </w:rPr>
          <w:t>PRE-COURSE READING MATERIAL</w:t>
        </w:r>
        <w:bookmarkEnd w:id="2089"/>
        <w:r>
          <w:rPr>
            <w:caps w:val="0"/>
          </w:rPr>
          <w:t xml:space="preserve"> </w:t>
        </w:r>
      </w:ins>
    </w:p>
    <w:p w14:paraId="05054410" w14:textId="77777777" w:rsidR="003145D0" w:rsidRPr="00BF3E47" w:rsidRDefault="003145D0" w:rsidP="003145D0">
      <w:pPr>
        <w:pStyle w:val="Heading1separatationline"/>
        <w:rPr>
          <w:ins w:id="2091" w:author="Abercrombie, Kerrie" w:date="2021-01-22T12:43:00Z"/>
        </w:rPr>
      </w:pPr>
    </w:p>
    <w:p w14:paraId="3610DA1A" w14:textId="77777777" w:rsidR="003145D0" w:rsidRDefault="003145D0" w:rsidP="003145D0">
      <w:pPr>
        <w:pStyle w:val="BodyText"/>
        <w:rPr>
          <w:ins w:id="2092" w:author="Abercrombie, Kerrie" w:date="2021-01-22T12:43:00Z"/>
        </w:rPr>
      </w:pPr>
      <w:ins w:id="2093" w:author="Abercrombie, Kerrie" w:date="2021-01-22T12:43:00Z">
        <w:r>
          <w:t>Prior to attending the course, it is suggested that a student be provided with at least the following materials:</w:t>
        </w:r>
      </w:ins>
    </w:p>
    <w:p w14:paraId="3F8BEB71" w14:textId="2E8BFEAB" w:rsidR="003145D0" w:rsidRDefault="002242ED" w:rsidP="003145D0">
      <w:pPr>
        <w:pStyle w:val="Bullet1"/>
        <w:rPr>
          <w:ins w:id="2094" w:author="Abercrombie, Kerrie" w:date="2021-01-22T12:43:00Z"/>
        </w:rPr>
      </w:pPr>
      <w:ins w:id="2095" w:author="Abercrombie, Kerrie" w:date="2021-01-22T12:55:00Z">
        <w:r>
          <w:t>A.857 (xx)</w:t>
        </w:r>
      </w:ins>
    </w:p>
    <w:p w14:paraId="75D41947" w14:textId="41DDE9F6" w:rsidR="003145D0" w:rsidRDefault="003145D0" w:rsidP="003145D0">
      <w:pPr>
        <w:pStyle w:val="Bullet1"/>
        <w:rPr>
          <w:ins w:id="2096" w:author="Abercrombie, Kerrie" w:date="2021-01-22T12:43:00Z"/>
        </w:rPr>
      </w:pPr>
      <w:ins w:id="2097" w:author="Abercrombie, Kerrie" w:date="2021-01-22T12:43:00Z">
        <w:r>
          <w:t>GL1089</w:t>
        </w:r>
      </w:ins>
      <w:ins w:id="2098" w:author="Abercrombie, Kerrie" w:date="2021-01-22T12:55:00Z">
        <w:r w:rsidR="002242ED" w:rsidRPr="002242ED">
          <w:t xml:space="preserve"> </w:t>
        </w:r>
        <w:r w:rsidR="002242ED">
          <w:t>(Revised)</w:t>
        </w:r>
      </w:ins>
    </w:p>
    <w:p w14:paraId="6AD4A7D9" w14:textId="77777777" w:rsidR="001348C7" w:rsidRDefault="001348C7" w:rsidP="001348C7">
      <w:pPr>
        <w:pStyle w:val="BodyText"/>
        <w:rPr>
          <w:ins w:id="2099" w:author="Abercrombie, Kerrie" w:date="2021-01-21T13:15:00Z"/>
        </w:rPr>
      </w:pPr>
    </w:p>
    <w:p w14:paraId="7B381535" w14:textId="77777777" w:rsidR="001348C7" w:rsidRDefault="001348C7" w:rsidP="001348C7">
      <w:pPr>
        <w:pStyle w:val="BodyText"/>
        <w:rPr>
          <w:ins w:id="2100" w:author="Abercrombie, Kerrie" w:date="2021-01-21T13:15:00Z"/>
        </w:rPr>
      </w:pPr>
    </w:p>
    <w:p w14:paraId="31928951" w14:textId="77777777" w:rsidR="001348C7" w:rsidRPr="0036496F" w:rsidRDefault="001348C7" w:rsidP="001348C7">
      <w:pPr>
        <w:pStyle w:val="BodyText"/>
        <w:rPr>
          <w:ins w:id="2101" w:author="Abercrombie, Kerrie" w:date="2021-01-21T13:15:00Z"/>
        </w:rPr>
        <w:sectPr w:rsidR="001348C7" w:rsidRPr="0036496F" w:rsidSect="001348C7">
          <w:pgSz w:w="11906" w:h="16838" w:code="9"/>
          <w:pgMar w:top="1134" w:right="794" w:bottom="1134" w:left="907" w:header="851" w:footer="851" w:gutter="0"/>
          <w:cols w:space="708"/>
          <w:docGrid w:linePitch="360"/>
        </w:sectPr>
      </w:pPr>
    </w:p>
    <w:p w14:paraId="5DAAB407" w14:textId="3C2C0419" w:rsidR="001348C7" w:rsidRDefault="000B1C18" w:rsidP="001348C7">
      <w:pPr>
        <w:pStyle w:val="Heading1"/>
        <w:rPr>
          <w:ins w:id="2102" w:author="Abercrombie, Kerrie" w:date="2021-01-22T10:24:00Z"/>
        </w:rPr>
      </w:pPr>
      <w:bookmarkStart w:id="2103" w:name="_Toc40341961"/>
      <w:bookmarkStart w:id="2104" w:name="_Toc62642280"/>
      <w:ins w:id="2105" w:author="Abercrombie, Kerrie" w:date="2021-01-21T13:15:00Z">
        <w:r>
          <w:rPr>
            <w:caps w:val="0"/>
          </w:rPr>
          <w:lastRenderedPageBreak/>
          <w:t>DETAILED TEACHING SYLLABUS</w:t>
        </w:r>
      </w:ins>
      <w:bookmarkEnd w:id="2103"/>
      <w:bookmarkEnd w:id="2104"/>
    </w:p>
    <w:p w14:paraId="6D04C758" w14:textId="427D6140" w:rsidR="00531867" w:rsidRDefault="00531867" w:rsidP="00531867">
      <w:pPr>
        <w:pStyle w:val="Heading1separatationline"/>
        <w:rPr>
          <w:ins w:id="2106" w:author="Abercrombie, Kerrie" w:date="2021-01-22T10:24:00Z"/>
        </w:rPr>
      </w:pPr>
    </w:p>
    <w:p w14:paraId="79A91C37" w14:textId="77777777" w:rsidR="002B5A22" w:rsidRPr="00BF3E47" w:rsidRDefault="002B5A22" w:rsidP="002242ED">
      <w:pPr>
        <w:pStyle w:val="BodyText"/>
        <w:rPr>
          <w:ins w:id="2107" w:author="Abercrombie, Kerrie" w:date="2021-01-21T13:15: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FB0C8D" w14:paraId="409AC186" w14:textId="77777777" w:rsidTr="00920CAB">
        <w:trPr>
          <w:cantSplit/>
          <w:trHeight w:val="1349"/>
          <w:tblHeader/>
          <w:ins w:id="2108" w:author="Abercrombie, Kerrie" w:date="2021-01-21T13:15:00Z"/>
        </w:trPr>
        <w:tc>
          <w:tcPr>
            <w:tcW w:w="846" w:type="dxa"/>
            <w:textDirection w:val="btLr"/>
          </w:tcPr>
          <w:p w14:paraId="5ECCB109" w14:textId="77777777" w:rsidR="002B5A22" w:rsidRPr="00FB0C8D" w:rsidRDefault="002B5A22" w:rsidP="00FB0C8D">
            <w:pPr>
              <w:pStyle w:val="Tabletexttitle"/>
              <w:spacing w:before="0" w:after="0"/>
              <w:rPr>
                <w:ins w:id="2109" w:author="Abercrombie, Kerrie" w:date="2021-01-21T13:15:00Z"/>
                <w:rFonts w:cstheme="minorHAnsi"/>
                <w:szCs w:val="20"/>
              </w:rPr>
            </w:pPr>
            <w:ins w:id="2110" w:author="Abercrombie, Kerrie" w:date="2021-01-21T13:15:00Z">
              <w:r w:rsidRPr="00FB0C8D">
                <w:rPr>
                  <w:rFonts w:cstheme="minorHAnsi"/>
                  <w:szCs w:val="20"/>
                </w:rPr>
                <w:t>Element</w:t>
              </w:r>
            </w:ins>
          </w:p>
        </w:tc>
        <w:tc>
          <w:tcPr>
            <w:tcW w:w="4607" w:type="dxa"/>
          </w:tcPr>
          <w:p w14:paraId="2C094BFA" w14:textId="77777777" w:rsidR="002B5A22" w:rsidRPr="00FB0C8D" w:rsidRDefault="002B5A22" w:rsidP="00FB0C8D">
            <w:pPr>
              <w:pStyle w:val="Tabletexttitle"/>
              <w:spacing w:before="0" w:after="0"/>
              <w:ind w:left="0" w:right="0"/>
              <w:rPr>
                <w:ins w:id="2111" w:author="Abercrombie, Kerrie" w:date="2021-01-21T13:15:00Z"/>
                <w:rFonts w:cstheme="minorHAnsi"/>
                <w:szCs w:val="20"/>
              </w:rPr>
            </w:pPr>
            <w:ins w:id="2112" w:author="Abercrombie, Kerrie" w:date="2021-01-21T13:15:00Z">
              <w:r w:rsidRPr="00FB0C8D">
                <w:rPr>
                  <w:rFonts w:cstheme="minorHAnsi"/>
                  <w:szCs w:val="20"/>
                </w:rPr>
                <w:t>Session Objective</w:t>
              </w:r>
            </w:ins>
          </w:p>
        </w:tc>
        <w:tc>
          <w:tcPr>
            <w:tcW w:w="921" w:type="dxa"/>
            <w:textDirection w:val="btLr"/>
          </w:tcPr>
          <w:p w14:paraId="510BB100" w14:textId="55FD9779" w:rsidR="002B5A22" w:rsidRPr="00FB0C8D" w:rsidRDefault="002B5A22" w:rsidP="00FB0C8D">
            <w:pPr>
              <w:pStyle w:val="Tabletexttitle"/>
              <w:spacing w:before="0" w:after="0"/>
              <w:rPr>
                <w:ins w:id="2113" w:author="Abercrombie, Kerrie" w:date="2021-01-25T09:00:00Z"/>
                <w:rFonts w:cstheme="minorHAnsi"/>
                <w:szCs w:val="20"/>
              </w:rPr>
            </w:pPr>
            <w:ins w:id="2114" w:author="Abercrombie, Kerrie" w:date="2021-01-25T09:00:00Z">
              <w:r w:rsidRPr="00FB0C8D">
                <w:rPr>
                  <w:rFonts w:cstheme="minorHAnsi"/>
                  <w:szCs w:val="20"/>
                </w:rPr>
                <w:t>Sub-element</w:t>
              </w:r>
            </w:ins>
          </w:p>
        </w:tc>
        <w:tc>
          <w:tcPr>
            <w:tcW w:w="4607" w:type="dxa"/>
          </w:tcPr>
          <w:p w14:paraId="7BB47FC5" w14:textId="6F815E4D" w:rsidR="002B5A22" w:rsidRPr="00FB0C8D" w:rsidRDefault="002B5A22" w:rsidP="00FB0C8D">
            <w:pPr>
              <w:pStyle w:val="Tabletexttitle"/>
              <w:spacing w:before="0" w:after="0"/>
              <w:ind w:left="0" w:right="0"/>
              <w:rPr>
                <w:ins w:id="2115" w:author="Abercrombie, Kerrie" w:date="2021-01-21T13:15:00Z"/>
                <w:rFonts w:cstheme="minorHAnsi"/>
                <w:szCs w:val="20"/>
              </w:rPr>
            </w:pPr>
            <w:ins w:id="2116" w:author="Abercrombie, Kerrie" w:date="2021-01-21T13:15:00Z">
              <w:r w:rsidRPr="00FB0C8D">
                <w:rPr>
                  <w:rFonts w:cstheme="minorHAnsi"/>
                  <w:szCs w:val="20"/>
                </w:rPr>
                <w:t>Subject Elements</w:t>
              </w:r>
            </w:ins>
          </w:p>
        </w:tc>
        <w:tc>
          <w:tcPr>
            <w:tcW w:w="683" w:type="dxa"/>
            <w:textDirection w:val="btLr"/>
          </w:tcPr>
          <w:p w14:paraId="5696B37B" w14:textId="77777777" w:rsidR="002B5A22" w:rsidRPr="00FB0C8D" w:rsidRDefault="002B5A22" w:rsidP="00FB0C8D">
            <w:pPr>
              <w:pStyle w:val="Tabletexttitle"/>
              <w:spacing w:before="0" w:after="0"/>
              <w:rPr>
                <w:ins w:id="2117" w:author="Abercrombie, Kerrie" w:date="2021-01-21T13:15:00Z"/>
                <w:rFonts w:cstheme="minorHAnsi"/>
                <w:szCs w:val="20"/>
              </w:rPr>
            </w:pPr>
            <w:ins w:id="2118" w:author="Abercrombie, Kerrie" w:date="2021-01-21T13:15:00Z">
              <w:r w:rsidRPr="00FB0C8D">
                <w:rPr>
                  <w:rFonts w:cstheme="minorHAnsi"/>
                  <w:szCs w:val="20"/>
                </w:rPr>
                <w:t>Level of Competence</w:t>
              </w:r>
            </w:ins>
          </w:p>
        </w:tc>
        <w:tc>
          <w:tcPr>
            <w:tcW w:w="3003" w:type="dxa"/>
          </w:tcPr>
          <w:p w14:paraId="45851060" w14:textId="77777777" w:rsidR="002B5A22" w:rsidRPr="00FB0C8D" w:rsidRDefault="002B5A22" w:rsidP="00FB0C8D">
            <w:pPr>
              <w:pStyle w:val="Tabletexttitle"/>
              <w:spacing w:before="0" w:after="0"/>
              <w:ind w:left="0" w:right="7"/>
              <w:rPr>
                <w:ins w:id="2119" w:author="Abercrombie, Kerrie" w:date="2021-01-21T13:15:00Z"/>
                <w:rFonts w:cstheme="minorHAnsi"/>
                <w:szCs w:val="20"/>
              </w:rPr>
            </w:pPr>
            <w:ins w:id="2120" w:author="Abercrombie, Kerrie" w:date="2021-01-21T13:15:00Z">
              <w:r w:rsidRPr="00FB0C8D">
                <w:rPr>
                  <w:rFonts w:cstheme="minorHAnsi"/>
                  <w:szCs w:val="20"/>
                </w:rPr>
                <w:t>Resources</w:t>
              </w:r>
            </w:ins>
          </w:p>
          <w:p w14:paraId="1CD20872" w14:textId="77777777" w:rsidR="002B5A22" w:rsidRPr="00FB0C8D" w:rsidRDefault="002B5A22" w:rsidP="00FB0C8D">
            <w:pPr>
              <w:pStyle w:val="Tabletexttitle"/>
              <w:spacing w:before="0" w:after="0"/>
              <w:ind w:left="0" w:right="7"/>
              <w:rPr>
                <w:ins w:id="2121" w:author="Abercrombie, Kerrie" w:date="2021-01-21T13:15:00Z"/>
                <w:rFonts w:cstheme="minorHAnsi"/>
                <w:szCs w:val="20"/>
              </w:rPr>
            </w:pPr>
          </w:p>
        </w:tc>
      </w:tr>
      <w:tr w:rsidR="002B5A22" w:rsidRPr="00FB0C8D" w14:paraId="5BC5E068" w14:textId="77777777" w:rsidTr="002B5A22">
        <w:trPr>
          <w:trHeight w:val="70"/>
          <w:ins w:id="2122" w:author="Abercrombie, Kerrie" w:date="2021-01-22T13:14:00Z"/>
        </w:trPr>
        <w:tc>
          <w:tcPr>
            <w:tcW w:w="846" w:type="dxa"/>
            <w:shd w:val="clear" w:color="auto" w:fill="F2F2F2" w:themeFill="background1" w:themeFillShade="F2"/>
          </w:tcPr>
          <w:p w14:paraId="07390E43" w14:textId="161ACF10" w:rsidR="002B5A22" w:rsidRPr="00FB0C8D" w:rsidRDefault="002B5A22" w:rsidP="00FB0C8D">
            <w:pPr>
              <w:pStyle w:val="Tabletext"/>
              <w:spacing w:before="0" w:after="0"/>
              <w:rPr>
                <w:ins w:id="2123" w:author="Abercrombie, Kerrie" w:date="2021-01-22T13:14:00Z"/>
                <w:rFonts w:cstheme="minorHAnsi"/>
                <w:b/>
                <w:szCs w:val="20"/>
              </w:rPr>
            </w:pPr>
            <w:ins w:id="2124" w:author="Abercrombie, Kerrie" w:date="2021-01-22T13:20:00Z">
              <w:r w:rsidRPr="00FB0C8D">
                <w:rPr>
                  <w:rFonts w:cstheme="minorHAnsi"/>
                  <w:b/>
                  <w:szCs w:val="20"/>
                </w:rPr>
                <w:t>3.1</w:t>
              </w:r>
            </w:ins>
          </w:p>
        </w:tc>
        <w:tc>
          <w:tcPr>
            <w:tcW w:w="4607" w:type="dxa"/>
            <w:shd w:val="clear" w:color="auto" w:fill="F2F2F2" w:themeFill="background1" w:themeFillShade="F2"/>
          </w:tcPr>
          <w:p w14:paraId="1068018C" w14:textId="22BD9C89" w:rsidR="002B5A22" w:rsidRPr="00FB0C8D" w:rsidRDefault="008E652F" w:rsidP="00FB0C8D">
            <w:pPr>
              <w:pStyle w:val="Tabletext"/>
              <w:spacing w:before="0" w:after="0"/>
              <w:ind w:left="0" w:right="0"/>
              <w:rPr>
                <w:ins w:id="2125" w:author="Abercrombie, Kerrie" w:date="2021-01-22T13:14:00Z"/>
                <w:rFonts w:cstheme="minorHAnsi"/>
                <w:b/>
                <w:szCs w:val="20"/>
              </w:rPr>
            </w:pPr>
            <w:ins w:id="2126" w:author="Abercrombie, Kerrie" w:date="2021-01-22T13:14:00Z">
              <w:r w:rsidRPr="00FB0C8D">
                <w:rPr>
                  <w:rFonts w:cstheme="minorHAnsi"/>
                  <w:b/>
                  <w:szCs w:val="20"/>
                </w:rPr>
                <w:t>VTS ENVIRONMENT</w:t>
              </w:r>
            </w:ins>
          </w:p>
        </w:tc>
        <w:tc>
          <w:tcPr>
            <w:tcW w:w="921" w:type="dxa"/>
            <w:shd w:val="clear" w:color="auto" w:fill="F2F2F2" w:themeFill="background1" w:themeFillShade="F2"/>
          </w:tcPr>
          <w:p w14:paraId="28B265BF" w14:textId="77777777" w:rsidR="002B5A22" w:rsidRPr="00FB0C8D" w:rsidRDefault="002B5A22" w:rsidP="00FB0C8D">
            <w:pPr>
              <w:pStyle w:val="Tabletext"/>
              <w:spacing w:before="0" w:after="0"/>
              <w:ind w:left="0" w:right="0"/>
              <w:rPr>
                <w:ins w:id="2127" w:author="Abercrombie, Kerrie" w:date="2021-01-25T09:00:00Z"/>
                <w:rFonts w:cstheme="minorHAnsi"/>
                <w:b/>
                <w:szCs w:val="20"/>
              </w:rPr>
            </w:pPr>
          </w:p>
        </w:tc>
        <w:tc>
          <w:tcPr>
            <w:tcW w:w="4607" w:type="dxa"/>
            <w:shd w:val="clear" w:color="auto" w:fill="F2F2F2" w:themeFill="background1" w:themeFillShade="F2"/>
          </w:tcPr>
          <w:p w14:paraId="01101D52" w14:textId="48921EBF" w:rsidR="002B5A22" w:rsidRPr="00FB0C8D" w:rsidRDefault="002B5A22" w:rsidP="00FB0C8D">
            <w:pPr>
              <w:pStyle w:val="Tabletext"/>
              <w:spacing w:before="0" w:after="0"/>
              <w:ind w:left="0" w:right="0"/>
              <w:rPr>
                <w:ins w:id="2128" w:author="Abercrombie, Kerrie" w:date="2021-01-22T13:14:00Z"/>
                <w:rFonts w:cstheme="minorHAnsi"/>
                <w:b/>
                <w:szCs w:val="20"/>
              </w:rPr>
            </w:pPr>
          </w:p>
        </w:tc>
        <w:tc>
          <w:tcPr>
            <w:tcW w:w="683" w:type="dxa"/>
            <w:shd w:val="clear" w:color="auto" w:fill="F2F2F2" w:themeFill="background1" w:themeFillShade="F2"/>
          </w:tcPr>
          <w:p w14:paraId="624194E0" w14:textId="77777777" w:rsidR="002B5A22" w:rsidRPr="00FB0C8D" w:rsidRDefault="002B5A22" w:rsidP="00FB0C8D">
            <w:pPr>
              <w:pStyle w:val="Tabletext"/>
              <w:spacing w:before="0" w:after="0"/>
              <w:rPr>
                <w:ins w:id="2129" w:author="Abercrombie, Kerrie" w:date="2021-01-22T13:14:00Z"/>
                <w:rFonts w:cstheme="minorHAnsi"/>
                <w:b/>
                <w:szCs w:val="20"/>
              </w:rPr>
            </w:pPr>
          </w:p>
        </w:tc>
        <w:tc>
          <w:tcPr>
            <w:tcW w:w="3003" w:type="dxa"/>
            <w:shd w:val="clear" w:color="auto" w:fill="F2F2F2" w:themeFill="background1" w:themeFillShade="F2"/>
          </w:tcPr>
          <w:p w14:paraId="08F93729" w14:textId="34A4F672" w:rsidR="002B5A22" w:rsidRPr="00FB0C8D" w:rsidRDefault="005300C7" w:rsidP="00FB0C8D">
            <w:pPr>
              <w:pStyle w:val="Tabletext"/>
              <w:spacing w:before="0" w:after="0"/>
              <w:ind w:left="0" w:right="7"/>
              <w:rPr>
                <w:ins w:id="2130" w:author="Abercrombie, Kerrie" w:date="2021-01-22T13:14:00Z"/>
                <w:rFonts w:cstheme="minorHAnsi"/>
                <w:b/>
                <w:szCs w:val="20"/>
              </w:rPr>
            </w:pPr>
            <w:ins w:id="2131" w:author="Abercrombie, Kerrie" w:date="2021-01-25T09:52:00Z">
              <w:r w:rsidRPr="00FB0C8D">
                <w:rPr>
                  <w:rFonts w:cstheme="minorHAnsi"/>
                  <w:b/>
                  <w:szCs w:val="20"/>
                </w:rPr>
                <w:t>?R35, R37</w:t>
              </w:r>
            </w:ins>
          </w:p>
        </w:tc>
      </w:tr>
      <w:tr w:rsidR="00B1705B" w:rsidRPr="00FB0C8D" w14:paraId="6410E024" w14:textId="77777777" w:rsidTr="001067BE">
        <w:trPr>
          <w:trHeight w:val="70"/>
          <w:ins w:id="2132" w:author="Abercrombie, Kerrie" w:date="2021-01-22T13:15:00Z"/>
        </w:trPr>
        <w:tc>
          <w:tcPr>
            <w:tcW w:w="846" w:type="dxa"/>
            <w:vMerge w:val="restart"/>
            <w:shd w:val="clear" w:color="auto" w:fill="auto"/>
          </w:tcPr>
          <w:p w14:paraId="08C541CD" w14:textId="77777777" w:rsidR="00B1705B" w:rsidRPr="00FB0C8D" w:rsidRDefault="00B1705B" w:rsidP="00FB0C8D">
            <w:pPr>
              <w:pStyle w:val="Tabletext"/>
              <w:spacing w:before="0" w:after="0"/>
              <w:rPr>
                <w:ins w:id="2133" w:author="Abercrombie, Kerrie" w:date="2021-01-22T13:15:00Z"/>
                <w:rFonts w:cstheme="minorHAnsi"/>
                <w:szCs w:val="20"/>
              </w:rPr>
            </w:pPr>
          </w:p>
        </w:tc>
        <w:tc>
          <w:tcPr>
            <w:tcW w:w="4607" w:type="dxa"/>
            <w:vMerge w:val="restart"/>
            <w:shd w:val="clear" w:color="auto" w:fill="auto"/>
          </w:tcPr>
          <w:p w14:paraId="6DD30E2A" w14:textId="59252B38" w:rsidR="00B1705B" w:rsidRPr="00FB0C8D" w:rsidRDefault="005300C7" w:rsidP="00FB0C8D">
            <w:pPr>
              <w:pStyle w:val="Tabletext"/>
              <w:spacing w:before="0" w:after="0"/>
              <w:ind w:left="0" w:right="0"/>
              <w:rPr>
                <w:ins w:id="2134" w:author="Abercrombie, Kerrie" w:date="2021-01-22T13:15:00Z"/>
                <w:rFonts w:cstheme="minorHAnsi"/>
                <w:i/>
                <w:szCs w:val="20"/>
              </w:rPr>
            </w:pPr>
            <w:ins w:id="2135" w:author="Abercrombie, Kerrie" w:date="2021-01-25T09:50:00Z">
              <w:r w:rsidRPr="00FB0C8D">
                <w:rPr>
                  <w:rFonts w:cstheme="minorHAnsi"/>
                  <w:i/>
                  <w:szCs w:val="20"/>
                </w:rPr>
                <w:t xml:space="preserve">To provide a broad understanding of the measures used to manage traffic within a VTS. </w:t>
              </w:r>
            </w:ins>
          </w:p>
        </w:tc>
        <w:tc>
          <w:tcPr>
            <w:tcW w:w="921" w:type="dxa"/>
            <w:shd w:val="clear" w:color="auto" w:fill="auto"/>
          </w:tcPr>
          <w:p w14:paraId="22631FE7" w14:textId="7CA8D4C5" w:rsidR="00B1705B" w:rsidRPr="00FB0C8D" w:rsidRDefault="00B1705B" w:rsidP="00FB0C8D">
            <w:pPr>
              <w:pStyle w:val="Tabletext"/>
              <w:spacing w:before="0" w:after="0"/>
              <w:rPr>
                <w:ins w:id="2136" w:author="Abercrombie, Kerrie" w:date="2021-01-25T09:00:00Z"/>
                <w:rFonts w:cstheme="minorHAnsi"/>
                <w:szCs w:val="20"/>
              </w:rPr>
            </w:pPr>
            <w:ins w:id="2137" w:author="Abercrombie, Kerrie" w:date="2021-01-25T09:00:00Z">
              <w:r w:rsidRPr="00FB0C8D">
                <w:rPr>
                  <w:rFonts w:cstheme="minorHAnsi"/>
                  <w:szCs w:val="20"/>
                </w:rPr>
                <w:t>3.1.1</w:t>
              </w:r>
            </w:ins>
          </w:p>
        </w:tc>
        <w:tc>
          <w:tcPr>
            <w:tcW w:w="4607" w:type="dxa"/>
            <w:shd w:val="clear" w:color="auto" w:fill="auto"/>
          </w:tcPr>
          <w:p w14:paraId="54D34D4E" w14:textId="5EF61A7D" w:rsidR="00B1705B" w:rsidRPr="00FB0C8D" w:rsidRDefault="00B1705B" w:rsidP="00FB0C8D">
            <w:pPr>
              <w:pStyle w:val="Tabletext"/>
              <w:spacing w:before="0" w:after="0"/>
              <w:rPr>
                <w:ins w:id="2138" w:author="Abercrombie, Kerrie" w:date="2021-01-22T13:15:00Z"/>
                <w:rFonts w:cstheme="minorHAnsi"/>
                <w:szCs w:val="20"/>
              </w:rPr>
            </w:pPr>
            <w:ins w:id="2139" w:author="Abercrombie, Kerrie" w:date="2021-01-22T13:16:00Z">
              <w:r w:rsidRPr="00FB0C8D">
                <w:rPr>
                  <w:rFonts w:cstheme="minorHAnsi"/>
                  <w:szCs w:val="20"/>
                </w:rPr>
                <w:t>Area limits, boundaries, separation zones, shipping lanes and channels</w:t>
              </w:r>
            </w:ins>
          </w:p>
        </w:tc>
        <w:tc>
          <w:tcPr>
            <w:tcW w:w="683" w:type="dxa"/>
            <w:shd w:val="clear" w:color="auto" w:fill="auto"/>
          </w:tcPr>
          <w:p w14:paraId="4949807A" w14:textId="77777777" w:rsidR="00B1705B" w:rsidRPr="00FB0C8D" w:rsidRDefault="00B1705B" w:rsidP="00FB0C8D">
            <w:pPr>
              <w:pStyle w:val="Tabletext"/>
              <w:spacing w:before="0" w:after="0"/>
              <w:rPr>
                <w:ins w:id="2140" w:author="Abercrombie, Kerrie" w:date="2021-01-22T13:15:00Z"/>
                <w:rFonts w:cstheme="minorHAnsi"/>
                <w:szCs w:val="20"/>
              </w:rPr>
            </w:pPr>
          </w:p>
        </w:tc>
        <w:tc>
          <w:tcPr>
            <w:tcW w:w="3003" w:type="dxa"/>
            <w:shd w:val="clear" w:color="auto" w:fill="auto"/>
          </w:tcPr>
          <w:p w14:paraId="23D2ABAD" w14:textId="77777777" w:rsidR="00B1705B" w:rsidRPr="00FB0C8D" w:rsidRDefault="00B1705B" w:rsidP="00FB0C8D">
            <w:pPr>
              <w:pStyle w:val="Tabletext"/>
              <w:spacing w:before="0" w:after="0"/>
              <w:ind w:left="0" w:right="7"/>
              <w:rPr>
                <w:ins w:id="2141" w:author="Abercrombie, Kerrie" w:date="2021-01-22T13:15:00Z"/>
                <w:rFonts w:cstheme="minorHAnsi"/>
                <w:szCs w:val="20"/>
              </w:rPr>
            </w:pPr>
          </w:p>
        </w:tc>
      </w:tr>
      <w:tr w:rsidR="00B1705B" w:rsidRPr="00FB0C8D" w14:paraId="6833E489" w14:textId="77777777" w:rsidTr="001067BE">
        <w:trPr>
          <w:trHeight w:val="70"/>
          <w:ins w:id="2142" w:author="Abercrombie, Kerrie" w:date="2021-01-22T13:15:00Z"/>
        </w:trPr>
        <w:tc>
          <w:tcPr>
            <w:tcW w:w="846" w:type="dxa"/>
            <w:vMerge/>
            <w:shd w:val="clear" w:color="auto" w:fill="auto"/>
          </w:tcPr>
          <w:p w14:paraId="7AC2CA39" w14:textId="77777777" w:rsidR="00B1705B" w:rsidRPr="00FB0C8D" w:rsidRDefault="00B1705B" w:rsidP="00FB0C8D">
            <w:pPr>
              <w:pStyle w:val="Tabletext"/>
              <w:spacing w:before="0" w:after="0"/>
              <w:rPr>
                <w:ins w:id="2143" w:author="Abercrombie, Kerrie" w:date="2021-01-22T13:15:00Z"/>
                <w:rFonts w:cstheme="minorHAnsi"/>
                <w:szCs w:val="20"/>
              </w:rPr>
            </w:pPr>
          </w:p>
        </w:tc>
        <w:tc>
          <w:tcPr>
            <w:tcW w:w="4607" w:type="dxa"/>
            <w:vMerge/>
            <w:shd w:val="clear" w:color="auto" w:fill="auto"/>
          </w:tcPr>
          <w:p w14:paraId="0DB6AB34" w14:textId="77777777" w:rsidR="00B1705B" w:rsidRPr="00FB0C8D" w:rsidRDefault="00B1705B" w:rsidP="00FB0C8D">
            <w:pPr>
              <w:pStyle w:val="Tabletext"/>
              <w:spacing w:before="0" w:after="0"/>
              <w:ind w:left="0" w:right="0"/>
              <w:rPr>
                <w:ins w:id="2144" w:author="Abercrombie, Kerrie" w:date="2021-01-22T13:15:00Z"/>
                <w:rFonts w:cstheme="minorHAnsi"/>
                <w:i/>
                <w:szCs w:val="20"/>
              </w:rPr>
            </w:pPr>
          </w:p>
        </w:tc>
        <w:tc>
          <w:tcPr>
            <w:tcW w:w="921" w:type="dxa"/>
            <w:shd w:val="clear" w:color="auto" w:fill="auto"/>
          </w:tcPr>
          <w:p w14:paraId="532D9427" w14:textId="73F78545" w:rsidR="00B1705B" w:rsidRPr="00FB0C8D" w:rsidRDefault="00B1705B" w:rsidP="00FB0C8D">
            <w:pPr>
              <w:pStyle w:val="Tabletext"/>
              <w:spacing w:before="0" w:after="0"/>
              <w:rPr>
                <w:ins w:id="2145" w:author="Abercrombie, Kerrie" w:date="2021-01-25T09:00:00Z"/>
                <w:rFonts w:cstheme="minorHAnsi"/>
                <w:szCs w:val="20"/>
              </w:rPr>
            </w:pPr>
            <w:ins w:id="2146" w:author="Abercrombie, Kerrie" w:date="2021-01-25T09:00:00Z">
              <w:r w:rsidRPr="00FB0C8D">
                <w:rPr>
                  <w:rFonts w:cstheme="minorHAnsi"/>
                  <w:szCs w:val="20"/>
                </w:rPr>
                <w:t>3.1.2</w:t>
              </w:r>
            </w:ins>
          </w:p>
        </w:tc>
        <w:tc>
          <w:tcPr>
            <w:tcW w:w="4607" w:type="dxa"/>
            <w:shd w:val="clear" w:color="auto" w:fill="auto"/>
          </w:tcPr>
          <w:p w14:paraId="33D2A589" w14:textId="4FCBA95F" w:rsidR="00B1705B" w:rsidRPr="00FB0C8D" w:rsidRDefault="00B1705B" w:rsidP="00FB0C8D">
            <w:pPr>
              <w:pStyle w:val="Tabletext"/>
              <w:spacing w:before="0" w:after="0"/>
              <w:rPr>
                <w:ins w:id="2147" w:author="Abercrombie, Kerrie" w:date="2021-01-22T13:15:00Z"/>
                <w:rFonts w:cstheme="minorHAnsi"/>
                <w:szCs w:val="20"/>
              </w:rPr>
            </w:pPr>
            <w:ins w:id="2148" w:author="Abercrombie, Kerrie" w:date="2021-01-22T13:16:00Z">
              <w:r w:rsidRPr="00FB0C8D">
                <w:rPr>
                  <w:rFonts w:cstheme="minorHAnsi"/>
                  <w:szCs w:val="20"/>
                </w:rPr>
                <w:t>Prohibited or dangerous areas, safety zones, anchorages and restricted areas</w:t>
              </w:r>
            </w:ins>
          </w:p>
        </w:tc>
        <w:tc>
          <w:tcPr>
            <w:tcW w:w="683" w:type="dxa"/>
            <w:shd w:val="clear" w:color="auto" w:fill="auto"/>
          </w:tcPr>
          <w:p w14:paraId="332542BA" w14:textId="77777777" w:rsidR="00B1705B" w:rsidRPr="00FB0C8D" w:rsidRDefault="00B1705B" w:rsidP="00FB0C8D">
            <w:pPr>
              <w:pStyle w:val="Tabletext"/>
              <w:spacing w:before="0" w:after="0"/>
              <w:rPr>
                <w:ins w:id="2149" w:author="Abercrombie, Kerrie" w:date="2021-01-22T13:15:00Z"/>
                <w:rFonts w:cstheme="minorHAnsi"/>
                <w:szCs w:val="20"/>
              </w:rPr>
            </w:pPr>
          </w:p>
        </w:tc>
        <w:tc>
          <w:tcPr>
            <w:tcW w:w="3003" w:type="dxa"/>
            <w:shd w:val="clear" w:color="auto" w:fill="auto"/>
          </w:tcPr>
          <w:p w14:paraId="377D97C3" w14:textId="77777777" w:rsidR="00B1705B" w:rsidRPr="00FB0C8D" w:rsidRDefault="00B1705B" w:rsidP="00FB0C8D">
            <w:pPr>
              <w:pStyle w:val="Tabletext"/>
              <w:spacing w:before="0" w:after="0"/>
              <w:ind w:left="0" w:right="7"/>
              <w:rPr>
                <w:ins w:id="2150" w:author="Abercrombie, Kerrie" w:date="2021-01-22T13:15:00Z"/>
                <w:rFonts w:cstheme="minorHAnsi"/>
                <w:szCs w:val="20"/>
              </w:rPr>
            </w:pPr>
          </w:p>
        </w:tc>
      </w:tr>
      <w:tr w:rsidR="00B1705B" w:rsidRPr="00FB0C8D" w14:paraId="5CF2AF5B" w14:textId="77777777" w:rsidTr="001067BE">
        <w:trPr>
          <w:trHeight w:val="70"/>
          <w:ins w:id="2151" w:author="Abercrombie, Kerrie" w:date="2021-01-22T13:15:00Z"/>
        </w:trPr>
        <w:tc>
          <w:tcPr>
            <w:tcW w:w="846" w:type="dxa"/>
            <w:vMerge/>
            <w:shd w:val="clear" w:color="auto" w:fill="auto"/>
          </w:tcPr>
          <w:p w14:paraId="18A3FDFB" w14:textId="77777777" w:rsidR="00B1705B" w:rsidRPr="00FB0C8D" w:rsidRDefault="00B1705B" w:rsidP="00FB0C8D">
            <w:pPr>
              <w:pStyle w:val="Tabletext"/>
              <w:spacing w:before="0" w:after="0"/>
              <w:rPr>
                <w:ins w:id="2152" w:author="Abercrombie, Kerrie" w:date="2021-01-22T13:15:00Z"/>
                <w:rFonts w:cstheme="minorHAnsi"/>
                <w:szCs w:val="20"/>
              </w:rPr>
            </w:pPr>
          </w:p>
        </w:tc>
        <w:tc>
          <w:tcPr>
            <w:tcW w:w="4607" w:type="dxa"/>
            <w:vMerge/>
            <w:shd w:val="clear" w:color="auto" w:fill="auto"/>
          </w:tcPr>
          <w:p w14:paraId="23506920" w14:textId="77777777" w:rsidR="00B1705B" w:rsidRPr="00FB0C8D" w:rsidRDefault="00B1705B" w:rsidP="00FB0C8D">
            <w:pPr>
              <w:pStyle w:val="Tabletext"/>
              <w:spacing w:before="0" w:after="0"/>
              <w:ind w:left="0" w:right="0"/>
              <w:rPr>
                <w:ins w:id="2153" w:author="Abercrombie, Kerrie" w:date="2021-01-22T13:15:00Z"/>
                <w:rFonts w:cstheme="minorHAnsi"/>
                <w:i/>
                <w:szCs w:val="20"/>
              </w:rPr>
            </w:pPr>
          </w:p>
        </w:tc>
        <w:tc>
          <w:tcPr>
            <w:tcW w:w="921" w:type="dxa"/>
            <w:shd w:val="clear" w:color="auto" w:fill="auto"/>
          </w:tcPr>
          <w:p w14:paraId="17CCC25A" w14:textId="79C0A412" w:rsidR="00B1705B" w:rsidRPr="00FB0C8D" w:rsidRDefault="00B1705B" w:rsidP="00FB0C8D">
            <w:pPr>
              <w:pStyle w:val="Tabletext"/>
              <w:spacing w:before="0" w:after="0"/>
              <w:rPr>
                <w:ins w:id="2154" w:author="Abercrombie, Kerrie" w:date="2021-01-25T09:00:00Z"/>
                <w:rFonts w:cstheme="minorHAnsi"/>
                <w:szCs w:val="20"/>
              </w:rPr>
            </w:pPr>
            <w:ins w:id="2155" w:author="Abercrombie, Kerrie" w:date="2021-01-25T09:00:00Z">
              <w:r w:rsidRPr="00FB0C8D">
                <w:rPr>
                  <w:rFonts w:cstheme="minorHAnsi"/>
                  <w:szCs w:val="20"/>
                </w:rPr>
                <w:t>3.1.3</w:t>
              </w:r>
            </w:ins>
          </w:p>
        </w:tc>
        <w:tc>
          <w:tcPr>
            <w:tcW w:w="4607" w:type="dxa"/>
            <w:shd w:val="clear" w:color="auto" w:fill="auto"/>
          </w:tcPr>
          <w:p w14:paraId="5EDDC73E" w14:textId="16997290" w:rsidR="00B1705B" w:rsidRPr="00FB0C8D" w:rsidRDefault="00B1705B" w:rsidP="00FB0C8D">
            <w:pPr>
              <w:pStyle w:val="Tabletext"/>
              <w:spacing w:before="0" w:after="0"/>
              <w:rPr>
                <w:ins w:id="2156" w:author="Abercrombie, Kerrie" w:date="2021-01-22T13:15:00Z"/>
                <w:rFonts w:cstheme="minorHAnsi"/>
                <w:szCs w:val="20"/>
              </w:rPr>
            </w:pPr>
            <w:ins w:id="2157" w:author="Abercrombie, Kerrie" w:date="2021-01-22T13:16:00Z">
              <w:r w:rsidRPr="00FB0C8D">
                <w:rPr>
                  <w:rFonts w:cstheme="minorHAnsi"/>
                  <w:szCs w:val="20"/>
                </w:rPr>
                <w:t>Traffic separation schemes</w:t>
              </w:r>
            </w:ins>
          </w:p>
        </w:tc>
        <w:tc>
          <w:tcPr>
            <w:tcW w:w="683" w:type="dxa"/>
            <w:shd w:val="clear" w:color="auto" w:fill="auto"/>
          </w:tcPr>
          <w:p w14:paraId="7D316E76" w14:textId="77777777" w:rsidR="00B1705B" w:rsidRPr="00FB0C8D" w:rsidRDefault="00B1705B" w:rsidP="00FB0C8D">
            <w:pPr>
              <w:pStyle w:val="Tabletext"/>
              <w:spacing w:before="0" w:after="0"/>
              <w:rPr>
                <w:ins w:id="2158" w:author="Abercrombie, Kerrie" w:date="2021-01-22T13:15:00Z"/>
                <w:rFonts w:cstheme="minorHAnsi"/>
                <w:szCs w:val="20"/>
              </w:rPr>
            </w:pPr>
          </w:p>
        </w:tc>
        <w:tc>
          <w:tcPr>
            <w:tcW w:w="3003" w:type="dxa"/>
            <w:shd w:val="clear" w:color="auto" w:fill="auto"/>
          </w:tcPr>
          <w:p w14:paraId="6C679602" w14:textId="77777777" w:rsidR="00B1705B" w:rsidRPr="00FB0C8D" w:rsidRDefault="00B1705B" w:rsidP="00FB0C8D">
            <w:pPr>
              <w:pStyle w:val="Tabletext"/>
              <w:spacing w:before="0" w:after="0"/>
              <w:ind w:left="0" w:right="7"/>
              <w:rPr>
                <w:ins w:id="2159" w:author="Abercrombie, Kerrie" w:date="2021-01-22T13:15:00Z"/>
                <w:rFonts w:cstheme="minorHAnsi"/>
                <w:szCs w:val="20"/>
              </w:rPr>
            </w:pPr>
          </w:p>
        </w:tc>
      </w:tr>
      <w:tr w:rsidR="00B1705B" w:rsidRPr="00FB0C8D" w14:paraId="40A9A381" w14:textId="77777777" w:rsidTr="001067BE">
        <w:trPr>
          <w:trHeight w:val="70"/>
          <w:ins w:id="2160" w:author="Abercrombie, Kerrie" w:date="2021-01-22T13:15:00Z"/>
        </w:trPr>
        <w:tc>
          <w:tcPr>
            <w:tcW w:w="846" w:type="dxa"/>
            <w:vMerge/>
            <w:shd w:val="clear" w:color="auto" w:fill="auto"/>
          </w:tcPr>
          <w:p w14:paraId="437DF4E6" w14:textId="77777777" w:rsidR="00B1705B" w:rsidRPr="00FB0C8D" w:rsidRDefault="00B1705B" w:rsidP="00FB0C8D">
            <w:pPr>
              <w:pStyle w:val="Tabletext"/>
              <w:spacing w:before="0" w:after="0"/>
              <w:rPr>
                <w:ins w:id="2161" w:author="Abercrombie, Kerrie" w:date="2021-01-22T13:15:00Z"/>
                <w:rFonts w:cstheme="minorHAnsi"/>
                <w:szCs w:val="20"/>
              </w:rPr>
            </w:pPr>
          </w:p>
        </w:tc>
        <w:tc>
          <w:tcPr>
            <w:tcW w:w="4607" w:type="dxa"/>
            <w:vMerge/>
            <w:shd w:val="clear" w:color="auto" w:fill="auto"/>
          </w:tcPr>
          <w:p w14:paraId="09EA8364" w14:textId="77777777" w:rsidR="00B1705B" w:rsidRPr="00FB0C8D" w:rsidRDefault="00B1705B" w:rsidP="00FB0C8D">
            <w:pPr>
              <w:pStyle w:val="Tabletext"/>
              <w:spacing w:before="0" w:after="0"/>
              <w:ind w:left="0" w:right="0"/>
              <w:rPr>
                <w:ins w:id="2162" w:author="Abercrombie, Kerrie" w:date="2021-01-22T13:15:00Z"/>
                <w:rFonts w:cstheme="minorHAnsi"/>
                <w:i/>
                <w:szCs w:val="20"/>
              </w:rPr>
            </w:pPr>
          </w:p>
        </w:tc>
        <w:tc>
          <w:tcPr>
            <w:tcW w:w="921" w:type="dxa"/>
            <w:shd w:val="clear" w:color="auto" w:fill="auto"/>
          </w:tcPr>
          <w:p w14:paraId="6F4DB04F" w14:textId="6E63380E" w:rsidR="00B1705B" w:rsidRPr="00FB0C8D" w:rsidRDefault="00B1705B" w:rsidP="00FB0C8D">
            <w:pPr>
              <w:pStyle w:val="Tabletext"/>
              <w:spacing w:before="0" w:after="0"/>
              <w:rPr>
                <w:ins w:id="2163" w:author="Abercrombie, Kerrie" w:date="2021-01-25T09:00:00Z"/>
                <w:rFonts w:cstheme="minorHAnsi"/>
                <w:szCs w:val="20"/>
              </w:rPr>
            </w:pPr>
            <w:ins w:id="2164" w:author="Abercrombie, Kerrie" w:date="2021-01-25T09:00:00Z">
              <w:r w:rsidRPr="00FB0C8D">
                <w:rPr>
                  <w:rFonts w:cstheme="minorHAnsi"/>
                  <w:szCs w:val="20"/>
                </w:rPr>
                <w:t>3.1.4</w:t>
              </w:r>
            </w:ins>
          </w:p>
        </w:tc>
        <w:tc>
          <w:tcPr>
            <w:tcW w:w="4607" w:type="dxa"/>
            <w:shd w:val="clear" w:color="auto" w:fill="auto"/>
          </w:tcPr>
          <w:p w14:paraId="04BF48FB" w14:textId="2548A77A" w:rsidR="00B1705B" w:rsidRPr="00FB0C8D" w:rsidRDefault="00B1705B" w:rsidP="00FB0C8D">
            <w:pPr>
              <w:pStyle w:val="Tabletext"/>
              <w:spacing w:before="0" w:after="0"/>
              <w:rPr>
                <w:ins w:id="2165" w:author="Abercrombie, Kerrie" w:date="2021-01-22T13:15:00Z"/>
                <w:rFonts w:cstheme="minorHAnsi"/>
                <w:szCs w:val="20"/>
              </w:rPr>
            </w:pPr>
            <w:ins w:id="2166" w:author="Abercrombie, Kerrie" w:date="2021-01-22T13:16:00Z">
              <w:r w:rsidRPr="00FB0C8D">
                <w:rPr>
                  <w:rFonts w:cstheme="minorHAnsi"/>
                  <w:szCs w:val="20"/>
                </w:rPr>
                <w:t>Traffic separation criteria</w:t>
              </w:r>
            </w:ins>
          </w:p>
        </w:tc>
        <w:tc>
          <w:tcPr>
            <w:tcW w:w="683" w:type="dxa"/>
            <w:shd w:val="clear" w:color="auto" w:fill="auto"/>
          </w:tcPr>
          <w:p w14:paraId="395F7AC2" w14:textId="77777777" w:rsidR="00B1705B" w:rsidRPr="00FB0C8D" w:rsidRDefault="00B1705B" w:rsidP="00FB0C8D">
            <w:pPr>
              <w:pStyle w:val="Tabletext"/>
              <w:spacing w:before="0" w:after="0"/>
              <w:rPr>
                <w:ins w:id="2167" w:author="Abercrombie, Kerrie" w:date="2021-01-22T13:15:00Z"/>
                <w:rFonts w:cstheme="minorHAnsi"/>
                <w:szCs w:val="20"/>
              </w:rPr>
            </w:pPr>
          </w:p>
        </w:tc>
        <w:tc>
          <w:tcPr>
            <w:tcW w:w="3003" w:type="dxa"/>
            <w:shd w:val="clear" w:color="auto" w:fill="auto"/>
          </w:tcPr>
          <w:p w14:paraId="1EF53973" w14:textId="77777777" w:rsidR="00B1705B" w:rsidRPr="00FB0C8D" w:rsidRDefault="00B1705B" w:rsidP="00FB0C8D">
            <w:pPr>
              <w:pStyle w:val="Tabletext"/>
              <w:spacing w:before="0" w:after="0"/>
              <w:ind w:left="0" w:right="7"/>
              <w:rPr>
                <w:ins w:id="2168" w:author="Abercrombie, Kerrie" w:date="2021-01-22T13:15:00Z"/>
                <w:rFonts w:cstheme="minorHAnsi"/>
                <w:szCs w:val="20"/>
              </w:rPr>
            </w:pPr>
          </w:p>
        </w:tc>
      </w:tr>
      <w:tr w:rsidR="00B1705B" w:rsidRPr="00FB0C8D" w14:paraId="18CF3395" w14:textId="77777777" w:rsidTr="001067BE">
        <w:trPr>
          <w:trHeight w:val="70"/>
          <w:ins w:id="2169" w:author="Abercrombie, Kerrie" w:date="2021-01-22T13:15:00Z"/>
        </w:trPr>
        <w:tc>
          <w:tcPr>
            <w:tcW w:w="846" w:type="dxa"/>
            <w:vMerge/>
            <w:shd w:val="clear" w:color="auto" w:fill="auto"/>
          </w:tcPr>
          <w:p w14:paraId="0A198260" w14:textId="77777777" w:rsidR="00B1705B" w:rsidRPr="00FB0C8D" w:rsidRDefault="00B1705B" w:rsidP="00FB0C8D">
            <w:pPr>
              <w:pStyle w:val="Tabletext"/>
              <w:spacing w:before="0" w:after="0"/>
              <w:rPr>
                <w:ins w:id="2170" w:author="Abercrombie, Kerrie" w:date="2021-01-22T13:15:00Z"/>
                <w:rFonts w:cstheme="minorHAnsi"/>
                <w:szCs w:val="20"/>
              </w:rPr>
            </w:pPr>
          </w:p>
        </w:tc>
        <w:tc>
          <w:tcPr>
            <w:tcW w:w="4607" w:type="dxa"/>
            <w:vMerge/>
            <w:shd w:val="clear" w:color="auto" w:fill="auto"/>
          </w:tcPr>
          <w:p w14:paraId="38BDCF4F" w14:textId="77777777" w:rsidR="00B1705B" w:rsidRPr="00FB0C8D" w:rsidRDefault="00B1705B" w:rsidP="00FB0C8D">
            <w:pPr>
              <w:pStyle w:val="Tabletext"/>
              <w:spacing w:before="0" w:after="0"/>
              <w:ind w:left="0" w:right="0"/>
              <w:rPr>
                <w:ins w:id="2171" w:author="Abercrombie, Kerrie" w:date="2021-01-22T13:15:00Z"/>
                <w:rFonts w:cstheme="minorHAnsi"/>
                <w:i/>
                <w:szCs w:val="20"/>
              </w:rPr>
            </w:pPr>
          </w:p>
        </w:tc>
        <w:tc>
          <w:tcPr>
            <w:tcW w:w="921" w:type="dxa"/>
            <w:shd w:val="clear" w:color="auto" w:fill="auto"/>
          </w:tcPr>
          <w:p w14:paraId="3113A73C" w14:textId="6F6A521E" w:rsidR="00B1705B" w:rsidRPr="00FB0C8D" w:rsidRDefault="00B1705B" w:rsidP="00FB0C8D">
            <w:pPr>
              <w:pStyle w:val="Tabletext"/>
              <w:spacing w:before="0" w:after="0"/>
              <w:rPr>
                <w:ins w:id="2172" w:author="Abercrombie, Kerrie" w:date="2021-01-25T09:00:00Z"/>
                <w:rFonts w:cstheme="minorHAnsi"/>
                <w:szCs w:val="20"/>
              </w:rPr>
            </w:pPr>
            <w:ins w:id="2173" w:author="Abercrombie, Kerrie" w:date="2021-01-25T09:00:00Z">
              <w:r w:rsidRPr="00FB0C8D">
                <w:rPr>
                  <w:rFonts w:cstheme="minorHAnsi"/>
                  <w:szCs w:val="20"/>
                </w:rPr>
                <w:t>3.1.5</w:t>
              </w:r>
            </w:ins>
          </w:p>
        </w:tc>
        <w:tc>
          <w:tcPr>
            <w:tcW w:w="4607" w:type="dxa"/>
            <w:shd w:val="clear" w:color="auto" w:fill="auto"/>
          </w:tcPr>
          <w:p w14:paraId="64C6E5DC" w14:textId="1271C15C" w:rsidR="00B1705B" w:rsidRPr="00FB0C8D" w:rsidRDefault="00B1705B" w:rsidP="00FB0C8D">
            <w:pPr>
              <w:pStyle w:val="Tabletext"/>
              <w:spacing w:before="0" w:after="0"/>
              <w:rPr>
                <w:ins w:id="2174" w:author="Abercrombie, Kerrie" w:date="2021-01-22T13:15:00Z"/>
                <w:rFonts w:cstheme="minorHAnsi"/>
                <w:szCs w:val="20"/>
              </w:rPr>
            </w:pPr>
            <w:commentRangeStart w:id="2175"/>
            <w:ins w:id="2176" w:author="Abercrombie, Kerrie" w:date="2021-01-22T13:16:00Z">
              <w:r w:rsidRPr="00FB0C8D">
                <w:rPr>
                  <w:rFonts w:cstheme="minorHAnsi"/>
                  <w:szCs w:val="20"/>
                </w:rPr>
                <w:t>Geographical constraints</w:t>
              </w:r>
            </w:ins>
            <w:commentRangeEnd w:id="2175"/>
            <w:ins w:id="2177" w:author="Abercrombie, Kerrie" w:date="2021-01-25T09:50:00Z">
              <w:r w:rsidR="005300C7" w:rsidRPr="00FB0C8D">
                <w:rPr>
                  <w:rStyle w:val="CommentReference"/>
                  <w:rFonts w:cstheme="minorHAnsi"/>
                  <w:color w:val="auto"/>
                  <w:sz w:val="20"/>
                  <w:szCs w:val="20"/>
                </w:rPr>
                <w:commentReference w:id="2175"/>
              </w:r>
            </w:ins>
          </w:p>
        </w:tc>
        <w:tc>
          <w:tcPr>
            <w:tcW w:w="683" w:type="dxa"/>
            <w:shd w:val="clear" w:color="auto" w:fill="auto"/>
          </w:tcPr>
          <w:p w14:paraId="3D6D12CC" w14:textId="77777777" w:rsidR="00B1705B" w:rsidRPr="00FB0C8D" w:rsidRDefault="00B1705B" w:rsidP="00FB0C8D">
            <w:pPr>
              <w:pStyle w:val="Tabletext"/>
              <w:spacing w:before="0" w:after="0"/>
              <w:rPr>
                <w:ins w:id="2178" w:author="Abercrombie, Kerrie" w:date="2021-01-22T13:15:00Z"/>
                <w:rFonts w:cstheme="minorHAnsi"/>
                <w:szCs w:val="20"/>
              </w:rPr>
            </w:pPr>
          </w:p>
        </w:tc>
        <w:tc>
          <w:tcPr>
            <w:tcW w:w="3003" w:type="dxa"/>
            <w:shd w:val="clear" w:color="auto" w:fill="auto"/>
          </w:tcPr>
          <w:p w14:paraId="1C76E8D7" w14:textId="77777777" w:rsidR="00B1705B" w:rsidRPr="00FB0C8D" w:rsidRDefault="00B1705B" w:rsidP="00FB0C8D">
            <w:pPr>
              <w:pStyle w:val="Tabletext"/>
              <w:spacing w:before="0" w:after="0"/>
              <w:ind w:left="0" w:right="7"/>
              <w:rPr>
                <w:ins w:id="2179" w:author="Abercrombie, Kerrie" w:date="2021-01-22T13:15:00Z"/>
                <w:rFonts w:cstheme="minorHAnsi"/>
                <w:szCs w:val="20"/>
              </w:rPr>
            </w:pPr>
          </w:p>
        </w:tc>
      </w:tr>
      <w:tr w:rsidR="00B1705B" w:rsidRPr="00FB0C8D" w14:paraId="5F24FE39" w14:textId="77777777" w:rsidTr="001067BE">
        <w:trPr>
          <w:trHeight w:val="70"/>
          <w:ins w:id="2180" w:author="Abercrombie, Kerrie" w:date="2021-01-22T13:14:00Z"/>
        </w:trPr>
        <w:tc>
          <w:tcPr>
            <w:tcW w:w="846" w:type="dxa"/>
            <w:vMerge/>
            <w:shd w:val="clear" w:color="auto" w:fill="auto"/>
          </w:tcPr>
          <w:p w14:paraId="513EDEAE" w14:textId="77777777" w:rsidR="00B1705B" w:rsidRPr="00FB0C8D" w:rsidRDefault="00B1705B" w:rsidP="00FB0C8D">
            <w:pPr>
              <w:pStyle w:val="Tabletext"/>
              <w:spacing w:before="0" w:after="0"/>
              <w:rPr>
                <w:ins w:id="2181" w:author="Abercrombie, Kerrie" w:date="2021-01-22T13:14:00Z"/>
                <w:rFonts w:cstheme="minorHAnsi"/>
                <w:szCs w:val="20"/>
              </w:rPr>
            </w:pPr>
          </w:p>
        </w:tc>
        <w:tc>
          <w:tcPr>
            <w:tcW w:w="4607" w:type="dxa"/>
            <w:vMerge/>
            <w:shd w:val="clear" w:color="auto" w:fill="auto"/>
          </w:tcPr>
          <w:p w14:paraId="175817BD" w14:textId="77777777" w:rsidR="00B1705B" w:rsidRPr="00FB0C8D" w:rsidRDefault="00B1705B" w:rsidP="00FB0C8D">
            <w:pPr>
              <w:pStyle w:val="Tabletext"/>
              <w:spacing w:before="0" w:after="0"/>
              <w:ind w:left="0" w:right="0"/>
              <w:rPr>
                <w:ins w:id="2182" w:author="Abercrombie, Kerrie" w:date="2021-01-22T13:14:00Z"/>
                <w:rFonts w:cstheme="minorHAnsi"/>
                <w:i/>
                <w:szCs w:val="20"/>
              </w:rPr>
            </w:pPr>
          </w:p>
        </w:tc>
        <w:tc>
          <w:tcPr>
            <w:tcW w:w="921" w:type="dxa"/>
            <w:shd w:val="clear" w:color="auto" w:fill="auto"/>
          </w:tcPr>
          <w:p w14:paraId="5466D0FF" w14:textId="5CDD2B6D" w:rsidR="00B1705B" w:rsidRPr="00FB0C8D" w:rsidRDefault="00B1705B" w:rsidP="00FB0C8D">
            <w:pPr>
              <w:pStyle w:val="Tabletext"/>
              <w:spacing w:before="0" w:after="0"/>
              <w:ind w:left="108" w:right="0"/>
              <w:rPr>
                <w:ins w:id="2183" w:author="Abercrombie, Kerrie" w:date="2021-01-25T09:00:00Z"/>
                <w:rFonts w:cstheme="minorHAnsi"/>
                <w:szCs w:val="20"/>
              </w:rPr>
            </w:pPr>
            <w:ins w:id="2184" w:author="Abercrombie, Kerrie" w:date="2021-01-25T09:00:00Z">
              <w:r w:rsidRPr="00FB0C8D">
                <w:rPr>
                  <w:rFonts w:cstheme="minorHAnsi"/>
                  <w:szCs w:val="20"/>
                </w:rPr>
                <w:t>3.1.6</w:t>
              </w:r>
            </w:ins>
          </w:p>
        </w:tc>
        <w:tc>
          <w:tcPr>
            <w:tcW w:w="4607" w:type="dxa"/>
            <w:shd w:val="clear" w:color="auto" w:fill="auto"/>
          </w:tcPr>
          <w:p w14:paraId="29937A9D" w14:textId="5A038735" w:rsidR="00B1705B" w:rsidRPr="00FB0C8D" w:rsidRDefault="00B1705B" w:rsidP="00FB0C8D">
            <w:pPr>
              <w:pStyle w:val="Tabletext"/>
              <w:spacing w:before="0" w:after="0"/>
              <w:ind w:left="108" w:right="0"/>
              <w:rPr>
                <w:ins w:id="2185" w:author="Abercrombie, Kerrie" w:date="2021-01-22T13:14:00Z"/>
                <w:rFonts w:cstheme="minorHAnsi"/>
                <w:szCs w:val="20"/>
              </w:rPr>
            </w:pPr>
            <w:ins w:id="2186" w:author="Abercrombie, Kerrie" w:date="2021-01-22T13:16:00Z">
              <w:r w:rsidRPr="00FB0C8D">
                <w:rPr>
                  <w:rFonts w:cstheme="minorHAnsi"/>
                  <w:szCs w:val="20"/>
                </w:rPr>
                <w:t>Aids to navigation (e-navigation, virtual aids to navigation)</w:t>
              </w:r>
            </w:ins>
          </w:p>
        </w:tc>
        <w:tc>
          <w:tcPr>
            <w:tcW w:w="683" w:type="dxa"/>
            <w:shd w:val="clear" w:color="auto" w:fill="auto"/>
          </w:tcPr>
          <w:p w14:paraId="19D3A16B" w14:textId="77777777" w:rsidR="00B1705B" w:rsidRPr="00FB0C8D" w:rsidRDefault="00B1705B" w:rsidP="00FB0C8D">
            <w:pPr>
              <w:pStyle w:val="Tabletext"/>
              <w:spacing w:before="0" w:after="0"/>
              <w:rPr>
                <w:ins w:id="2187" w:author="Abercrombie, Kerrie" w:date="2021-01-22T13:14:00Z"/>
                <w:rFonts w:cstheme="minorHAnsi"/>
                <w:szCs w:val="20"/>
              </w:rPr>
            </w:pPr>
          </w:p>
        </w:tc>
        <w:tc>
          <w:tcPr>
            <w:tcW w:w="3003" w:type="dxa"/>
            <w:shd w:val="clear" w:color="auto" w:fill="auto"/>
          </w:tcPr>
          <w:p w14:paraId="66E44B2D" w14:textId="77777777" w:rsidR="00B1705B" w:rsidRPr="00FB0C8D" w:rsidRDefault="00B1705B" w:rsidP="00FB0C8D">
            <w:pPr>
              <w:pStyle w:val="Tabletext"/>
              <w:spacing w:before="0" w:after="0"/>
              <w:ind w:left="0" w:right="7"/>
              <w:rPr>
                <w:ins w:id="2188" w:author="Abercrombie, Kerrie" w:date="2021-01-22T13:14:00Z"/>
                <w:rFonts w:cstheme="minorHAnsi"/>
                <w:szCs w:val="20"/>
              </w:rPr>
            </w:pPr>
          </w:p>
        </w:tc>
      </w:tr>
      <w:tr w:rsidR="002B5A22" w:rsidRPr="00FB0C8D" w14:paraId="02AA6978" w14:textId="77777777" w:rsidTr="001067BE">
        <w:trPr>
          <w:trHeight w:val="70"/>
          <w:ins w:id="2189" w:author="Abercrombie, Kerrie" w:date="2021-01-25T08:58:00Z"/>
        </w:trPr>
        <w:tc>
          <w:tcPr>
            <w:tcW w:w="846" w:type="dxa"/>
            <w:shd w:val="clear" w:color="auto" w:fill="auto"/>
          </w:tcPr>
          <w:p w14:paraId="4932BF63" w14:textId="77777777" w:rsidR="002B5A22" w:rsidRPr="00FB0C8D" w:rsidRDefault="002B5A22" w:rsidP="00FB0C8D">
            <w:pPr>
              <w:pStyle w:val="Tabletext"/>
              <w:spacing w:before="0" w:after="0"/>
              <w:rPr>
                <w:ins w:id="2190" w:author="Abercrombie, Kerrie" w:date="2021-01-25T08:58:00Z"/>
                <w:rFonts w:cstheme="minorHAnsi"/>
                <w:b/>
                <w:sz w:val="18"/>
                <w:szCs w:val="20"/>
              </w:rPr>
            </w:pPr>
          </w:p>
        </w:tc>
        <w:tc>
          <w:tcPr>
            <w:tcW w:w="4607" w:type="dxa"/>
            <w:shd w:val="clear" w:color="auto" w:fill="auto"/>
          </w:tcPr>
          <w:p w14:paraId="3F259EFC" w14:textId="251E812D" w:rsidR="000A604D" w:rsidRDefault="000A604D" w:rsidP="00FB0C8D">
            <w:pPr>
              <w:pStyle w:val="Tabletext"/>
              <w:spacing w:before="0" w:after="0"/>
              <w:ind w:left="0" w:right="7"/>
              <w:rPr>
                <w:ins w:id="2191" w:author="Abercrombie, Kerrie" w:date="2021-01-27T11:41:00Z"/>
                <w:rFonts w:cstheme="minorHAnsi"/>
                <w:b/>
                <w:sz w:val="18"/>
                <w:szCs w:val="20"/>
                <w:highlight w:val="yellow"/>
              </w:rPr>
            </w:pPr>
            <w:commentRangeStart w:id="2192"/>
            <w:ins w:id="2193" w:author="Abercrombie, Kerrie" w:date="2021-01-27T11:41:00Z">
              <w:r>
                <w:rPr>
                  <w:rFonts w:cstheme="minorHAnsi"/>
                  <w:b/>
                  <w:sz w:val="18"/>
                  <w:szCs w:val="20"/>
                  <w:highlight w:val="yellow"/>
                </w:rPr>
                <w:t>Extract</w:t>
              </w:r>
            </w:ins>
            <w:commentRangeEnd w:id="2192"/>
            <w:ins w:id="2194" w:author="Abercrombie, Kerrie" w:date="2021-02-02T06:52:00Z">
              <w:r w:rsidR="00640C08">
                <w:rPr>
                  <w:rStyle w:val="CommentReference"/>
                  <w:color w:val="auto"/>
                </w:rPr>
                <w:commentReference w:id="2192"/>
              </w:r>
            </w:ins>
            <w:ins w:id="2195" w:author="Abercrombie, Kerrie" w:date="2021-01-27T11:41:00Z">
              <w:r>
                <w:rPr>
                  <w:rFonts w:cstheme="minorHAnsi"/>
                  <w:b/>
                  <w:sz w:val="18"/>
                  <w:szCs w:val="20"/>
                  <w:highlight w:val="yellow"/>
                </w:rPr>
                <w:t xml:space="preserve"> from the </w:t>
              </w:r>
            </w:ins>
            <w:ins w:id="2196" w:author="Abercrombie, Kerrie" w:date="2021-01-27T11:42:00Z">
              <w:r>
                <w:rPr>
                  <w:rFonts w:cstheme="minorHAnsi"/>
                  <w:b/>
                  <w:sz w:val="18"/>
                  <w:szCs w:val="20"/>
                  <w:highlight w:val="yellow"/>
                </w:rPr>
                <w:t xml:space="preserve">revised A.857(XXX) -  </w:t>
              </w:r>
            </w:ins>
            <w:ins w:id="2197" w:author="Abercrombie, Kerrie" w:date="2021-01-27T11:41:00Z">
              <w:r>
                <w:rPr>
                  <w:rFonts w:cstheme="minorHAnsi"/>
                  <w:b/>
                  <w:sz w:val="18"/>
                  <w:szCs w:val="20"/>
                  <w:highlight w:val="yellow"/>
                </w:rPr>
                <w:t xml:space="preserve"> </w:t>
              </w:r>
            </w:ins>
          </w:p>
          <w:p w14:paraId="360A7733" w14:textId="247F351F" w:rsidR="002B5A22" w:rsidRPr="00FB0C8D" w:rsidRDefault="002B5A22" w:rsidP="00FB0C8D">
            <w:pPr>
              <w:pStyle w:val="Tabletext"/>
              <w:spacing w:before="0" w:after="0"/>
              <w:ind w:left="0" w:right="7"/>
              <w:rPr>
                <w:ins w:id="2198" w:author="Abercrombie, Kerrie" w:date="2021-01-25T08:59:00Z"/>
                <w:rFonts w:cstheme="minorHAnsi"/>
                <w:b/>
                <w:sz w:val="18"/>
                <w:szCs w:val="20"/>
                <w:highlight w:val="yellow"/>
              </w:rPr>
            </w:pPr>
            <w:ins w:id="2199" w:author="Abercrombie, Kerrie" w:date="2021-01-25T08:59:00Z">
              <w:r w:rsidRPr="00FB0C8D">
                <w:rPr>
                  <w:rFonts w:cstheme="minorHAnsi"/>
                  <w:b/>
                  <w:sz w:val="18"/>
                  <w:szCs w:val="20"/>
                  <w:highlight w:val="yellow"/>
                </w:rPr>
                <w:t>TIMELY AND RELEVANT INFORMATION</w:t>
              </w:r>
            </w:ins>
          </w:p>
          <w:p w14:paraId="4A8BA67C" w14:textId="77777777" w:rsidR="002B5A22" w:rsidRPr="00FB0C8D" w:rsidRDefault="002B5A22" w:rsidP="00FB0C8D">
            <w:pPr>
              <w:pStyle w:val="Tabletext"/>
              <w:spacing w:before="0" w:after="0"/>
              <w:ind w:right="7"/>
              <w:rPr>
                <w:ins w:id="2200" w:author="Abercrombie, Kerrie" w:date="2021-01-25T08:59:00Z"/>
                <w:rFonts w:cstheme="minorHAnsi"/>
                <w:sz w:val="18"/>
                <w:szCs w:val="20"/>
                <w:highlight w:val="yellow"/>
              </w:rPr>
            </w:pPr>
            <w:ins w:id="2201" w:author="Abercrombie, Kerrie" w:date="2021-01-25T08:59:00Z">
              <w:r w:rsidRPr="00FB0C8D">
                <w:rPr>
                  <w:rFonts w:cstheme="minorHAnsi"/>
                  <w:sz w:val="18"/>
                  <w:szCs w:val="20"/>
                  <w:highlight w:val="yellow"/>
                </w:rPr>
                <w:t xml:space="preserve">.1 </w:t>
              </w:r>
              <w:proofErr w:type="gramStart"/>
              <w:r w:rsidRPr="00FB0C8D">
                <w:rPr>
                  <w:rFonts w:cstheme="minorHAnsi"/>
                  <w:sz w:val="18"/>
                  <w:szCs w:val="20"/>
                  <w:highlight w:val="yellow"/>
                </w:rPr>
                <w:t>the</w:t>
              </w:r>
              <w:proofErr w:type="gramEnd"/>
              <w:r w:rsidRPr="00FB0C8D">
                <w:rPr>
                  <w:rFonts w:cstheme="minorHAnsi"/>
                  <w:sz w:val="18"/>
                  <w:szCs w:val="20"/>
                  <w:highlight w:val="yellow"/>
                </w:rPr>
                <w:t xml:space="preserve"> provision of timely and relevant information on factors that may influence the ship's movements and assist on-board decision making. This may include:</w:t>
              </w:r>
            </w:ins>
          </w:p>
          <w:p w14:paraId="6A7EBD68" w14:textId="77777777" w:rsidR="002B5A22" w:rsidRPr="00FB0C8D" w:rsidRDefault="002B5A22" w:rsidP="00FB0C8D">
            <w:pPr>
              <w:pStyle w:val="Tabletext"/>
              <w:spacing w:before="0" w:after="0"/>
              <w:ind w:left="312" w:right="7"/>
              <w:rPr>
                <w:ins w:id="2202" w:author="Abercrombie, Kerrie" w:date="2021-01-25T08:59:00Z"/>
                <w:rFonts w:cstheme="minorHAnsi"/>
                <w:sz w:val="18"/>
                <w:szCs w:val="20"/>
                <w:highlight w:val="yellow"/>
              </w:rPr>
            </w:pPr>
            <w:ins w:id="2203" w:author="Abercrombie, Kerrie" w:date="2021-01-25T08:59:00Z">
              <w:r w:rsidRPr="00FB0C8D">
                <w:rPr>
                  <w:rFonts w:cstheme="minorHAnsi"/>
                  <w:sz w:val="18"/>
                  <w:szCs w:val="20"/>
                  <w:highlight w:val="yellow"/>
                </w:rPr>
                <w:t>.1 position, identity, intention and movements of ships;</w:t>
              </w:r>
            </w:ins>
          </w:p>
          <w:p w14:paraId="1B35413C" w14:textId="77777777" w:rsidR="002B5A22" w:rsidRPr="00FB0C8D" w:rsidRDefault="002B5A22" w:rsidP="00FB0C8D">
            <w:pPr>
              <w:pStyle w:val="Tabletext"/>
              <w:spacing w:before="0" w:after="0"/>
              <w:ind w:left="312" w:right="7"/>
              <w:rPr>
                <w:ins w:id="2204" w:author="Abercrombie, Kerrie" w:date="2021-01-25T08:59:00Z"/>
                <w:rFonts w:cstheme="minorHAnsi"/>
                <w:sz w:val="18"/>
                <w:szCs w:val="20"/>
                <w:highlight w:val="yellow"/>
              </w:rPr>
            </w:pPr>
            <w:ins w:id="2205" w:author="Abercrombie, Kerrie" w:date="2021-01-25T08:59:00Z">
              <w:r w:rsidRPr="00FB0C8D">
                <w:rPr>
                  <w:rFonts w:cstheme="minorHAnsi"/>
                  <w:sz w:val="18"/>
                  <w:szCs w:val="20"/>
                  <w:highlight w:val="yellow"/>
                </w:rPr>
                <w:t>.2 maritime safety information;</w:t>
              </w:r>
            </w:ins>
          </w:p>
          <w:p w14:paraId="65145756" w14:textId="77777777" w:rsidR="002B5A22" w:rsidRPr="00FB0C8D" w:rsidRDefault="002B5A22" w:rsidP="00FB0C8D">
            <w:pPr>
              <w:pStyle w:val="Tabletext"/>
              <w:spacing w:before="0" w:after="0"/>
              <w:ind w:left="312" w:right="7"/>
              <w:rPr>
                <w:ins w:id="2206" w:author="Abercrombie, Kerrie" w:date="2021-01-25T08:59:00Z"/>
                <w:rFonts w:cstheme="minorHAnsi"/>
                <w:sz w:val="18"/>
                <w:szCs w:val="20"/>
                <w:highlight w:val="yellow"/>
              </w:rPr>
            </w:pPr>
            <w:ins w:id="2207" w:author="Abercrombie, Kerrie" w:date="2021-01-25T08:59:00Z">
              <w:r w:rsidRPr="00FB0C8D">
                <w:rPr>
                  <w:rFonts w:cstheme="minorHAnsi"/>
                  <w:sz w:val="18"/>
                  <w:szCs w:val="20"/>
                  <w:highlight w:val="yellow"/>
                </w:rPr>
                <w:t>.3 limitations of ships in the VTS area that may impose restrictions on the navigation of other ships (e.g. manoeuvrability), or any other potential hindrances;</w:t>
              </w:r>
            </w:ins>
          </w:p>
          <w:p w14:paraId="58677574" w14:textId="3B2F5F1C" w:rsidR="002B5A22" w:rsidRPr="00FB0C8D" w:rsidRDefault="002B5A22" w:rsidP="00FB0C8D">
            <w:pPr>
              <w:pStyle w:val="Tabletext"/>
              <w:spacing w:before="0" w:after="0"/>
              <w:ind w:left="312" w:right="7"/>
              <w:rPr>
                <w:ins w:id="2208" w:author="Abercrombie, Kerrie" w:date="2021-01-25T08:59:00Z"/>
                <w:rFonts w:cstheme="minorHAnsi"/>
                <w:sz w:val="18"/>
                <w:szCs w:val="20"/>
                <w:highlight w:val="yellow"/>
              </w:rPr>
            </w:pPr>
            <w:ins w:id="2209" w:author="Abercrombie, Kerrie" w:date="2021-01-25T08:59:00Z">
              <w:r w:rsidRPr="00FB0C8D">
                <w:rPr>
                  <w:rFonts w:cstheme="minorHAnsi"/>
                  <w:sz w:val="18"/>
                  <w:szCs w:val="20"/>
                  <w:highlight w:val="yellow"/>
                </w:rPr>
                <w:t xml:space="preserve">.4 other information such as reporting formalities and International Ship and </w:t>
              </w:r>
              <w:r w:rsidR="00920CAB" w:rsidRPr="00FB0C8D">
                <w:rPr>
                  <w:rFonts w:cstheme="minorHAnsi"/>
                  <w:sz w:val="18"/>
                  <w:szCs w:val="20"/>
                  <w:highlight w:val="yellow"/>
                </w:rPr>
                <w:t>Port Facility Security (ISPS) c</w:t>
              </w:r>
              <w:r w:rsidRPr="00FB0C8D">
                <w:rPr>
                  <w:rFonts w:cstheme="minorHAnsi"/>
                  <w:sz w:val="18"/>
                  <w:szCs w:val="20"/>
                  <w:highlight w:val="yellow"/>
                </w:rPr>
                <w:t>ode details; and</w:t>
              </w:r>
            </w:ins>
          </w:p>
          <w:p w14:paraId="01D87176" w14:textId="1411BC9C" w:rsidR="002B5A22" w:rsidRPr="00FB0C8D" w:rsidRDefault="002B5A22" w:rsidP="00FB0C8D">
            <w:pPr>
              <w:pStyle w:val="Tabletext"/>
              <w:spacing w:before="0" w:after="0"/>
              <w:ind w:left="312" w:right="0"/>
              <w:rPr>
                <w:ins w:id="2210" w:author="Abercrombie, Kerrie" w:date="2021-01-25T08:58:00Z"/>
                <w:rFonts w:cstheme="minorHAnsi"/>
                <w:b/>
                <w:i/>
                <w:sz w:val="18"/>
                <w:szCs w:val="20"/>
              </w:rPr>
            </w:pPr>
            <w:ins w:id="2211" w:author="Abercrombie, Kerrie" w:date="2021-01-25T08:59:00Z">
              <w:r w:rsidRPr="00FB0C8D">
                <w:rPr>
                  <w:rFonts w:cstheme="minorHAnsi"/>
                  <w:sz w:val="18"/>
                  <w:szCs w:val="20"/>
                  <w:highlight w:val="yellow"/>
                </w:rPr>
                <w:t>.5 support to, and cooperation with, allied services;</w:t>
              </w:r>
            </w:ins>
          </w:p>
        </w:tc>
        <w:tc>
          <w:tcPr>
            <w:tcW w:w="921" w:type="dxa"/>
            <w:shd w:val="clear" w:color="auto" w:fill="auto"/>
          </w:tcPr>
          <w:p w14:paraId="6FD63D26" w14:textId="77777777" w:rsidR="002B5A22" w:rsidRPr="00FB0C8D" w:rsidRDefault="002B5A22" w:rsidP="00FB0C8D">
            <w:pPr>
              <w:pStyle w:val="Tabletext"/>
              <w:spacing w:before="0" w:after="0"/>
              <w:ind w:left="108" w:right="0"/>
              <w:rPr>
                <w:ins w:id="2212" w:author="Abercrombie, Kerrie" w:date="2021-01-25T09:00:00Z"/>
                <w:rFonts w:cstheme="minorHAnsi"/>
                <w:sz w:val="18"/>
                <w:szCs w:val="20"/>
              </w:rPr>
            </w:pPr>
          </w:p>
        </w:tc>
        <w:tc>
          <w:tcPr>
            <w:tcW w:w="4607" w:type="dxa"/>
            <w:shd w:val="clear" w:color="auto" w:fill="auto"/>
          </w:tcPr>
          <w:p w14:paraId="67855AF6" w14:textId="076CB130" w:rsidR="002B5A22" w:rsidRPr="00FB0C8D" w:rsidRDefault="002B5A22" w:rsidP="00FB0C8D">
            <w:pPr>
              <w:pStyle w:val="Tabletext"/>
              <w:spacing w:before="0" w:after="0"/>
              <w:ind w:left="108" w:right="0"/>
              <w:rPr>
                <w:ins w:id="2213" w:author="Abercrombie, Kerrie" w:date="2021-01-25T08:58:00Z"/>
                <w:rFonts w:cstheme="minorHAnsi"/>
                <w:sz w:val="18"/>
                <w:szCs w:val="20"/>
              </w:rPr>
            </w:pPr>
          </w:p>
        </w:tc>
        <w:tc>
          <w:tcPr>
            <w:tcW w:w="683" w:type="dxa"/>
            <w:shd w:val="clear" w:color="auto" w:fill="auto"/>
          </w:tcPr>
          <w:p w14:paraId="01FF77D3" w14:textId="77777777" w:rsidR="002B5A22" w:rsidRPr="00FB0C8D" w:rsidRDefault="002B5A22" w:rsidP="00FB0C8D">
            <w:pPr>
              <w:pStyle w:val="Tabletext"/>
              <w:spacing w:before="0" w:after="0"/>
              <w:rPr>
                <w:ins w:id="2214" w:author="Abercrombie, Kerrie" w:date="2021-01-25T08:58:00Z"/>
                <w:rFonts w:cstheme="minorHAnsi"/>
                <w:b/>
                <w:sz w:val="18"/>
                <w:szCs w:val="20"/>
              </w:rPr>
            </w:pPr>
          </w:p>
        </w:tc>
        <w:tc>
          <w:tcPr>
            <w:tcW w:w="3003" w:type="dxa"/>
            <w:shd w:val="clear" w:color="auto" w:fill="auto"/>
          </w:tcPr>
          <w:p w14:paraId="40A485B6" w14:textId="77777777" w:rsidR="002B5A22" w:rsidRPr="00FB0C8D" w:rsidRDefault="002B5A22" w:rsidP="00FB0C8D">
            <w:pPr>
              <w:pStyle w:val="Tabletext"/>
              <w:spacing w:before="0" w:after="0"/>
              <w:ind w:left="0" w:right="7"/>
              <w:rPr>
                <w:ins w:id="2215" w:author="Abercrombie, Kerrie" w:date="2021-01-25T08:58:00Z"/>
                <w:rFonts w:cstheme="minorHAnsi"/>
                <w:b/>
                <w:sz w:val="18"/>
                <w:szCs w:val="20"/>
              </w:rPr>
            </w:pPr>
          </w:p>
        </w:tc>
      </w:tr>
      <w:tr w:rsidR="002B5A22" w:rsidRPr="00FB0C8D" w14:paraId="4913C9C0" w14:textId="77777777" w:rsidTr="00D2597A">
        <w:trPr>
          <w:trHeight w:val="70"/>
          <w:ins w:id="2216" w:author="Abercrombie, Kerrie" w:date="2021-01-22T12:57:00Z"/>
        </w:trPr>
        <w:tc>
          <w:tcPr>
            <w:tcW w:w="846" w:type="dxa"/>
            <w:shd w:val="clear" w:color="auto" w:fill="F2F2F2" w:themeFill="background1" w:themeFillShade="F2"/>
          </w:tcPr>
          <w:p w14:paraId="53E232AB" w14:textId="3F546071" w:rsidR="002B5A22" w:rsidRPr="00FB0C8D" w:rsidRDefault="00F925D2" w:rsidP="00FB0C8D">
            <w:pPr>
              <w:pStyle w:val="Tabletext"/>
              <w:spacing w:before="0" w:after="0"/>
              <w:rPr>
                <w:ins w:id="2217" w:author="Abercrombie, Kerrie" w:date="2021-01-22T12:57:00Z"/>
                <w:rFonts w:cstheme="minorHAnsi"/>
                <w:b/>
                <w:szCs w:val="20"/>
              </w:rPr>
            </w:pPr>
            <w:ins w:id="2218" w:author="Abercrombie, Kerrie" w:date="2021-01-26T21:39:00Z">
              <w:r w:rsidRPr="00FB0C8D">
                <w:rPr>
                  <w:rFonts w:cstheme="minorHAnsi"/>
                  <w:b/>
                  <w:szCs w:val="20"/>
                </w:rPr>
                <w:t>3.2</w:t>
              </w:r>
            </w:ins>
          </w:p>
        </w:tc>
        <w:tc>
          <w:tcPr>
            <w:tcW w:w="4607" w:type="dxa"/>
            <w:shd w:val="clear" w:color="auto" w:fill="F2F2F2" w:themeFill="background1" w:themeFillShade="F2"/>
          </w:tcPr>
          <w:p w14:paraId="5B7BF9CF" w14:textId="5C7C339D" w:rsidR="002B5A22" w:rsidRPr="00FB0C8D" w:rsidRDefault="002B5A22" w:rsidP="00FB0C8D">
            <w:pPr>
              <w:pStyle w:val="Tabletext"/>
              <w:spacing w:before="0" w:after="0"/>
              <w:ind w:left="0" w:right="0"/>
              <w:rPr>
                <w:ins w:id="2219" w:author="Abercrombie, Kerrie" w:date="2021-01-22T12:57:00Z"/>
                <w:rFonts w:cstheme="minorHAnsi"/>
                <w:b/>
                <w:szCs w:val="20"/>
              </w:rPr>
            </w:pPr>
            <w:ins w:id="2220" w:author="Abercrombie, Kerrie" w:date="2021-01-22T13:34:00Z">
              <w:r w:rsidRPr="00FB0C8D">
                <w:rPr>
                  <w:rFonts w:cstheme="minorHAnsi"/>
                  <w:b/>
                  <w:szCs w:val="20"/>
                </w:rPr>
                <w:t>PROVISION OF INFORMATION</w:t>
              </w:r>
            </w:ins>
          </w:p>
        </w:tc>
        <w:tc>
          <w:tcPr>
            <w:tcW w:w="921" w:type="dxa"/>
            <w:shd w:val="clear" w:color="auto" w:fill="F2F2F2" w:themeFill="background1" w:themeFillShade="F2"/>
          </w:tcPr>
          <w:p w14:paraId="34B38B33" w14:textId="77777777" w:rsidR="002B5A22" w:rsidRPr="00FB0C8D" w:rsidRDefault="002B5A22" w:rsidP="00FB0C8D">
            <w:pPr>
              <w:pStyle w:val="Tabletext"/>
              <w:spacing w:before="0" w:after="0"/>
              <w:ind w:left="0" w:right="0"/>
              <w:rPr>
                <w:ins w:id="2221" w:author="Abercrombie, Kerrie" w:date="2021-01-25T09:00:00Z"/>
                <w:rFonts w:cstheme="minorHAnsi"/>
                <w:b/>
                <w:szCs w:val="20"/>
              </w:rPr>
            </w:pPr>
          </w:p>
        </w:tc>
        <w:tc>
          <w:tcPr>
            <w:tcW w:w="4607" w:type="dxa"/>
            <w:shd w:val="clear" w:color="auto" w:fill="F2F2F2" w:themeFill="background1" w:themeFillShade="F2"/>
          </w:tcPr>
          <w:p w14:paraId="3E2B5DA1" w14:textId="08F4DC49" w:rsidR="002B5A22" w:rsidRPr="00FB0C8D" w:rsidRDefault="002B5A22" w:rsidP="00FB0C8D">
            <w:pPr>
              <w:pStyle w:val="Tabletext"/>
              <w:spacing w:before="0" w:after="0"/>
              <w:ind w:left="0" w:right="0"/>
              <w:rPr>
                <w:ins w:id="2222" w:author="Abercrombie, Kerrie" w:date="2021-01-22T12:57:00Z"/>
                <w:rFonts w:cstheme="minorHAnsi"/>
                <w:b/>
                <w:szCs w:val="20"/>
              </w:rPr>
            </w:pPr>
          </w:p>
        </w:tc>
        <w:tc>
          <w:tcPr>
            <w:tcW w:w="683" w:type="dxa"/>
            <w:shd w:val="clear" w:color="auto" w:fill="F2F2F2" w:themeFill="background1" w:themeFillShade="F2"/>
          </w:tcPr>
          <w:p w14:paraId="20B3C4C1" w14:textId="77777777" w:rsidR="002B5A22" w:rsidRPr="00FB0C8D" w:rsidRDefault="002B5A22" w:rsidP="00FB0C8D">
            <w:pPr>
              <w:pStyle w:val="Tabletext"/>
              <w:spacing w:before="0" w:after="0"/>
              <w:rPr>
                <w:ins w:id="2223" w:author="Abercrombie, Kerrie" w:date="2021-01-22T12:57:00Z"/>
                <w:rFonts w:cstheme="minorHAnsi"/>
                <w:b/>
                <w:szCs w:val="20"/>
              </w:rPr>
            </w:pPr>
          </w:p>
        </w:tc>
        <w:tc>
          <w:tcPr>
            <w:tcW w:w="3003" w:type="dxa"/>
            <w:shd w:val="clear" w:color="auto" w:fill="F2F2F2" w:themeFill="background1" w:themeFillShade="F2"/>
          </w:tcPr>
          <w:p w14:paraId="2B8FDCBB" w14:textId="77777777" w:rsidR="002B5A22" w:rsidRPr="00FB0C8D" w:rsidRDefault="002B5A22" w:rsidP="00FB0C8D">
            <w:pPr>
              <w:pStyle w:val="Tabletext"/>
              <w:spacing w:before="0" w:after="0"/>
              <w:ind w:left="0" w:right="7"/>
              <w:rPr>
                <w:ins w:id="2224" w:author="Abercrombie, Kerrie" w:date="2021-01-22T12:57:00Z"/>
                <w:rFonts w:cstheme="minorHAnsi"/>
                <w:b/>
                <w:szCs w:val="20"/>
              </w:rPr>
            </w:pPr>
          </w:p>
        </w:tc>
      </w:tr>
      <w:tr w:rsidR="00F925D2" w:rsidRPr="00FB0C8D" w14:paraId="2D27088C" w14:textId="77777777" w:rsidTr="001067BE">
        <w:trPr>
          <w:trHeight w:val="70"/>
          <w:ins w:id="2225" w:author="Abercrombie, Kerrie" w:date="2021-01-22T12:57:00Z"/>
        </w:trPr>
        <w:tc>
          <w:tcPr>
            <w:tcW w:w="846" w:type="dxa"/>
            <w:vMerge w:val="restart"/>
            <w:shd w:val="clear" w:color="auto" w:fill="auto"/>
          </w:tcPr>
          <w:p w14:paraId="14D79F68" w14:textId="77777777" w:rsidR="00F925D2" w:rsidRPr="00FB0C8D" w:rsidRDefault="00F925D2" w:rsidP="00FB0C8D">
            <w:pPr>
              <w:pStyle w:val="Tabletext"/>
              <w:spacing w:before="0" w:after="0"/>
              <w:rPr>
                <w:ins w:id="2226" w:author="Abercrombie, Kerrie" w:date="2021-01-22T12:57:00Z"/>
                <w:rFonts w:cstheme="minorHAnsi"/>
                <w:b/>
                <w:szCs w:val="20"/>
              </w:rPr>
            </w:pPr>
          </w:p>
        </w:tc>
        <w:tc>
          <w:tcPr>
            <w:tcW w:w="4607" w:type="dxa"/>
            <w:vMerge w:val="restart"/>
            <w:shd w:val="clear" w:color="auto" w:fill="auto"/>
          </w:tcPr>
          <w:p w14:paraId="57DEDAC2" w14:textId="61FE9710" w:rsidR="00F925D2" w:rsidRPr="00FB0C8D" w:rsidRDefault="00F925D2" w:rsidP="00FB0C8D">
            <w:pPr>
              <w:pStyle w:val="Tablelevel1bold"/>
              <w:spacing w:before="0" w:after="0"/>
              <w:rPr>
                <w:ins w:id="2227" w:author="Abercrombie, Kerrie" w:date="2021-01-22T12:57:00Z"/>
                <w:rFonts w:asciiTheme="minorHAnsi" w:hAnsiTheme="minorHAnsi" w:cstheme="minorHAnsi"/>
                <w:b w:val="0"/>
                <w:i/>
                <w:sz w:val="20"/>
                <w:szCs w:val="20"/>
              </w:rPr>
            </w:pPr>
            <w:ins w:id="2228" w:author="Abercrombie, Kerrie" w:date="2021-01-26T21:33:00Z">
              <w:r w:rsidRPr="00FB0C8D">
                <w:rPr>
                  <w:rFonts w:asciiTheme="minorHAnsi" w:hAnsiTheme="minorHAnsi" w:cstheme="minorHAnsi"/>
                  <w:b w:val="0"/>
                  <w:i/>
                  <w:sz w:val="20"/>
                  <w:szCs w:val="20"/>
                </w:rPr>
                <w:t>List and describe the relevan</w:t>
              </w:r>
            </w:ins>
            <w:ins w:id="2229" w:author="Abercrombie, Kerrie" w:date="2021-01-26T21:42:00Z">
              <w:r w:rsidRPr="00FB0C8D">
                <w:rPr>
                  <w:rFonts w:asciiTheme="minorHAnsi" w:hAnsiTheme="minorHAnsi" w:cstheme="minorHAnsi"/>
                  <w:b w:val="0"/>
                  <w:i/>
                  <w:sz w:val="20"/>
                  <w:szCs w:val="20"/>
                </w:rPr>
                <w:t xml:space="preserve">ce </w:t>
              </w:r>
              <w:r w:rsidR="00D2597A" w:rsidRPr="00FB0C8D">
                <w:rPr>
                  <w:rFonts w:asciiTheme="minorHAnsi" w:hAnsiTheme="minorHAnsi" w:cstheme="minorHAnsi"/>
                  <w:b w:val="0"/>
                  <w:i/>
                  <w:sz w:val="20"/>
                  <w:szCs w:val="20"/>
                </w:rPr>
                <w:t xml:space="preserve">of vessel </w:t>
              </w:r>
            </w:ins>
            <w:ins w:id="2230" w:author="Abercrombie, Kerrie" w:date="2021-01-26T21:33:00Z">
              <w:r w:rsidRPr="00FB0C8D">
                <w:rPr>
                  <w:rFonts w:asciiTheme="minorHAnsi" w:hAnsiTheme="minorHAnsi" w:cstheme="minorHAnsi"/>
                  <w:b w:val="0"/>
                  <w:i/>
                  <w:sz w:val="20"/>
                  <w:szCs w:val="20"/>
                </w:rPr>
                <w:t>information</w:t>
              </w:r>
            </w:ins>
          </w:p>
        </w:tc>
        <w:tc>
          <w:tcPr>
            <w:tcW w:w="921" w:type="dxa"/>
            <w:shd w:val="clear" w:color="auto" w:fill="auto"/>
          </w:tcPr>
          <w:p w14:paraId="20C66617" w14:textId="4F66ABBC" w:rsidR="00F925D2" w:rsidRPr="00FB0C8D" w:rsidRDefault="00F925D2" w:rsidP="00FB0C8D">
            <w:pPr>
              <w:pStyle w:val="Tabletext"/>
              <w:spacing w:before="0" w:after="0"/>
              <w:ind w:left="0" w:right="0"/>
              <w:rPr>
                <w:ins w:id="2231" w:author="Abercrombie, Kerrie" w:date="2021-01-25T09:00:00Z"/>
                <w:rFonts w:cstheme="minorHAnsi"/>
                <w:szCs w:val="20"/>
              </w:rPr>
            </w:pPr>
            <w:ins w:id="2232" w:author="Abercrombie, Kerrie" w:date="2021-01-26T21:40:00Z">
              <w:r w:rsidRPr="00FB0C8D">
                <w:rPr>
                  <w:rFonts w:cstheme="minorHAnsi"/>
                  <w:szCs w:val="20"/>
                </w:rPr>
                <w:t>3.2.1</w:t>
              </w:r>
            </w:ins>
          </w:p>
        </w:tc>
        <w:tc>
          <w:tcPr>
            <w:tcW w:w="4607" w:type="dxa"/>
            <w:shd w:val="clear" w:color="auto" w:fill="auto"/>
          </w:tcPr>
          <w:p w14:paraId="33F42198" w14:textId="77777777" w:rsidR="00F925D2" w:rsidRPr="00FB0C8D" w:rsidRDefault="00F925D2" w:rsidP="00FB0C8D">
            <w:pPr>
              <w:pStyle w:val="Tablelevel2"/>
              <w:ind w:left="0"/>
              <w:rPr>
                <w:ins w:id="2233" w:author="Abercrombie, Kerrie" w:date="2021-01-26T21:40:00Z"/>
                <w:rFonts w:asciiTheme="minorHAnsi" w:hAnsiTheme="minorHAnsi" w:cstheme="minorHAnsi"/>
                <w:sz w:val="20"/>
              </w:rPr>
            </w:pPr>
            <w:ins w:id="2234" w:author="Abercrombie, Kerrie" w:date="2021-01-26T21:34:00Z">
              <w:r w:rsidRPr="00FB0C8D">
                <w:rPr>
                  <w:rFonts w:asciiTheme="minorHAnsi" w:hAnsiTheme="minorHAnsi" w:cstheme="minorHAnsi"/>
                  <w:sz w:val="20"/>
                </w:rPr>
                <w:t>Prioritising of participating vessels</w:t>
              </w:r>
            </w:ins>
          </w:p>
          <w:p w14:paraId="373AA522" w14:textId="77777777" w:rsidR="00F925D2" w:rsidRPr="00FB0C8D" w:rsidRDefault="00F925D2" w:rsidP="00FB0C8D">
            <w:pPr>
              <w:pStyle w:val="Tablelevel2"/>
              <w:ind w:left="0"/>
              <w:rPr>
                <w:ins w:id="2235" w:author="Abercrombie, Kerrie" w:date="2021-01-26T21:40:00Z"/>
                <w:rFonts w:asciiTheme="minorHAnsi" w:hAnsiTheme="minorHAnsi" w:cstheme="minorHAnsi"/>
                <w:sz w:val="20"/>
              </w:rPr>
            </w:pPr>
          </w:p>
          <w:p w14:paraId="233AF023" w14:textId="77777777" w:rsidR="00F925D2" w:rsidRPr="00FB0C8D" w:rsidRDefault="00F925D2" w:rsidP="00FB0C8D">
            <w:pPr>
              <w:pStyle w:val="Tablelevel2"/>
              <w:ind w:left="0"/>
              <w:rPr>
                <w:ins w:id="2236" w:author="Abercrombie, Kerrie" w:date="2021-01-26T21:40:00Z"/>
                <w:rFonts w:asciiTheme="minorHAnsi" w:hAnsiTheme="minorHAnsi" w:cstheme="minorHAnsi"/>
                <w:sz w:val="20"/>
              </w:rPr>
            </w:pPr>
          </w:p>
          <w:p w14:paraId="1B7B1D58" w14:textId="46897ADB" w:rsidR="00F925D2" w:rsidRPr="00FB0C8D" w:rsidRDefault="00F925D2" w:rsidP="00FB0C8D">
            <w:pPr>
              <w:pStyle w:val="Tablelevel2"/>
              <w:ind w:left="0"/>
              <w:rPr>
                <w:ins w:id="2237" w:author="Abercrombie, Kerrie" w:date="2021-01-22T12:57:00Z"/>
                <w:rFonts w:asciiTheme="minorHAnsi" w:hAnsiTheme="minorHAnsi" w:cstheme="minorHAnsi"/>
                <w:sz w:val="20"/>
              </w:rPr>
            </w:pPr>
          </w:p>
        </w:tc>
        <w:tc>
          <w:tcPr>
            <w:tcW w:w="683" w:type="dxa"/>
            <w:shd w:val="clear" w:color="auto" w:fill="auto"/>
          </w:tcPr>
          <w:p w14:paraId="5D217CC7" w14:textId="77777777" w:rsidR="00F925D2" w:rsidRPr="00FB0C8D" w:rsidRDefault="00F925D2" w:rsidP="00FB0C8D">
            <w:pPr>
              <w:pStyle w:val="Tabletext"/>
              <w:spacing w:before="0" w:after="0"/>
              <w:rPr>
                <w:ins w:id="2238" w:author="Abercrombie, Kerrie" w:date="2021-01-22T12:57:00Z"/>
                <w:rFonts w:cstheme="minorHAnsi"/>
                <w:b/>
                <w:szCs w:val="20"/>
              </w:rPr>
            </w:pPr>
          </w:p>
        </w:tc>
        <w:tc>
          <w:tcPr>
            <w:tcW w:w="3003" w:type="dxa"/>
            <w:shd w:val="clear" w:color="auto" w:fill="auto"/>
          </w:tcPr>
          <w:p w14:paraId="68BCC6E4" w14:textId="77777777" w:rsidR="00F925D2" w:rsidRPr="00FB0C8D" w:rsidRDefault="00F925D2" w:rsidP="00FB0C8D">
            <w:pPr>
              <w:pStyle w:val="Tabletext"/>
              <w:spacing w:before="0" w:after="0"/>
              <w:ind w:left="0" w:right="7"/>
              <w:rPr>
                <w:ins w:id="2239" w:author="Abercrombie, Kerrie" w:date="2021-01-22T12:57:00Z"/>
                <w:rFonts w:cstheme="minorHAnsi"/>
                <w:b/>
                <w:szCs w:val="20"/>
              </w:rPr>
            </w:pPr>
          </w:p>
        </w:tc>
      </w:tr>
      <w:tr w:rsidR="00F925D2" w:rsidRPr="00FB0C8D" w14:paraId="735313CF" w14:textId="77777777" w:rsidTr="001067BE">
        <w:trPr>
          <w:trHeight w:val="70"/>
          <w:ins w:id="2240" w:author="Abercrombie, Kerrie" w:date="2021-01-26T21:34:00Z"/>
        </w:trPr>
        <w:tc>
          <w:tcPr>
            <w:tcW w:w="846" w:type="dxa"/>
            <w:vMerge/>
            <w:shd w:val="clear" w:color="auto" w:fill="auto"/>
          </w:tcPr>
          <w:p w14:paraId="6EB8E053" w14:textId="77777777" w:rsidR="00F925D2" w:rsidRPr="00FB0C8D" w:rsidRDefault="00F925D2" w:rsidP="00FB0C8D">
            <w:pPr>
              <w:pStyle w:val="Tabletext"/>
              <w:spacing w:before="0" w:after="0"/>
              <w:rPr>
                <w:ins w:id="2241" w:author="Abercrombie, Kerrie" w:date="2021-01-26T21:34:00Z"/>
                <w:rFonts w:cstheme="minorHAnsi"/>
                <w:b/>
                <w:szCs w:val="20"/>
              </w:rPr>
            </w:pPr>
          </w:p>
        </w:tc>
        <w:tc>
          <w:tcPr>
            <w:tcW w:w="4607" w:type="dxa"/>
            <w:vMerge/>
            <w:shd w:val="clear" w:color="auto" w:fill="auto"/>
          </w:tcPr>
          <w:p w14:paraId="4582BA7A" w14:textId="77777777" w:rsidR="00F925D2" w:rsidRPr="00FB0C8D" w:rsidRDefault="00F925D2" w:rsidP="00FB0C8D">
            <w:pPr>
              <w:pStyle w:val="Tablelevel1bold"/>
              <w:spacing w:before="0" w:after="0"/>
              <w:rPr>
                <w:ins w:id="2242" w:author="Abercrombie, Kerrie" w:date="2021-01-26T21:34:00Z"/>
                <w:rFonts w:asciiTheme="minorHAnsi" w:hAnsiTheme="minorHAnsi" w:cstheme="minorHAnsi"/>
                <w:b w:val="0"/>
                <w:i/>
                <w:sz w:val="20"/>
                <w:szCs w:val="20"/>
              </w:rPr>
            </w:pPr>
          </w:p>
        </w:tc>
        <w:tc>
          <w:tcPr>
            <w:tcW w:w="921" w:type="dxa"/>
            <w:shd w:val="clear" w:color="auto" w:fill="auto"/>
          </w:tcPr>
          <w:p w14:paraId="4338AA92" w14:textId="5A768D51" w:rsidR="00F925D2" w:rsidRPr="00FB0C8D" w:rsidRDefault="00F925D2" w:rsidP="00FB0C8D">
            <w:pPr>
              <w:pStyle w:val="Tabletext"/>
              <w:spacing w:before="0" w:after="0"/>
              <w:ind w:left="0" w:right="0"/>
              <w:rPr>
                <w:ins w:id="2243" w:author="Abercrombie, Kerrie" w:date="2021-01-26T21:34:00Z"/>
                <w:rFonts w:cstheme="minorHAnsi"/>
                <w:szCs w:val="20"/>
              </w:rPr>
            </w:pPr>
            <w:ins w:id="2244" w:author="Abercrombie, Kerrie" w:date="2021-01-26T21:40:00Z">
              <w:r w:rsidRPr="00FB0C8D">
                <w:rPr>
                  <w:rFonts w:cstheme="minorHAnsi"/>
                  <w:szCs w:val="20"/>
                </w:rPr>
                <w:t>3.2.2</w:t>
              </w:r>
            </w:ins>
          </w:p>
        </w:tc>
        <w:tc>
          <w:tcPr>
            <w:tcW w:w="4607" w:type="dxa"/>
            <w:shd w:val="clear" w:color="auto" w:fill="auto"/>
          </w:tcPr>
          <w:p w14:paraId="6FF46B1E" w14:textId="7056901F" w:rsidR="00F925D2" w:rsidRPr="00FB0C8D" w:rsidRDefault="00F925D2" w:rsidP="00FB0C8D">
            <w:pPr>
              <w:pStyle w:val="Tablelevel2"/>
              <w:ind w:left="0"/>
              <w:rPr>
                <w:ins w:id="2245" w:author="Abercrombie, Kerrie" w:date="2021-01-26T21:34:00Z"/>
                <w:rFonts w:asciiTheme="minorHAnsi" w:hAnsiTheme="minorHAnsi" w:cstheme="minorHAnsi"/>
                <w:sz w:val="20"/>
              </w:rPr>
            </w:pPr>
            <w:ins w:id="2246" w:author="Abercrombie, Kerrie" w:date="2021-01-26T21:34:00Z">
              <w:r w:rsidRPr="00FB0C8D">
                <w:rPr>
                  <w:rFonts w:asciiTheme="minorHAnsi" w:hAnsiTheme="minorHAnsi" w:cstheme="minorHAnsi"/>
                  <w:sz w:val="20"/>
                </w:rPr>
                <w:t xml:space="preserve">Anticipating calls using </w:t>
              </w:r>
            </w:ins>
            <w:ins w:id="2247" w:author="Abercrombie, Kerrie" w:date="2021-01-26T21:48:00Z">
              <w:r w:rsidR="00D2597A" w:rsidRPr="00FB0C8D">
                <w:rPr>
                  <w:rFonts w:asciiTheme="minorHAnsi" w:hAnsiTheme="minorHAnsi" w:cstheme="minorHAnsi"/>
                  <w:sz w:val="20"/>
                </w:rPr>
                <w:t xml:space="preserve">available </w:t>
              </w:r>
            </w:ins>
            <w:ins w:id="2248" w:author="Abercrombie, Kerrie" w:date="2021-01-26T21:34:00Z">
              <w:r w:rsidRPr="00FB0C8D">
                <w:rPr>
                  <w:rFonts w:asciiTheme="minorHAnsi" w:hAnsiTheme="minorHAnsi" w:cstheme="minorHAnsi"/>
                  <w:sz w:val="20"/>
                </w:rPr>
                <w:t xml:space="preserve">sensor information </w:t>
              </w:r>
            </w:ins>
          </w:p>
        </w:tc>
        <w:tc>
          <w:tcPr>
            <w:tcW w:w="683" w:type="dxa"/>
            <w:shd w:val="clear" w:color="auto" w:fill="auto"/>
          </w:tcPr>
          <w:p w14:paraId="0EBE5410" w14:textId="77777777" w:rsidR="00F925D2" w:rsidRPr="00FB0C8D" w:rsidRDefault="00F925D2" w:rsidP="00FB0C8D">
            <w:pPr>
              <w:pStyle w:val="Tabletext"/>
              <w:spacing w:before="0" w:after="0"/>
              <w:rPr>
                <w:ins w:id="2249" w:author="Abercrombie, Kerrie" w:date="2021-01-26T21:34:00Z"/>
                <w:rFonts w:cstheme="minorHAnsi"/>
                <w:b/>
                <w:szCs w:val="20"/>
              </w:rPr>
            </w:pPr>
          </w:p>
        </w:tc>
        <w:tc>
          <w:tcPr>
            <w:tcW w:w="3003" w:type="dxa"/>
            <w:shd w:val="clear" w:color="auto" w:fill="auto"/>
          </w:tcPr>
          <w:p w14:paraId="36ABAE86" w14:textId="77777777" w:rsidR="00F925D2" w:rsidRPr="00FB0C8D" w:rsidRDefault="00F925D2" w:rsidP="00FB0C8D">
            <w:pPr>
              <w:pStyle w:val="Tabletext"/>
              <w:spacing w:before="0" w:after="0"/>
              <w:ind w:left="0" w:right="7"/>
              <w:rPr>
                <w:ins w:id="2250" w:author="Abercrombie, Kerrie" w:date="2021-01-26T21:34:00Z"/>
                <w:rFonts w:cstheme="minorHAnsi"/>
                <w:b/>
                <w:szCs w:val="20"/>
              </w:rPr>
            </w:pPr>
          </w:p>
        </w:tc>
      </w:tr>
      <w:tr w:rsidR="00F925D2" w:rsidRPr="00FB0C8D" w14:paraId="636DB57A" w14:textId="77777777" w:rsidTr="001067BE">
        <w:trPr>
          <w:trHeight w:val="70"/>
          <w:ins w:id="2251" w:author="Abercrombie, Kerrie" w:date="2021-01-26T21:40:00Z"/>
        </w:trPr>
        <w:tc>
          <w:tcPr>
            <w:tcW w:w="846" w:type="dxa"/>
            <w:vMerge/>
            <w:shd w:val="clear" w:color="auto" w:fill="auto"/>
          </w:tcPr>
          <w:p w14:paraId="7C834714" w14:textId="77777777" w:rsidR="00F925D2" w:rsidRPr="00FB0C8D" w:rsidRDefault="00F925D2" w:rsidP="00FB0C8D">
            <w:pPr>
              <w:pStyle w:val="Tabletext"/>
              <w:spacing w:before="0" w:after="0"/>
              <w:rPr>
                <w:ins w:id="2252" w:author="Abercrombie, Kerrie" w:date="2021-01-26T21:40:00Z"/>
                <w:rFonts w:cstheme="minorHAnsi"/>
                <w:b/>
                <w:szCs w:val="20"/>
              </w:rPr>
            </w:pPr>
          </w:p>
        </w:tc>
        <w:tc>
          <w:tcPr>
            <w:tcW w:w="4607" w:type="dxa"/>
            <w:vMerge/>
            <w:shd w:val="clear" w:color="auto" w:fill="auto"/>
          </w:tcPr>
          <w:p w14:paraId="534AB5A3" w14:textId="77777777" w:rsidR="00F925D2" w:rsidRPr="00FB0C8D" w:rsidRDefault="00F925D2" w:rsidP="00FB0C8D">
            <w:pPr>
              <w:pStyle w:val="Tablelevel1bold"/>
              <w:spacing w:before="0" w:after="0"/>
              <w:rPr>
                <w:ins w:id="2253" w:author="Abercrombie, Kerrie" w:date="2021-01-26T21:40:00Z"/>
                <w:rFonts w:asciiTheme="minorHAnsi" w:hAnsiTheme="minorHAnsi" w:cstheme="minorHAnsi"/>
                <w:b w:val="0"/>
                <w:i/>
                <w:sz w:val="20"/>
                <w:szCs w:val="20"/>
              </w:rPr>
            </w:pPr>
          </w:p>
        </w:tc>
        <w:tc>
          <w:tcPr>
            <w:tcW w:w="921" w:type="dxa"/>
            <w:shd w:val="clear" w:color="auto" w:fill="auto"/>
          </w:tcPr>
          <w:p w14:paraId="7427134A" w14:textId="1F628ADA" w:rsidR="00F925D2" w:rsidRPr="00FB0C8D" w:rsidRDefault="00F925D2" w:rsidP="00FB0C8D">
            <w:pPr>
              <w:pStyle w:val="Tabletext"/>
              <w:spacing w:before="0" w:after="0"/>
              <w:ind w:left="0" w:right="0"/>
              <w:rPr>
                <w:ins w:id="2254" w:author="Abercrombie, Kerrie" w:date="2021-01-26T21:40:00Z"/>
                <w:rFonts w:cstheme="minorHAnsi"/>
                <w:szCs w:val="20"/>
              </w:rPr>
            </w:pPr>
            <w:ins w:id="2255" w:author="Abercrombie, Kerrie" w:date="2021-01-26T21:40:00Z">
              <w:r w:rsidRPr="00FB0C8D">
                <w:rPr>
                  <w:rFonts w:cstheme="minorHAnsi"/>
                  <w:szCs w:val="20"/>
                </w:rPr>
                <w:t>3.2.3</w:t>
              </w:r>
            </w:ins>
          </w:p>
        </w:tc>
        <w:tc>
          <w:tcPr>
            <w:tcW w:w="4607" w:type="dxa"/>
            <w:shd w:val="clear" w:color="auto" w:fill="auto"/>
          </w:tcPr>
          <w:p w14:paraId="1A1BFF5D" w14:textId="35FB0165" w:rsidR="00F925D2" w:rsidRPr="00FB0C8D" w:rsidRDefault="00F925D2" w:rsidP="00FB0C8D">
            <w:pPr>
              <w:pStyle w:val="Tablelevel2"/>
              <w:ind w:left="0"/>
              <w:rPr>
                <w:ins w:id="2256" w:author="Abercrombie, Kerrie" w:date="2021-01-26T21:40:00Z"/>
                <w:rFonts w:asciiTheme="minorHAnsi" w:hAnsiTheme="minorHAnsi" w:cstheme="minorHAnsi"/>
                <w:sz w:val="20"/>
              </w:rPr>
            </w:pPr>
            <w:ins w:id="2257" w:author="Abercrombie, Kerrie" w:date="2021-01-26T21:40:00Z">
              <w:r w:rsidRPr="00FB0C8D">
                <w:rPr>
                  <w:rFonts w:asciiTheme="minorHAnsi" w:hAnsiTheme="minorHAnsi" w:cstheme="minorHAnsi"/>
                  <w:sz w:val="20"/>
                </w:rPr>
                <w:t>Information from ships - name, call sign, type, position, speed, destination, ETA, special reports</w:t>
              </w:r>
            </w:ins>
          </w:p>
        </w:tc>
        <w:tc>
          <w:tcPr>
            <w:tcW w:w="683" w:type="dxa"/>
            <w:shd w:val="clear" w:color="auto" w:fill="auto"/>
          </w:tcPr>
          <w:p w14:paraId="3F204177" w14:textId="77777777" w:rsidR="00F925D2" w:rsidRPr="00FB0C8D" w:rsidRDefault="00F925D2" w:rsidP="00FB0C8D">
            <w:pPr>
              <w:pStyle w:val="Tabletext"/>
              <w:spacing w:before="0" w:after="0"/>
              <w:rPr>
                <w:ins w:id="2258" w:author="Abercrombie, Kerrie" w:date="2021-01-26T21:40:00Z"/>
                <w:rFonts w:cstheme="minorHAnsi"/>
                <w:b/>
                <w:szCs w:val="20"/>
              </w:rPr>
            </w:pPr>
          </w:p>
        </w:tc>
        <w:tc>
          <w:tcPr>
            <w:tcW w:w="3003" w:type="dxa"/>
            <w:shd w:val="clear" w:color="auto" w:fill="auto"/>
          </w:tcPr>
          <w:p w14:paraId="537C524A" w14:textId="77777777" w:rsidR="00F925D2" w:rsidRPr="00FB0C8D" w:rsidRDefault="00F925D2" w:rsidP="00FB0C8D">
            <w:pPr>
              <w:pStyle w:val="Tabletext"/>
              <w:spacing w:before="0" w:after="0"/>
              <w:ind w:left="0" w:right="7"/>
              <w:rPr>
                <w:ins w:id="2259" w:author="Abercrombie, Kerrie" w:date="2021-01-26T21:40:00Z"/>
                <w:rFonts w:cstheme="minorHAnsi"/>
                <w:b/>
                <w:szCs w:val="20"/>
              </w:rPr>
            </w:pPr>
          </w:p>
        </w:tc>
      </w:tr>
      <w:tr w:rsidR="00F925D2" w:rsidRPr="00FB0C8D" w14:paraId="579A52AB" w14:textId="77777777" w:rsidTr="001067BE">
        <w:trPr>
          <w:trHeight w:val="70"/>
          <w:ins w:id="2260" w:author="Abercrombie, Kerrie" w:date="2021-01-25T11:33:00Z"/>
        </w:trPr>
        <w:tc>
          <w:tcPr>
            <w:tcW w:w="846" w:type="dxa"/>
            <w:vMerge/>
            <w:shd w:val="clear" w:color="auto" w:fill="auto"/>
          </w:tcPr>
          <w:p w14:paraId="6F1309B1" w14:textId="77777777" w:rsidR="00F925D2" w:rsidRPr="00FB0C8D" w:rsidRDefault="00F925D2" w:rsidP="00FB0C8D">
            <w:pPr>
              <w:pStyle w:val="Tabletext"/>
              <w:spacing w:before="0" w:after="0"/>
              <w:rPr>
                <w:ins w:id="2261" w:author="Abercrombie, Kerrie" w:date="2021-01-25T11:33:00Z"/>
                <w:rFonts w:cstheme="minorHAnsi"/>
                <w:b/>
                <w:szCs w:val="20"/>
              </w:rPr>
            </w:pPr>
          </w:p>
        </w:tc>
        <w:tc>
          <w:tcPr>
            <w:tcW w:w="4607" w:type="dxa"/>
            <w:vMerge/>
            <w:shd w:val="clear" w:color="auto" w:fill="auto"/>
          </w:tcPr>
          <w:p w14:paraId="4867B061" w14:textId="77777777" w:rsidR="00F925D2" w:rsidRPr="00FB0C8D" w:rsidRDefault="00F925D2" w:rsidP="00FB0C8D">
            <w:pPr>
              <w:pStyle w:val="Tabletext"/>
              <w:spacing w:before="0" w:after="0"/>
              <w:ind w:left="0" w:right="0"/>
              <w:rPr>
                <w:ins w:id="2262" w:author="Abercrombie, Kerrie" w:date="2021-01-25T11:33:00Z"/>
                <w:rFonts w:cstheme="minorHAnsi"/>
                <w:b/>
                <w:i/>
                <w:szCs w:val="20"/>
              </w:rPr>
            </w:pPr>
          </w:p>
        </w:tc>
        <w:tc>
          <w:tcPr>
            <w:tcW w:w="921" w:type="dxa"/>
            <w:shd w:val="clear" w:color="auto" w:fill="auto"/>
          </w:tcPr>
          <w:p w14:paraId="4CE6546D" w14:textId="497D0D55" w:rsidR="00F925D2" w:rsidRPr="00FB0C8D" w:rsidRDefault="00F925D2" w:rsidP="00FB0C8D">
            <w:pPr>
              <w:pStyle w:val="Tabletext"/>
              <w:spacing w:before="0" w:after="0"/>
              <w:ind w:left="0" w:right="0"/>
              <w:rPr>
                <w:ins w:id="2263" w:author="Abercrombie, Kerrie" w:date="2021-01-25T11:33:00Z"/>
                <w:rFonts w:cstheme="minorHAnsi"/>
                <w:szCs w:val="20"/>
              </w:rPr>
            </w:pPr>
            <w:ins w:id="2264" w:author="Abercrombie, Kerrie" w:date="2021-01-26T21:40:00Z">
              <w:r w:rsidRPr="00FB0C8D">
                <w:rPr>
                  <w:rFonts w:cstheme="minorHAnsi"/>
                  <w:szCs w:val="20"/>
                </w:rPr>
                <w:t>3.2.4</w:t>
              </w:r>
            </w:ins>
          </w:p>
        </w:tc>
        <w:tc>
          <w:tcPr>
            <w:tcW w:w="4607" w:type="dxa"/>
            <w:shd w:val="clear" w:color="auto" w:fill="auto"/>
          </w:tcPr>
          <w:p w14:paraId="3B41B59C" w14:textId="6A138947" w:rsidR="00F925D2" w:rsidRPr="00FB0C8D" w:rsidRDefault="00F925D2" w:rsidP="00FB0C8D">
            <w:pPr>
              <w:pStyle w:val="Tabletext"/>
              <w:spacing w:before="0" w:after="0"/>
              <w:ind w:left="0" w:right="0"/>
              <w:rPr>
                <w:ins w:id="2265" w:author="Abercrombie, Kerrie" w:date="2021-01-25T11:33:00Z"/>
                <w:rFonts w:cstheme="minorHAnsi"/>
                <w:b/>
                <w:szCs w:val="20"/>
              </w:rPr>
            </w:pPr>
            <w:ins w:id="2266" w:author="Abercrombie, Kerrie" w:date="2021-01-25T11:33:00Z">
              <w:r w:rsidRPr="00FB0C8D">
                <w:rPr>
                  <w:rFonts w:cstheme="minorHAnsi"/>
                  <w:szCs w:val="20"/>
                </w:rPr>
                <w:t>Information to ships - content, timely, relevant</w:t>
              </w:r>
            </w:ins>
          </w:p>
        </w:tc>
        <w:tc>
          <w:tcPr>
            <w:tcW w:w="683" w:type="dxa"/>
            <w:shd w:val="clear" w:color="auto" w:fill="auto"/>
          </w:tcPr>
          <w:p w14:paraId="62E0FD9B" w14:textId="77777777" w:rsidR="00F925D2" w:rsidRPr="00FB0C8D" w:rsidRDefault="00F925D2" w:rsidP="00FB0C8D">
            <w:pPr>
              <w:pStyle w:val="Tabletext"/>
              <w:spacing w:before="0" w:after="0"/>
              <w:rPr>
                <w:ins w:id="2267" w:author="Abercrombie, Kerrie" w:date="2021-01-25T11:33:00Z"/>
                <w:rFonts w:cstheme="minorHAnsi"/>
                <w:b/>
                <w:szCs w:val="20"/>
              </w:rPr>
            </w:pPr>
          </w:p>
        </w:tc>
        <w:tc>
          <w:tcPr>
            <w:tcW w:w="3003" w:type="dxa"/>
            <w:shd w:val="clear" w:color="auto" w:fill="auto"/>
          </w:tcPr>
          <w:p w14:paraId="6C6E1EA3" w14:textId="77777777" w:rsidR="00F925D2" w:rsidRPr="00FB0C8D" w:rsidRDefault="00F925D2" w:rsidP="00FB0C8D">
            <w:pPr>
              <w:pStyle w:val="Tabletext"/>
              <w:spacing w:before="0" w:after="0"/>
              <w:ind w:left="0" w:right="7"/>
              <w:rPr>
                <w:ins w:id="2268" w:author="Abercrombie, Kerrie" w:date="2021-01-25T11:33:00Z"/>
                <w:rFonts w:cstheme="minorHAnsi"/>
                <w:b/>
                <w:szCs w:val="20"/>
              </w:rPr>
            </w:pPr>
          </w:p>
        </w:tc>
      </w:tr>
      <w:tr w:rsidR="00F925D2" w:rsidRPr="00FB0C8D" w14:paraId="3DCA6CA8" w14:textId="77777777" w:rsidTr="00D2597A">
        <w:trPr>
          <w:trHeight w:val="70"/>
          <w:ins w:id="2269" w:author="Abercrombie, Kerrie" w:date="2021-01-26T21:36:00Z"/>
        </w:trPr>
        <w:tc>
          <w:tcPr>
            <w:tcW w:w="846" w:type="dxa"/>
            <w:shd w:val="clear" w:color="auto" w:fill="F2F2F2" w:themeFill="background1" w:themeFillShade="F2"/>
          </w:tcPr>
          <w:p w14:paraId="47FB8025" w14:textId="322D61EB" w:rsidR="00F925D2" w:rsidRPr="00FB0C8D" w:rsidRDefault="00D2597A" w:rsidP="00FB0C8D">
            <w:pPr>
              <w:pStyle w:val="Tabletext"/>
              <w:spacing w:before="0" w:after="0"/>
              <w:rPr>
                <w:ins w:id="2270" w:author="Abercrombie, Kerrie" w:date="2021-01-26T21:36:00Z"/>
                <w:rFonts w:cstheme="minorHAnsi"/>
                <w:b/>
                <w:szCs w:val="20"/>
              </w:rPr>
            </w:pPr>
            <w:ins w:id="2271" w:author="Abercrombie, Kerrie" w:date="2021-01-26T21:44:00Z">
              <w:r w:rsidRPr="00FB0C8D">
                <w:rPr>
                  <w:rFonts w:cstheme="minorHAnsi"/>
                  <w:b/>
                  <w:szCs w:val="20"/>
                </w:rPr>
                <w:t>3.3</w:t>
              </w:r>
            </w:ins>
          </w:p>
        </w:tc>
        <w:tc>
          <w:tcPr>
            <w:tcW w:w="4607" w:type="dxa"/>
            <w:shd w:val="clear" w:color="auto" w:fill="F2F2F2" w:themeFill="background1" w:themeFillShade="F2"/>
          </w:tcPr>
          <w:p w14:paraId="166FEFB3" w14:textId="7D262348" w:rsidR="00F925D2" w:rsidRPr="00FB0C8D" w:rsidRDefault="00F925D2" w:rsidP="00FB0C8D">
            <w:pPr>
              <w:pStyle w:val="Tablelevel1bold"/>
              <w:spacing w:before="0" w:after="0"/>
              <w:rPr>
                <w:ins w:id="2272" w:author="Abercrombie, Kerrie" w:date="2021-01-26T21:36:00Z"/>
                <w:rFonts w:asciiTheme="minorHAnsi" w:hAnsiTheme="minorHAnsi" w:cstheme="minorHAnsi"/>
                <w:sz w:val="20"/>
                <w:szCs w:val="20"/>
              </w:rPr>
            </w:pPr>
            <w:ins w:id="2273" w:author="Abercrombie, Kerrie" w:date="2021-01-26T21:41:00Z">
              <w:r w:rsidRPr="00FB0C8D">
                <w:rPr>
                  <w:rFonts w:asciiTheme="minorHAnsi" w:hAnsiTheme="minorHAnsi" w:cstheme="minorHAnsi"/>
                  <w:sz w:val="20"/>
                  <w:szCs w:val="20"/>
                </w:rPr>
                <w:t>ALLIED SERVICES</w:t>
              </w:r>
            </w:ins>
          </w:p>
        </w:tc>
        <w:tc>
          <w:tcPr>
            <w:tcW w:w="921" w:type="dxa"/>
            <w:shd w:val="clear" w:color="auto" w:fill="F2F2F2" w:themeFill="background1" w:themeFillShade="F2"/>
          </w:tcPr>
          <w:p w14:paraId="5F4B5ADA" w14:textId="77777777" w:rsidR="00F925D2" w:rsidRPr="00FB0C8D" w:rsidRDefault="00F925D2" w:rsidP="00FB0C8D">
            <w:pPr>
              <w:pStyle w:val="Tabletext"/>
              <w:spacing w:before="0" w:after="0"/>
              <w:ind w:left="0" w:right="0"/>
              <w:rPr>
                <w:ins w:id="2274" w:author="Abercrombie, Kerrie" w:date="2021-01-26T21:36:00Z"/>
                <w:rFonts w:cstheme="minorHAnsi"/>
                <w:szCs w:val="20"/>
              </w:rPr>
            </w:pPr>
          </w:p>
        </w:tc>
        <w:tc>
          <w:tcPr>
            <w:tcW w:w="4607" w:type="dxa"/>
            <w:shd w:val="clear" w:color="auto" w:fill="F2F2F2" w:themeFill="background1" w:themeFillShade="F2"/>
          </w:tcPr>
          <w:p w14:paraId="68E93935" w14:textId="69BA17CE" w:rsidR="00F925D2" w:rsidRPr="00FB0C8D" w:rsidRDefault="00F925D2" w:rsidP="00FB0C8D">
            <w:pPr>
              <w:pStyle w:val="Tablelevel2"/>
              <w:ind w:left="0"/>
              <w:rPr>
                <w:ins w:id="2275" w:author="Abercrombie, Kerrie" w:date="2021-01-26T21:36:00Z"/>
                <w:rFonts w:asciiTheme="minorHAnsi" w:hAnsiTheme="minorHAnsi" w:cstheme="minorHAnsi"/>
                <w:sz w:val="20"/>
              </w:rPr>
            </w:pPr>
          </w:p>
        </w:tc>
        <w:tc>
          <w:tcPr>
            <w:tcW w:w="683" w:type="dxa"/>
            <w:shd w:val="clear" w:color="auto" w:fill="F2F2F2" w:themeFill="background1" w:themeFillShade="F2"/>
          </w:tcPr>
          <w:p w14:paraId="56448231" w14:textId="77777777" w:rsidR="00F925D2" w:rsidRPr="00FB0C8D" w:rsidRDefault="00F925D2" w:rsidP="00FB0C8D">
            <w:pPr>
              <w:pStyle w:val="Tabletext"/>
              <w:spacing w:before="0" w:after="0"/>
              <w:rPr>
                <w:ins w:id="2276" w:author="Abercrombie, Kerrie" w:date="2021-01-26T21:36:00Z"/>
                <w:rFonts w:cstheme="minorHAnsi"/>
                <w:b/>
                <w:szCs w:val="20"/>
              </w:rPr>
            </w:pPr>
          </w:p>
        </w:tc>
        <w:tc>
          <w:tcPr>
            <w:tcW w:w="3003" w:type="dxa"/>
            <w:shd w:val="clear" w:color="auto" w:fill="F2F2F2" w:themeFill="background1" w:themeFillShade="F2"/>
          </w:tcPr>
          <w:p w14:paraId="1D4366C6" w14:textId="77777777" w:rsidR="00F925D2" w:rsidRPr="00FB0C8D" w:rsidRDefault="00F925D2" w:rsidP="00FB0C8D">
            <w:pPr>
              <w:pStyle w:val="Tabletext"/>
              <w:spacing w:before="0" w:after="0"/>
              <w:ind w:left="0" w:right="7"/>
              <w:rPr>
                <w:ins w:id="2277" w:author="Abercrombie, Kerrie" w:date="2021-01-26T21:36:00Z"/>
                <w:rFonts w:cstheme="minorHAnsi"/>
                <w:b/>
                <w:szCs w:val="20"/>
              </w:rPr>
            </w:pPr>
          </w:p>
        </w:tc>
      </w:tr>
      <w:tr w:rsidR="00D2597A" w:rsidRPr="00FB0C8D" w14:paraId="050A3400" w14:textId="77777777" w:rsidTr="001067BE">
        <w:trPr>
          <w:trHeight w:val="70"/>
          <w:ins w:id="2278" w:author="Abercrombie, Kerrie" w:date="2021-01-26T21:41:00Z"/>
        </w:trPr>
        <w:tc>
          <w:tcPr>
            <w:tcW w:w="846" w:type="dxa"/>
            <w:vMerge w:val="restart"/>
            <w:shd w:val="clear" w:color="auto" w:fill="auto"/>
          </w:tcPr>
          <w:p w14:paraId="43CAFE1F" w14:textId="77777777" w:rsidR="00D2597A" w:rsidRPr="00FB0C8D" w:rsidRDefault="00D2597A" w:rsidP="00FB0C8D">
            <w:pPr>
              <w:pStyle w:val="Tabletext"/>
              <w:spacing w:before="0" w:after="0"/>
              <w:rPr>
                <w:ins w:id="2279" w:author="Abercrombie, Kerrie" w:date="2021-01-26T21:41:00Z"/>
                <w:rFonts w:cstheme="minorHAnsi"/>
                <w:b/>
                <w:szCs w:val="20"/>
              </w:rPr>
            </w:pPr>
          </w:p>
        </w:tc>
        <w:tc>
          <w:tcPr>
            <w:tcW w:w="4607" w:type="dxa"/>
            <w:vMerge w:val="restart"/>
            <w:shd w:val="clear" w:color="auto" w:fill="auto"/>
          </w:tcPr>
          <w:p w14:paraId="5D83D6C8" w14:textId="5DF9FB40" w:rsidR="00D2597A" w:rsidRPr="00087D3E" w:rsidRDefault="00D2597A" w:rsidP="00FB0C8D">
            <w:pPr>
              <w:pStyle w:val="Tablelevel1bold"/>
              <w:spacing w:before="0" w:after="0"/>
              <w:rPr>
                <w:ins w:id="2280" w:author="Abercrombie, Kerrie" w:date="2021-01-26T21:41:00Z"/>
                <w:rFonts w:asciiTheme="minorHAnsi" w:hAnsiTheme="minorHAnsi" w:cstheme="minorHAnsi"/>
                <w:b w:val="0"/>
                <w:i/>
                <w:sz w:val="20"/>
                <w:szCs w:val="20"/>
              </w:rPr>
            </w:pPr>
            <w:ins w:id="2281" w:author="Abercrombie, Kerrie" w:date="2021-01-26T21:42:00Z">
              <w:r w:rsidRPr="00087D3E">
                <w:rPr>
                  <w:rFonts w:asciiTheme="minorHAnsi" w:hAnsiTheme="minorHAnsi" w:cstheme="minorHAnsi"/>
                  <w:b w:val="0"/>
                  <w:i/>
                  <w:sz w:val="20"/>
                  <w:szCs w:val="20"/>
                </w:rPr>
                <w:t>List and describe different allied services within a VTS area</w:t>
              </w:r>
            </w:ins>
          </w:p>
        </w:tc>
        <w:tc>
          <w:tcPr>
            <w:tcW w:w="921" w:type="dxa"/>
            <w:shd w:val="clear" w:color="auto" w:fill="auto"/>
          </w:tcPr>
          <w:p w14:paraId="25D3A999" w14:textId="74407681" w:rsidR="00D2597A" w:rsidRPr="00FB0C8D" w:rsidRDefault="00D2597A" w:rsidP="00FB0C8D">
            <w:pPr>
              <w:pStyle w:val="Tabletext"/>
              <w:spacing w:before="0" w:after="0"/>
              <w:ind w:left="0" w:right="0"/>
              <w:rPr>
                <w:ins w:id="2282" w:author="Abercrombie, Kerrie" w:date="2021-01-26T21:41:00Z"/>
                <w:rFonts w:cstheme="minorHAnsi"/>
                <w:szCs w:val="20"/>
              </w:rPr>
            </w:pPr>
            <w:ins w:id="2283" w:author="Abercrombie, Kerrie" w:date="2021-01-26T21:43:00Z">
              <w:r w:rsidRPr="00FB0C8D">
                <w:rPr>
                  <w:rFonts w:cstheme="minorHAnsi"/>
                  <w:szCs w:val="20"/>
                </w:rPr>
                <w:t>3.3.1</w:t>
              </w:r>
            </w:ins>
          </w:p>
        </w:tc>
        <w:tc>
          <w:tcPr>
            <w:tcW w:w="4607" w:type="dxa"/>
            <w:shd w:val="clear" w:color="auto" w:fill="auto"/>
          </w:tcPr>
          <w:p w14:paraId="441E1E7C" w14:textId="68A8212F" w:rsidR="00D2597A" w:rsidRPr="00FB0C8D" w:rsidRDefault="00D2597A" w:rsidP="00FB0C8D">
            <w:pPr>
              <w:pStyle w:val="Tablelevel2"/>
              <w:ind w:left="0"/>
              <w:rPr>
                <w:ins w:id="2284" w:author="Abercrombie, Kerrie" w:date="2021-01-26T21:41:00Z"/>
                <w:rFonts w:asciiTheme="minorHAnsi" w:hAnsiTheme="minorHAnsi" w:cstheme="minorHAnsi"/>
                <w:sz w:val="20"/>
              </w:rPr>
            </w:pPr>
            <w:ins w:id="2285" w:author="Abercrombie, Kerrie" w:date="2021-01-26T21:43:00Z">
              <w:r w:rsidRPr="00FB0C8D">
                <w:rPr>
                  <w:rFonts w:asciiTheme="minorHAnsi" w:hAnsiTheme="minorHAnsi" w:cstheme="minorHAnsi"/>
                  <w:sz w:val="20"/>
                </w:rPr>
                <w:t>Information from allied services</w:t>
              </w:r>
            </w:ins>
          </w:p>
        </w:tc>
        <w:tc>
          <w:tcPr>
            <w:tcW w:w="683" w:type="dxa"/>
            <w:shd w:val="clear" w:color="auto" w:fill="auto"/>
          </w:tcPr>
          <w:p w14:paraId="528454F6" w14:textId="77777777" w:rsidR="00D2597A" w:rsidRPr="00FB0C8D" w:rsidRDefault="00D2597A" w:rsidP="00FB0C8D">
            <w:pPr>
              <w:pStyle w:val="Tabletext"/>
              <w:spacing w:before="0" w:after="0"/>
              <w:rPr>
                <w:ins w:id="2286" w:author="Abercrombie, Kerrie" w:date="2021-01-26T21:41:00Z"/>
                <w:rFonts w:cstheme="minorHAnsi"/>
                <w:b/>
                <w:szCs w:val="20"/>
              </w:rPr>
            </w:pPr>
          </w:p>
        </w:tc>
        <w:tc>
          <w:tcPr>
            <w:tcW w:w="3003" w:type="dxa"/>
            <w:shd w:val="clear" w:color="auto" w:fill="auto"/>
          </w:tcPr>
          <w:p w14:paraId="39BC3A02" w14:textId="77777777" w:rsidR="00D2597A" w:rsidRPr="00FB0C8D" w:rsidRDefault="00D2597A" w:rsidP="00FB0C8D">
            <w:pPr>
              <w:pStyle w:val="Tabletext"/>
              <w:spacing w:before="0" w:after="0"/>
              <w:ind w:left="0" w:right="7"/>
              <w:rPr>
                <w:ins w:id="2287" w:author="Abercrombie, Kerrie" w:date="2021-01-26T21:41:00Z"/>
                <w:rFonts w:cstheme="minorHAnsi"/>
                <w:b/>
                <w:szCs w:val="20"/>
              </w:rPr>
            </w:pPr>
          </w:p>
        </w:tc>
      </w:tr>
      <w:tr w:rsidR="00D2597A" w:rsidRPr="00FB0C8D" w14:paraId="5B7AC5F0" w14:textId="77777777" w:rsidTr="001067BE">
        <w:trPr>
          <w:trHeight w:val="70"/>
          <w:ins w:id="2288" w:author="Abercrombie, Kerrie" w:date="2021-01-26T21:43:00Z"/>
        </w:trPr>
        <w:tc>
          <w:tcPr>
            <w:tcW w:w="846" w:type="dxa"/>
            <w:vMerge/>
            <w:shd w:val="clear" w:color="auto" w:fill="auto"/>
          </w:tcPr>
          <w:p w14:paraId="275FD0B9" w14:textId="77777777" w:rsidR="00D2597A" w:rsidRPr="00FB0C8D" w:rsidRDefault="00D2597A" w:rsidP="00FB0C8D">
            <w:pPr>
              <w:pStyle w:val="Tabletext"/>
              <w:spacing w:before="0" w:after="0"/>
              <w:rPr>
                <w:ins w:id="2289" w:author="Abercrombie, Kerrie" w:date="2021-01-26T21:43:00Z"/>
                <w:rFonts w:cstheme="minorHAnsi"/>
                <w:b/>
                <w:szCs w:val="20"/>
              </w:rPr>
            </w:pPr>
          </w:p>
        </w:tc>
        <w:tc>
          <w:tcPr>
            <w:tcW w:w="4607" w:type="dxa"/>
            <w:vMerge/>
            <w:shd w:val="clear" w:color="auto" w:fill="auto"/>
          </w:tcPr>
          <w:p w14:paraId="21D71B2E" w14:textId="77777777" w:rsidR="00D2597A" w:rsidRPr="00FB0C8D" w:rsidRDefault="00D2597A" w:rsidP="00FB0C8D">
            <w:pPr>
              <w:pStyle w:val="Tablelevel1bold"/>
              <w:spacing w:before="0" w:after="0"/>
              <w:rPr>
                <w:ins w:id="2290" w:author="Abercrombie, Kerrie" w:date="2021-01-26T21:43:00Z"/>
                <w:rFonts w:asciiTheme="minorHAnsi" w:hAnsiTheme="minorHAnsi" w:cstheme="minorHAnsi"/>
                <w:b w:val="0"/>
                <w:sz w:val="20"/>
                <w:szCs w:val="20"/>
              </w:rPr>
            </w:pPr>
          </w:p>
        </w:tc>
        <w:tc>
          <w:tcPr>
            <w:tcW w:w="921" w:type="dxa"/>
            <w:shd w:val="clear" w:color="auto" w:fill="auto"/>
          </w:tcPr>
          <w:p w14:paraId="543A829C" w14:textId="0BEB9B01" w:rsidR="00D2597A" w:rsidRPr="00FB0C8D" w:rsidRDefault="00D2597A" w:rsidP="00FB0C8D">
            <w:pPr>
              <w:pStyle w:val="Tabletext"/>
              <w:spacing w:before="0" w:after="0"/>
              <w:ind w:left="0" w:right="0"/>
              <w:rPr>
                <w:ins w:id="2291" w:author="Abercrombie, Kerrie" w:date="2021-01-26T21:43:00Z"/>
                <w:rFonts w:cstheme="minorHAnsi"/>
                <w:szCs w:val="20"/>
              </w:rPr>
            </w:pPr>
            <w:ins w:id="2292" w:author="Abercrombie, Kerrie" w:date="2021-01-26T21:43:00Z">
              <w:r w:rsidRPr="00FB0C8D">
                <w:rPr>
                  <w:rFonts w:cstheme="minorHAnsi"/>
                  <w:szCs w:val="20"/>
                </w:rPr>
                <w:t>3.3.2</w:t>
              </w:r>
            </w:ins>
          </w:p>
        </w:tc>
        <w:tc>
          <w:tcPr>
            <w:tcW w:w="4607" w:type="dxa"/>
            <w:shd w:val="clear" w:color="auto" w:fill="auto"/>
          </w:tcPr>
          <w:p w14:paraId="63B17EC6" w14:textId="44D25D5E" w:rsidR="00D2597A" w:rsidRPr="00FB0C8D" w:rsidRDefault="00D2597A" w:rsidP="00FB0C8D">
            <w:pPr>
              <w:pStyle w:val="Tablelevel2"/>
              <w:ind w:left="0"/>
              <w:rPr>
                <w:ins w:id="2293" w:author="Abercrombie, Kerrie" w:date="2021-01-26T21:43:00Z"/>
                <w:rFonts w:asciiTheme="minorHAnsi" w:hAnsiTheme="minorHAnsi" w:cstheme="minorHAnsi"/>
                <w:sz w:val="20"/>
              </w:rPr>
            </w:pPr>
            <w:ins w:id="2294" w:author="Abercrombie, Kerrie" w:date="2021-01-26T21:43:00Z">
              <w:r w:rsidRPr="00FB0C8D">
                <w:rPr>
                  <w:rFonts w:asciiTheme="minorHAnsi" w:hAnsiTheme="minorHAnsi" w:cstheme="minorHAnsi"/>
                  <w:sz w:val="20"/>
                </w:rPr>
                <w:t>Information to allied services - content, timely, relevant</w:t>
              </w:r>
              <w:r w:rsidRPr="00FB0C8D">
                <w:rPr>
                  <w:rStyle w:val="CommentReference"/>
                  <w:rFonts w:asciiTheme="minorHAnsi" w:hAnsiTheme="minorHAnsi" w:cstheme="minorHAnsi"/>
                  <w:sz w:val="20"/>
                  <w:szCs w:val="20"/>
                </w:rPr>
                <w:commentReference w:id="2295"/>
              </w:r>
            </w:ins>
          </w:p>
        </w:tc>
        <w:tc>
          <w:tcPr>
            <w:tcW w:w="683" w:type="dxa"/>
            <w:shd w:val="clear" w:color="auto" w:fill="auto"/>
          </w:tcPr>
          <w:p w14:paraId="2B59658C" w14:textId="77777777" w:rsidR="00D2597A" w:rsidRPr="00FB0C8D" w:rsidRDefault="00D2597A" w:rsidP="00FB0C8D">
            <w:pPr>
              <w:pStyle w:val="Tabletext"/>
              <w:spacing w:before="0" w:after="0"/>
              <w:rPr>
                <w:ins w:id="2296" w:author="Abercrombie, Kerrie" w:date="2021-01-26T21:43:00Z"/>
                <w:rFonts w:cstheme="minorHAnsi"/>
                <w:b/>
                <w:szCs w:val="20"/>
              </w:rPr>
            </w:pPr>
          </w:p>
        </w:tc>
        <w:tc>
          <w:tcPr>
            <w:tcW w:w="3003" w:type="dxa"/>
            <w:shd w:val="clear" w:color="auto" w:fill="auto"/>
          </w:tcPr>
          <w:p w14:paraId="1F9969C1" w14:textId="77777777" w:rsidR="00D2597A" w:rsidRPr="00FB0C8D" w:rsidRDefault="00D2597A" w:rsidP="00FB0C8D">
            <w:pPr>
              <w:pStyle w:val="Tabletext"/>
              <w:spacing w:before="0" w:after="0"/>
              <w:ind w:left="0" w:right="7"/>
              <w:rPr>
                <w:ins w:id="2297" w:author="Abercrombie, Kerrie" w:date="2021-01-26T21:43:00Z"/>
                <w:rFonts w:cstheme="minorHAnsi"/>
                <w:b/>
                <w:szCs w:val="20"/>
              </w:rPr>
            </w:pPr>
          </w:p>
        </w:tc>
      </w:tr>
      <w:tr w:rsidR="00185207" w:rsidRPr="00FB0C8D" w14:paraId="7A3087D2" w14:textId="77777777" w:rsidTr="00D2597A">
        <w:trPr>
          <w:trHeight w:val="70"/>
          <w:ins w:id="2298" w:author="Abercrombie, Kerrie" w:date="2021-01-22T12:57:00Z"/>
        </w:trPr>
        <w:tc>
          <w:tcPr>
            <w:tcW w:w="846" w:type="dxa"/>
            <w:shd w:val="clear" w:color="auto" w:fill="F2F2F2" w:themeFill="background1" w:themeFillShade="F2"/>
          </w:tcPr>
          <w:p w14:paraId="146DC341" w14:textId="3624142F" w:rsidR="00185207" w:rsidRPr="00FB0C8D" w:rsidRDefault="00D2597A" w:rsidP="00FB0C8D">
            <w:pPr>
              <w:pStyle w:val="Tabletext"/>
              <w:spacing w:before="0" w:after="0"/>
              <w:rPr>
                <w:ins w:id="2299" w:author="Abercrombie, Kerrie" w:date="2021-01-22T12:57:00Z"/>
                <w:rFonts w:cstheme="minorHAnsi"/>
                <w:b/>
                <w:szCs w:val="20"/>
              </w:rPr>
            </w:pPr>
            <w:ins w:id="2300" w:author="Abercrombie, Kerrie" w:date="2021-01-26T21:44:00Z">
              <w:r w:rsidRPr="00FB0C8D">
                <w:rPr>
                  <w:rFonts w:cstheme="minorHAnsi"/>
                  <w:b/>
                  <w:szCs w:val="20"/>
                </w:rPr>
                <w:t>3.4</w:t>
              </w:r>
            </w:ins>
          </w:p>
        </w:tc>
        <w:tc>
          <w:tcPr>
            <w:tcW w:w="4607" w:type="dxa"/>
            <w:shd w:val="clear" w:color="auto" w:fill="F2F2F2" w:themeFill="background1" w:themeFillShade="F2"/>
          </w:tcPr>
          <w:p w14:paraId="56D4CF85" w14:textId="0B648D31" w:rsidR="00185207" w:rsidRPr="00FB0C8D" w:rsidRDefault="008E652F" w:rsidP="00FB0C8D">
            <w:pPr>
              <w:pStyle w:val="Tabletext"/>
              <w:spacing w:before="0" w:after="0"/>
              <w:ind w:left="0" w:right="0"/>
              <w:rPr>
                <w:ins w:id="2301" w:author="Abercrombie, Kerrie" w:date="2021-01-22T12:57:00Z"/>
                <w:rFonts w:cstheme="minorHAnsi"/>
                <w:b/>
                <w:szCs w:val="20"/>
              </w:rPr>
            </w:pPr>
            <w:commentRangeStart w:id="2302"/>
            <w:ins w:id="2303" w:author="Abercrombie, Kerrie" w:date="2021-01-26T20:49:00Z">
              <w:r w:rsidRPr="00FB0C8D">
                <w:rPr>
                  <w:rFonts w:cstheme="minorHAnsi"/>
                  <w:b/>
                  <w:szCs w:val="20"/>
                </w:rPr>
                <w:t>ISPS CODE</w:t>
              </w:r>
            </w:ins>
            <w:commentRangeEnd w:id="2302"/>
            <w:ins w:id="2304" w:author="Abercrombie, Kerrie" w:date="2021-02-02T07:02:00Z">
              <w:r w:rsidR="00EC27BF">
                <w:rPr>
                  <w:rStyle w:val="CommentReference"/>
                  <w:color w:val="auto"/>
                </w:rPr>
                <w:commentReference w:id="2302"/>
              </w:r>
            </w:ins>
          </w:p>
        </w:tc>
        <w:tc>
          <w:tcPr>
            <w:tcW w:w="921" w:type="dxa"/>
            <w:shd w:val="clear" w:color="auto" w:fill="F2F2F2" w:themeFill="background1" w:themeFillShade="F2"/>
          </w:tcPr>
          <w:p w14:paraId="74A91E21" w14:textId="77777777" w:rsidR="00185207" w:rsidRPr="00FB0C8D" w:rsidRDefault="00185207" w:rsidP="00FB0C8D">
            <w:pPr>
              <w:pStyle w:val="Tabletext"/>
              <w:spacing w:before="0" w:after="0"/>
              <w:ind w:left="0" w:right="0"/>
              <w:rPr>
                <w:ins w:id="2305" w:author="Abercrombie, Kerrie" w:date="2021-01-25T09:00:00Z"/>
                <w:rFonts w:cstheme="minorHAnsi"/>
                <w:szCs w:val="20"/>
              </w:rPr>
            </w:pPr>
          </w:p>
        </w:tc>
        <w:tc>
          <w:tcPr>
            <w:tcW w:w="4607" w:type="dxa"/>
            <w:shd w:val="clear" w:color="auto" w:fill="F2F2F2" w:themeFill="background1" w:themeFillShade="F2"/>
          </w:tcPr>
          <w:p w14:paraId="3D29F6E3" w14:textId="0A18CE25" w:rsidR="00185207" w:rsidRPr="00FB0C8D" w:rsidRDefault="00185207" w:rsidP="00FB0C8D">
            <w:pPr>
              <w:pStyle w:val="Tabletext"/>
              <w:spacing w:before="0" w:after="0"/>
              <w:ind w:left="0" w:right="0"/>
              <w:rPr>
                <w:ins w:id="2306" w:author="Abercrombie, Kerrie" w:date="2021-01-22T12:57:00Z"/>
                <w:rFonts w:cstheme="minorHAnsi"/>
                <w:b/>
                <w:szCs w:val="20"/>
              </w:rPr>
            </w:pPr>
          </w:p>
        </w:tc>
        <w:tc>
          <w:tcPr>
            <w:tcW w:w="683" w:type="dxa"/>
            <w:shd w:val="clear" w:color="auto" w:fill="F2F2F2" w:themeFill="background1" w:themeFillShade="F2"/>
          </w:tcPr>
          <w:p w14:paraId="0DF12694" w14:textId="77777777" w:rsidR="00185207" w:rsidRPr="00FB0C8D" w:rsidRDefault="00185207" w:rsidP="00FB0C8D">
            <w:pPr>
              <w:pStyle w:val="Tabletext"/>
              <w:spacing w:before="0" w:after="0"/>
              <w:rPr>
                <w:ins w:id="2307" w:author="Abercrombie, Kerrie" w:date="2021-01-22T12:57:00Z"/>
                <w:rFonts w:cstheme="minorHAnsi"/>
                <w:b/>
                <w:szCs w:val="20"/>
              </w:rPr>
            </w:pPr>
          </w:p>
        </w:tc>
        <w:tc>
          <w:tcPr>
            <w:tcW w:w="3003" w:type="dxa"/>
            <w:shd w:val="clear" w:color="auto" w:fill="F2F2F2" w:themeFill="background1" w:themeFillShade="F2"/>
          </w:tcPr>
          <w:p w14:paraId="7761B382" w14:textId="77777777" w:rsidR="00185207" w:rsidRPr="00FB0C8D" w:rsidRDefault="00185207" w:rsidP="00FB0C8D">
            <w:pPr>
              <w:pStyle w:val="Tabletext"/>
              <w:spacing w:before="0" w:after="0"/>
              <w:ind w:left="0" w:right="7"/>
              <w:rPr>
                <w:ins w:id="2308" w:author="Abercrombie, Kerrie" w:date="2021-01-22T12:57:00Z"/>
                <w:rFonts w:cstheme="minorHAnsi"/>
                <w:b/>
                <w:szCs w:val="20"/>
              </w:rPr>
            </w:pPr>
          </w:p>
        </w:tc>
      </w:tr>
      <w:tr w:rsidR="00920CAB" w:rsidRPr="00FB0C8D" w14:paraId="19395979" w14:textId="77777777" w:rsidTr="001067BE">
        <w:trPr>
          <w:trHeight w:val="70"/>
          <w:ins w:id="2309" w:author="Abercrombie, Kerrie" w:date="2021-01-26T20:48:00Z"/>
        </w:trPr>
        <w:tc>
          <w:tcPr>
            <w:tcW w:w="846" w:type="dxa"/>
            <w:vMerge w:val="restart"/>
            <w:shd w:val="clear" w:color="auto" w:fill="auto"/>
          </w:tcPr>
          <w:p w14:paraId="7412C6CE" w14:textId="77777777" w:rsidR="00920CAB" w:rsidRPr="00FB0C8D" w:rsidRDefault="00920CAB" w:rsidP="00FB0C8D">
            <w:pPr>
              <w:pStyle w:val="Tabletext"/>
              <w:spacing w:before="0" w:after="0"/>
              <w:rPr>
                <w:ins w:id="2310" w:author="Abercrombie, Kerrie" w:date="2021-01-26T20:48:00Z"/>
                <w:rFonts w:cstheme="minorHAnsi"/>
                <w:b/>
                <w:szCs w:val="20"/>
              </w:rPr>
            </w:pPr>
          </w:p>
        </w:tc>
        <w:tc>
          <w:tcPr>
            <w:tcW w:w="4607" w:type="dxa"/>
            <w:vMerge w:val="restart"/>
            <w:shd w:val="clear" w:color="auto" w:fill="auto"/>
          </w:tcPr>
          <w:p w14:paraId="0F61D356" w14:textId="5A98524B" w:rsidR="00920CAB" w:rsidRPr="00FB0C8D" w:rsidRDefault="00EC27BF" w:rsidP="00FB0C8D">
            <w:pPr>
              <w:pStyle w:val="Tabletext"/>
              <w:spacing w:before="0" w:after="0"/>
              <w:ind w:left="0" w:right="0"/>
              <w:rPr>
                <w:ins w:id="2311" w:author="Abercrombie, Kerrie" w:date="2021-01-26T20:48:00Z"/>
                <w:rFonts w:cstheme="minorHAnsi"/>
                <w:i/>
                <w:szCs w:val="20"/>
              </w:rPr>
            </w:pPr>
            <w:ins w:id="2312" w:author="Abercrombie, Kerrie" w:date="2021-02-02T06:57:00Z">
              <w:r>
                <w:rPr>
                  <w:rFonts w:cstheme="minorHAnsi"/>
                  <w:i/>
                  <w:szCs w:val="20"/>
                </w:rPr>
                <w:t>Provide an overview to</w:t>
              </w:r>
            </w:ins>
            <w:ins w:id="2313" w:author="Abercrombie, Kerrie" w:date="2021-01-26T20:50:00Z">
              <w:r w:rsidR="00920CAB" w:rsidRPr="00FB0C8D">
                <w:rPr>
                  <w:rFonts w:cstheme="minorHAnsi"/>
                  <w:i/>
                  <w:szCs w:val="20"/>
                </w:rPr>
                <w:t xml:space="preserve"> the ISPS code with relation to ship and port security</w:t>
              </w:r>
            </w:ins>
          </w:p>
        </w:tc>
        <w:tc>
          <w:tcPr>
            <w:tcW w:w="921" w:type="dxa"/>
            <w:shd w:val="clear" w:color="auto" w:fill="auto"/>
          </w:tcPr>
          <w:p w14:paraId="36F54B0E" w14:textId="392165D5" w:rsidR="00920CAB" w:rsidRPr="00FB0C8D" w:rsidRDefault="00D2597A" w:rsidP="00FB0C8D">
            <w:pPr>
              <w:pStyle w:val="Tabletext"/>
              <w:spacing w:before="0" w:after="0"/>
              <w:ind w:left="0" w:right="0"/>
              <w:rPr>
                <w:ins w:id="2314" w:author="Abercrombie, Kerrie" w:date="2021-01-26T20:48:00Z"/>
                <w:rFonts w:cstheme="minorHAnsi"/>
                <w:szCs w:val="20"/>
              </w:rPr>
            </w:pPr>
            <w:ins w:id="2315" w:author="Abercrombie, Kerrie" w:date="2021-01-26T21:44:00Z">
              <w:r w:rsidRPr="00FB0C8D">
                <w:rPr>
                  <w:rFonts w:cstheme="minorHAnsi"/>
                  <w:szCs w:val="20"/>
                </w:rPr>
                <w:t>3.4.1</w:t>
              </w:r>
            </w:ins>
          </w:p>
        </w:tc>
        <w:tc>
          <w:tcPr>
            <w:tcW w:w="4607" w:type="dxa"/>
            <w:shd w:val="clear" w:color="auto" w:fill="auto"/>
          </w:tcPr>
          <w:p w14:paraId="1A44915A" w14:textId="77777777" w:rsidR="00920CAB" w:rsidRDefault="00920CAB" w:rsidP="00FB0C8D">
            <w:pPr>
              <w:pStyle w:val="Tabletext"/>
              <w:spacing w:before="0" w:after="0"/>
              <w:ind w:left="0"/>
              <w:rPr>
                <w:ins w:id="2316" w:author="Abercrombie, Kerrie" w:date="2021-02-02T06:58:00Z"/>
                <w:rFonts w:cstheme="minorHAnsi"/>
                <w:szCs w:val="20"/>
              </w:rPr>
            </w:pPr>
            <w:ins w:id="2317" w:author="Abercrombie, Kerrie" w:date="2021-01-26T20:48:00Z">
              <w:r w:rsidRPr="00FB0C8D">
                <w:rPr>
                  <w:rFonts w:cstheme="minorHAnsi"/>
                  <w:szCs w:val="20"/>
                </w:rPr>
                <w:t>Overview of ISPS code</w:t>
              </w:r>
            </w:ins>
            <w:ins w:id="2318" w:author="Abercrombie, Kerrie [2]" w:date="2021-02-01T14:36:00Z">
              <w:r w:rsidR="00662978">
                <w:rPr>
                  <w:rFonts w:cstheme="minorHAnsi"/>
                  <w:szCs w:val="20"/>
                </w:rPr>
                <w:t xml:space="preserve"> </w:t>
              </w:r>
              <w:r w:rsidR="00662978" w:rsidRPr="00496AF5">
                <w:rPr>
                  <w:rFonts w:cstheme="minorHAnsi"/>
                  <w:szCs w:val="20"/>
                  <w:highlight w:val="yellow"/>
                </w:rPr>
                <w:t>and security levels</w:t>
              </w:r>
            </w:ins>
          </w:p>
          <w:p w14:paraId="02AE8F7C" w14:textId="77777777" w:rsidR="00EC27BF" w:rsidRPr="00EC27BF" w:rsidRDefault="00EC27BF" w:rsidP="00EC27BF">
            <w:pPr>
              <w:pStyle w:val="Tabletext"/>
              <w:spacing w:before="0" w:after="0"/>
              <w:ind w:left="709"/>
              <w:rPr>
                <w:ins w:id="2319" w:author="Abercrombie, Kerrie" w:date="2021-02-02T06:58:00Z"/>
                <w:rFonts w:cstheme="minorHAnsi"/>
                <w:strike/>
                <w:szCs w:val="20"/>
              </w:rPr>
            </w:pPr>
            <w:ins w:id="2320" w:author="Abercrombie, Kerrie" w:date="2021-02-02T06:58:00Z">
              <w:r w:rsidRPr="00EC27BF">
                <w:rPr>
                  <w:rFonts w:cstheme="minorHAnsi"/>
                  <w:strike/>
                  <w:szCs w:val="20"/>
                </w:rPr>
                <w:t>Port policing</w:t>
              </w:r>
            </w:ins>
          </w:p>
          <w:p w14:paraId="7B4D367E" w14:textId="50824323" w:rsidR="00EC27BF" w:rsidRPr="00FB0C8D" w:rsidRDefault="00EC27BF" w:rsidP="00EC27BF">
            <w:pPr>
              <w:pStyle w:val="Tabletext"/>
              <w:spacing w:before="0" w:after="0"/>
              <w:ind w:left="709"/>
              <w:rPr>
                <w:ins w:id="2321" w:author="Abercrombie, Kerrie" w:date="2021-01-26T20:48:00Z"/>
                <w:rFonts w:cstheme="minorHAnsi"/>
                <w:szCs w:val="20"/>
              </w:rPr>
            </w:pPr>
            <w:ins w:id="2322" w:author="Abercrombie, Kerrie" w:date="2021-02-02T06:59:00Z">
              <w:r w:rsidRPr="00EC27BF">
                <w:rPr>
                  <w:rFonts w:cstheme="minorHAnsi"/>
                  <w:strike/>
                  <w:szCs w:val="20"/>
                </w:rPr>
                <w:t xml:space="preserve">Interaction with </w:t>
              </w:r>
              <w:commentRangeStart w:id="2323"/>
              <w:r w:rsidRPr="00EC27BF">
                <w:rPr>
                  <w:rFonts w:cstheme="minorHAnsi"/>
                  <w:strike/>
                  <w:szCs w:val="20"/>
                </w:rPr>
                <w:t>municipal</w:t>
              </w:r>
              <w:commentRangeEnd w:id="2323"/>
              <w:r w:rsidRPr="00EC27BF">
                <w:rPr>
                  <w:rStyle w:val="CommentReference"/>
                  <w:rFonts w:cstheme="minorHAnsi"/>
                  <w:strike/>
                  <w:color w:val="auto"/>
                  <w:sz w:val="20"/>
                  <w:szCs w:val="20"/>
                </w:rPr>
                <w:commentReference w:id="2323"/>
              </w:r>
              <w:r w:rsidRPr="00EC27BF">
                <w:rPr>
                  <w:rFonts w:cstheme="minorHAnsi"/>
                  <w:strike/>
                  <w:szCs w:val="20"/>
                </w:rPr>
                <w:t>, national and international security</w:t>
              </w:r>
            </w:ins>
          </w:p>
        </w:tc>
        <w:tc>
          <w:tcPr>
            <w:tcW w:w="683" w:type="dxa"/>
            <w:shd w:val="clear" w:color="auto" w:fill="auto"/>
          </w:tcPr>
          <w:p w14:paraId="5C307AE1" w14:textId="77777777" w:rsidR="00920CAB" w:rsidRPr="00FB0C8D" w:rsidRDefault="00920CAB" w:rsidP="00FB0C8D">
            <w:pPr>
              <w:pStyle w:val="Tabletext"/>
              <w:spacing w:before="0" w:after="0"/>
              <w:rPr>
                <w:ins w:id="2324" w:author="Abercrombie, Kerrie" w:date="2021-01-26T20:48:00Z"/>
                <w:rFonts w:cstheme="minorHAnsi"/>
                <w:b/>
                <w:szCs w:val="20"/>
              </w:rPr>
            </w:pPr>
          </w:p>
        </w:tc>
        <w:tc>
          <w:tcPr>
            <w:tcW w:w="3003" w:type="dxa"/>
            <w:shd w:val="clear" w:color="auto" w:fill="auto"/>
          </w:tcPr>
          <w:p w14:paraId="4AE6F45C" w14:textId="77777777" w:rsidR="00920CAB" w:rsidRPr="00FB0C8D" w:rsidRDefault="00920CAB" w:rsidP="00FB0C8D">
            <w:pPr>
              <w:pStyle w:val="Tabletext"/>
              <w:spacing w:before="0" w:after="0"/>
              <w:ind w:left="0" w:right="7"/>
              <w:rPr>
                <w:ins w:id="2325" w:author="Abercrombie, Kerrie" w:date="2021-01-26T20:48:00Z"/>
                <w:rFonts w:cstheme="minorHAnsi"/>
                <w:b/>
                <w:szCs w:val="20"/>
              </w:rPr>
            </w:pPr>
          </w:p>
        </w:tc>
      </w:tr>
      <w:tr w:rsidR="00920CAB" w:rsidRPr="00FB0C8D" w14:paraId="1100410C" w14:textId="77777777" w:rsidTr="001067BE">
        <w:trPr>
          <w:trHeight w:val="70"/>
          <w:ins w:id="2326" w:author="Abercrombie, Kerrie" w:date="2021-01-26T20:52:00Z"/>
        </w:trPr>
        <w:tc>
          <w:tcPr>
            <w:tcW w:w="846" w:type="dxa"/>
            <w:vMerge/>
            <w:shd w:val="clear" w:color="auto" w:fill="auto"/>
          </w:tcPr>
          <w:p w14:paraId="00A60643" w14:textId="77777777" w:rsidR="00920CAB" w:rsidRPr="00FB0C8D" w:rsidRDefault="00920CAB" w:rsidP="00FB0C8D">
            <w:pPr>
              <w:pStyle w:val="Tabletext"/>
              <w:spacing w:before="0" w:after="0"/>
              <w:rPr>
                <w:ins w:id="2327" w:author="Abercrombie, Kerrie" w:date="2021-01-26T20:52:00Z"/>
                <w:rFonts w:cstheme="minorHAnsi"/>
                <w:b/>
                <w:szCs w:val="20"/>
              </w:rPr>
            </w:pPr>
          </w:p>
        </w:tc>
        <w:tc>
          <w:tcPr>
            <w:tcW w:w="4607" w:type="dxa"/>
            <w:vMerge/>
            <w:shd w:val="clear" w:color="auto" w:fill="auto"/>
          </w:tcPr>
          <w:p w14:paraId="7C4ADB54" w14:textId="77777777" w:rsidR="00920CAB" w:rsidRPr="00FB0C8D" w:rsidRDefault="00920CAB" w:rsidP="00FB0C8D">
            <w:pPr>
              <w:pStyle w:val="Tabletext"/>
              <w:spacing w:before="0" w:after="0"/>
              <w:ind w:left="0" w:right="0"/>
              <w:rPr>
                <w:ins w:id="2328" w:author="Abercrombie, Kerrie" w:date="2021-01-26T20:52:00Z"/>
                <w:rFonts w:cstheme="minorHAnsi"/>
                <w:i/>
                <w:szCs w:val="20"/>
              </w:rPr>
            </w:pPr>
          </w:p>
        </w:tc>
        <w:tc>
          <w:tcPr>
            <w:tcW w:w="921" w:type="dxa"/>
            <w:shd w:val="clear" w:color="auto" w:fill="auto"/>
          </w:tcPr>
          <w:p w14:paraId="5ECD1F0D" w14:textId="2A0CA7F3" w:rsidR="00920CAB" w:rsidRPr="00FB0C8D" w:rsidRDefault="00D2597A" w:rsidP="00EC27BF">
            <w:pPr>
              <w:pStyle w:val="Tabletext"/>
              <w:spacing w:before="0" w:after="0"/>
              <w:ind w:left="0" w:right="0"/>
              <w:rPr>
                <w:ins w:id="2329" w:author="Abercrombie, Kerrie" w:date="2021-01-26T20:52:00Z"/>
                <w:rFonts w:cstheme="minorHAnsi"/>
                <w:szCs w:val="20"/>
              </w:rPr>
            </w:pPr>
            <w:ins w:id="2330" w:author="Abercrombie, Kerrie" w:date="2021-01-26T21:44:00Z">
              <w:r w:rsidRPr="00FB0C8D">
                <w:rPr>
                  <w:rFonts w:cstheme="minorHAnsi"/>
                  <w:szCs w:val="20"/>
                </w:rPr>
                <w:t>3.4.</w:t>
              </w:r>
            </w:ins>
            <w:ins w:id="2331" w:author="Abercrombie, Kerrie" w:date="2021-02-02T06:59:00Z">
              <w:r w:rsidR="00EC27BF">
                <w:rPr>
                  <w:rFonts w:cstheme="minorHAnsi"/>
                  <w:szCs w:val="20"/>
                </w:rPr>
                <w:t>2</w:t>
              </w:r>
            </w:ins>
          </w:p>
        </w:tc>
        <w:tc>
          <w:tcPr>
            <w:tcW w:w="4607" w:type="dxa"/>
            <w:shd w:val="clear" w:color="auto" w:fill="auto"/>
          </w:tcPr>
          <w:p w14:paraId="7E2D0C90" w14:textId="7962BEAB" w:rsidR="00920CAB" w:rsidRPr="00FB0C8D" w:rsidRDefault="00920CAB" w:rsidP="00FB0C8D">
            <w:pPr>
              <w:pStyle w:val="Tabletext"/>
              <w:spacing w:before="0" w:after="0"/>
              <w:ind w:left="0"/>
              <w:rPr>
                <w:ins w:id="2332" w:author="Abercrombie, Kerrie" w:date="2021-01-26T20:52:00Z"/>
                <w:rFonts w:cstheme="minorHAnsi"/>
                <w:szCs w:val="20"/>
              </w:rPr>
            </w:pPr>
            <w:ins w:id="2333" w:author="Abercrombie, Kerrie" w:date="2021-01-26T20:53:00Z">
              <w:r w:rsidRPr="00EC27BF">
                <w:rPr>
                  <w:rFonts w:cstheme="minorHAnsi"/>
                  <w:strike/>
                  <w:szCs w:val="20"/>
                </w:rPr>
                <w:t>General overview of security of VTS centres</w:t>
              </w:r>
              <w:r w:rsidRPr="00FB0C8D">
                <w:rPr>
                  <w:rFonts w:cstheme="minorHAnsi"/>
                  <w:szCs w:val="20"/>
                </w:rPr>
                <w:t xml:space="preserve"> </w:t>
              </w:r>
              <w:commentRangeStart w:id="2334"/>
              <w:r w:rsidRPr="00662978">
                <w:rPr>
                  <w:rFonts w:cstheme="minorHAnsi"/>
                  <w:strike/>
                  <w:szCs w:val="20"/>
                </w:rPr>
                <w:t>and outstations</w:t>
              </w:r>
              <w:commentRangeEnd w:id="2334"/>
              <w:r w:rsidRPr="00662978">
                <w:rPr>
                  <w:rStyle w:val="CommentReference"/>
                  <w:rFonts w:cstheme="minorHAnsi"/>
                  <w:strike/>
                  <w:color w:val="auto"/>
                  <w:sz w:val="20"/>
                  <w:szCs w:val="20"/>
                </w:rPr>
                <w:commentReference w:id="2334"/>
              </w:r>
            </w:ins>
          </w:p>
        </w:tc>
        <w:tc>
          <w:tcPr>
            <w:tcW w:w="683" w:type="dxa"/>
            <w:shd w:val="clear" w:color="auto" w:fill="auto"/>
          </w:tcPr>
          <w:p w14:paraId="2147DE29" w14:textId="77777777" w:rsidR="00920CAB" w:rsidRPr="00FB0C8D" w:rsidRDefault="00920CAB" w:rsidP="00FB0C8D">
            <w:pPr>
              <w:pStyle w:val="Tabletext"/>
              <w:spacing w:before="0" w:after="0"/>
              <w:rPr>
                <w:ins w:id="2335" w:author="Abercrombie, Kerrie" w:date="2021-01-26T20:52:00Z"/>
                <w:rFonts w:cstheme="minorHAnsi"/>
                <w:b/>
                <w:szCs w:val="20"/>
              </w:rPr>
            </w:pPr>
          </w:p>
        </w:tc>
        <w:tc>
          <w:tcPr>
            <w:tcW w:w="3003" w:type="dxa"/>
            <w:shd w:val="clear" w:color="auto" w:fill="auto"/>
          </w:tcPr>
          <w:p w14:paraId="5D228975" w14:textId="77777777" w:rsidR="00920CAB" w:rsidRPr="00FB0C8D" w:rsidRDefault="00920CAB" w:rsidP="00FB0C8D">
            <w:pPr>
              <w:pStyle w:val="Tabletext"/>
              <w:spacing w:before="0" w:after="0"/>
              <w:ind w:left="0" w:right="7"/>
              <w:rPr>
                <w:ins w:id="2336" w:author="Abercrombie, Kerrie" w:date="2021-01-26T20:52:00Z"/>
                <w:rFonts w:cstheme="minorHAnsi"/>
                <w:b/>
                <w:szCs w:val="20"/>
              </w:rPr>
            </w:pPr>
          </w:p>
        </w:tc>
      </w:tr>
      <w:tr w:rsidR="008E652F" w:rsidRPr="00FB0C8D" w14:paraId="385A4E0E" w14:textId="77777777" w:rsidTr="00D2597A">
        <w:trPr>
          <w:trHeight w:val="70"/>
          <w:ins w:id="2337" w:author="Abercrombie, Kerrie" w:date="2021-01-26T20:48:00Z"/>
        </w:trPr>
        <w:tc>
          <w:tcPr>
            <w:tcW w:w="846" w:type="dxa"/>
            <w:shd w:val="clear" w:color="auto" w:fill="F2F2F2" w:themeFill="background1" w:themeFillShade="F2"/>
          </w:tcPr>
          <w:p w14:paraId="626984EA" w14:textId="769161F8" w:rsidR="008E652F" w:rsidRPr="00FB0C8D" w:rsidRDefault="00D2597A" w:rsidP="00FB0C8D">
            <w:pPr>
              <w:pStyle w:val="Tabletext"/>
              <w:spacing w:before="0" w:after="0"/>
              <w:rPr>
                <w:ins w:id="2338" w:author="Abercrombie, Kerrie" w:date="2021-01-26T20:48:00Z"/>
                <w:rFonts w:cstheme="minorHAnsi"/>
                <w:b/>
                <w:szCs w:val="20"/>
              </w:rPr>
            </w:pPr>
            <w:ins w:id="2339" w:author="Abercrombie, Kerrie" w:date="2021-01-26T21:44:00Z">
              <w:r w:rsidRPr="00FB0C8D">
                <w:rPr>
                  <w:rFonts w:cstheme="minorHAnsi"/>
                  <w:b/>
                  <w:szCs w:val="20"/>
                </w:rPr>
                <w:t>3.5</w:t>
              </w:r>
            </w:ins>
          </w:p>
        </w:tc>
        <w:tc>
          <w:tcPr>
            <w:tcW w:w="4607" w:type="dxa"/>
            <w:shd w:val="clear" w:color="auto" w:fill="F2F2F2" w:themeFill="background1" w:themeFillShade="F2"/>
          </w:tcPr>
          <w:p w14:paraId="051CE9F1" w14:textId="229A0C3C" w:rsidR="008E652F" w:rsidRPr="00FB0C8D" w:rsidRDefault="00920CAB" w:rsidP="00FB0C8D">
            <w:pPr>
              <w:pStyle w:val="Tabletext"/>
              <w:spacing w:before="0" w:after="0"/>
              <w:ind w:left="0" w:right="0"/>
              <w:rPr>
                <w:ins w:id="2340" w:author="Abercrombie, Kerrie" w:date="2021-01-26T20:48:00Z"/>
                <w:rFonts w:cstheme="minorHAnsi"/>
                <w:b/>
                <w:szCs w:val="20"/>
              </w:rPr>
            </w:pPr>
            <w:commentRangeStart w:id="2341"/>
            <w:ins w:id="2342" w:author="Abercrombie, Kerrie" w:date="2021-01-26T20:58:00Z">
              <w:r w:rsidRPr="00FB0C8D">
                <w:rPr>
                  <w:rFonts w:cstheme="minorHAnsi"/>
                  <w:b/>
                  <w:szCs w:val="20"/>
                </w:rPr>
                <w:t>DANGEROUS CARG</w:t>
              </w:r>
            </w:ins>
            <w:commentRangeEnd w:id="2341"/>
            <w:ins w:id="2343" w:author="Abercrombie, Kerrie" w:date="2021-01-26T21:08:00Z">
              <w:r w:rsidR="0074551F" w:rsidRPr="00FB0C8D">
                <w:rPr>
                  <w:rStyle w:val="CommentReference"/>
                  <w:rFonts w:cstheme="minorHAnsi"/>
                  <w:color w:val="auto"/>
                  <w:sz w:val="20"/>
                  <w:szCs w:val="20"/>
                </w:rPr>
                <w:commentReference w:id="2341"/>
              </w:r>
            </w:ins>
            <w:ins w:id="2344" w:author="Abercrombie, Kerrie" w:date="2021-01-26T21:13:00Z">
              <w:r w:rsidR="00A85F0B" w:rsidRPr="00FB0C8D">
                <w:rPr>
                  <w:rFonts w:cstheme="minorHAnsi"/>
                  <w:b/>
                  <w:szCs w:val="20"/>
                </w:rPr>
                <w:t>OES</w:t>
              </w:r>
            </w:ins>
          </w:p>
        </w:tc>
        <w:tc>
          <w:tcPr>
            <w:tcW w:w="921" w:type="dxa"/>
            <w:shd w:val="clear" w:color="auto" w:fill="F2F2F2" w:themeFill="background1" w:themeFillShade="F2"/>
          </w:tcPr>
          <w:p w14:paraId="4147695D" w14:textId="77777777" w:rsidR="008E652F" w:rsidRPr="00FB0C8D" w:rsidRDefault="008E652F" w:rsidP="00FB0C8D">
            <w:pPr>
              <w:pStyle w:val="Tabletext"/>
              <w:spacing w:before="0" w:after="0"/>
              <w:ind w:left="0" w:right="0"/>
              <w:rPr>
                <w:ins w:id="2345" w:author="Abercrombie, Kerrie" w:date="2021-01-26T20:48:00Z"/>
                <w:rFonts w:cstheme="minorHAnsi"/>
                <w:szCs w:val="20"/>
              </w:rPr>
            </w:pPr>
          </w:p>
        </w:tc>
        <w:tc>
          <w:tcPr>
            <w:tcW w:w="4607" w:type="dxa"/>
            <w:shd w:val="clear" w:color="auto" w:fill="F2F2F2" w:themeFill="background1" w:themeFillShade="F2"/>
          </w:tcPr>
          <w:p w14:paraId="6BA1F212" w14:textId="77777777" w:rsidR="008E652F" w:rsidRPr="00FB0C8D" w:rsidRDefault="008E652F" w:rsidP="00FB0C8D">
            <w:pPr>
              <w:pStyle w:val="Tabletext"/>
              <w:spacing w:before="0" w:after="0"/>
              <w:ind w:left="0" w:right="0"/>
              <w:rPr>
                <w:ins w:id="2346" w:author="Abercrombie, Kerrie" w:date="2021-01-26T20:48:00Z"/>
                <w:rFonts w:cstheme="minorHAnsi"/>
                <w:b/>
                <w:szCs w:val="20"/>
              </w:rPr>
            </w:pPr>
          </w:p>
        </w:tc>
        <w:tc>
          <w:tcPr>
            <w:tcW w:w="683" w:type="dxa"/>
            <w:shd w:val="clear" w:color="auto" w:fill="F2F2F2" w:themeFill="background1" w:themeFillShade="F2"/>
          </w:tcPr>
          <w:p w14:paraId="3ED07BD9" w14:textId="1ACEFBA5" w:rsidR="008E652F" w:rsidRPr="00FB0C8D" w:rsidRDefault="0074551F" w:rsidP="00FB0C8D">
            <w:pPr>
              <w:pStyle w:val="Tabletext"/>
              <w:spacing w:before="0" w:after="0"/>
              <w:rPr>
                <w:ins w:id="2347" w:author="Abercrombie, Kerrie" w:date="2021-01-26T20:48:00Z"/>
                <w:rFonts w:cstheme="minorHAnsi"/>
                <w:b/>
                <w:szCs w:val="20"/>
              </w:rPr>
            </w:pPr>
            <w:ins w:id="2348" w:author="Abercrombie, Kerrie" w:date="2021-01-26T21:02:00Z">
              <w:r w:rsidRPr="00FB0C8D">
                <w:rPr>
                  <w:rFonts w:cstheme="minorHAnsi"/>
                  <w:b/>
                  <w:szCs w:val="20"/>
                </w:rPr>
                <w:t>L4</w:t>
              </w:r>
            </w:ins>
          </w:p>
        </w:tc>
        <w:tc>
          <w:tcPr>
            <w:tcW w:w="3003" w:type="dxa"/>
            <w:shd w:val="clear" w:color="auto" w:fill="F2F2F2" w:themeFill="background1" w:themeFillShade="F2"/>
          </w:tcPr>
          <w:p w14:paraId="5F2C0F78" w14:textId="53C46C56" w:rsidR="008E652F" w:rsidRPr="00FB0C8D" w:rsidRDefault="00920CAB" w:rsidP="00FB0C8D">
            <w:pPr>
              <w:pStyle w:val="Tabletext"/>
              <w:spacing w:before="0" w:after="0"/>
              <w:ind w:left="0" w:right="7"/>
              <w:rPr>
                <w:ins w:id="2349" w:author="Abercrombie, Kerrie" w:date="2021-01-26T20:48:00Z"/>
                <w:rFonts w:cstheme="minorHAnsi"/>
                <w:b/>
                <w:szCs w:val="20"/>
              </w:rPr>
            </w:pPr>
            <w:ins w:id="2350" w:author="Abercrombie, Kerrie" w:date="2021-01-26T21:00:00Z">
              <w:r w:rsidRPr="00FB0C8D">
                <w:rPr>
                  <w:rFonts w:cstheme="minorHAnsi"/>
                  <w:b/>
                  <w:szCs w:val="20"/>
                </w:rPr>
                <w:t>?R8, R38, R40</w:t>
              </w:r>
            </w:ins>
          </w:p>
        </w:tc>
      </w:tr>
      <w:tr w:rsidR="00D2597A" w:rsidRPr="00FB0C8D" w14:paraId="3BF9A081" w14:textId="77777777" w:rsidTr="001067BE">
        <w:trPr>
          <w:trHeight w:val="70"/>
          <w:ins w:id="2351" w:author="Abercrombie, Kerrie" w:date="2021-01-26T20:57:00Z"/>
        </w:trPr>
        <w:tc>
          <w:tcPr>
            <w:tcW w:w="846" w:type="dxa"/>
            <w:vMerge w:val="restart"/>
            <w:shd w:val="clear" w:color="auto" w:fill="auto"/>
          </w:tcPr>
          <w:p w14:paraId="3BFAA98D" w14:textId="77777777" w:rsidR="00D2597A" w:rsidRPr="00FB0C8D" w:rsidRDefault="00D2597A" w:rsidP="00FB0C8D">
            <w:pPr>
              <w:pStyle w:val="Tabletext"/>
              <w:spacing w:before="0" w:after="0"/>
              <w:rPr>
                <w:ins w:id="2352" w:author="Abercrombie, Kerrie" w:date="2021-01-26T20:57:00Z"/>
                <w:rFonts w:cstheme="minorHAnsi"/>
                <w:b/>
                <w:szCs w:val="20"/>
              </w:rPr>
            </w:pPr>
          </w:p>
        </w:tc>
        <w:tc>
          <w:tcPr>
            <w:tcW w:w="4607" w:type="dxa"/>
            <w:vMerge w:val="restart"/>
            <w:shd w:val="clear" w:color="auto" w:fill="auto"/>
          </w:tcPr>
          <w:p w14:paraId="1A476B87" w14:textId="3DA47FD8" w:rsidR="00D2597A" w:rsidRPr="00FB0C8D" w:rsidRDefault="00D2597A" w:rsidP="00FB0C8D">
            <w:pPr>
              <w:pStyle w:val="Tabletext"/>
              <w:spacing w:before="0" w:after="0"/>
              <w:ind w:left="0" w:right="0"/>
              <w:rPr>
                <w:ins w:id="2353" w:author="Abercrombie, Kerrie" w:date="2021-01-26T20:57:00Z"/>
                <w:rFonts w:cstheme="minorHAnsi"/>
                <w:i/>
                <w:szCs w:val="20"/>
              </w:rPr>
            </w:pPr>
            <w:ins w:id="2354" w:author="Abercrombie, Kerrie" w:date="2021-01-26T21:44:00Z">
              <w:r w:rsidRPr="00FB0C8D">
                <w:rPr>
                  <w:rFonts w:cstheme="minorHAnsi"/>
                  <w:i/>
                  <w:szCs w:val="20"/>
                </w:rPr>
                <w:t xml:space="preserve">To understand the types of dangerous cargo and </w:t>
              </w:r>
            </w:ins>
            <w:ins w:id="2355" w:author="Abercrombie, Kerrie" w:date="2021-01-26T21:45:00Z">
              <w:r w:rsidRPr="00FB0C8D">
                <w:rPr>
                  <w:rFonts w:cstheme="minorHAnsi"/>
                  <w:i/>
                  <w:szCs w:val="20"/>
                </w:rPr>
                <w:t xml:space="preserve">special </w:t>
              </w:r>
            </w:ins>
            <w:ins w:id="2356" w:author="Abercrombie, Kerrie" w:date="2021-01-26T21:44:00Z">
              <w:r w:rsidRPr="00FB0C8D">
                <w:rPr>
                  <w:rFonts w:cstheme="minorHAnsi"/>
                  <w:i/>
                  <w:szCs w:val="20"/>
                </w:rPr>
                <w:t xml:space="preserve">considerations </w:t>
              </w:r>
            </w:ins>
            <w:ins w:id="2357" w:author="Abercrombie, Kerrie" w:date="2021-01-26T21:45:00Z">
              <w:r w:rsidRPr="00FB0C8D">
                <w:rPr>
                  <w:rFonts w:cstheme="minorHAnsi"/>
                  <w:i/>
                  <w:szCs w:val="20"/>
                </w:rPr>
                <w:t>for vessels transiting the VTS</w:t>
              </w:r>
            </w:ins>
          </w:p>
        </w:tc>
        <w:tc>
          <w:tcPr>
            <w:tcW w:w="921" w:type="dxa"/>
            <w:shd w:val="clear" w:color="auto" w:fill="auto"/>
          </w:tcPr>
          <w:p w14:paraId="40F4E3B3" w14:textId="0A634464" w:rsidR="00D2597A" w:rsidRPr="00FB0C8D" w:rsidRDefault="00D2597A" w:rsidP="00FB0C8D">
            <w:pPr>
              <w:pStyle w:val="Tabletext"/>
              <w:spacing w:before="0" w:after="0"/>
              <w:ind w:left="0" w:right="0"/>
              <w:rPr>
                <w:ins w:id="2358" w:author="Abercrombie, Kerrie" w:date="2021-01-26T20:57:00Z"/>
                <w:rFonts w:cstheme="minorHAnsi"/>
                <w:szCs w:val="20"/>
              </w:rPr>
            </w:pPr>
            <w:ins w:id="2359" w:author="Abercrombie, Kerrie" w:date="2021-01-26T21:46:00Z">
              <w:r w:rsidRPr="00FB0C8D">
                <w:rPr>
                  <w:rFonts w:cstheme="minorHAnsi"/>
                  <w:szCs w:val="20"/>
                </w:rPr>
                <w:t>3.5.1</w:t>
              </w:r>
            </w:ins>
          </w:p>
        </w:tc>
        <w:tc>
          <w:tcPr>
            <w:tcW w:w="4607" w:type="dxa"/>
            <w:shd w:val="clear" w:color="auto" w:fill="auto"/>
          </w:tcPr>
          <w:p w14:paraId="731D508A" w14:textId="77777777" w:rsidR="00D2597A" w:rsidRPr="00FB0C8D" w:rsidRDefault="00D2597A" w:rsidP="00FB0C8D">
            <w:pPr>
              <w:pStyle w:val="Tabletext"/>
              <w:spacing w:before="0" w:after="0"/>
              <w:ind w:left="0" w:right="0"/>
              <w:rPr>
                <w:ins w:id="2360" w:author="Abercrombie, Kerrie" w:date="2021-01-26T20:59:00Z"/>
                <w:rFonts w:cstheme="minorHAnsi"/>
                <w:szCs w:val="20"/>
              </w:rPr>
            </w:pPr>
            <w:ins w:id="2361" w:author="Abercrombie, Kerrie" w:date="2021-01-26T20:59:00Z">
              <w:r w:rsidRPr="00FB0C8D">
                <w:rPr>
                  <w:rFonts w:cstheme="minorHAnsi"/>
                  <w:szCs w:val="20"/>
                </w:rPr>
                <w:t>Types of dangerous cargo</w:t>
              </w:r>
            </w:ins>
          </w:p>
          <w:p w14:paraId="646B48D6" w14:textId="77777777" w:rsidR="00D2597A" w:rsidRPr="00FB0C8D" w:rsidRDefault="00D2597A" w:rsidP="00FB0C8D">
            <w:pPr>
              <w:pStyle w:val="Tabletext"/>
              <w:spacing w:before="0" w:after="0"/>
              <w:ind w:left="709" w:right="0"/>
              <w:rPr>
                <w:ins w:id="2362" w:author="Abercrombie, Kerrie" w:date="2021-01-26T21:00:00Z"/>
                <w:rFonts w:cstheme="minorHAnsi"/>
                <w:szCs w:val="20"/>
              </w:rPr>
            </w:pPr>
            <w:ins w:id="2363" w:author="Abercrombie, Kerrie" w:date="2021-01-26T21:00:00Z">
              <w:r w:rsidRPr="00FB0C8D">
                <w:rPr>
                  <w:rFonts w:cstheme="minorHAnsi"/>
                  <w:szCs w:val="20"/>
                </w:rPr>
                <w:t>International Maritime Dangerous Goods code (IMDG)</w:t>
              </w:r>
            </w:ins>
          </w:p>
          <w:p w14:paraId="0EE71476" w14:textId="77777777" w:rsidR="00D2597A" w:rsidRPr="00FB0C8D" w:rsidRDefault="00D2597A" w:rsidP="00FB0C8D">
            <w:pPr>
              <w:pStyle w:val="Tabletext"/>
              <w:spacing w:before="0" w:after="0"/>
              <w:ind w:left="709" w:right="0"/>
              <w:rPr>
                <w:ins w:id="2364" w:author="Abercrombie, Kerrie" w:date="2021-01-26T21:01:00Z"/>
                <w:rFonts w:cstheme="minorHAnsi"/>
                <w:szCs w:val="20"/>
              </w:rPr>
            </w:pPr>
            <w:ins w:id="2365" w:author="Abercrombie, Kerrie" w:date="2021-01-26T21:00:00Z">
              <w:r w:rsidRPr="00FB0C8D">
                <w:rPr>
                  <w:rFonts w:cstheme="minorHAnsi"/>
                  <w:szCs w:val="20"/>
                </w:rPr>
                <w:t xml:space="preserve">International Convention for the </w:t>
              </w:r>
            </w:ins>
            <w:ins w:id="2366" w:author="Abercrombie, Kerrie" w:date="2021-01-26T21:01:00Z">
              <w:r w:rsidRPr="00FB0C8D">
                <w:rPr>
                  <w:rFonts w:cstheme="minorHAnsi"/>
                  <w:szCs w:val="20"/>
                </w:rPr>
                <w:t>prevention of pollution from ships (MARPOL)</w:t>
              </w:r>
            </w:ins>
          </w:p>
          <w:p w14:paraId="0DD012B6" w14:textId="6B2DDCF1" w:rsidR="00D2597A" w:rsidRPr="00FB0C8D" w:rsidRDefault="00D2597A" w:rsidP="00FB0C8D">
            <w:pPr>
              <w:pStyle w:val="Tabletext"/>
              <w:spacing w:before="0" w:after="0"/>
              <w:ind w:left="709" w:right="0"/>
              <w:rPr>
                <w:ins w:id="2367" w:author="Abercrombie, Kerrie" w:date="2021-01-26T20:57:00Z"/>
                <w:rFonts w:cstheme="minorHAnsi"/>
                <w:szCs w:val="20"/>
              </w:rPr>
            </w:pPr>
            <w:ins w:id="2368" w:author="Abercrombie, Kerrie" w:date="2021-01-26T21:01:00Z">
              <w:r w:rsidRPr="00FB0C8D">
                <w:rPr>
                  <w:rFonts w:cstheme="minorHAnsi"/>
                  <w:szCs w:val="20"/>
                </w:rPr>
                <w:t>Local/regional contingency and emergency requirements</w:t>
              </w:r>
            </w:ins>
          </w:p>
        </w:tc>
        <w:tc>
          <w:tcPr>
            <w:tcW w:w="683" w:type="dxa"/>
            <w:shd w:val="clear" w:color="auto" w:fill="auto"/>
          </w:tcPr>
          <w:p w14:paraId="026A8AF1" w14:textId="77777777" w:rsidR="00D2597A" w:rsidRPr="00FB0C8D" w:rsidRDefault="00D2597A" w:rsidP="00FB0C8D">
            <w:pPr>
              <w:pStyle w:val="Tabletext"/>
              <w:spacing w:before="0" w:after="0"/>
              <w:rPr>
                <w:ins w:id="2369" w:author="Abercrombie, Kerrie" w:date="2021-01-26T20:57:00Z"/>
                <w:rFonts w:cstheme="minorHAnsi"/>
                <w:b/>
                <w:szCs w:val="20"/>
              </w:rPr>
            </w:pPr>
          </w:p>
        </w:tc>
        <w:tc>
          <w:tcPr>
            <w:tcW w:w="3003" w:type="dxa"/>
            <w:shd w:val="clear" w:color="auto" w:fill="auto"/>
          </w:tcPr>
          <w:p w14:paraId="4C60E337" w14:textId="77777777" w:rsidR="00D2597A" w:rsidRPr="00FB0C8D" w:rsidRDefault="00D2597A" w:rsidP="00FB0C8D">
            <w:pPr>
              <w:pStyle w:val="Tabletext"/>
              <w:spacing w:before="0" w:after="0"/>
              <w:ind w:left="0" w:right="7"/>
              <w:rPr>
                <w:ins w:id="2370" w:author="Abercrombie, Kerrie" w:date="2021-01-26T20:57:00Z"/>
                <w:rFonts w:cstheme="minorHAnsi"/>
                <w:b/>
                <w:szCs w:val="20"/>
              </w:rPr>
            </w:pPr>
          </w:p>
        </w:tc>
      </w:tr>
      <w:tr w:rsidR="00D2597A" w:rsidRPr="00FB0C8D" w14:paraId="41B33AFB" w14:textId="77777777" w:rsidTr="001067BE">
        <w:trPr>
          <w:trHeight w:val="70"/>
          <w:ins w:id="2371" w:author="Abercrombie, Kerrie" w:date="2021-01-26T20:58:00Z"/>
        </w:trPr>
        <w:tc>
          <w:tcPr>
            <w:tcW w:w="846" w:type="dxa"/>
            <w:vMerge/>
            <w:shd w:val="clear" w:color="auto" w:fill="auto"/>
          </w:tcPr>
          <w:p w14:paraId="60532170" w14:textId="77777777" w:rsidR="00D2597A" w:rsidRPr="00FB0C8D" w:rsidRDefault="00D2597A" w:rsidP="00FB0C8D">
            <w:pPr>
              <w:pStyle w:val="Tabletext"/>
              <w:spacing w:before="0" w:after="0"/>
              <w:rPr>
                <w:ins w:id="2372" w:author="Abercrombie, Kerrie" w:date="2021-01-26T20:58:00Z"/>
                <w:rFonts w:cstheme="minorHAnsi"/>
                <w:b/>
                <w:szCs w:val="20"/>
              </w:rPr>
            </w:pPr>
          </w:p>
        </w:tc>
        <w:tc>
          <w:tcPr>
            <w:tcW w:w="4607" w:type="dxa"/>
            <w:vMerge/>
            <w:shd w:val="clear" w:color="auto" w:fill="auto"/>
          </w:tcPr>
          <w:p w14:paraId="7036BC99" w14:textId="77777777" w:rsidR="00D2597A" w:rsidRPr="00FB0C8D" w:rsidRDefault="00D2597A" w:rsidP="00FB0C8D">
            <w:pPr>
              <w:pStyle w:val="Tabletext"/>
              <w:spacing w:before="0" w:after="0"/>
              <w:ind w:left="0" w:right="0"/>
              <w:rPr>
                <w:ins w:id="2373" w:author="Abercrombie, Kerrie" w:date="2021-01-26T20:58:00Z"/>
                <w:rFonts w:cstheme="minorHAnsi"/>
                <w:b/>
                <w:i/>
                <w:szCs w:val="20"/>
              </w:rPr>
            </w:pPr>
          </w:p>
        </w:tc>
        <w:tc>
          <w:tcPr>
            <w:tcW w:w="921" w:type="dxa"/>
            <w:shd w:val="clear" w:color="auto" w:fill="auto"/>
          </w:tcPr>
          <w:p w14:paraId="7EEE1D88" w14:textId="0669019A" w:rsidR="00D2597A" w:rsidRPr="00FB0C8D" w:rsidRDefault="00D2597A" w:rsidP="00FB0C8D">
            <w:pPr>
              <w:pStyle w:val="Tabletext"/>
              <w:spacing w:before="0" w:after="0"/>
              <w:ind w:left="0" w:right="0"/>
              <w:rPr>
                <w:ins w:id="2374" w:author="Abercrombie, Kerrie" w:date="2021-01-26T20:58:00Z"/>
                <w:rFonts w:cstheme="minorHAnsi"/>
                <w:szCs w:val="20"/>
              </w:rPr>
            </w:pPr>
            <w:ins w:id="2375" w:author="Abercrombie, Kerrie" w:date="2021-01-26T21:46:00Z">
              <w:r w:rsidRPr="00FB0C8D">
                <w:rPr>
                  <w:rFonts w:cstheme="minorHAnsi"/>
                  <w:szCs w:val="20"/>
                </w:rPr>
                <w:t>3.5.2</w:t>
              </w:r>
            </w:ins>
          </w:p>
        </w:tc>
        <w:tc>
          <w:tcPr>
            <w:tcW w:w="4607" w:type="dxa"/>
            <w:shd w:val="clear" w:color="auto" w:fill="auto"/>
          </w:tcPr>
          <w:p w14:paraId="0FEFF69A" w14:textId="718F26C8" w:rsidR="00D2597A" w:rsidRPr="00FB0C8D" w:rsidRDefault="00D2597A" w:rsidP="00FB0C8D">
            <w:pPr>
              <w:pStyle w:val="Tabletext"/>
              <w:spacing w:before="0" w:after="0"/>
              <w:ind w:left="0" w:right="0"/>
              <w:rPr>
                <w:ins w:id="2376" w:author="Abercrombie, Kerrie" w:date="2021-01-26T20:58:00Z"/>
                <w:rFonts w:cstheme="minorHAnsi"/>
                <w:szCs w:val="20"/>
              </w:rPr>
            </w:pPr>
            <w:ins w:id="2377" w:author="Abercrombie, Kerrie" w:date="2021-01-26T21:02:00Z">
              <w:r w:rsidRPr="00FB0C8D">
                <w:rPr>
                  <w:rFonts w:cstheme="minorHAnsi"/>
                  <w:szCs w:val="20"/>
                </w:rPr>
                <w:t xml:space="preserve">Special considerations for ships carrying dangerous cargo in </w:t>
              </w:r>
            </w:ins>
            <w:ins w:id="2378" w:author="Abercrombie, Kerrie" w:date="2021-01-26T21:46:00Z">
              <w:r w:rsidRPr="00FB0C8D">
                <w:rPr>
                  <w:rFonts w:cstheme="minorHAnsi"/>
                  <w:szCs w:val="20"/>
                </w:rPr>
                <w:t>a</w:t>
              </w:r>
            </w:ins>
            <w:ins w:id="2379" w:author="Abercrombie, Kerrie" w:date="2021-01-26T21:02:00Z">
              <w:r w:rsidRPr="00FB0C8D">
                <w:rPr>
                  <w:rFonts w:cstheme="minorHAnsi"/>
                  <w:szCs w:val="20"/>
                </w:rPr>
                <w:t xml:space="preserve"> VTS area</w:t>
              </w:r>
            </w:ins>
          </w:p>
        </w:tc>
        <w:tc>
          <w:tcPr>
            <w:tcW w:w="683" w:type="dxa"/>
            <w:shd w:val="clear" w:color="auto" w:fill="auto"/>
          </w:tcPr>
          <w:p w14:paraId="03D41FBB" w14:textId="77777777" w:rsidR="00D2597A" w:rsidRPr="00FB0C8D" w:rsidRDefault="00D2597A" w:rsidP="00FB0C8D">
            <w:pPr>
              <w:pStyle w:val="Tabletext"/>
              <w:spacing w:before="0" w:after="0"/>
              <w:rPr>
                <w:ins w:id="2380" w:author="Abercrombie, Kerrie" w:date="2021-01-26T20:58:00Z"/>
                <w:rFonts w:cstheme="minorHAnsi"/>
                <w:b/>
                <w:szCs w:val="20"/>
              </w:rPr>
            </w:pPr>
          </w:p>
        </w:tc>
        <w:tc>
          <w:tcPr>
            <w:tcW w:w="3003" w:type="dxa"/>
            <w:shd w:val="clear" w:color="auto" w:fill="auto"/>
          </w:tcPr>
          <w:p w14:paraId="7BD1FBBB" w14:textId="77777777" w:rsidR="00D2597A" w:rsidRPr="00FB0C8D" w:rsidRDefault="00D2597A" w:rsidP="00FB0C8D">
            <w:pPr>
              <w:pStyle w:val="Tabletext"/>
              <w:spacing w:before="0" w:after="0"/>
              <w:ind w:left="0" w:right="7"/>
              <w:rPr>
                <w:ins w:id="2381" w:author="Abercrombie, Kerrie" w:date="2021-01-26T20:58:00Z"/>
                <w:rFonts w:cstheme="minorHAnsi"/>
                <w:b/>
                <w:szCs w:val="20"/>
              </w:rPr>
            </w:pPr>
          </w:p>
        </w:tc>
      </w:tr>
      <w:tr w:rsidR="00D2597A" w:rsidRPr="00FB0C8D" w14:paraId="4367B21B" w14:textId="77777777" w:rsidTr="001067BE">
        <w:trPr>
          <w:trHeight w:val="70"/>
          <w:ins w:id="2382" w:author="Abercrombie, Kerrie" w:date="2021-01-26T21:03:00Z"/>
        </w:trPr>
        <w:tc>
          <w:tcPr>
            <w:tcW w:w="846" w:type="dxa"/>
            <w:vMerge/>
            <w:shd w:val="clear" w:color="auto" w:fill="auto"/>
          </w:tcPr>
          <w:p w14:paraId="72CB1368" w14:textId="77777777" w:rsidR="00D2597A" w:rsidRPr="00FB0C8D" w:rsidRDefault="00D2597A" w:rsidP="00FB0C8D">
            <w:pPr>
              <w:pStyle w:val="Tabletext"/>
              <w:spacing w:before="0" w:after="0"/>
              <w:rPr>
                <w:ins w:id="2383" w:author="Abercrombie, Kerrie" w:date="2021-01-26T21:03:00Z"/>
                <w:rFonts w:cstheme="minorHAnsi"/>
                <w:b/>
                <w:szCs w:val="20"/>
              </w:rPr>
            </w:pPr>
          </w:p>
        </w:tc>
        <w:tc>
          <w:tcPr>
            <w:tcW w:w="4607" w:type="dxa"/>
            <w:vMerge/>
            <w:shd w:val="clear" w:color="auto" w:fill="auto"/>
          </w:tcPr>
          <w:p w14:paraId="73B4751D" w14:textId="77777777" w:rsidR="00D2597A" w:rsidRPr="00FB0C8D" w:rsidRDefault="00D2597A" w:rsidP="00FB0C8D">
            <w:pPr>
              <w:pStyle w:val="Tabletext"/>
              <w:spacing w:before="0" w:after="0"/>
              <w:ind w:left="0" w:right="0"/>
              <w:rPr>
                <w:ins w:id="2384" w:author="Abercrombie, Kerrie" w:date="2021-01-26T21:03:00Z"/>
                <w:rFonts w:cstheme="minorHAnsi"/>
                <w:b/>
                <w:i/>
                <w:szCs w:val="20"/>
              </w:rPr>
            </w:pPr>
          </w:p>
        </w:tc>
        <w:tc>
          <w:tcPr>
            <w:tcW w:w="921" w:type="dxa"/>
            <w:shd w:val="clear" w:color="auto" w:fill="auto"/>
          </w:tcPr>
          <w:p w14:paraId="6CFDCEF2" w14:textId="01DBCA77" w:rsidR="00D2597A" w:rsidRPr="00FB0C8D" w:rsidRDefault="00D2597A" w:rsidP="00FB0C8D">
            <w:pPr>
              <w:pStyle w:val="Tabletext"/>
              <w:spacing w:before="0" w:after="0"/>
              <w:ind w:left="0" w:right="0"/>
              <w:rPr>
                <w:ins w:id="2385" w:author="Abercrombie, Kerrie" w:date="2021-01-26T21:03:00Z"/>
                <w:rFonts w:cstheme="minorHAnsi"/>
                <w:szCs w:val="20"/>
              </w:rPr>
            </w:pPr>
            <w:ins w:id="2386" w:author="Abercrombie, Kerrie" w:date="2021-01-26T21:46:00Z">
              <w:r w:rsidRPr="00FB0C8D">
                <w:rPr>
                  <w:rFonts w:cstheme="minorHAnsi"/>
                  <w:szCs w:val="20"/>
                </w:rPr>
                <w:t>3.5.3</w:t>
              </w:r>
            </w:ins>
          </w:p>
        </w:tc>
        <w:tc>
          <w:tcPr>
            <w:tcW w:w="4607" w:type="dxa"/>
            <w:shd w:val="clear" w:color="auto" w:fill="auto"/>
          </w:tcPr>
          <w:p w14:paraId="7C2ACF69" w14:textId="77777777" w:rsidR="00D2597A" w:rsidRPr="00FB0C8D" w:rsidRDefault="00D2597A" w:rsidP="00FB0C8D">
            <w:pPr>
              <w:pStyle w:val="Tabletext"/>
              <w:spacing w:before="0" w:after="0"/>
              <w:ind w:left="0" w:right="0"/>
              <w:rPr>
                <w:ins w:id="2387" w:author="Abercrombie, Kerrie" w:date="2021-01-26T21:03:00Z"/>
                <w:rFonts w:cstheme="minorHAnsi"/>
                <w:szCs w:val="20"/>
              </w:rPr>
            </w:pPr>
            <w:ins w:id="2388" w:author="Abercrombie, Kerrie" w:date="2021-01-26T21:03:00Z">
              <w:r w:rsidRPr="00FB0C8D">
                <w:rPr>
                  <w:rFonts w:cstheme="minorHAnsi"/>
                  <w:szCs w:val="20"/>
                </w:rPr>
                <w:t>Pollution control and response</w:t>
              </w:r>
            </w:ins>
          </w:p>
          <w:p w14:paraId="77DCB29F" w14:textId="77777777" w:rsidR="00D2597A" w:rsidRPr="00FB0C8D" w:rsidRDefault="00D2597A" w:rsidP="00FB0C8D">
            <w:pPr>
              <w:pStyle w:val="Tabletext"/>
              <w:spacing w:before="0" w:after="0"/>
              <w:ind w:left="709" w:right="0"/>
              <w:rPr>
                <w:ins w:id="2389" w:author="Abercrombie, Kerrie" w:date="2021-01-26T21:04:00Z"/>
                <w:rFonts w:cstheme="minorHAnsi"/>
                <w:szCs w:val="20"/>
              </w:rPr>
            </w:pPr>
            <w:ins w:id="2390" w:author="Abercrombie, Kerrie" w:date="2021-01-26T21:04:00Z">
              <w:r w:rsidRPr="00FB0C8D">
                <w:rPr>
                  <w:rFonts w:cstheme="minorHAnsi"/>
                  <w:szCs w:val="20"/>
                </w:rPr>
                <w:t xml:space="preserve">Methods of containing </w:t>
              </w:r>
            </w:ins>
          </w:p>
          <w:p w14:paraId="21D75621" w14:textId="77777777" w:rsidR="00D2597A" w:rsidRPr="00FB0C8D" w:rsidRDefault="00D2597A" w:rsidP="00FB0C8D">
            <w:pPr>
              <w:pStyle w:val="Tabletext"/>
              <w:spacing w:before="0" w:after="0"/>
              <w:ind w:left="709" w:right="0"/>
              <w:rPr>
                <w:ins w:id="2391" w:author="Abercrombie, Kerrie" w:date="2021-01-26T21:04:00Z"/>
                <w:rFonts w:cstheme="minorHAnsi"/>
                <w:szCs w:val="20"/>
              </w:rPr>
            </w:pPr>
            <w:ins w:id="2392" w:author="Abercrombie, Kerrie" w:date="2021-01-26T21:04:00Z">
              <w:r w:rsidRPr="00FB0C8D">
                <w:rPr>
                  <w:rFonts w:cstheme="minorHAnsi"/>
                  <w:szCs w:val="20"/>
                </w:rPr>
                <w:t>Methods of recovery</w:t>
              </w:r>
            </w:ins>
          </w:p>
          <w:p w14:paraId="5FF90C07" w14:textId="096797D2" w:rsidR="00D2597A" w:rsidRPr="00FB0C8D" w:rsidRDefault="00D2597A" w:rsidP="00FB0C8D">
            <w:pPr>
              <w:pStyle w:val="Tabletext"/>
              <w:spacing w:before="0" w:after="0"/>
              <w:ind w:left="709" w:right="0"/>
              <w:rPr>
                <w:ins w:id="2393" w:author="Abercrombie, Kerrie" w:date="2021-01-26T21:03:00Z"/>
                <w:rFonts w:cstheme="minorHAnsi"/>
                <w:szCs w:val="20"/>
              </w:rPr>
            </w:pPr>
            <w:ins w:id="2394" w:author="Abercrombie, Kerrie" w:date="2021-01-26T21:04:00Z">
              <w:r w:rsidRPr="00FB0C8D">
                <w:rPr>
                  <w:rFonts w:cstheme="minorHAnsi"/>
                  <w:szCs w:val="20"/>
                </w:rPr>
                <w:lastRenderedPageBreak/>
                <w:t>Role of VTS in national and local contingency/re</w:t>
              </w:r>
            </w:ins>
            <w:ins w:id="2395" w:author="Abercrombie, Kerrie" w:date="2021-01-26T21:05:00Z">
              <w:r w:rsidRPr="00FB0C8D">
                <w:rPr>
                  <w:rFonts w:cstheme="minorHAnsi"/>
                  <w:szCs w:val="20"/>
                </w:rPr>
                <w:t>sponse plans</w:t>
              </w:r>
            </w:ins>
          </w:p>
        </w:tc>
        <w:tc>
          <w:tcPr>
            <w:tcW w:w="683" w:type="dxa"/>
            <w:shd w:val="clear" w:color="auto" w:fill="auto"/>
          </w:tcPr>
          <w:p w14:paraId="704F5AF5" w14:textId="77777777" w:rsidR="00D2597A" w:rsidRPr="00FB0C8D" w:rsidRDefault="00D2597A" w:rsidP="00FB0C8D">
            <w:pPr>
              <w:pStyle w:val="Tabletext"/>
              <w:spacing w:before="0" w:after="0"/>
              <w:rPr>
                <w:ins w:id="2396" w:author="Abercrombie, Kerrie" w:date="2021-01-26T21:03:00Z"/>
                <w:rFonts w:cstheme="minorHAnsi"/>
                <w:b/>
                <w:szCs w:val="20"/>
              </w:rPr>
            </w:pPr>
          </w:p>
        </w:tc>
        <w:tc>
          <w:tcPr>
            <w:tcW w:w="3003" w:type="dxa"/>
            <w:shd w:val="clear" w:color="auto" w:fill="auto"/>
          </w:tcPr>
          <w:p w14:paraId="2F6150DB" w14:textId="77777777" w:rsidR="00D2597A" w:rsidRPr="00FB0C8D" w:rsidRDefault="00D2597A" w:rsidP="00FB0C8D">
            <w:pPr>
              <w:pStyle w:val="Tabletext"/>
              <w:spacing w:before="0" w:after="0"/>
              <w:ind w:left="0" w:right="7"/>
              <w:rPr>
                <w:ins w:id="2397" w:author="Abercrombie, Kerrie" w:date="2021-01-26T21:03:00Z"/>
                <w:rFonts w:cstheme="minorHAnsi"/>
                <w:b/>
                <w:szCs w:val="20"/>
              </w:rPr>
            </w:pPr>
          </w:p>
        </w:tc>
      </w:tr>
      <w:tr w:rsidR="00920CAB" w:rsidRPr="00FB0C8D" w14:paraId="7EA24315" w14:textId="77777777" w:rsidTr="001067BE">
        <w:trPr>
          <w:trHeight w:val="70"/>
          <w:ins w:id="2398" w:author="Abercrombie, Kerrie" w:date="2021-01-26T20:58:00Z"/>
        </w:trPr>
        <w:tc>
          <w:tcPr>
            <w:tcW w:w="846" w:type="dxa"/>
            <w:shd w:val="clear" w:color="auto" w:fill="auto"/>
          </w:tcPr>
          <w:p w14:paraId="600CD8F7" w14:textId="77777777" w:rsidR="00920CAB" w:rsidRPr="00FB0C8D" w:rsidRDefault="00920CAB" w:rsidP="00FB0C8D">
            <w:pPr>
              <w:pStyle w:val="Tabletext"/>
              <w:spacing w:before="0" w:after="0"/>
              <w:rPr>
                <w:ins w:id="2399" w:author="Abercrombie, Kerrie" w:date="2021-01-26T20:58:00Z"/>
                <w:rFonts w:cstheme="minorHAnsi"/>
                <w:b/>
                <w:szCs w:val="20"/>
              </w:rPr>
            </w:pPr>
          </w:p>
        </w:tc>
        <w:tc>
          <w:tcPr>
            <w:tcW w:w="4607" w:type="dxa"/>
            <w:shd w:val="clear" w:color="auto" w:fill="auto"/>
          </w:tcPr>
          <w:p w14:paraId="67EC5F28" w14:textId="77777777" w:rsidR="00920CAB" w:rsidRPr="00FB0C8D" w:rsidRDefault="00920CAB" w:rsidP="00FB0C8D">
            <w:pPr>
              <w:pStyle w:val="Tabletext"/>
              <w:spacing w:before="0" w:after="0"/>
              <w:ind w:left="0" w:right="0"/>
              <w:rPr>
                <w:ins w:id="2400" w:author="Abercrombie, Kerrie" w:date="2021-01-26T20:58:00Z"/>
                <w:rFonts w:cstheme="minorHAnsi"/>
                <w:b/>
                <w:i/>
                <w:szCs w:val="20"/>
              </w:rPr>
            </w:pPr>
          </w:p>
        </w:tc>
        <w:tc>
          <w:tcPr>
            <w:tcW w:w="921" w:type="dxa"/>
            <w:shd w:val="clear" w:color="auto" w:fill="auto"/>
          </w:tcPr>
          <w:p w14:paraId="720B8328" w14:textId="77777777" w:rsidR="00920CAB" w:rsidRPr="00FB0C8D" w:rsidRDefault="00920CAB" w:rsidP="00FB0C8D">
            <w:pPr>
              <w:pStyle w:val="Tabletext"/>
              <w:spacing w:before="0" w:after="0"/>
              <w:ind w:left="0" w:right="0"/>
              <w:rPr>
                <w:ins w:id="2401" w:author="Abercrombie, Kerrie" w:date="2021-01-26T20:58:00Z"/>
                <w:rFonts w:cstheme="minorHAnsi"/>
                <w:b/>
                <w:szCs w:val="20"/>
              </w:rPr>
            </w:pPr>
          </w:p>
        </w:tc>
        <w:tc>
          <w:tcPr>
            <w:tcW w:w="4607" w:type="dxa"/>
            <w:shd w:val="clear" w:color="auto" w:fill="auto"/>
          </w:tcPr>
          <w:p w14:paraId="3EB37883" w14:textId="77777777" w:rsidR="00920CAB" w:rsidRPr="00FB0C8D" w:rsidRDefault="00920CAB" w:rsidP="00FB0C8D">
            <w:pPr>
              <w:pStyle w:val="Tabletext"/>
              <w:spacing w:before="0" w:after="0"/>
              <w:ind w:left="0" w:right="0"/>
              <w:rPr>
                <w:ins w:id="2402" w:author="Abercrombie, Kerrie" w:date="2021-01-26T20:58:00Z"/>
                <w:rFonts w:cstheme="minorHAnsi"/>
                <w:b/>
                <w:szCs w:val="20"/>
              </w:rPr>
            </w:pPr>
          </w:p>
        </w:tc>
        <w:tc>
          <w:tcPr>
            <w:tcW w:w="683" w:type="dxa"/>
            <w:shd w:val="clear" w:color="auto" w:fill="auto"/>
          </w:tcPr>
          <w:p w14:paraId="0623117C" w14:textId="77777777" w:rsidR="00920CAB" w:rsidRPr="00FB0C8D" w:rsidRDefault="00920CAB" w:rsidP="00FB0C8D">
            <w:pPr>
              <w:pStyle w:val="Tabletext"/>
              <w:spacing w:before="0" w:after="0"/>
              <w:rPr>
                <w:ins w:id="2403" w:author="Abercrombie, Kerrie" w:date="2021-01-26T20:58:00Z"/>
                <w:rFonts w:cstheme="minorHAnsi"/>
                <w:b/>
                <w:szCs w:val="20"/>
              </w:rPr>
            </w:pPr>
          </w:p>
        </w:tc>
        <w:tc>
          <w:tcPr>
            <w:tcW w:w="3003" w:type="dxa"/>
            <w:shd w:val="clear" w:color="auto" w:fill="auto"/>
          </w:tcPr>
          <w:p w14:paraId="0A627800" w14:textId="77777777" w:rsidR="00920CAB" w:rsidRPr="00FB0C8D" w:rsidRDefault="00920CAB" w:rsidP="00FB0C8D">
            <w:pPr>
              <w:pStyle w:val="Tabletext"/>
              <w:spacing w:before="0" w:after="0"/>
              <w:ind w:left="0" w:right="7"/>
              <w:rPr>
                <w:ins w:id="2404" w:author="Abercrombie, Kerrie" w:date="2021-01-26T20:58:00Z"/>
                <w:rFonts w:cstheme="minorHAnsi"/>
                <w:b/>
                <w:szCs w:val="20"/>
              </w:rPr>
            </w:pPr>
          </w:p>
        </w:tc>
      </w:tr>
      <w:tr w:rsidR="00185207" w:rsidRPr="00FB0C8D" w14:paraId="5DA16A55" w14:textId="77777777" w:rsidTr="001067BE">
        <w:trPr>
          <w:trHeight w:val="70"/>
          <w:ins w:id="2405" w:author="Abercrombie, Kerrie" w:date="2021-01-22T12:56:00Z"/>
        </w:trPr>
        <w:tc>
          <w:tcPr>
            <w:tcW w:w="846" w:type="dxa"/>
            <w:shd w:val="clear" w:color="auto" w:fill="auto"/>
          </w:tcPr>
          <w:p w14:paraId="426CE94D" w14:textId="77777777" w:rsidR="00185207" w:rsidRPr="00FB0C8D" w:rsidRDefault="00185207" w:rsidP="00FB0C8D">
            <w:pPr>
              <w:pStyle w:val="Tabletext"/>
              <w:spacing w:before="0" w:after="0"/>
              <w:rPr>
                <w:ins w:id="2406" w:author="Abercrombie, Kerrie" w:date="2021-01-22T12:56:00Z"/>
                <w:rFonts w:cstheme="minorHAnsi"/>
                <w:b/>
                <w:sz w:val="18"/>
                <w:szCs w:val="20"/>
              </w:rPr>
            </w:pPr>
          </w:p>
        </w:tc>
        <w:tc>
          <w:tcPr>
            <w:tcW w:w="4607" w:type="dxa"/>
            <w:shd w:val="clear" w:color="auto" w:fill="auto"/>
          </w:tcPr>
          <w:p w14:paraId="5E52FE58" w14:textId="77777777" w:rsidR="000A604D" w:rsidRDefault="000A604D" w:rsidP="000A604D">
            <w:pPr>
              <w:pStyle w:val="Tabletext"/>
              <w:spacing w:before="0" w:after="0"/>
              <w:ind w:left="0" w:right="7"/>
              <w:rPr>
                <w:ins w:id="2407" w:author="Abercrombie, Kerrie" w:date="2021-01-27T11:42:00Z"/>
                <w:rFonts w:cstheme="minorHAnsi"/>
                <w:b/>
                <w:sz w:val="18"/>
                <w:szCs w:val="20"/>
                <w:highlight w:val="yellow"/>
              </w:rPr>
            </w:pPr>
            <w:ins w:id="2408" w:author="Abercrombie, Kerrie" w:date="2021-01-27T11:42:00Z">
              <w:r>
                <w:rPr>
                  <w:rFonts w:cstheme="minorHAnsi"/>
                  <w:b/>
                  <w:sz w:val="18"/>
                  <w:szCs w:val="20"/>
                  <w:highlight w:val="yellow"/>
                </w:rPr>
                <w:t xml:space="preserve">Extract from the revised A.857(XXX) -   </w:t>
              </w:r>
            </w:ins>
          </w:p>
          <w:p w14:paraId="14D70B1C" w14:textId="12A40940" w:rsidR="00185207" w:rsidRPr="00FB0C8D" w:rsidRDefault="00185207" w:rsidP="00FB0C8D">
            <w:pPr>
              <w:pStyle w:val="Tabletext"/>
              <w:spacing w:before="0" w:after="0"/>
              <w:ind w:left="0" w:right="7"/>
              <w:rPr>
                <w:ins w:id="2409" w:author="Abercrombie, Kerrie" w:date="2021-01-25T08:59:00Z"/>
                <w:rFonts w:cstheme="minorHAnsi"/>
                <w:b/>
                <w:sz w:val="18"/>
                <w:szCs w:val="20"/>
                <w:highlight w:val="yellow"/>
              </w:rPr>
            </w:pPr>
            <w:ins w:id="2410" w:author="Abercrombie, Kerrie" w:date="2021-01-25T08:59:00Z">
              <w:r w:rsidRPr="00FB0C8D">
                <w:rPr>
                  <w:rFonts w:cstheme="minorHAnsi"/>
                  <w:b/>
                  <w:sz w:val="18"/>
                  <w:szCs w:val="20"/>
                  <w:highlight w:val="yellow"/>
                </w:rPr>
                <w:t>MONITORING AND MANAGEMENT OF SHIP TRAFFIC</w:t>
              </w:r>
            </w:ins>
          </w:p>
          <w:p w14:paraId="18D1FAE7" w14:textId="77777777" w:rsidR="00185207" w:rsidRPr="00FB0C8D" w:rsidRDefault="00185207" w:rsidP="00FB0C8D">
            <w:pPr>
              <w:pStyle w:val="Tabletext"/>
              <w:spacing w:before="0" w:after="0"/>
              <w:ind w:right="7"/>
              <w:rPr>
                <w:ins w:id="2411" w:author="Abercrombie, Kerrie" w:date="2021-01-25T08:59:00Z"/>
                <w:rFonts w:cstheme="minorHAnsi"/>
                <w:sz w:val="18"/>
                <w:szCs w:val="20"/>
                <w:highlight w:val="yellow"/>
              </w:rPr>
            </w:pPr>
            <w:ins w:id="2412" w:author="Abercrombie, Kerrie" w:date="2021-01-25T08:59:00Z">
              <w:r w:rsidRPr="00FB0C8D">
                <w:rPr>
                  <w:rFonts w:cstheme="minorHAnsi"/>
                  <w:sz w:val="18"/>
                  <w:szCs w:val="20"/>
                  <w:highlight w:val="yellow"/>
                </w:rPr>
                <w:t xml:space="preserve">.2 </w:t>
              </w:r>
              <w:proofErr w:type="gramStart"/>
              <w:r w:rsidRPr="00FB0C8D">
                <w:rPr>
                  <w:rFonts w:cstheme="minorHAnsi"/>
                  <w:sz w:val="18"/>
                  <w:szCs w:val="20"/>
                  <w:highlight w:val="yellow"/>
                </w:rPr>
                <w:t>the</w:t>
              </w:r>
              <w:proofErr w:type="gramEnd"/>
              <w:r w:rsidRPr="00FB0C8D">
                <w:rPr>
                  <w:rFonts w:cstheme="minorHAnsi"/>
                  <w:sz w:val="18"/>
                  <w:szCs w:val="20"/>
                  <w:highlight w:val="yellow"/>
                </w:rPr>
                <w:t xml:space="preserve"> monitoring and management of ship traffic to ensure the safety and efficiency of ship movements. This may include:</w:t>
              </w:r>
            </w:ins>
          </w:p>
          <w:p w14:paraId="4A933F91" w14:textId="77777777" w:rsidR="00185207" w:rsidRPr="00FB0C8D" w:rsidRDefault="00185207" w:rsidP="00FB0C8D">
            <w:pPr>
              <w:pStyle w:val="Tabletext"/>
              <w:spacing w:before="0" w:after="0"/>
              <w:ind w:left="454" w:right="7"/>
              <w:rPr>
                <w:ins w:id="2413" w:author="Abercrombie, Kerrie" w:date="2021-01-25T08:59:00Z"/>
                <w:rFonts w:cstheme="minorHAnsi"/>
                <w:sz w:val="18"/>
                <w:szCs w:val="20"/>
                <w:highlight w:val="yellow"/>
              </w:rPr>
            </w:pPr>
            <w:ins w:id="2414" w:author="Abercrombie, Kerrie" w:date="2021-01-25T08:59:00Z">
              <w:r w:rsidRPr="00FB0C8D">
                <w:rPr>
                  <w:rFonts w:cstheme="minorHAnsi"/>
                  <w:sz w:val="18"/>
                  <w:szCs w:val="20"/>
                  <w:highlight w:val="yellow"/>
                </w:rPr>
                <w:t>.1 forward planning of ship movements;</w:t>
              </w:r>
            </w:ins>
          </w:p>
          <w:p w14:paraId="0DFA7ABD" w14:textId="77777777" w:rsidR="00185207" w:rsidRPr="00FB0C8D" w:rsidRDefault="00185207" w:rsidP="00FB0C8D">
            <w:pPr>
              <w:pStyle w:val="Tabletext"/>
              <w:spacing w:before="0" w:after="0"/>
              <w:ind w:left="454" w:right="7"/>
              <w:rPr>
                <w:ins w:id="2415" w:author="Abercrombie, Kerrie" w:date="2021-01-25T08:59:00Z"/>
                <w:rFonts w:cstheme="minorHAnsi"/>
                <w:sz w:val="18"/>
                <w:szCs w:val="20"/>
                <w:highlight w:val="yellow"/>
              </w:rPr>
            </w:pPr>
            <w:ins w:id="2416" w:author="Abercrombie, Kerrie" w:date="2021-01-25T08:59:00Z">
              <w:r w:rsidRPr="00FB0C8D">
                <w:rPr>
                  <w:rFonts w:cstheme="minorHAnsi"/>
                  <w:sz w:val="18"/>
                  <w:szCs w:val="20"/>
                  <w:highlight w:val="yellow"/>
                </w:rPr>
                <w:t>.2 organizing ships underway;</w:t>
              </w:r>
            </w:ins>
          </w:p>
          <w:p w14:paraId="5D436F10" w14:textId="77777777" w:rsidR="00185207" w:rsidRPr="00FB0C8D" w:rsidRDefault="00185207" w:rsidP="00FB0C8D">
            <w:pPr>
              <w:pStyle w:val="Tabletext"/>
              <w:spacing w:before="0" w:after="0"/>
              <w:ind w:left="454" w:right="7"/>
              <w:rPr>
                <w:ins w:id="2417" w:author="Abercrombie, Kerrie" w:date="2021-01-25T08:59:00Z"/>
                <w:rFonts w:cstheme="minorHAnsi"/>
                <w:sz w:val="18"/>
                <w:szCs w:val="20"/>
                <w:highlight w:val="yellow"/>
              </w:rPr>
            </w:pPr>
            <w:ins w:id="2418" w:author="Abercrombie, Kerrie" w:date="2021-01-25T08:59:00Z">
              <w:r w:rsidRPr="00FB0C8D">
                <w:rPr>
                  <w:rFonts w:cstheme="minorHAnsi"/>
                  <w:sz w:val="18"/>
                  <w:szCs w:val="20"/>
                  <w:highlight w:val="yellow"/>
                </w:rPr>
                <w:t>.3 organizing space allocation;</w:t>
              </w:r>
            </w:ins>
          </w:p>
          <w:p w14:paraId="7F08A0CF" w14:textId="77777777" w:rsidR="00185207" w:rsidRPr="00FB0C8D" w:rsidRDefault="00185207" w:rsidP="00FB0C8D">
            <w:pPr>
              <w:pStyle w:val="Tabletext"/>
              <w:spacing w:before="0" w:after="0"/>
              <w:ind w:left="454" w:right="7"/>
              <w:rPr>
                <w:ins w:id="2419" w:author="Abercrombie, Kerrie" w:date="2021-01-25T08:59:00Z"/>
                <w:rFonts w:cstheme="minorHAnsi"/>
                <w:sz w:val="18"/>
                <w:szCs w:val="20"/>
                <w:highlight w:val="yellow"/>
              </w:rPr>
            </w:pPr>
            <w:ins w:id="2420" w:author="Abercrombie, Kerrie" w:date="2021-01-25T08:59:00Z">
              <w:r w:rsidRPr="00FB0C8D">
                <w:rPr>
                  <w:rFonts w:cstheme="minorHAnsi"/>
                  <w:sz w:val="18"/>
                  <w:szCs w:val="20"/>
                  <w:highlight w:val="yellow"/>
                </w:rPr>
                <w:t>.4 establishing a system of traffic clearances;</w:t>
              </w:r>
            </w:ins>
          </w:p>
          <w:p w14:paraId="090E29E7" w14:textId="77777777" w:rsidR="00185207" w:rsidRPr="00FB0C8D" w:rsidRDefault="00185207" w:rsidP="00FB0C8D">
            <w:pPr>
              <w:pStyle w:val="Tabletext"/>
              <w:spacing w:before="0" w:after="0"/>
              <w:ind w:left="454" w:right="7"/>
              <w:rPr>
                <w:ins w:id="2421" w:author="Abercrombie, Kerrie" w:date="2021-01-25T08:59:00Z"/>
                <w:rFonts w:cstheme="minorHAnsi"/>
                <w:sz w:val="18"/>
                <w:szCs w:val="20"/>
                <w:highlight w:val="yellow"/>
              </w:rPr>
            </w:pPr>
            <w:ins w:id="2422" w:author="Abercrombie, Kerrie" w:date="2021-01-25T08:59:00Z">
              <w:r w:rsidRPr="00FB0C8D">
                <w:rPr>
                  <w:rFonts w:cstheme="minorHAnsi"/>
                  <w:sz w:val="18"/>
                  <w:szCs w:val="20"/>
                  <w:highlight w:val="yellow"/>
                </w:rPr>
                <w:t>.5 establishing a system of voyage or passage plans;</w:t>
              </w:r>
            </w:ins>
          </w:p>
          <w:p w14:paraId="7F6A2A67" w14:textId="77777777" w:rsidR="00185207" w:rsidRPr="00FB0C8D" w:rsidRDefault="00185207" w:rsidP="00FB0C8D">
            <w:pPr>
              <w:pStyle w:val="Tabletext"/>
              <w:spacing w:before="0" w:after="0"/>
              <w:ind w:left="454" w:right="7"/>
              <w:rPr>
                <w:ins w:id="2423" w:author="Abercrombie, Kerrie" w:date="2021-01-25T08:59:00Z"/>
                <w:rFonts w:cstheme="minorHAnsi"/>
                <w:sz w:val="18"/>
                <w:szCs w:val="20"/>
                <w:highlight w:val="yellow"/>
              </w:rPr>
            </w:pPr>
            <w:ins w:id="2424" w:author="Abercrombie, Kerrie" w:date="2021-01-25T08:59:00Z">
              <w:r w:rsidRPr="00FB0C8D">
                <w:rPr>
                  <w:rFonts w:cstheme="minorHAnsi"/>
                  <w:sz w:val="18"/>
                  <w:szCs w:val="20"/>
                  <w:highlight w:val="yellow"/>
                </w:rPr>
                <w:t>.6 providing route advice; and</w:t>
              </w:r>
            </w:ins>
          </w:p>
          <w:p w14:paraId="786463AE" w14:textId="26E9A70F" w:rsidR="00185207" w:rsidRPr="00FB0C8D" w:rsidRDefault="00185207" w:rsidP="00FB0C8D">
            <w:pPr>
              <w:pStyle w:val="Tabletext"/>
              <w:spacing w:before="0" w:after="0"/>
              <w:ind w:left="454" w:right="0"/>
              <w:rPr>
                <w:ins w:id="2425" w:author="Abercrombie, Kerrie" w:date="2021-01-22T12:56:00Z"/>
                <w:rFonts w:cstheme="minorHAnsi"/>
                <w:b/>
                <w:i/>
                <w:sz w:val="18"/>
                <w:szCs w:val="20"/>
              </w:rPr>
            </w:pPr>
            <w:ins w:id="2426" w:author="Abercrombie, Kerrie" w:date="2021-01-25T08:59:00Z">
              <w:r w:rsidRPr="00FB0C8D">
                <w:rPr>
                  <w:rFonts w:cstheme="minorHAnsi"/>
                  <w:sz w:val="18"/>
                  <w:szCs w:val="20"/>
                  <w:highlight w:val="yellow"/>
                </w:rPr>
                <w:t>.7 ensuring compliance with and enforcement of regulatory provisions for which they are empowered;</w:t>
              </w:r>
            </w:ins>
          </w:p>
        </w:tc>
        <w:tc>
          <w:tcPr>
            <w:tcW w:w="921" w:type="dxa"/>
            <w:shd w:val="clear" w:color="auto" w:fill="auto"/>
          </w:tcPr>
          <w:p w14:paraId="71315902" w14:textId="77777777" w:rsidR="00185207" w:rsidRPr="00FB0C8D" w:rsidRDefault="00185207" w:rsidP="00FB0C8D">
            <w:pPr>
              <w:pStyle w:val="Tabletext"/>
              <w:spacing w:before="0" w:after="0"/>
              <w:ind w:left="0" w:right="0"/>
              <w:rPr>
                <w:ins w:id="2427" w:author="Abercrombie, Kerrie" w:date="2021-01-25T09:00:00Z"/>
                <w:rFonts w:cstheme="minorHAnsi"/>
                <w:b/>
                <w:sz w:val="18"/>
                <w:szCs w:val="20"/>
              </w:rPr>
            </w:pPr>
          </w:p>
        </w:tc>
        <w:tc>
          <w:tcPr>
            <w:tcW w:w="4607" w:type="dxa"/>
            <w:shd w:val="clear" w:color="auto" w:fill="auto"/>
          </w:tcPr>
          <w:p w14:paraId="3E50FEE0" w14:textId="16F5DD24" w:rsidR="00185207" w:rsidRPr="00FB0C8D" w:rsidRDefault="00185207" w:rsidP="00FB0C8D">
            <w:pPr>
              <w:pStyle w:val="Tabletext"/>
              <w:spacing w:before="0" w:after="0"/>
              <w:ind w:left="0" w:right="0"/>
              <w:rPr>
                <w:ins w:id="2428" w:author="Abercrombie, Kerrie" w:date="2021-01-22T12:56:00Z"/>
                <w:rFonts w:cstheme="minorHAnsi"/>
                <w:b/>
                <w:sz w:val="18"/>
                <w:szCs w:val="20"/>
              </w:rPr>
            </w:pPr>
          </w:p>
        </w:tc>
        <w:tc>
          <w:tcPr>
            <w:tcW w:w="683" w:type="dxa"/>
            <w:shd w:val="clear" w:color="auto" w:fill="auto"/>
          </w:tcPr>
          <w:p w14:paraId="444EAA2C" w14:textId="77777777" w:rsidR="00185207" w:rsidRPr="00FB0C8D" w:rsidRDefault="00185207" w:rsidP="00FB0C8D">
            <w:pPr>
              <w:pStyle w:val="Tabletext"/>
              <w:spacing w:before="0" w:after="0"/>
              <w:rPr>
                <w:ins w:id="2429" w:author="Abercrombie, Kerrie" w:date="2021-01-22T12:56:00Z"/>
                <w:rFonts w:cstheme="minorHAnsi"/>
                <w:b/>
                <w:sz w:val="18"/>
                <w:szCs w:val="20"/>
              </w:rPr>
            </w:pPr>
          </w:p>
        </w:tc>
        <w:tc>
          <w:tcPr>
            <w:tcW w:w="3003" w:type="dxa"/>
            <w:shd w:val="clear" w:color="auto" w:fill="auto"/>
          </w:tcPr>
          <w:p w14:paraId="18E328D0" w14:textId="77777777" w:rsidR="00185207" w:rsidRPr="00FB0C8D" w:rsidRDefault="00185207" w:rsidP="00FB0C8D">
            <w:pPr>
              <w:pStyle w:val="Tabletext"/>
              <w:spacing w:before="0" w:after="0"/>
              <w:ind w:left="0" w:right="7"/>
              <w:rPr>
                <w:ins w:id="2430" w:author="Abercrombie, Kerrie" w:date="2021-01-22T12:56:00Z"/>
                <w:rFonts w:cstheme="minorHAnsi"/>
                <w:b/>
                <w:sz w:val="18"/>
                <w:szCs w:val="20"/>
              </w:rPr>
            </w:pPr>
          </w:p>
        </w:tc>
      </w:tr>
      <w:tr w:rsidR="00185207" w:rsidRPr="00FB0C8D" w14:paraId="38590112" w14:textId="77777777" w:rsidTr="002B5A22">
        <w:trPr>
          <w:trHeight w:val="70"/>
          <w:ins w:id="2431" w:author="Abercrombie, Kerrie" w:date="2021-01-22T12:56:00Z"/>
        </w:trPr>
        <w:tc>
          <w:tcPr>
            <w:tcW w:w="846" w:type="dxa"/>
            <w:shd w:val="clear" w:color="auto" w:fill="F2F2F2" w:themeFill="background1" w:themeFillShade="F2"/>
          </w:tcPr>
          <w:p w14:paraId="3163921A" w14:textId="762A9710" w:rsidR="00185207" w:rsidRPr="00FB0C8D" w:rsidRDefault="00185207" w:rsidP="00FB0C8D">
            <w:pPr>
              <w:pStyle w:val="Tabletext"/>
              <w:spacing w:before="0" w:after="0"/>
              <w:rPr>
                <w:ins w:id="2432" w:author="Abercrombie, Kerrie" w:date="2021-01-22T12:56:00Z"/>
                <w:rFonts w:cstheme="minorHAnsi"/>
                <w:b/>
                <w:szCs w:val="20"/>
              </w:rPr>
            </w:pPr>
            <w:ins w:id="2433" w:author="Abercrombie, Kerrie" w:date="2021-01-22T13:23:00Z">
              <w:r w:rsidRPr="00FB0C8D">
                <w:rPr>
                  <w:rFonts w:cstheme="minorHAnsi"/>
                  <w:b/>
                  <w:szCs w:val="20"/>
                </w:rPr>
                <w:t>3</w:t>
              </w:r>
            </w:ins>
            <w:ins w:id="2434" w:author="Abercrombie, Kerrie" w:date="2021-01-22T12:56:00Z">
              <w:r w:rsidRPr="00FB0C8D">
                <w:rPr>
                  <w:rFonts w:cstheme="minorHAnsi"/>
                  <w:b/>
                  <w:szCs w:val="20"/>
                </w:rPr>
                <w:t>.</w:t>
              </w:r>
            </w:ins>
            <w:ins w:id="2435" w:author="Abercrombie, Kerrie" w:date="2021-01-26T21:52:00Z">
              <w:r w:rsidR="00D2597A" w:rsidRPr="00FB0C8D">
                <w:rPr>
                  <w:rFonts w:cstheme="minorHAnsi"/>
                  <w:b/>
                  <w:szCs w:val="20"/>
                </w:rPr>
                <w:t>6</w:t>
              </w:r>
            </w:ins>
          </w:p>
        </w:tc>
        <w:tc>
          <w:tcPr>
            <w:tcW w:w="4607" w:type="dxa"/>
            <w:shd w:val="clear" w:color="auto" w:fill="F2F2F2" w:themeFill="background1" w:themeFillShade="F2"/>
          </w:tcPr>
          <w:p w14:paraId="2398D18A" w14:textId="5B8511DB" w:rsidR="00185207" w:rsidRPr="00FB0C8D" w:rsidRDefault="00185207" w:rsidP="00FB0C8D">
            <w:pPr>
              <w:pStyle w:val="Tabletext"/>
              <w:spacing w:before="0" w:after="0"/>
              <w:ind w:left="0" w:right="0"/>
              <w:rPr>
                <w:ins w:id="2436" w:author="Abercrombie, Kerrie" w:date="2021-01-22T12:56:00Z"/>
                <w:rFonts w:cstheme="minorHAnsi"/>
                <w:b/>
                <w:szCs w:val="20"/>
              </w:rPr>
            </w:pPr>
            <w:ins w:id="2437" w:author="Abercrombie, Kerrie" w:date="2021-01-22T12:56:00Z">
              <w:r w:rsidRPr="00FB0C8D">
                <w:rPr>
                  <w:rFonts w:cstheme="minorHAnsi"/>
                  <w:b/>
                  <w:szCs w:val="20"/>
                </w:rPr>
                <w:t>FORWARD PLANNING OF SHIP MOVEMENTS</w:t>
              </w:r>
            </w:ins>
          </w:p>
        </w:tc>
        <w:tc>
          <w:tcPr>
            <w:tcW w:w="921" w:type="dxa"/>
            <w:shd w:val="clear" w:color="auto" w:fill="F2F2F2" w:themeFill="background1" w:themeFillShade="F2"/>
          </w:tcPr>
          <w:p w14:paraId="1E36D3D5" w14:textId="77777777" w:rsidR="00185207" w:rsidRPr="00FB0C8D" w:rsidRDefault="00185207" w:rsidP="00FB0C8D">
            <w:pPr>
              <w:pStyle w:val="Tabletext"/>
              <w:spacing w:before="0" w:after="0"/>
              <w:ind w:left="0" w:right="0"/>
              <w:rPr>
                <w:ins w:id="2438" w:author="Abercrombie, Kerrie" w:date="2021-01-25T09:00:00Z"/>
                <w:rFonts w:cstheme="minorHAnsi"/>
                <w:b/>
                <w:szCs w:val="20"/>
              </w:rPr>
            </w:pPr>
          </w:p>
        </w:tc>
        <w:tc>
          <w:tcPr>
            <w:tcW w:w="4607" w:type="dxa"/>
            <w:shd w:val="clear" w:color="auto" w:fill="F2F2F2" w:themeFill="background1" w:themeFillShade="F2"/>
          </w:tcPr>
          <w:p w14:paraId="38AB64F0" w14:textId="0D30A501" w:rsidR="00185207" w:rsidRPr="00FB0C8D" w:rsidRDefault="00185207" w:rsidP="00FB0C8D">
            <w:pPr>
              <w:pStyle w:val="Tabletext"/>
              <w:spacing w:before="0" w:after="0"/>
              <w:ind w:left="0" w:right="0"/>
              <w:rPr>
                <w:ins w:id="2439" w:author="Abercrombie, Kerrie" w:date="2021-01-22T12:56:00Z"/>
                <w:rFonts w:cstheme="minorHAnsi"/>
                <w:b/>
                <w:szCs w:val="20"/>
              </w:rPr>
            </w:pPr>
          </w:p>
        </w:tc>
        <w:tc>
          <w:tcPr>
            <w:tcW w:w="683" w:type="dxa"/>
            <w:shd w:val="clear" w:color="auto" w:fill="F2F2F2" w:themeFill="background1" w:themeFillShade="F2"/>
          </w:tcPr>
          <w:p w14:paraId="224C21CF" w14:textId="77777777" w:rsidR="00185207" w:rsidRPr="00FB0C8D" w:rsidRDefault="00185207" w:rsidP="00FB0C8D">
            <w:pPr>
              <w:pStyle w:val="Tabletext"/>
              <w:spacing w:before="0" w:after="0"/>
              <w:rPr>
                <w:ins w:id="2440" w:author="Abercrombie, Kerrie" w:date="2021-01-22T12:56:00Z"/>
                <w:rFonts w:cstheme="minorHAnsi"/>
                <w:b/>
                <w:szCs w:val="20"/>
              </w:rPr>
            </w:pPr>
          </w:p>
        </w:tc>
        <w:tc>
          <w:tcPr>
            <w:tcW w:w="3003" w:type="dxa"/>
            <w:shd w:val="clear" w:color="auto" w:fill="F2F2F2" w:themeFill="background1" w:themeFillShade="F2"/>
          </w:tcPr>
          <w:p w14:paraId="5DB9B4C6" w14:textId="77777777" w:rsidR="00185207" w:rsidRPr="00FB0C8D" w:rsidRDefault="00185207" w:rsidP="00FB0C8D">
            <w:pPr>
              <w:pStyle w:val="Tabletext"/>
              <w:spacing w:before="0" w:after="0"/>
              <w:ind w:left="0" w:right="7"/>
              <w:rPr>
                <w:ins w:id="2441" w:author="Abercrombie, Kerrie" w:date="2021-01-22T12:56:00Z"/>
                <w:rFonts w:cstheme="minorHAnsi"/>
                <w:b/>
                <w:szCs w:val="20"/>
              </w:rPr>
            </w:pPr>
          </w:p>
        </w:tc>
      </w:tr>
      <w:tr w:rsidR="00185207" w:rsidRPr="00FB0C8D" w14:paraId="3632EC3E" w14:textId="77777777" w:rsidTr="002B5A22">
        <w:trPr>
          <w:ins w:id="2442" w:author="Abercrombie, Kerrie" w:date="2021-01-21T13:15:00Z"/>
        </w:trPr>
        <w:tc>
          <w:tcPr>
            <w:tcW w:w="846" w:type="dxa"/>
            <w:vMerge w:val="restart"/>
          </w:tcPr>
          <w:p w14:paraId="341B255D" w14:textId="77777777" w:rsidR="00185207" w:rsidRPr="00FB0C8D" w:rsidRDefault="00185207" w:rsidP="00FB0C8D">
            <w:pPr>
              <w:pStyle w:val="Tabletext"/>
              <w:spacing w:before="0" w:after="0"/>
              <w:rPr>
                <w:ins w:id="2443" w:author="Abercrombie, Kerrie" w:date="2021-01-21T13:15:00Z"/>
                <w:rFonts w:cstheme="minorHAnsi"/>
                <w:szCs w:val="20"/>
              </w:rPr>
            </w:pPr>
          </w:p>
        </w:tc>
        <w:tc>
          <w:tcPr>
            <w:tcW w:w="4607" w:type="dxa"/>
            <w:vMerge w:val="restart"/>
          </w:tcPr>
          <w:p w14:paraId="79741F08" w14:textId="77777777" w:rsidR="00185207" w:rsidRPr="00FB0C8D" w:rsidRDefault="00185207" w:rsidP="005C5C0E">
            <w:pPr>
              <w:pStyle w:val="Tabletext"/>
              <w:spacing w:before="0" w:after="0"/>
              <w:ind w:left="0"/>
              <w:rPr>
                <w:ins w:id="2444" w:author="Abercrombie, Kerrie" w:date="2021-01-21T13:15:00Z"/>
                <w:rFonts w:cstheme="minorHAnsi"/>
                <w:i/>
                <w:szCs w:val="20"/>
              </w:rPr>
            </w:pPr>
            <w:ins w:id="2445" w:author="Abercrombie, Kerrie" w:date="2021-01-21T13:15:00Z">
              <w:r w:rsidRPr="00FB0C8D">
                <w:rPr>
                  <w:rFonts w:cstheme="minorHAnsi"/>
                  <w:i/>
                  <w:szCs w:val="20"/>
                </w:rPr>
                <w:t>Demonstrated a knowledge of procedures to plan for the safe movement and prioritisation of ship movements to prevent congestion or dangerous situations.</w:t>
              </w:r>
            </w:ins>
          </w:p>
        </w:tc>
        <w:tc>
          <w:tcPr>
            <w:tcW w:w="921" w:type="dxa"/>
          </w:tcPr>
          <w:p w14:paraId="3D052D90" w14:textId="0D22BA90" w:rsidR="00185207" w:rsidRPr="00FB0C8D" w:rsidRDefault="00185207" w:rsidP="00FB0C8D">
            <w:pPr>
              <w:pStyle w:val="Tablelevel2"/>
              <w:ind w:left="0"/>
              <w:rPr>
                <w:ins w:id="2446" w:author="Abercrombie, Kerrie" w:date="2021-01-25T09:00:00Z"/>
                <w:rFonts w:asciiTheme="minorHAnsi" w:hAnsiTheme="minorHAnsi" w:cstheme="minorHAnsi"/>
                <w:sz w:val="20"/>
              </w:rPr>
            </w:pPr>
            <w:ins w:id="2447" w:author="Abercrombie, Kerrie" w:date="2021-01-25T09:00:00Z">
              <w:r w:rsidRPr="00FB0C8D">
                <w:rPr>
                  <w:rFonts w:asciiTheme="minorHAnsi" w:hAnsiTheme="minorHAnsi" w:cstheme="minorHAnsi"/>
                  <w:sz w:val="20"/>
                </w:rPr>
                <w:t>3.</w:t>
              </w:r>
            </w:ins>
            <w:ins w:id="2448" w:author="Abercrombie, Kerrie" w:date="2021-01-26T21:52:00Z">
              <w:r w:rsidR="00D2597A" w:rsidRPr="00FB0C8D">
                <w:rPr>
                  <w:rFonts w:asciiTheme="minorHAnsi" w:hAnsiTheme="minorHAnsi" w:cstheme="minorHAnsi"/>
                  <w:sz w:val="20"/>
                </w:rPr>
                <w:t>6</w:t>
              </w:r>
            </w:ins>
            <w:ins w:id="2449" w:author="Abercrombie, Kerrie" w:date="2021-01-25T09:00:00Z">
              <w:r w:rsidRPr="00FB0C8D">
                <w:rPr>
                  <w:rFonts w:asciiTheme="minorHAnsi" w:hAnsiTheme="minorHAnsi" w:cstheme="minorHAnsi"/>
                  <w:sz w:val="20"/>
                </w:rPr>
                <w:t>.1</w:t>
              </w:r>
            </w:ins>
          </w:p>
        </w:tc>
        <w:tc>
          <w:tcPr>
            <w:tcW w:w="4607" w:type="dxa"/>
          </w:tcPr>
          <w:p w14:paraId="76D76698" w14:textId="38695C42" w:rsidR="00185207" w:rsidRPr="00FB0C8D" w:rsidRDefault="00185207" w:rsidP="00FB0C8D">
            <w:pPr>
              <w:pStyle w:val="Tablelevel2"/>
              <w:ind w:left="0"/>
              <w:rPr>
                <w:ins w:id="2450" w:author="Abercrombie, Kerrie" w:date="2021-01-21T13:15:00Z"/>
                <w:rFonts w:asciiTheme="minorHAnsi" w:hAnsiTheme="minorHAnsi" w:cstheme="minorHAnsi"/>
                <w:sz w:val="20"/>
              </w:rPr>
            </w:pPr>
            <w:ins w:id="2451" w:author="Abercrombie, Kerrie" w:date="2021-01-21T13:15:00Z">
              <w:r w:rsidRPr="00FB0C8D">
                <w:rPr>
                  <w:rFonts w:asciiTheme="minorHAnsi" w:hAnsiTheme="minorHAnsi" w:cstheme="minorHAnsi"/>
                  <w:sz w:val="20"/>
                </w:rPr>
                <w:t>Routeing</w:t>
              </w:r>
            </w:ins>
          </w:p>
          <w:p w14:paraId="4087DC9D" w14:textId="77777777" w:rsidR="00185207" w:rsidRPr="00FB0C8D" w:rsidRDefault="00185207" w:rsidP="00FB0C8D">
            <w:pPr>
              <w:pStyle w:val="Tablelevel3"/>
              <w:ind w:left="709"/>
              <w:rPr>
                <w:ins w:id="2452" w:author="Abercrombie, Kerrie" w:date="2021-01-21T13:15:00Z"/>
                <w:rFonts w:asciiTheme="minorHAnsi" w:hAnsiTheme="minorHAnsi" w:cstheme="minorHAnsi"/>
                <w:lang w:eastAsia="en-GB"/>
              </w:rPr>
            </w:pPr>
            <w:ins w:id="2453" w:author="Abercrombie, Kerrie" w:date="2021-01-21T13:15:00Z">
              <w:r w:rsidRPr="00FB0C8D">
                <w:rPr>
                  <w:rFonts w:asciiTheme="minorHAnsi" w:hAnsiTheme="minorHAnsi" w:cstheme="minorHAnsi"/>
                  <w:lang w:eastAsia="en-GB"/>
                </w:rPr>
                <w:t>Channel geography</w:t>
              </w:r>
            </w:ins>
          </w:p>
          <w:p w14:paraId="37275591" w14:textId="77777777" w:rsidR="00185207" w:rsidRPr="00FB0C8D" w:rsidRDefault="00185207" w:rsidP="00FB0C8D">
            <w:pPr>
              <w:pStyle w:val="Tablelevel3"/>
              <w:ind w:left="709"/>
              <w:rPr>
                <w:ins w:id="2454" w:author="Abercrombie, Kerrie" w:date="2021-01-21T13:15:00Z"/>
                <w:rFonts w:asciiTheme="minorHAnsi" w:hAnsiTheme="minorHAnsi" w:cstheme="minorHAnsi"/>
                <w:lang w:eastAsia="en-GB"/>
              </w:rPr>
            </w:pPr>
            <w:ins w:id="2455" w:author="Abercrombie, Kerrie" w:date="2021-01-21T13:15:00Z">
              <w:r w:rsidRPr="00FB0C8D">
                <w:rPr>
                  <w:rFonts w:asciiTheme="minorHAnsi" w:hAnsiTheme="minorHAnsi" w:cstheme="minorHAnsi"/>
                  <w:lang w:eastAsia="en-GB"/>
                </w:rPr>
                <w:t>Traffic restriction areas</w:t>
              </w:r>
            </w:ins>
          </w:p>
          <w:p w14:paraId="7B0A700B" w14:textId="77777777" w:rsidR="00185207" w:rsidRPr="00FB0C8D" w:rsidRDefault="00185207" w:rsidP="00FB0C8D">
            <w:pPr>
              <w:pStyle w:val="Tablelevel3"/>
              <w:ind w:left="709"/>
              <w:rPr>
                <w:ins w:id="2456" w:author="Abercrombie, Kerrie" w:date="2021-01-21T13:15:00Z"/>
                <w:rFonts w:asciiTheme="minorHAnsi" w:hAnsiTheme="minorHAnsi" w:cstheme="minorHAnsi"/>
                <w:lang w:eastAsia="en-GB"/>
              </w:rPr>
            </w:pPr>
            <w:ins w:id="2457" w:author="Abercrombie, Kerrie" w:date="2021-01-21T13:15:00Z">
              <w:r w:rsidRPr="00FB0C8D">
                <w:rPr>
                  <w:rFonts w:asciiTheme="minorHAnsi" w:hAnsiTheme="minorHAnsi" w:cstheme="minorHAnsi"/>
                  <w:lang w:eastAsia="en-GB"/>
                </w:rPr>
                <w:t>Anchorage areas</w:t>
              </w:r>
            </w:ins>
          </w:p>
          <w:p w14:paraId="5A794411" w14:textId="77777777" w:rsidR="00185207" w:rsidRPr="00FB0C8D" w:rsidRDefault="00185207" w:rsidP="00FB0C8D">
            <w:pPr>
              <w:pStyle w:val="Tabletext"/>
              <w:spacing w:before="0" w:after="0"/>
              <w:ind w:left="726" w:right="0"/>
              <w:rPr>
                <w:ins w:id="2458" w:author="Abercrombie, Kerrie" w:date="2021-01-21T13:15:00Z"/>
                <w:rFonts w:cstheme="minorHAnsi"/>
                <w:szCs w:val="20"/>
              </w:rPr>
            </w:pPr>
            <w:ins w:id="2459" w:author="Abercrombie, Kerrie" w:date="2021-01-21T13:15:00Z">
              <w:r w:rsidRPr="00FB0C8D">
                <w:rPr>
                  <w:rFonts w:cstheme="minorHAnsi"/>
                  <w:szCs w:val="20"/>
                </w:rPr>
                <w:t>Obstructions</w:t>
              </w:r>
            </w:ins>
          </w:p>
        </w:tc>
        <w:tc>
          <w:tcPr>
            <w:tcW w:w="683" w:type="dxa"/>
            <w:vMerge w:val="restart"/>
          </w:tcPr>
          <w:p w14:paraId="79351391" w14:textId="77777777" w:rsidR="00185207" w:rsidRPr="00FB0C8D" w:rsidRDefault="00185207" w:rsidP="00FB0C8D">
            <w:pPr>
              <w:pStyle w:val="Tabletext"/>
              <w:spacing w:before="0" w:after="0"/>
              <w:rPr>
                <w:ins w:id="2460" w:author="Abercrombie, Kerrie" w:date="2021-01-21T13:15:00Z"/>
                <w:rFonts w:cstheme="minorHAnsi"/>
                <w:szCs w:val="20"/>
              </w:rPr>
            </w:pPr>
            <w:ins w:id="2461" w:author="Abercrombie, Kerrie" w:date="2021-01-21T13:15:00Z">
              <w:r w:rsidRPr="00FB0C8D">
                <w:rPr>
                  <w:rFonts w:cstheme="minorHAnsi"/>
                  <w:szCs w:val="20"/>
                </w:rPr>
                <w:t>L4</w:t>
              </w:r>
            </w:ins>
          </w:p>
        </w:tc>
        <w:tc>
          <w:tcPr>
            <w:tcW w:w="3003" w:type="dxa"/>
          </w:tcPr>
          <w:p w14:paraId="260F5B6B" w14:textId="77777777" w:rsidR="00185207" w:rsidRPr="00FB0C8D" w:rsidRDefault="00185207" w:rsidP="00FB0C8D">
            <w:pPr>
              <w:pStyle w:val="Tabletext"/>
              <w:spacing w:before="0" w:after="0"/>
              <w:ind w:left="0" w:right="7"/>
              <w:rPr>
                <w:ins w:id="2462" w:author="Abercrombie, Kerrie" w:date="2021-01-21T13:15:00Z"/>
                <w:rFonts w:cstheme="minorHAnsi"/>
                <w:szCs w:val="20"/>
              </w:rPr>
            </w:pPr>
          </w:p>
        </w:tc>
      </w:tr>
      <w:tr w:rsidR="00185207" w:rsidRPr="00FB0C8D" w14:paraId="515AD579" w14:textId="77777777" w:rsidTr="002B5A22">
        <w:trPr>
          <w:ins w:id="2463" w:author="Abercrombie, Kerrie" w:date="2021-01-21T13:15:00Z"/>
        </w:trPr>
        <w:tc>
          <w:tcPr>
            <w:tcW w:w="846" w:type="dxa"/>
            <w:vMerge/>
          </w:tcPr>
          <w:p w14:paraId="5A9DCE3B" w14:textId="77777777" w:rsidR="00185207" w:rsidRPr="00FB0C8D" w:rsidRDefault="00185207" w:rsidP="00FB0C8D">
            <w:pPr>
              <w:pStyle w:val="Tabletext"/>
              <w:spacing w:before="0" w:after="0"/>
              <w:rPr>
                <w:ins w:id="2464" w:author="Abercrombie, Kerrie" w:date="2021-01-21T13:15:00Z"/>
                <w:rFonts w:cstheme="minorHAnsi"/>
                <w:szCs w:val="20"/>
              </w:rPr>
            </w:pPr>
          </w:p>
        </w:tc>
        <w:tc>
          <w:tcPr>
            <w:tcW w:w="4607" w:type="dxa"/>
            <w:vMerge/>
          </w:tcPr>
          <w:p w14:paraId="0241455B" w14:textId="77777777" w:rsidR="00185207" w:rsidRPr="00FB0C8D" w:rsidRDefault="00185207" w:rsidP="00FB0C8D">
            <w:pPr>
              <w:pStyle w:val="Tabletext"/>
              <w:spacing w:before="0" w:after="0"/>
              <w:ind w:left="0" w:right="0"/>
              <w:rPr>
                <w:ins w:id="2465" w:author="Abercrombie, Kerrie" w:date="2021-01-21T13:15:00Z"/>
                <w:rFonts w:cstheme="minorHAnsi"/>
                <w:i/>
                <w:szCs w:val="20"/>
              </w:rPr>
            </w:pPr>
          </w:p>
        </w:tc>
        <w:tc>
          <w:tcPr>
            <w:tcW w:w="921" w:type="dxa"/>
          </w:tcPr>
          <w:p w14:paraId="60715D81" w14:textId="483EAADD" w:rsidR="00185207" w:rsidRPr="00FB0C8D" w:rsidRDefault="00185207" w:rsidP="00FB0C8D">
            <w:pPr>
              <w:pStyle w:val="Tablelevel2"/>
              <w:ind w:left="0"/>
              <w:rPr>
                <w:ins w:id="2466" w:author="Abercrombie, Kerrie" w:date="2021-01-25T09:00:00Z"/>
                <w:rFonts w:asciiTheme="minorHAnsi" w:hAnsiTheme="minorHAnsi" w:cstheme="minorHAnsi"/>
                <w:sz w:val="20"/>
              </w:rPr>
            </w:pPr>
            <w:ins w:id="2467" w:author="Abercrombie, Kerrie" w:date="2021-01-25T09:00:00Z">
              <w:r w:rsidRPr="00FB0C8D">
                <w:rPr>
                  <w:rFonts w:asciiTheme="minorHAnsi" w:hAnsiTheme="minorHAnsi" w:cstheme="minorHAnsi"/>
                  <w:sz w:val="20"/>
                </w:rPr>
                <w:t>3.</w:t>
              </w:r>
            </w:ins>
            <w:ins w:id="2468" w:author="Abercrombie, Kerrie" w:date="2021-01-26T21:52:00Z">
              <w:r w:rsidR="00D2597A" w:rsidRPr="00FB0C8D">
                <w:rPr>
                  <w:rFonts w:asciiTheme="minorHAnsi" w:hAnsiTheme="minorHAnsi" w:cstheme="minorHAnsi"/>
                  <w:sz w:val="20"/>
                </w:rPr>
                <w:t>6</w:t>
              </w:r>
            </w:ins>
            <w:ins w:id="2469" w:author="Abercrombie, Kerrie" w:date="2021-01-25T09:00:00Z">
              <w:r w:rsidRPr="00FB0C8D">
                <w:rPr>
                  <w:rFonts w:asciiTheme="minorHAnsi" w:hAnsiTheme="minorHAnsi" w:cstheme="minorHAnsi"/>
                  <w:sz w:val="20"/>
                </w:rPr>
                <w:t>.2</w:t>
              </w:r>
            </w:ins>
          </w:p>
        </w:tc>
        <w:tc>
          <w:tcPr>
            <w:tcW w:w="4607" w:type="dxa"/>
          </w:tcPr>
          <w:p w14:paraId="1D0E746D" w14:textId="0AB1C223" w:rsidR="00185207" w:rsidRPr="00FB0C8D" w:rsidRDefault="00185207" w:rsidP="00FB0C8D">
            <w:pPr>
              <w:pStyle w:val="Tablelevel2"/>
              <w:ind w:left="0"/>
              <w:rPr>
                <w:ins w:id="2470" w:author="Abercrombie, Kerrie" w:date="2021-01-21T13:15:00Z"/>
                <w:rFonts w:asciiTheme="minorHAnsi" w:hAnsiTheme="minorHAnsi" w:cstheme="minorHAnsi"/>
                <w:sz w:val="20"/>
              </w:rPr>
            </w:pPr>
            <w:ins w:id="2471" w:author="Abercrombie, Kerrie" w:date="2021-01-21T13:15:00Z">
              <w:r w:rsidRPr="00FB0C8D">
                <w:rPr>
                  <w:rFonts w:asciiTheme="minorHAnsi" w:hAnsiTheme="minorHAnsi" w:cstheme="minorHAnsi"/>
                  <w:sz w:val="20"/>
                </w:rPr>
                <w:t>Type of traffic</w:t>
              </w:r>
            </w:ins>
          </w:p>
          <w:p w14:paraId="4E952E33" w14:textId="77777777" w:rsidR="00185207" w:rsidRPr="00FB0C8D" w:rsidRDefault="00185207" w:rsidP="00FB0C8D">
            <w:pPr>
              <w:pStyle w:val="Tablelevel3"/>
              <w:ind w:left="744"/>
              <w:rPr>
                <w:ins w:id="2472" w:author="Abercrombie, Kerrie" w:date="2021-01-21T13:15:00Z"/>
                <w:rFonts w:asciiTheme="minorHAnsi" w:hAnsiTheme="minorHAnsi" w:cstheme="minorHAnsi"/>
                <w:lang w:eastAsia="en-GB"/>
              </w:rPr>
            </w:pPr>
            <w:ins w:id="2473" w:author="Abercrombie, Kerrie" w:date="2021-01-21T13:15:00Z">
              <w:r w:rsidRPr="00FB0C8D">
                <w:rPr>
                  <w:rFonts w:asciiTheme="minorHAnsi" w:hAnsiTheme="minorHAnsi" w:cstheme="minorHAnsi"/>
                  <w:lang w:eastAsia="en-GB"/>
                </w:rPr>
                <w:t>Ship characteristics</w:t>
              </w:r>
            </w:ins>
          </w:p>
          <w:p w14:paraId="4C1A38A3" w14:textId="77777777" w:rsidR="00185207" w:rsidRPr="00FB0C8D" w:rsidRDefault="00185207" w:rsidP="00FB0C8D">
            <w:pPr>
              <w:pStyle w:val="Tabletext"/>
              <w:spacing w:before="0" w:after="0"/>
              <w:ind w:left="744" w:right="0"/>
              <w:rPr>
                <w:ins w:id="2474" w:author="Abercrombie, Kerrie" w:date="2021-01-21T13:15:00Z"/>
                <w:rFonts w:cstheme="minorHAnsi"/>
                <w:szCs w:val="20"/>
              </w:rPr>
            </w:pPr>
            <w:ins w:id="2475" w:author="Abercrombie, Kerrie" w:date="2021-01-21T13:15:00Z">
              <w:r w:rsidRPr="00FB0C8D">
                <w:rPr>
                  <w:rFonts w:cstheme="minorHAnsi"/>
                  <w:szCs w:val="20"/>
                </w:rPr>
                <w:t>Cargo characteristics</w:t>
              </w:r>
            </w:ins>
          </w:p>
        </w:tc>
        <w:tc>
          <w:tcPr>
            <w:tcW w:w="683" w:type="dxa"/>
            <w:vMerge/>
          </w:tcPr>
          <w:p w14:paraId="24FBA473" w14:textId="77777777" w:rsidR="00185207" w:rsidRPr="00FB0C8D" w:rsidRDefault="00185207" w:rsidP="00FB0C8D">
            <w:pPr>
              <w:pStyle w:val="Tabletext"/>
              <w:spacing w:before="0" w:after="0"/>
              <w:rPr>
                <w:ins w:id="2476" w:author="Abercrombie, Kerrie" w:date="2021-01-21T13:15:00Z"/>
                <w:rFonts w:cstheme="minorHAnsi"/>
                <w:szCs w:val="20"/>
              </w:rPr>
            </w:pPr>
          </w:p>
        </w:tc>
        <w:tc>
          <w:tcPr>
            <w:tcW w:w="3003" w:type="dxa"/>
          </w:tcPr>
          <w:p w14:paraId="19118CFF" w14:textId="77777777" w:rsidR="00185207" w:rsidRPr="00FB0C8D" w:rsidRDefault="00185207" w:rsidP="00FB0C8D">
            <w:pPr>
              <w:pStyle w:val="Tabletext"/>
              <w:spacing w:before="0" w:after="0"/>
              <w:ind w:left="0" w:right="7"/>
              <w:rPr>
                <w:ins w:id="2477" w:author="Abercrombie, Kerrie" w:date="2021-01-21T13:15:00Z"/>
                <w:rFonts w:cstheme="minorHAnsi"/>
                <w:szCs w:val="20"/>
              </w:rPr>
            </w:pPr>
          </w:p>
        </w:tc>
      </w:tr>
      <w:tr w:rsidR="00185207" w:rsidRPr="00FB0C8D" w14:paraId="00CF7ACA" w14:textId="77777777" w:rsidTr="002B5A22">
        <w:trPr>
          <w:trHeight w:val="60"/>
          <w:ins w:id="2478" w:author="Abercrombie, Kerrie" w:date="2021-01-21T13:15:00Z"/>
        </w:trPr>
        <w:tc>
          <w:tcPr>
            <w:tcW w:w="846" w:type="dxa"/>
            <w:vMerge/>
          </w:tcPr>
          <w:p w14:paraId="24BC5DB2" w14:textId="77777777" w:rsidR="00185207" w:rsidRPr="00FB0C8D" w:rsidRDefault="00185207" w:rsidP="00FB0C8D">
            <w:pPr>
              <w:pStyle w:val="Tabletext"/>
              <w:spacing w:before="0" w:after="0"/>
              <w:rPr>
                <w:ins w:id="2479" w:author="Abercrombie, Kerrie" w:date="2021-01-21T13:15:00Z"/>
                <w:rFonts w:cstheme="minorHAnsi"/>
                <w:szCs w:val="20"/>
              </w:rPr>
            </w:pPr>
          </w:p>
        </w:tc>
        <w:tc>
          <w:tcPr>
            <w:tcW w:w="4607" w:type="dxa"/>
            <w:vMerge/>
          </w:tcPr>
          <w:p w14:paraId="21BCFBBC" w14:textId="77777777" w:rsidR="00185207" w:rsidRPr="00FB0C8D" w:rsidRDefault="00185207" w:rsidP="00FB0C8D">
            <w:pPr>
              <w:pStyle w:val="Tabletext"/>
              <w:spacing w:before="0" w:after="0"/>
              <w:ind w:left="0" w:right="0"/>
              <w:rPr>
                <w:ins w:id="2480" w:author="Abercrombie, Kerrie" w:date="2021-01-21T13:15:00Z"/>
                <w:rFonts w:cstheme="minorHAnsi"/>
                <w:i/>
                <w:szCs w:val="20"/>
              </w:rPr>
            </w:pPr>
          </w:p>
        </w:tc>
        <w:tc>
          <w:tcPr>
            <w:tcW w:w="921" w:type="dxa"/>
          </w:tcPr>
          <w:p w14:paraId="0B6899C8" w14:textId="65981F02" w:rsidR="00185207" w:rsidRPr="00FB0C8D" w:rsidRDefault="00185207" w:rsidP="00FB0C8D">
            <w:pPr>
              <w:pStyle w:val="Tablelevel2"/>
              <w:ind w:left="0"/>
              <w:rPr>
                <w:ins w:id="2481" w:author="Abercrombie, Kerrie" w:date="2021-01-25T09:00:00Z"/>
                <w:rFonts w:asciiTheme="minorHAnsi" w:hAnsiTheme="minorHAnsi" w:cstheme="minorHAnsi"/>
                <w:sz w:val="20"/>
              </w:rPr>
            </w:pPr>
            <w:ins w:id="2482" w:author="Abercrombie, Kerrie" w:date="2021-01-25T09:00:00Z">
              <w:r w:rsidRPr="00FB0C8D">
                <w:rPr>
                  <w:rFonts w:asciiTheme="minorHAnsi" w:hAnsiTheme="minorHAnsi" w:cstheme="minorHAnsi"/>
                  <w:sz w:val="20"/>
                </w:rPr>
                <w:t>3.</w:t>
              </w:r>
            </w:ins>
            <w:ins w:id="2483" w:author="Abercrombie, Kerrie" w:date="2021-01-26T21:52:00Z">
              <w:r w:rsidR="00D2597A" w:rsidRPr="00FB0C8D">
                <w:rPr>
                  <w:rFonts w:asciiTheme="minorHAnsi" w:hAnsiTheme="minorHAnsi" w:cstheme="minorHAnsi"/>
                  <w:sz w:val="20"/>
                </w:rPr>
                <w:t>6</w:t>
              </w:r>
            </w:ins>
            <w:ins w:id="2484" w:author="Abercrombie, Kerrie" w:date="2021-01-25T09:00:00Z">
              <w:r w:rsidRPr="00FB0C8D">
                <w:rPr>
                  <w:rFonts w:asciiTheme="minorHAnsi" w:hAnsiTheme="minorHAnsi" w:cstheme="minorHAnsi"/>
                  <w:sz w:val="20"/>
                </w:rPr>
                <w:t>.3</w:t>
              </w:r>
            </w:ins>
          </w:p>
        </w:tc>
        <w:tc>
          <w:tcPr>
            <w:tcW w:w="4607" w:type="dxa"/>
          </w:tcPr>
          <w:p w14:paraId="6A122E04" w14:textId="781CFED1" w:rsidR="00185207" w:rsidRPr="00FB0C8D" w:rsidRDefault="00185207" w:rsidP="00FB0C8D">
            <w:pPr>
              <w:pStyle w:val="Tablelevel2"/>
              <w:ind w:left="0"/>
              <w:rPr>
                <w:ins w:id="2485" w:author="Abercrombie, Kerrie" w:date="2021-01-21T13:15:00Z"/>
                <w:rFonts w:asciiTheme="minorHAnsi" w:hAnsiTheme="minorHAnsi" w:cstheme="minorHAnsi"/>
                <w:sz w:val="20"/>
              </w:rPr>
            </w:pPr>
            <w:ins w:id="2486" w:author="Abercrombie, Kerrie" w:date="2021-01-21T13:15:00Z">
              <w:r w:rsidRPr="00FB0C8D">
                <w:rPr>
                  <w:rFonts w:asciiTheme="minorHAnsi" w:hAnsiTheme="minorHAnsi" w:cstheme="minorHAnsi"/>
                  <w:sz w:val="20"/>
                </w:rPr>
                <w:t>Information</w:t>
              </w:r>
            </w:ins>
          </w:p>
          <w:p w14:paraId="567C3DAC" w14:textId="77777777" w:rsidR="00185207" w:rsidRPr="00FB0C8D" w:rsidRDefault="00185207" w:rsidP="00FB0C8D">
            <w:pPr>
              <w:pStyle w:val="Tablelevel3"/>
              <w:ind w:left="744"/>
              <w:rPr>
                <w:ins w:id="2487" w:author="Abercrombie, Kerrie" w:date="2021-01-21T13:15:00Z"/>
                <w:rFonts w:asciiTheme="minorHAnsi" w:hAnsiTheme="minorHAnsi" w:cstheme="minorHAnsi"/>
                <w:lang w:eastAsia="en-GB"/>
              </w:rPr>
            </w:pPr>
            <w:ins w:id="2488" w:author="Abercrombie, Kerrie" w:date="2021-01-21T13:15:00Z">
              <w:r w:rsidRPr="00FB0C8D">
                <w:rPr>
                  <w:rFonts w:asciiTheme="minorHAnsi" w:hAnsiTheme="minorHAnsi" w:cstheme="minorHAnsi"/>
                  <w:lang w:eastAsia="en-GB"/>
                </w:rPr>
                <w:t>Traffic</w:t>
              </w:r>
            </w:ins>
          </w:p>
          <w:p w14:paraId="7756D0BD" w14:textId="77777777" w:rsidR="00185207" w:rsidRPr="00FB0C8D" w:rsidRDefault="00185207" w:rsidP="00FB0C8D">
            <w:pPr>
              <w:pStyle w:val="Tablelevel3"/>
              <w:ind w:left="744"/>
              <w:rPr>
                <w:ins w:id="2489" w:author="Abercrombie, Kerrie" w:date="2021-01-21T13:15:00Z"/>
                <w:rFonts w:asciiTheme="minorHAnsi" w:hAnsiTheme="minorHAnsi" w:cstheme="minorHAnsi"/>
              </w:rPr>
            </w:pPr>
            <w:ins w:id="2490" w:author="Abercrombie, Kerrie" w:date="2021-01-21T13:15:00Z">
              <w:r w:rsidRPr="00FB0C8D">
                <w:rPr>
                  <w:rFonts w:asciiTheme="minorHAnsi" w:hAnsiTheme="minorHAnsi" w:cstheme="minorHAnsi"/>
                  <w:lang w:eastAsia="en-GB"/>
                </w:rPr>
                <w:t>Waterway (Notice to shipping, regattas)</w:t>
              </w:r>
            </w:ins>
          </w:p>
          <w:p w14:paraId="5892DA05" w14:textId="77777777" w:rsidR="00185207" w:rsidRPr="00FB0C8D" w:rsidRDefault="00185207" w:rsidP="00FB0C8D">
            <w:pPr>
              <w:pStyle w:val="Tablelevel3"/>
              <w:ind w:left="744"/>
              <w:rPr>
                <w:ins w:id="2491" w:author="Abercrombie, Kerrie" w:date="2021-01-21T13:15:00Z"/>
                <w:rFonts w:asciiTheme="minorHAnsi" w:hAnsiTheme="minorHAnsi" w:cstheme="minorHAnsi"/>
              </w:rPr>
            </w:pPr>
            <w:ins w:id="2492" w:author="Abercrombie, Kerrie" w:date="2021-01-21T13:15:00Z">
              <w:r w:rsidRPr="00FB0C8D">
                <w:rPr>
                  <w:rFonts w:asciiTheme="minorHAnsi" w:hAnsiTheme="minorHAnsi" w:cstheme="minorHAnsi"/>
                  <w:lang w:eastAsia="en-GB"/>
                </w:rPr>
                <w:t>Environmental (visibility, waterspouts, dust storms, pollution)</w:t>
              </w:r>
            </w:ins>
          </w:p>
        </w:tc>
        <w:tc>
          <w:tcPr>
            <w:tcW w:w="683" w:type="dxa"/>
            <w:vMerge/>
          </w:tcPr>
          <w:p w14:paraId="14C2D94C" w14:textId="77777777" w:rsidR="00185207" w:rsidRPr="00FB0C8D" w:rsidRDefault="00185207" w:rsidP="00FB0C8D">
            <w:pPr>
              <w:pStyle w:val="Tabletext"/>
              <w:spacing w:before="0" w:after="0"/>
              <w:rPr>
                <w:ins w:id="2493" w:author="Abercrombie, Kerrie" w:date="2021-01-21T13:15:00Z"/>
                <w:rFonts w:cstheme="minorHAnsi"/>
                <w:szCs w:val="20"/>
              </w:rPr>
            </w:pPr>
          </w:p>
        </w:tc>
        <w:tc>
          <w:tcPr>
            <w:tcW w:w="3003" w:type="dxa"/>
          </w:tcPr>
          <w:p w14:paraId="1388C3E2" w14:textId="77777777" w:rsidR="00185207" w:rsidRPr="00FB0C8D" w:rsidRDefault="00185207" w:rsidP="00FB0C8D">
            <w:pPr>
              <w:pStyle w:val="Tabletext"/>
              <w:spacing w:before="0" w:after="0"/>
              <w:ind w:left="0" w:right="7"/>
              <w:rPr>
                <w:ins w:id="2494" w:author="Abercrombie, Kerrie" w:date="2021-01-21T13:15:00Z"/>
                <w:rFonts w:cstheme="minorHAnsi"/>
                <w:szCs w:val="20"/>
              </w:rPr>
            </w:pPr>
          </w:p>
        </w:tc>
      </w:tr>
      <w:tr w:rsidR="00185207" w:rsidRPr="00FB0C8D" w14:paraId="78CEDD75" w14:textId="77777777" w:rsidTr="002B5A22">
        <w:trPr>
          <w:trHeight w:val="60"/>
          <w:ins w:id="2495" w:author="Abercrombie, Kerrie" w:date="2021-01-21T13:15:00Z"/>
        </w:trPr>
        <w:tc>
          <w:tcPr>
            <w:tcW w:w="846" w:type="dxa"/>
            <w:shd w:val="clear" w:color="auto" w:fill="F2F2F2" w:themeFill="background1" w:themeFillShade="F2"/>
          </w:tcPr>
          <w:p w14:paraId="32A64803" w14:textId="0AED28D3" w:rsidR="00185207" w:rsidRPr="00FB0C8D" w:rsidRDefault="00185207" w:rsidP="00FB0C8D">
            <w:pPr>
              <w:pStyle w:val="Tabletext"/>
              <w:spacing w:before="0" w:after="0"/>
              <w:rPr>
                <w:ins w:id="2496" w:author="Abercrombie, Kerrie" w:date="2021-01-21T13:15:00Z"/>
                <w:rFonts w:cstheme="minorHAnsi"/>
                <w:b/>
                <w:szCs w:val="20"/>
              </w:rPr>
            </w:pPr>
            <w:ins w:id="2497" w:author="Abercrombie, Kerrie" w:date="2021-01-22T13:29:00Z">
              <w:r w:rsidRPr="00FB0C8D">
                <w:rPr>
                  <w:rFonts w:cstheme="minorHAnsi"/>
                  <w:b/>
                  <w:szCs w:val="20"/>
                </w:rPr>
                <w:t>3.</w:t>
              </w:r>
            </w:ins>
            <w:ins w:id="2498" w:author="Abercrombie, Kerrie" w:date="2021-01-26T21:52:00Z">
              <w:r w:rsidR="00D2597A" w:rsidRPr="00FB0C8D">
                <w:rPr>
                  <w:rFonts w:cstheme="minorHAnsi"/>
                  <w:b/>
                  <w:szCs w:val="20"/>
                </w:rPr>
                <w:t>7</w:t>
              </w:r>
            </w:ins>
          </w:p>
        </w:tc>
        <w:tc>
          <w:tcPr>
            <w:tcW w:w="4607" w:type="dxa"/>
            <w:shd w:val="clear" w:color="auto" w:fill="F2F2F2" w:themeFill="background1" w:themeFillShade="F2"/>
          </w:tcPr>
          <w:p w14:paraId="275A1344" w14:textId="77777777" w:rsidR="00185207" w:rsidRPr="00FB0C8D" w:rsidRDefault="00185207" w:rsidP="00FB0C8D">
            <w:pPr>
              <w:pStyle w:val="Tabletext"/>
              <w:spacing w:before="0" w:after="0"/>
              <w:ind w:left="0" w:right="0"/>
              <w:rPr>
                <w:ins w:id="2499" w:author="Abercrombie, Kerrie" w:date="2021-01-21T13:15:00Z"/>
                <w:rFonts w:cstheme="minorHAnsi"/>
                <w:b/>
                <w:szCs w:val="20"/>
              </w:rPr>
            </w:pPr>
            <w:ins w:id="2500" w:author="Abercrombie, Kerrie" w:date="2021-01-21T13:15:00Z">
              <w:r w:rsidRPr="00FB0C8D">
                <w:rPr>
                  <w:rFonts w:cstheme="minorHAnsi"/>
                  <w:b/>
                  <w:szCs w:val="20"/>
                </w:rPr>
                <w:t>TOOLS USED IN THE SAFE MOVEMENT OF SHIPPING</w:t>
              </w:r>
            </w:ins>
          </w:p>
        </w:tc>
        <w:tc>
          <w:tcPr>
            <w:tcW w:w="921" w:type="dxa"/>
            <w:shd w:val="clear" w:color="auto" w:fill="F2F2F2" w:themeFill="background1" w:themeFillShade="F2"/>
          </w:tcPr>
          <w:p w14:paraId="22F35540" w14:textId="77777777" w:rsidR="00185207" w:rsidRPr="00FB0C8D" w:rsidRDefault="00185207" w:rsidP="00FB0C8D">
            <w:pPr>
              <w:pStyle w:val="Tabletext"/>
              <w:spacing w:before="0" w:after="0"/>
              <w:ind w:left="0" w:right="0"/>
              <w:rPr>
                <w:ins w:id="2501" w:author="Abercrombie, Kerrie" w:date="2021-01-25T09:00:00Z"/>
                <w:rFonts w:cstheme="minorHAnsi"/>
                <w:b/>
                <w:szCs w:val="20"/>
              </w:rPr>
            </w:pPr>
          </w:p>
        </w:tc>
        <w:tc>
          <w:tcPr>
            <w:tcW w:w="4607" w:type="dxa"/>
            <w:shd w:val="clear" w:color="auto" w:fill="F2F2F2" w:themeFill="background1" w:themeFillShade="F2"/>
          </w:tcPr>
          <w:p w14:paraId="45A1E657" w14:textId="46E038E4" w:rsidR="00185207" w:rsidRPr="00FB0C8D" w:rsidRDefault="00185207" w:rsidP="00FB0C8D">
            <w:pPr>
              <w:pStyle w:val="Tabletext"/>
              <w:spacing w:before="0" w:after="0"/>
              <w:ind w:left="0" w:right="0"/>
              <w:rPr>
                <w:ins w:id="2502" w:author="Abercrombie, Kerrie" w:date="2021-01-21T13:15:00Z"/>
                <w:rFonts w:cstheme="minorHAnsi"/>
                <w:b/>
                <w:szCs w:val="20"/>
              </w:rPr>
            </w:pPr>
          </w:p>
        </w:tc>
        <w:tc>
          <w:tcPr>
            <w:tcW w:w="683" w:type="dxa"/>
            <w:shd w:val="clear" w:color="auto" w:fill="F2F2F2" w:themeFill="background1" w:themeFillShade="F2"/>
          </w:tcPr>
          <w:p w14:paraId="6F0E7680" w14:textId="77777777" w:rsidR="00185207" w:rsidRPr="00FB0C8D" w:rsidRDefault="00185207" w:rsidP="00FB0C8D">
            <w:pPr>
              <w:pStyle w:val="Tabletext"/>
              <w:spacing w:before="0" w:after="0"/>
              <w:rPr>
                <w:ins w:id="2503" w:author="Abercrombie, Kerrie" w:date="2021-01-21T13:15:00Z"/>
                <w:rFonts w:cstheme="minorHAnsi"/>
                <w:b/>
                <w:szCs w:val="20"/>
              </w:rPr>
            </w:pPr>
          </w:p>
        </w:tc>
        <w:tc>
          <w:tcPr>
            <w:tcW w:w="3003" w:type="dxa"/>
            <w:shd w:val="clear" w:color="auto" w:fill="F2F2F2" w:themeFill="background1" w:themeFillShade="F2"/>
          </w:tcPr>
          <w:p w14:paraId="238D24F0" w14:textId="77777777" w:rsidR="00185207" w:rsidRPr="00FB0C8D" w:rsidRDefault="00185207" w:rsidP="00FB0C8D">
            <w:pPr>
              <w:pStyle w:val="Tabletext"/>
              <w:spacing w:before="0" w:after="0"/>
              <w:ind w:left="0" w:right="7"/>
              <w:rPr>
                <w:ins w:id="2504" w:author="Abercrombie, Kerrie" w:date="2021-01-21T13:15:00Z"/>
                <w:rFonts w:cstheme="minorHAnsi"/>
                <w:b/>
                <w:szCs w:val="20"/>
                <w:highlight w:val="yellow"/>
              </w:rPr>
            </w:pPr>
          </w:p>
        </w:tc>
      </w:tr>
      <w:tr w:rsidR="00185207" w:rsidRPr="00FB0C8D" w14:paraId="6B6079CB" w14:textId="77777777" w:rsidTr="002B5A22">
        <w:trPr>
          <w:trHeight w:val="60"/>
          <w:ins w:id="2505" w:author="Abercrombie, Kerrie" w:date="2021-01-21T13:15:00Z"/>
        </w:trPr>
        <w:tc>
          <w:tcPr>
            <w:tcW w:w="846" w:type="dxa"/>
            <w:vMerge w:val="restart"/>
            <w:shd w:val="clear" w:color="auto" w:fill="auto"/>
          </w:tcPr>
          <w:p w14:paraId="3312BC47" w14:textId="77777777" w:rsidR="00185207" w:rsidRPr="00FB0C8D" w:rsidRDefault="00185207" w:rsidP="00FB0C8D">
            <w:pPr>
              <w:pStyle w:val="Tabletext"/>
              <w:spacing w:before="0" w:after="0"/>
              <w:rPr>
                <w:ins w:id="2506" w:author="Abercrombie, Kerrie" w:date="2021-01-21T13:15:00Z"/>
                <w:rFonts w:cstheme="minorHAnsi"/>
                <w:b/>
                <w:szCs w:val="20"/>
              </w:rPr>
            </w:pPr>
          </w:p>
        </w:tc>
        <w:tc>
          <w:tcPr>
            <w:tcW w:w="4607" w:type="dxa"/>
            <w:vMerge w:val="restart"/>
            <w:shd w:val="clear" w:color="auto" w:fill="auto"/>
          </w:tcPr>
          <w:p w14:paraId="20D16821" w14:textId="4EABC31B" w:rsidR="00185207" w:rsidRPr="00FB0C8D" w:rsidRDefault="00185207" w:rsidP="00FB0C8D">
            <w:pPr>
              <w:pStyle w:val="Tabletext"/>
              <w:spacing w:before="0" w:after="0"/>
              <w:ind w:left="0" w:right="0"/>
              <w:rPr>
                <w:ins w:id="2507" w:author="Abercrombie, Kerrie" w:date="2021-01-21T13:15:00Z"/>
                <w:rFonts w:cstheme="minorHAnsi"/>
                <w:b/>
                <w:szCs w:val="20"/>
              </w:rPr>
            </w:pPr>
            <w:ins w:id="2508" w:author="Abercrombie, Kerrie" w:date="2021-01-21T13:15:00Z">
              <w:r w:rsidRPr="00FB0C8D">
                <w:rPr>
                  <w:rFonts w:cstheme="minorHAnsi"/>
                  <w:i/>
                  <w:szCs w:val="20"/>
                </w:rPr>
                <w:t xml:space="preserve">To understand </w:t>
              </w:r>
            </w:ins>
            <w:ins w:id="2509" w:author="Abercrombie, Kerrie" w:date="2021-01-26T22:02:00Z">
              <w:r w:rsidR="00B622F8" w:rsidRPr="00FB0C8D">
                <w:rPr>
                  <w:rFonts w:cstheme="minorHAnsi"/>
                  <w:i/>
                  <w:szCs w:val="20"/>
                </w:rPr>
                <w:t xml:space="preserve">the </w:t>
              </w:r>
            </w:ins>
            <w:ins w:id="2510" w:author="Abercrombie, Kerrie" w:date="2021-01-26T22:01:00Z">
              <w:r w:rsidR="00B622F8" w:rsidRPr="00FB0C8D">
                <w:rPr>
                  <w:rFonts w:cstheme="minorHAnsi"/>
                  <w:i/>
                  <w:szCs w:val="20"/>
                </w:rPr>
                <w:t>key</w:t>
              </w:r>
            </w:ins>
            <w:ins w:id="2511" w:author="Abercrombie, Kerrie" w:date="2021-01-21T13:15:00Z">
              <w:r w:rsidRPr="00FB0C8D">
                <w:rPr>
                  <w:rFonts w:cstheme="minorHAnsi"/>
                  <w:i/>
                  <w:szCs w:val="20"/>
                </w:rPr>
                <w:t xml:space="preserve"> tools and parameters used to assist in the safe movement of shipping</w:t>
              </w:r>
            </w:ins>
          </w:p>
        </w:tc>
        <w:tc>
          <w:tcPr>
            <w:tcW w:w="921" w:type="dxa"/>
          </w:tcPr>
          <w:p w14:paraId="47AC9AF6" w14:textId="7BCD174A" w:rsidR="00185207" w:rsidRPr="00FB0C8D" w:rsidRDefault="00185207" w:rsidP="00FB0C8D">
            <w:pPr>
              <w:pStyle w:val="Tablelevel1bold"/>
              <w:spacing w:before="0" w:after="0"/>
              <w:rPr>
                <w:ins w:id="2512" w:author="Abercrombie, Kerrie" w:date="2021-01-25T09:00:00Z"/>
                <w:rFonts w:asciiTheme="minorHAnsi" w:hAnsiTheme="minorHAnsi" w:cstheme="minorHAnsi"/>
                <w:b w:val="0"/>
                <w:sz w:val="20"/>
                <w:szCs w:val="20"/>
              </w:rPr>
            </w:pPr>
            <w:ins w:id="2513" w:author="Abercrombie, Kerrie" w:date="2021-01-25T09:00:00Z">
              <w:r w:rsidRPr="00FB0C8D">
                <w:rPr>
                  <w:rFonts w:asciiTheme="minorHAnsi" w:hAnsiTheme="minorHAnsi" w:cstheme="minorHAnsi"/>
                  <w:b w:val="0"/>
                  <w:sz w:val="20"/>
                  <w:szCs w:val="20"/>
                </w:rPr>
                <w:t>3.</w:t>
              </w:r>
            </w:ins>
            <w:ins w:id="2514" w:author="Abercrombie, Kerrie" w:date="2021-01-26T21:52:00Z">
              <w:r w:rsidR="00D2597A" w:rsidRPr="00FB0C8D">
                <w:rPr>
                  <w:rFonts w:asciiTheme="minorHAnsi" w:hAnsiTheme="minorHAnsi" w:cstheme="minorHAnsi"/>
                  <w:b w:val="0"/>
                  <w:sz w:val="20"/>
                  <w:szCs w:val="20"/>
                </w:rPr>
                <w:t>7</w:t>
              </w:r>
            </w:ins>
            <w:ins w:id="2515"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1C948C0A" w14:textId="6C1A4A98" w:rsidR="00185207" w:rsidRPr="00FB0C8D" w:rsidRDefault="00185207" w:rsidP="00FB0C8D">
            <w:pPr>
              <w:pStyle w:val="Tablelevel1bold"/>
              <w:spacing w:before="0" w:after="0"/>
              <w:rPr>
                <w:ins w:id="2516" w:author="Abercrombie, Kerrie" w:date="2021-01-21T13:15:00Z"/>
                <w:rFonts w:asciiTheme="minorHAnsi" w:hAnsiTheme="minorHAnsi" w:cstheme="minorHAnsi"/>
                <w:sz w:val="20"/>
                <w:szCs w:val="20"/>
              </w:rPr>
            </w:pPr>
            <w:ins w:id="2517" w:author="Abercrombie, Kerrie" w:date="2021-01-21T13:15:00Z">
              <w:r w:rsidRPr="00FB0C8D">
                <w:rPr>
                  <w:rFonts w:asciiTheme="minorHAnsi" w:hAnsiTheme="minorHAnsi" w:cstheme="minorHAnsi"/>
                  <w:b w:val="0"/>
                  <w:sz w:val="20"/>
                  <w:szCs w:val="20"/>
                </w:rPr>
                <w:t>Water reference level</w:t>
              </w:r>
            </w:ins>
          </w:p>
          <w:p w14:paraId="09CD0B24" w14:textId="77777777" w:rsidR="00185207" w:rsidRPr="00FB0C8D" w:rsidRDefault="00185207" w:rsidP="00FB0C8D">
            <w:pPr>
              <w:pStyle w:val="Tablelevel3"/>
              <w:ind w:left="744"/>
              <w:rPr>
                <w:ins w:id="2518" w:author="Abercrombie, Kerrie" w:date="2021-01-21T13:15:00Z"/>
                <w:rFonts w:asciiTheme="minorHAnsi" w:hAnsiTheme="minorHAnsi" w:cstheme="minorHAnsi"/>
                <w:lang w:eastAsia="en-GB"/>
              </w:rPr>
            </w:pPr>
            <w:ins w:id="2519" w:author="Abercrombie, Kerrie" w:date="2021-01-21T13:15:00Z">
              <w:r w:rsidRPr="00FB0C8D">
                <w:rPr>
                  <w:rFonts w:asciiTheme="minorHAnsi" w:hAnsiTheme="minorHAnsi" w:cstheme="minorHAnsi"/>
                  <w:lang w:eastAsia="en-GB"/>
                </w:rPr>
                <w:t>Tide gauges</w:t>
              </w:r>
            </w:ins>
          </w:p>
          <w:p w14:paraId="1A311DB3" w14:textId="77777777" w:rsidR="00185207" w:rsidRPr="00FB0C8D" w:rsidRDefault="00185207" w:rsidP="00FB0C8D">
            <w:pPr>
              <w:pStyle w:val="Tablelevel3"/>
              <w:ind w:left="744"/>
              <w:rPr>
                <w:ins w:id="2520" w:author="Abercrombie, Kerrie" w:date="2021-01-21T13:15:00Z"/>
                <w:rFonts w:asciiTheme="minorHAnsi" w:hAnsiTheme="minorHAnsi" w:cstheme="minorHAnsi"/>
                <w:lang w:eastAsia="en-GB"/>
              </w:rPr>
            </w:pPr>
            <w:ins w:id="2521" w:author="Abercrombie, Kerrie" w:date="2021-01-21T13:15:00Z">
              <w:r w:rsidRPr="00FB0C8D">
                <w:rPr>
                  <w:rFonts w:asciiTheme="minorHAnsi" w:hAnsiTheme="minorHAnsi" w:cstheme="minorHAnsi"/>
                  <w:lang w:eastAsia="en-GB"/>
                </w:rPr>
                <w:t xml:space="preserve">Correlation between predicted and actual water levels </w:t>
              </w:r>
            </w:ins>
          </w:p>
          <w:p w14:paraId="694D29A7" w14:textId="77777777" w:rsidR="00185207" w:rsidRPr="00FB0C8D" w:rsidRDefault="00185207" w:rsidP="00FB0C8D">
            <w:pPr>
              <w:pStyle w:val="Tablelevel3"/>
              <w:ind w:left="744"/>
              <w:rPr>
                <w:ins w:id="2522" w:author="Abercrombie, Kerrie" w:date="2021-01-21T13:15:00Z"/>
                <w:rFonts w:asciiTheme="minorHAnsi" w:hAnsiTheme="minorHAnsi" w:cstheme="minorHAnsi"/>
              </w:rPr>
            </w:pPr>
            <w:ins w:id="2523" w:author="Abercrombie, Kerrie" w:date="2021-01-21T13:15:00Z">
              <w:r w:rsidRPr="00FB0C8D">
                <w:rPr>
                  <w:rFonts w:asciiTheme="minorHAnsi" w:hAnsiTheme="minorHAnsi" w:cstheme="minorHAnsi"/>
                  <w:lang w:eastAsia="en-GB"/>
                </w:rPr>
                <w:t>Allowance for delayed manoeuvres</w:t>
              </w:r>
            </w:ins>
          </w:p>
        </w:tc>
        <w:tc>
          <w:tcPr>
            <w:tcW w:w="683" w:type="dxa"/>
            <w:vMerge w:val="restart"/>
            <w:shd w:val="clear" w:color="auto" w:fill="auto"/>
          </w:tcPr>
          <w:p w14:paraId="5043CC66" w14:textId="77777777" w:rsidR="00185207" w:rsidRPr="00FB0C8D" w:rsidRDefault="00185207" w:rsidP="00FB0C8D">
            <w:pPr>
              <w:pStyle w:val="Tabletext"/>
              <w:spacing w:before="0" w:after="0"/>
              <w:rPr>
                <w:ins w:id="2524" w:author="Abercrombie, Kerrie" w:date="2021-01-21T13:15:00Z"/>
                <w:rFonts w:cstheme="minorHAnsi"/>
                <w:szCs w:val="20"/>
              </w:rPr>
            </w:pPr>
            <w:ins w:id="2525" w:author="Abercrombie, Kerrie" w:date="2021-01-21T13:15:00Z">
              <w:r w:rsidRPr="00FB0C8D">
                <w:rPr>
                  <w:rFonts w:cstheme="minorHAnsi"/>
                  <w:szCs w:val="20"/>
                </w:rPr>
                <w:t>L4</w:t>
              </w:r>
            </w:ins>
          </w:p>
        </w:tc>
        <w:tc>
          <w:tcPr>
            <w:tcW w:w="3003" w:type="dxa"/>
            <w:shd w:val="clear" w:color="auto" w:fill="auto"/>
          </w:tcPr>
          <w:p w14:paraId="6B27A7E2" w14:textId="77777777" w:rsidR="00185207" w:rsidRPr="00FB0C8D" w:rsidRDefault="00185207" w:rsidP="00FB0C8D">
            <w:pPr>
              <w:pStyle w:val="Tabletext"/>
              <w:spacing w:before="0" w:after="0"/>
              <w:ind w:left="0" w:right="7"/>
              <w:rPr>
                <w:ins w:id="2526" w:author="Abercrombie, Kerrie" w:date="2021-01-21T13:15:00Z"/>
                <w:rFonts w:cstheme="minorHAnsi"/>
                <w:b/>
                <w:szCs w:val="20"/>
                <w:highlight w:val="yellow"/>
              </w:rPr>
            </w:pPr>
          </w:p>
        </w:tc>
      </w:tr>
      <w:tr w:rsidR="00185207" w:rsidRPr="00FB0C8D" w14:paraId="5108208A" w14:textId="77777777" w:rsidTr="002B5A22">
        <w:trPr>
          <w:trHeight w:val="60"/>
          <w:ins w:id="2527" w:author="Abercrombie, Kerrie" w:date="2021-01-21T13:15:00Z"/>
        </w:trPr>
        <w:tc>
          <w:tcPr>
            <w:tcW w:w="846" w:type="dxa"/>
            <w:vMerge/>
            <w:shd w:val="clear" w:color="auto" w:fill="auto"/>
          </w:tcPr>
          <w:p w14:paraId="6F2D41C7" w14:textId="77777777" w:rsidR="00185207" w:rsidRPr="00FB0C8D" w:rsidRDefault="00185207" w:rsidP="00FB0C8D">
            <w:pPr>
              <w:pStyle w:val="Tabletext"/>
              <w:spacing w:before="0" w:after="0"/>
              <w:rPr>
                <w:ins w:id="2528" w:author="Abercrombie, Kerrie" w:date="2021-01-21T13:15:00Z"/>
                <w:rFonts w:cstheme="minorHAnsi"/>
                <w:b/>
                <w:szCs w:val="20"/>
              </w:rPr>
            </w:pPr>
          </w:p>
        </w:tc>
        <w:tc>
          <w:tcPr>
            <w:tcW w:w="4607" w:type="dxa"/>
            <w:vMerge/>
            <w:shd w:val="clear" w:color="auto" w:fill="auto"/>
          </w:tcPr>
          <w:p w14:paraId="02ECE01A" w14:textId="77777777" w:rsidR="00185207" w:rsidRPr="00FB0C8D" w:rsidRDefault="00185207" w:rsidP="00FB0C8D">
            <w:pPr>
              <w:pStyle w:val="Tabletext"/>
              <w:spacing w:before="0" w:after="0"/>
              <w:ind w:left="0" w:right="0"/>
              <w:rPr>
                <w:ins w:id="2529" w:author="Abercrombie, Kerrie" w:date="2021-01-21T13:15:00Z"/>
                <w:rFonts w:cstheme="minorHAnsi"/>
                <w:i/>
                <w:szCs w:val="20"/>
              </w:rPr>
            </w:pPr>
          </w:p>
        </w:tc>
        <w:tc>
          <w:tcPr>
            <w:tcW w:w="921" w:type="dxa"/>
          </w:tcPr>
          <w:p w14:paraId="75FE3983" w14:textId="67369BA5" w:rsidR="00185207" w:rsidRPr="00FB0C8D" w:rsidRDefault="00185207" w:rsidP="00FB0C8D">
            <w:pPr>
              <w:pStyle w:val="Tablelevel2"/>
              <w:ind w:left="0"/>
              <w:rPr>
                <w:ins w:id="2530" w:author="Abercrombie, Kerrie" w:date="2021-01-25T09:00:00Z"/>
                <w:rFonts w:asciiTheme="minorHAnsi" w:hAnsiTheme="minorHAnsi" w:cstheme="minorHAnsi"/>
                <w:sz w:val="20"/>
              </w:rPr>
            </w:pPr>
            <w:ins w:id="2531" w:author="Abercrombie, Kerrie" w:date="2021-01-25T09:00:00Z">
              <w:r w:rsidRPr="00FB0C8D">
                <w:rPr>
                  <w:rFonts w:asciiTheme="minorHAnsi" w:hAnsiTheme="minorHAnsi" w:cstheme="minorHAnsi"/>
                  <w:sz w:val="20"/>
                </w:rPr>
                <w:t>3.</w:t>
              </w:r>
            </w:ins>
            <w:ins w:id="2532" w:author="Abercrombie, Kerrie" w:date="2021-01-26T21:52:00Z">
              <w:r w:rsidR="00D2597A" w:rsidRPr="00FB0C8D">
                <w:rPr>
                  <w:rFonts w:asciiTheme="minorHAnsi" w:hAnsiTheme="minorHAnsi" w:cstheme="minorHAnsi"/>
                  <w:sz w:val="20"/>
                </w:rPr>
                <w:t>7</w:t>
              </w:r>
            </w:ins>
            <w:ins w:id="2533" w:author="Abercrombie, Kerrie" w:date="2021-01-25T09:00:00Z">
              <w:r w:rsidRPr="00FB0C8D">
                <w:rPr>
                  <w:rFonts w:asciiTheme="minorHAnsi" w:hAnsiTheme="minorHAnsi" w:cstheme="minorHAnsi"/>
                  <w:sz w:val="20"/>
                </w:rPr>
                <w:t>.2</w:t>
              </w:r>
            </w:ins>
          </w:p>
        </w:tc>
        <w:tc>
          <w:tcPr>
            <w:tcW w:w="4607" w:type="dxa"/>
            <w:shd w:val="clear" w:color="auto" w:fill="auto"/>
          </w:tcPr>
          <w:p w14:paraId="545DEDC1" w14:textId="43C19F04" w:rsidR="00185207" w:rsidRPr="00FB0C8D" w:rsidRDefault="00185207" w:rsidP="00FB0C8D">
            <w:pPr>
              <w:pStyle w:val="Tablelevel2"/>
              <w:ind w:left="0"/>
              <w:rPr>
                <w:ins w:id="2534" w:author="Abercrombie, Kerrie" w:date="2021-01-21T13:15:00Z"/>
                <w:rFonts w:asciiTheme="minorHAnsi" w:hAnsiTheme="minorHAnsi" w:cstheme="minorHAnsi"/>
                <w:sz w:val="20"/>
              </w:rPr>
            </w:pPr>
            <w:ins w:id="2535" w:author="Abercrombie, Kerrie" w:date="2021-01-21T13:15:00Z">
              <w:r w:rsidRPr="00FB0C8D">
                <w:rPr>
                  <w:rFonts w:asciiTheme="minorHAnsi" w:hAnsiTheme="minorHAnsi" w:cstheme="minorHAnsi"/>
                  <w:sz w:val="20"/>
                </w:rPr>
                <w:t xml:space="preserve">Safe </w:t>
              </w:r>
              <w:proofErr w:type="spellStart"/>
              <w:r w:rsidRPr="00FB0C8D">
                <w:rPr>
                  <w:rFonts w:asciiTheme="minorHAnsi" w:hAnsiTheme="minorHAnsi" w:cstheme="minorHAnsi"/>
                  <w:sz w:val="20"/>
                </w:rPr>
                <w:t>underkeel</w:t>
              </w:r>
              <w:proofErr w:type="spellEnd"/>
              <w:r w:rsidRPr="00FB0C8D">
                <w:rPr>
                  <w:rFonts w:asciiTheme="minorHAnsi" w:hAnsiTheme="minorHAnsi" w:cstheme="minorHAnsi"/>
                  <w:sz w:val="20"/>
                </w:rPr>
                <w:t xml:space="preserve"> clearance</w:t>
              </w:r>
            </w:ins>
          </w:p>
          <w:p w14:paraId="3276FAAE" w14:textId="77777777" w:rsidR="00185207" w:rsidRPr="00FB0C8D" w:rsidRDefault="00185207" w:rsidP="00FB0C8D">
            <w:pPr>
              <w:pStyle w:val="Tablelevel3"/>
              <w:ind w:left="744"/>
              <w:rPr>
                <w:ins w:id="2536" w:author="Abercrombie, Kerrie" w:date="2021-01-21T13:15:00Z"/>
                <w:rFonts w:asciiTheme="minorHAnsi" w:hAnsiTheme="minorHAnsi" w:cstheme="minorHAnsi"/>
                <w:lang w:eastAsia="en-GB"/>
              </w:rPr>
            </w:pPr>
            <w:ins w:id="2537" w:author="Abercrombie, Kerrie" w:date="2021-01-21T13:15:00Z">
              <w:r w:rsidRPr="00FB0C8D">
                <w:rPr>
                  <w:rFonts w:asciiTheme="minorHAnsi" w:hAnsiTheme="minorHAnsi" w:cstheme="minorHAnsi"/>
                  <w:lang w:eastAsia="en-GB"/>
                </w:rPr>
                <w:t>Draught measurements vertical ship movements, allowance for squat and swell</w:t>
              </w:r>
            </w:ins>
          </w:p>
          <w:p w14:paraId="197BAF78" w14:textId="77777777" w:rsidR="00185207" w:rsidRPr="00FB0C8D" w:rsidRDefault="00185207" w:rsidP="00FB0C8D">
            <w:pPr>
              <w:pStyle w:val="Tablelevel3"/>
              <w:ind w:left="744"/>
              <w:rPr>
                <w:ins w:id="2538" w:author="Abercrombie, Kerrie" w:date="2021-01-21T13:15:00Z"/>
                <w:rFonts w:asciiTheme="minorHAnsi" w:hAnsiTheme="minorHAnsi" w:cstheme="minorHAnsi"/>
                <w:lang w:eastAsia="en-GB"/>
              </w:rPr>
            </w:pPr>
            <w:ins w:id="2539" w:author="Abercrombie, Kerrie" w:date="2021-01-21T13:15:00Z">
              <w:r w:rsidRPr="00FB0C8D">
                <w:rPr>
                  <w:rFonts w:asciiTheme="minorHAnsi" w:hAnsiTheme="minorHAnsi" w:cstheme="minorHAnsi"/>
                  <w:lang w:eastAsia="en-GB"/>
                </w:rPr>
                <w:t>Safety margins in rock and soft sea-bed conditions</w:t>
              </w:r>
            </w:ins>
          </w:p>
          <w:p w14:paraId="3907424C" w14:textId="77777777" w:rsidR="00185207" w:rsidRPr="00FB0C8D" w:rsidRDefault="00185207" w:rsidP="00FB0C8D">
            <w:pPr>
              <w:pStyle w:val="Tablelevel3"/>
              <w:ind w:left="744"/>
              <w:rPr>
                <w:ins w:id="2540" w:author="Abercrombie, Kerrie" w:date="2021-01-21T13:15:00Z"/>
                <w:rFonts w:asciiTheme="minorHAnsi" w:hAnsiTheme="minorHAnsi" w:cstheme="minorHAnsi"/>
                <w:lang w:eastAsia="en-GB"/>
              </w:rPr>
            </w:pPr>
            <w:ins w:id="2541" w:author="Abercrombie, Kerrie" w:date="2021-01-21T13:15:00Z">
              <w:r w:rsidRPr="00FB0C8D">
                <w:rPr>
                  <w:rFonts w:asciiTheme="minorHAnsi" w:hAnsiTheme="minorHAnsi" w:cstheme="minorHAnsi"/>
                  <w:lang w:eastAsia="en-GB"/>
                </w:rPr>
                <w:t xml:space="preserve">Net </w:t>
              </w:r>
              <w:proofErr w:type="spellStart"/>
              <w:r w:rsidRPr="00FB0C8D">
                <w:rPr>
                  <w:rFonts w:asciiTheme="minorHAnsi" w:hAnsiTheme="minorHAnsi" w:cstheme="minorHAnsi"/>
                  <w:lang w:eastAsia="en-GB"/>
                </w:rPr>
                <w:t>underkeel</w:t>
              </w:r>
              <w:proofErr w:type="spellEnd"/>
              <w:r w:rsidRPr="00FB0C8D">
                <w:rPr>
                  <w:rFonts w:asciiTheme="minorHAnsi" w:hAnsiTheme="minorHAnsi" w:cstheme="minorHAnsi"/>
                  <w:lang w:eastAsia="en-GB"/>
                </w:rPr>
                <w:t xml:space="preserve"> clearance</w:t>
              </w:r>
            </w:ins>
          </w:p>
          <w:p w14:paraId="66871DD2" w14:textId="77777777" w:rsidR="00185207" w:rsidRPr="00FB0C8D" w:rsidRDefault="00185207" w:rsidP="00FB0C8D">
            <w:pPr>
              <w:pStyle w:val="Tablelevel3"/>
              <w:ind w:left="744"/>
              <w:rPr>
                <w:ins w:id="2542" w:author="Abercrombie, Kerrie" w:date="2021-01-21T13:15:00Z"/>
                <w:rFonts w:asciiTheme="minorHAnsi" w:hAnsiTheme="minorHAnsi" w:cstheme="minorHAnsi"/>
              </w:rPr>
            </w:pPr>
            <w:ins w:id="2543" w:author="Abercrombie, Kerrie" w:date="2021-01-21T13:15:00Z">
              <w:r w:rsidRPr="00FB0C8D">
                <w:rPr>
                  <w:rFonts w:asciiTheme="minorHAnsi" w:hAnsiTheme="minorHAnsi" w:cstheme="minorHAnsi"/>
                </w:rPr>
                <w:t xml:space="preserve">Gross </w:t>
              </w:r>
              <w:proofErr w:type="spellStart"/>
              <w:r w:rsidRPr="00FB0C8D">
                <w:rPr>
                  <w:rFonts w:asciiTheme="minorHAnsi" w:hAnsiTheme="minorHAnsi" w:cstheme="minorHAnsi"/>
                </w:rPr>
                <w:t>underkeel</w:t>
              </w:r>
              <w:proofErr w:type="spellEnd"/>
              <w:r w:rsidRPr="00FB0C8D">
                <w:rPr>
                  <w:rFonts w:asciiTheme="minorHAnsi" w:hAnsiTheme="minorHAnsi" w:cstheme="minorHAnsi"/>
                </w:rPr>
                <w:t xml:space="preserve"> clearance, including allowance for weather; exposure and topography</w:t>
              </w:r>
            </w:ins>
          </w:p>
        </w:tc>
        <w:tc>
          <w:tcPr>
            <w:tcW w:w="683" w:type="dxa"/>
            <w:vMerge/>
            <w:shd w:val="clear" w:color="auto" w:fill="auto"/>
          </w:tcPr>
          <w:p w14:paraId="688FF4AD" w14:textId="77777777" w:rsidR="00185207" w:rsidRPr="00FB0C8D" w:rsidRDefault="00185207" w:rsidP="00FB0C8D">
            <w:pPr>
              <w:pStyle w:val="Tabletext"/>
              <w:spacing w:before="0" w:after="0"/>
              <w:rPr>
                <w:ins w:id="2544" w:author="Abercrombie, Kerrie" w:date="2021-01-21T13:15:00Z"/>
                <w:rFonts w:cstheme="minorHAnsi"/>
                <w:szCs w:val="20"/>
              </w:rPr>
            </w:pPr>
          </w:p>
        </w:tc>
        <w:tc>
          <w:tcPr>
            <w:tcW w:w="3003" w:type="dxa"/>
            <w:shd w:val="clear" w:color="auto" w:fill="auto"/>
          </w:tcPr>
          <w:p w14:paraId="29F90380" w14:textId="77777777" w:rsidR="00185207" w:rsidRPr="00FB0C8D" w:rsidRDefault="00185207" w:rsidP="00FB0C8D">
            <w:pPr>
              <w:pStyle w:val="Tabletext"/>
              <w:spacing w:before="0" w:after="0"/>
              <w:ind w:left="0" w:right="7"/>
              <w:rPr>
                <w:ins w:id="2545" w:author="Abercrombie, Kerrie" w:date="2021-01-21T13:15:00Z"/>
                <w:rFonts w:cstheme="minorHAnsi"/>
                <w:b/>
                <w:szCs w:val="20"/>
                <w:highlight w:val="yellow"/>
              </w:rPr>
            </w:pPr>
          </w:p>
        </w:tc>
      </w:tr>
      <w:tr w:rsidR="00185207" w:rsidRPr="00FB0C8D" w14:paraId="086B11C4" w14:textId="77777777" w:rsidTr="002B5A22">
        <w:trPr>
          <w:trHeight w:val="60"/>
          <w:ins w:id="2546" w:author="Abercrombie, Kerrie" w:date="2021-01-21T13:15:00Z"/>
        </w:trPr>
        <w:tc>
          <w:tcPr>
            <w:tcW w:w="846" w:type="dxa"/>
            <w:vMerge/>
            <w:shd w:val="clear" w:color="auto" w:fill="auto"/>
          </w:tcPr>
          <w:p w14:paraId="3FD51C35" w14:textId="77777777" w:rsidR="00185207" w:rsidRPr="00FB0C8D" w:rsidRDefault="00185207" w:rsidP="00FB0C8D">
            <w:pPr>
              <w:pStyle w:val="Tabletext"/>
              <w:spacing w:before="0" w:after="0"/>
              <w:rPr>
                <w:ins w:id="2547" w:author="Abercrombie, Kerrie" w:date="2021-01-21T13:15:00Z"/>
                <w:rFonts w:cstheme="minorHAnsi"/>
                <w:b/>
                <w:szCs w:val="20"/>
              </w:rPr>
            </w:pPr>
          </w:p>
        </w:tc>
        <w:tc>
          <w:tcPr>
            <w:tcW w:w="4607" w:type="dxa"/>
            <w:vMerge/>
            <w:shd w:val="clear" w:color="auto" w:fill="auto"/>
          </w:tcPr>
          <w:p w14:paraId="614BD38B" w14:textId="77777777" w:rsidR="00185207" w:rsidRPr="00FB0C8D" w:rsidRDefault="00185207" w:rsidP="00FB0C8D">
            <w:pPr>
              <w:pStyle w:val="Tabletext"/>
              <w:spacing w:before="0" w:after="0"/>
              <w:ind w:left="0" w:right="0"/>
              <w:rPr>
                <w:ins w:id="2548" w:author="Abercrombie, Kerrie" w:date="2021-01-21T13:15:00Z"/>
                <w:rFonts w:cstheme="minorHAnsi"/>
                <w:i/>
                <w:szCs w:val="20"/>
              </w:rPr>
            </w:pPr>
          </w:p>
        </w:tc>
        <w:tc>
          <w:tcPr>
            <w:tcW w:w="921" w:type="dxa"/>
          </w:tcPr>
          <w:p w14:paraId="274B5623" w14:textId="771FB07C" w:rsidR="00185207" w:rsidRPr="00FB0C8D" w:rsidRDefault="00185207" w:rsidP="00FB0C8D">
            <w:pPr>
              <w:pStyle w:val="Tablelevel2"/>
              <w:ind w:left="0"/>
              <w:rPr>
                <w:ins w:id="2549" w:author="Abercrombie, Kerrie" w:date="2021-01-25T09:00:00Z"/>
                <w:rFonts w:asciiTheme="minorHAnsi" w:hAnsiTheme="minorHAnsi" w:cstheme="minorHAnsi"/>
                <w:sz w:val="20"/>
              </w:rPr>
            </w:pPr>
            <w:ins w:id="2550" w:author="Abercrombie, Kerrie" w:date="2021-01-25T09:00:00Z">
              <w:r w:rsidRPr="00FB0C8D">
                <w:rPr>
                  <w:rFonts w:asciiTheme="minorHAnsi" w:hAnsiTheme="minorHAnsi" w:cstheme="minorHAnsi"/>
                  <w:sz w:val="20"/>
                </w:rPr>
                <w:t>3.</w:t>
              </w:r>
            </w:ins>
            <w:ins w:id="2551" w:author="Abercrombie, Kerrie" w:date="2021-01-26T21:52:00Z">
              <w:r w:rsidR="00D2597A" w:rsidRPr="00FB0C8D">
                <w:rPr>
                  <w:rFonts w:asciiTheme="minorHAnsi" w:hAnsiTheme="minorHAnsi" w:cstheme="minorHAnsi"/>
                  <w:sz w:val="20"/>
                </w:rPr>
                <w:t>7</w:t>
              </w:r>
            </w:ins>
            <w:ins w:id="2552" w:author="Abercrombie, Kerrie" w:date="2021-01-25T09:00:00Z">
              <w:r w:rsidRPr="00FB0C8D">
                <w:rPr>
                  <w:rFonts w:asciiTheme="minorHAnsi" w:hAnsiTheme="minorHAnsi" w:cstheme="minorHAnsi"/>
                  <w:sz w:val="20"/>
                </w:rPr>
                <w:t>.3</w:t>
              </w:r>
            </w:ins>
          </w:p>
        </w:tc>
        <w:tc>
          <w:tcPr>
            <w:tcW w:w="4607" w:type="dxa"/>
            <w:shd w:val="clear" w:color="auto" w:fill="auto"/>
          </w:tcPr>
          <w:p w14:paraId="34FF5BA1" w14:textId="34F1475C" w:rsidR="00185207" w:rsidRPr="00FB0C8D" w:rsidRDefault="00185207" w:rsidP="00FB0C8D">
            <w:pPr>
              <w:pStyle w:val="Tablelevel2"/>
              <w:ind w:left="0"/>
              <w:rPr>
                <w:ins w:id="2553" w:author="Abercrombie, Kerrie" w:date="2021-01-21T13:15:00Z"/>
                <w:rFonts w:asciiTheme="minorHAnsi" w:hAnsiTheme="minorHAnsi" w:cstheme="minorHAnsi"/>
                <w:sz w:val="20"/>
              </w:rPr>
            </w:pPr>
            <w:ins w:id="2554" w:author="Abercrombie, Kerrie" w:date="2021-01-21T13:15:00Z">
              <w:r w:rsidRPr="00FB0C8D">
                <w:rPr>
                  <w:rFonts w:asciiTheme="minorHAnsi" w:hAnsiTheme="minorHAnsi" w:cstheme="minorHAnsi"/>
                  <w:sz w:val="20"/>
                </w:rPr>
                <w:t>Safe air draft</w:t>
              </w:r>
            </w:ins>
          </w:p>
          <w:p w14:paraId="436B0B0D" w14:textId="77777777" w:rsidR="00185207" w:rsidRPr="00FB0C8D" w:rsidRDefault="00185207" w:rsidP="00FB0C8D">
            <w:pPr>
              <w:pStyle w:val="Tabletext"/>
              <w:spacing w:before="0" w:after="0"/>
              <w:ind w:left="744" w:right="0"/>
              <w:rPr>
                <w:ins w:id="2555" w:author="Abercrombie, Kerrie" w:date="2021-01-21T13:15:00Z"/>
                <w:rFonts w:cstheme="minorHAnsi"/>
                <w:szCs w:val="20"/>
              </w:rPr>
            </w:pPr>
            <w:ins w:id="2556" w:author="Abercrombie, Kerrie" w:date="2021-01-21T13:15:00Z">
              <w:r w:rsidRPr="00FB0C8D">
                <w:rPr>
                  <w:rFonts w:cstheme="minorHAnsi"/>
                  <w:szCs w:val="20"/>
                </w:rPr>
                <w:t>Factors affecting and sources of information for calculating air draft</w:t>
              </w:r>
            </w:ins>
          </w:p>
        </w:tc>
        <w:tc>
          <w:tcPr>
            <w:tcW w:w="683" w:type="dxa"/>
            <w:vMerge/>
            <w:shd w:val="clear" w:color="auto" w:fill="auto"/>
          </w:tcPr>
          <w:p w14:paraId="7C93CA36" w14:textId="77777777" w:rsidR="00185207" w:rsidRPr="00FB0C8D" w:rsidRDefault="00185207" w:rsidP="00FB0C8D">
            <w:pPr>
              <w:pStyle w:val="Tabletext"/>
              <w:spacing w:before="0" w:after="0"/>
              <w:rPr>
                <w:ins w:id="2557" w:author="Abercrombie, Kerrie" w:date="2021-01-21T13:15:00Z"/>
                <w:rFonts w:cstheme="minorHAnsi"/>
                <w:szCs w:val="20"/>
              </w:rPr>
            </w:pPr>
          </w:p>
        </w:tc>
        <w:tc>
          <w:tcPr>
            <w:tcW w:w="3003" w:type="dxa"/>
            <w:shd w:val="clear" w:color="auto" w:fill="auto"/>
          </w:tcPr>
          <w:p w14:paraId="32A53EE8" w14:textId="77777777" w:rsidR="00185207" w:rsidRPr="00FB0C8D" w:rsidRDefault="00185207" w:rsidP="00FB0C8D">
            <w:pPr>
              <w:pStyle w:val="Tabletext"/>
              <w:spacing w:before="0" w:after="0"/>
              <w:ind w:left="0" w:right="7"/>
              <w:rPr>
                <w:ins w:id="2558" w:author="Abercrombie, Kerrie" w:date="2021-01-21T13:15:00Z"/>
                <w:rFonts w:cstheme="minorHAnsi"/>
                <w:b/>
                <w:szCs w:val="20"/>
                <w:highlight w:val="yellow"/>
              </w:rPr>
            </w:pPr>
          </w:p>
        </w:tc>
      </w:tr>
      <w:tr w:rsidR="00185207" w:rsidRPr="00FB0C8D" w14:paraId="6C24F1D1" w14:textId="77777777" w:rsidTr="002B5A22">
        <w:trPr>
          <w:trHeight w:val="60"/>
          <w:ins w:id="2559" w:author="Abercrombie, Kerrie" w:date="2021-01-21T13:15:00Z"/>
        </w:trPr>
        <w:tc>
          <w:tcPr>
            <w:tcW w:w="846" w:type="dxa"/>
            <w:vMerge/>
            <w:shd w:val="clear" w:color="auto" w:fill="auto"/>
          </w:tcPr>
          <w:p w14:paraId="0E954A9F" w14:textId="77777777" w:rsidR="00185207" w:rsidRPr="00FB0C8D" w:rsidRDefault="00185207" w:rsidP="00FB0C8D">
            <w:pPr>
              <w:pStyle w:val="Tabletext"/>
              <w:spacing w:before="0" w:after="0"/>
              <w:rPr>
                <w:ins w:id="2560" w:author="Abercrombie, Kerrie" w:date="2021-01-21T13:15:00Z"/>
                <w:rFonts w:cstheme="minorHAnsi"/>
                <w:b/>
                <w:szCs w:val="20"/>
              </w:rPr>
            </w:pPr>
          </w:p>
        </w:tc>
        <w:tc>
          <w:tcPr>
            <w:tcW w:w="4607" w:type="dxa"/>
            <w:vMerge/>
            <w:shd w:val="clear" w:color="auto" w:fill="auto"/>
          </w:tcPr>
          <w:p w14:paraId="46016687" w14:textId="77777777" w:rsidR="00185207" w:rsidRPr="00FB0C8D" w:rsidRDefault="00185207" w:rsidP="00FB0C8D">
            <w:pPr>
              <w:pStyle w:val="Tabletext"/>
              <w:spacing w:before="0" w:after="0"/>
              <w:ind w:left="0" w:right="0"/>
              <w:rPr>
                <w:ins w:id="2561" w:author="Abercrombie, Kerrie" w:date="2021-01-21T13:15:00Z"/>
                <w:rFonts w:cstheme="minorHAnsi"/>
                <w:i/>
                <w:szCs w:val="20"/>
              </w:rPr>
            </w:pPr>
          </w:p>
        </w:tc>
        <w:tc>
          <w:tcPr>
            <w:tcW w:w="921" w:type="dxa"/>
          </w:tcPr>
          <w:p w14:paraId="3EE165B0" w14:textId="0C35D17C" w:rsidR="00185207" w:rsidRPr="00FB0C8D" w:rsidRDefault="00185207" w:rsidP="00FB0C8D">
            <w:pPr>
              <w:pStyle w:val="Tablelevel2"/>
              <w:ind w:left="0"/>
              <w:rPr>
                <w:ins w:id="2562" w:author="Abercrombie, Kerrie" w:date="2021-01-25T09:00:00Z"/>
                <w:rFonts w:asciiTheme="minorHAnsi" w:hAnsiTheme="minorHAnsi" w:cstheme="minorHAnsi"/>
                <w:sz w:val="20"/>
              </w:rPr>
            </w:pPr>
            <w:ins w:id="2563" w:author="Abercrombie, Kerrie" w:date="2021-01-25T09:00:00Z">
              <w:r w:rsidRPr="00FB0C8D">
                <w:rPr>
                  <w:rFonts w:asciiTheme="minorHAnsi" w:hAnsiTheme="minorHAnsi" w:cstheme="minorHAnsi"/>
                  <w:sz w:val="20"/>
                </w:rPr>
                <w:t>3.</w:t>
              </w:r>
            </w:ins>
            <w:ins w:id="2564" w:author="Abercrombie, Kerrie" w:date="2021-01-26T21:52:00Z">
              <w:r w:rsidR="00D2597A" w:rsidRPr="00FB0C8D">
                <w:rPr>
                  <w:rFonts w:asciiTheme="minorHAnsi" w:hAnsiTheme="minorHAnsi" w:cstheme="minorHAnsi"/>
                  <w:sz w:val="20"/>
                </w:rPr>
                <w:t>7</w:t>
              </w:r>
            </w:ins>
            <w:ins w:id="2565" w:author="Abercrombie, Kerrie" w:date="2021-01-25T09:00:00Z">
              <w:r w:rsidRPr="00FB0C8D">
                <w:rPr>
                  <w:rFonts w:asciiTheme="minorHAnsi" w:hAnsiTheme="minorHAnsi" w:cstheme="minorHAnsi"/>
                  <w:sz w:val="20"/>
                </w:rPr>
                <w:t>.4</w:t>
              </w:r>
            </w:ins>
          </w:p>
        </w:tc>
        <w:tc>
          <w:tcPr>
            <w:tcW w:w="4607" w:type="dxa"/>
            <w:shd w:val="clear" w:color="auto" w:fill="auto"/>
          </w:tcPr>
          <w:p w14:paraId="3EC7279A" w14:textId="10343BA8" w:rsidR="00185207" w:rsidRPr="00FB0C8D" w:rsidRDefault="00185207" w:rsidP="00FB0C8D">
            <w:pPr>
              <w:pStyle w:val="Tablelevel2"/>
              <w:ind w:left="0"/>
              <w:rPr>
                <w:ins w:id="2566" w:author="Abercrombie, Kerrie" w:date="2021-01-21T13:15:00Z"/>
                <w:rFonts w:asciiTheme="minorHAnsi" w:hAnsiTheme="minorHAnsi" w:cstheme="minorHAnsi"/>
                <w:sz w:val="20"/>
              </w:rPr>
            </w:pPr>
            <w:ins w:id="2567" w:author="Abercrombie, Kerrie" w:date="2021-01-21T13:15:00Z">
              <w:r w:rsidRPr="00FB0C8D">
                <w:rPr>
                  <w:rFonts w:asciiTheme="minorHAnsi" w:hAnsiTheme="minorHAnsi" w:cstheme="minorHAnsi"/>
                  <w:sz w:val="20"/>
                </w:rPr>
                <w:t>Safe channel width</w:t>
              </w:r>
            </w:ins>
          </w:p>
          <w:p w14:paraId="7947219F" w14:textId="77777777" w:rsidR="00185207" w:rsidRPr="00FB0C8D" w:rsidRDefault="00185207" w:rsidP="00FB0C8D">
            <w:pPr>
              <w:pStyle w:val="Tablelevel3"/>
              <w:ind w:left="744"/>
              <w:rPr>
                <w:ins w:id="2568" w:author="Abercrombie, Kerrie" w:date="2021-01-21T13:15:00Z"/>
                <w:rFonts w:asciiTheme="minorHAnsi" w:hAnsiTheme="minorHAnsi" w:cstheme="minorHAnsi"/>
                <w:lang w:eastAsia="en-GB"/>
              </w:rPr>
            </w:pPr>
            <w:ins w:id="2569" w:author="Abercrombie, Kerrie" w:date="2021-01-21T13:15:00Z">
              <w:r w:rsidRPr="00FB0C8D">
                <w:rPr>
                  <w:rFonts w:asciiTheme="minorHAnsi" w:hAnsiTheme="minorHAnsi" w:cstheme="minorHAnsi"/>
                  <w:lang w:eastAsia="en-GB"/>
                </w:rPr>
                <w:t>Principles of devising a safe width under calm and adverse conditions</w:t>
              </w:r>
            </w:ins>
          </w:p>
          <w:p w14:paraId="38E1D96F" w14:textId="77777777" w:rsidR="00185207" w:rsidRPr="00FB0C8D" w:rsidRDefault="00185207" w:rsidP="00FB0C8D">
            <w:pPr>
              <w:pStyle w:val="Tablelevel3"/>
              <w:ind w:left="744"/>
              <w:rPr>
                <w:ins w:id="2570" w:author="Abercrombie, Kerrie" w:date="2021-01-21T13:15:00Z"/>
                <w:rFonts w:asciiTheme="minorHAnsi" w:hAnsiTheme="minorHAnsi" w:cstheme="minorHAnsi"/>
                <w:lang w:eastAsia="en-GB"/>
              </w:rPr>
            </w:pPr>
            <w:ins w:id="2571" w:author="Abercrombie, Kerrie" w:date="2021-01-21T13:15:00Z">
              <w:r w:rsidRPr="00FB0C8D">
                <w:rPr>
                  <w:rFonts w:asciiTheme="minorHAnsi" w:hAnsiTheme="minorHAnsi" w:cstheme="minorHAnsi"/>
                  <w:lang w:eastAsia="en-GB"/>
                </w:rPr>
                <w:t>Limiting factors in precise navigation</w:t>
              </w:r>
            </w:ins>
          </w:p>
          <w:p w14:paraId="4B5F36CA" w14:textId="77777777" w:rsidR="00185207" w:rsidRPr="00FB0C8D" w:rsidRDefault="00185207" w:rsidP="00FB0C8D">
            <w:pPr>
              <w:pStyle w:val="Tablelevel3"/>
              <w:ind w:left="744"/>
              <w:rPr>
                <w:ins w:id="2572" w:author="Abercrombie, Kerrie" w:date="2021-01-21T13:15:00Z"/>
                <w:rFonts w:asciiTheme="minorHAnsi" w:hAnsiTheme="minorHAnsi" w:cstheme="minorHAnsi"/>
                <w:lang w:eastAsia="en-GB"/>
              </w:rPr>
            </w:pPr>
            <w:ins w:id="2573" w:author="Abercrombie, Kerrie" w:date="2021-01-21T13:15:00Z">
              <w:r w:rsidRPr="00FB0C8D">
                <w:rPr>
                  <w:rFonts w:asciiTheme="minorHAnsi" w:hAnsiTheme="minorHAnsi" w:cstheme="minorHAnsi"/>
                  <w:lang w:eastAsia="en-GB"/>
                </w:rPr>
                <w:t xml:space="preserve">Adequacy of safe </w:t>
              </w:r>
              <w:proofErr w:type="spellStart"/>
              <w:r w:rsidRPr="00FB0C8D">
                <w:rPr>
                  <w:rFonts w:asciiTheme="minorHAnsi" w:hAnsiTheme="minorHAnsi" w:cstheme="minorHAnsi"/>
                  <w:lang w:eastAsia="en-GB"/>
                </w:rPr>
                <w:t>underkeel</w:t>
              </w:r>
              <w:proofErr w:type="spellEnd"/>
              <w:r w:rsidRPr="00FB0C8D">
                <w:rPr>
                  <w:rFonts w:asciiTheme="minorHAnsi" w:hAnsiTheme="minorHAnsi" w:cstheme="minorHAnsi"/>
                  <w:lang w:eastAsia="en-GB"/>
                </w:rPr>
                <w:t xml:space="preserve"> clearance across channel width</w:t>
              </w:r>
            </w:ins>
          </w:p>
          <w:p w14:paraId="1EC5B774" w14:textId="77777777" w:rsidR="00185207" w:rsidRPr="00FB0C8D" w:rsidRDefault="00185207" w:rsidP="00FB0C8D">
            <w:pPr>
              <w:pStyle w:val="Tablelevel3"/>
              <w:ind w:left="744"/>
              <w:rPr>
                <w:ins w:id="2574" w:author="Abercrombie, Kerrie" w:date="2021-01-21T13:15:00Z"/>
                <w:rFonts w:asciiTheme="minorHAnsi" w:hAnsiTheme="minorHAnsi" w:cstheme="minorHAnsi"/>
              </w:rPr>
            </w:pPr>
            <w:ins w:id="2575" w:author="Abercrombie, Kerrie" w:date="2021-01-21T13:15:00Z">
              <w:r w:rsidRPr="00FB0C8D">
                <w:rPr>
                  <w:rFonts w:asciiTheme="minorHAnsi" w:hAnsiTheme="minorHAnsi" w:cstheme="minorHAnsi"/>
                  <w:lang w:eastAsia="en-GB"/>
                </w:rPr>
                <w:t>Calculation of safe channel or fairway width</w:t>
              </w:r>
            </w:ins>
          </w:p>
        </w:tc>
        <w:tc>
          <w:tcPr>
            <w:tcW w:w="683" w:type="dxa"/>
            <w:vMerge/>
            <w:shd w:val="clear" w:color="auto" w:fill="auto"/>
          </w:tcPr>
          <w:p w14:paraId="221BAF57" w14:textId="77777777" w:rsidR="00185207" w:rsidRPr="00FB0C8D" w:rsidRDefault="00185207" w:rsidP="00FB0C8D">
            <w:pPr>
              <w:pStyle w:val="Tabletext"/>
              <w:spacing w:before="0" w:after="0"/>
              <w:rPr>
                <w:ins w:id="2576" w:author="Abercrombie, Kerrie" w:date="2021-01-21T13:15:00Z"/>
                <w:rFonts w:cstheme="minorHAnsi"/>
                <w:szCs w:val="20"/>
              </w:rPr>
            </w:pPr>
          </w:p>
        </w:tc>
        <w:tc>
          <w:tcPr>
            <w:tcW w:w="3003" w:type="dxa"/>
            <w:shd w:val="clear" w:color="auto" w:fill="auto"/>
          </w:tcPr>
          <w:p w14:paraId="0FE5561B" w14:textId="77777777" w:rsidR="00185207" w:rsidRPr="00FB0C8D" w:rsidRDefault="00185207" w:rsidP="00FB0C8D">
            <w:pPr>
              <w:pStyle w:val="Tabletext"/>
              <w:spacing w:before="0" w:after="0"/>
              <w:ind w:left="0" w:right="7"/>
              <w:rPr>
                <w:ins w:id="2577" w:author="Abercrombie, Kerrie" w:date="2021-01-21T13:15:00Z"/>
                <w:rFonts w:cstheme="minorHAnsi"/>
                <w:b/>
                <w:szCs w:val="20"/>
                <w:highlight w:val="yellow"/>
              </w:rPr>
            </w:pPr>
          </w:p>
        </w:tc>
      </w:tr>
      <w:tr w:rsidR="00185207" w:rsidRPr="00FB0C8D" w14:paraId="6926D181" w14:textId="77777777" w:rsidTr="002B5A22">
        <w:trPr>
          <w:trHeight w:val="60"/>
          <w:ins w:id="2578" w:author="Abercrombie, Kerrie" w:date="2021-01-21T13:15:00Z"/>
        </w:trPr>
        <w:tc>
          <w:tcPr>
            <w:tcW w:w="846" w:type="dxa"/>
            <w:vMerge/>
            <w:shd w:val="clear" w:color="auto" w:fill="auto"/>
          </w:tcPr>
          <w:p w14:paraId="605DDEFA" w14:textId="77777777" w:rsidR="00185207" w:rsidRPr="00FB0C8D" w:rsidRDefault="00185207" w:rsidP="00FB0C8D">
            <w:pPr>
              <w:pStyle w:val="Tabletext"/>
              <w:spacing w:before="0" w:after="0"/>
              <w:rPr>
                <w:ins w:id="2579" w:author="Abercrombie, Kerrie" w:date="2021-01-21T13:15:00Z"/>
                <w:rFonts w:cstheme="minorHAnsi"/>
                <w:b/>
                <w:szCs w:val="20"/>
              </w:rPr>
            </w:pPr>
          </w:p>
        </w:tc>
        <w:tc>
          <w:tcPr>
            <w:tcW w:w="4607" w:type="dxa"/>
            <w:vMerge/>
            <w:shd w:val="clear" w:color="auto" w:fill="auto"/>
          </w:tcPr>
          <w:p w14:paraId="0F5926E0" w14:textId="77777777" w:rsidR="00185207" w:rsidRPr="00FB0C8D" w:rsidRDefault="00185207" w:rsidP="00FB0C8D">
            <w:pPr>
              <w:pStyle w:val="Tabletext"/>
              <w:spacing w:before="0" w:after="0"/>
              <w:ind w:left="0" w:right="0"/>
              <w:rPr>
                <w:ins w:id="2580" w:author="Abercrombie, Kerrie" w:date="2021-01-21T13:15:00Z"/>
                <w:rFonts w:cstheme="minorHAnsi"/>
                <w:i/>
                <w:szCs w:val="20"/>
              </w:rPr>
            </w:pPr>
          </w:p>
        </w:tc>
        <w:tc>
          <w:tcPr>
            <w:tcW w:w="921" w:type="dxa"/>
          </w:tcPr>
          <w:p w14:paraId="69D76394" w14:textId="2450339A" w:rsidR="00185207" w:rsidRPr="00FB0C8D" w:rsidRDefault="00185207" w:rsidP="00FB0C8D">
            <w:pPr>
              <w:pStyle w:val="Tablelevel2"/>
              <w:ind w:left="0"/>
              <w:rPr>
                <w:ins w:id="2581" w:author="Abercrombie, Kerrie" w:date="2021-01-25T09:00:00Z"/>
                <w:rFonts w:asciiTheme="minorHAnsi" w:hAnsiTheme="minorHAnsi" w:cstheme="minorHAnsi"/>
                <w:sz w:val="20"/>
              </w:rPr>
            </w:pPr>
            <w:ins w:id="2582" w:author="Abercrombie, Kerrie" w:date="2021-01-25T09:00:00Z">
              <w:r w:rsidRPr="00FB0C8D">
                <w:rPr>
                  <w:rFonts w:asciiTheme="minorHAnsi" w:hAnsiTheme="minorHAnsi" w:cstheme="minorHAnsi"/>
                  <w:sz w:val="20"/>
                </w:rPr>
                <w:t>3.</w:t>
              </w:r>
            </w:ins>
            <w:ins w:id="2583" w:author="Abercrombie, Kerrie" w:date="2021-01-26T21:52:00Z">
              <w:r w:rsidR="00D2597A" w:rsidRPr="00FB0C8D">
                <w:rPr>
                  <w:rFonts w:asciiTheme="minorHAnsi" w:hAnsiTheme="minorHAnsi" w:cstheme="minorHAnsi"/>
                  <w:sz w:val="20"/>
                </w:rPr>
                <w:t>7</w:t>
              </w:r>
            </w:ins>
            <w:ins w:id="2584" w:author="Abercrombie, Kerrie" w:date="2021-01-25T09:00:00Z">
              <w:r w:rsidRPr="00FB0C8D">
                <w:rPr>
                  <w:rFonts w:asciiTheme="minorHAnsi" w:hAnsiTheme="minorHAnsi" w:cstheme="minorHAnsi"/>
                  <w:sz w:val="20"/>
                </w:rPr>
                <w:t>.5</w:t>
              </w:r>
            </w:ins>
          </w:p>
        </w:tc>
        <w:tc>
          <w:tcPr>
            <w:tcW w:w="4607" w:type="dxa"/>
            <w:shd w:val="clear" w:color="auto" w:fill="auto"/>
          </w:tcPr>
          <w:p w14:paraId="6A3528BA" w14:textId="6806D99E" w:rsidR="00185207" w:rsidRPr="00FB0C8D" w:rsidRDefault="00185207" w:rsidP="00FB0C8D">
            <w:pPr>
              <w:pStyle w:val="Tablelevel2"/>
              <w:ind w:left="0"/>
              <w:rPr>
                <w:ins w:id="2585" w:author="Abercrombie, Kerrie" w:date="2021-01-21T13:15:00Z"/>
                <w:rFonts w:asciiTheme="minorHAnsi" w:hAnsiTheme="minorHAnsi" w:cstheme="minorHAnsi"/>
                <w:sz w:val="20"/>
              </w:rPr>
            </w:pPr>
            <w:ins w:id="2586" w:author="Abercrombie, Kerrie" w:date="2021-01-21T13:15:00Z">
              <w:r w:rsidRPr="00FB0C8D">
                <w:rPr>
                  <w:rFonts w:asciiTheme="minorHAnsi" w:hAnsiTheme="minorHAnsi" w:cstheme="minorHAnsi"/>
                  <w:sz w:val="20"/>
                </w:rPr>
                <w:t>Shipping movements</w:t>
              </w:r>
            </w:ins>
          </w:p>
          <w:p w14:paraId="1468611B" w14:textId="77777777" w:rsidR="00185207" w:rsidRPr="00FB0C8D" w:rsidRDefault="00185207" w:rsidP="00FB0C8D">
            <w:pPr>
              <w:pStyle w:val="Tabletext"/>
              <w:spacing w:before="0" w:after="0"/>
              <w:ind w:left="744" w:right="0"/>
              <w:rPr>
                <w:ins w:id="2587" w:author="Abercrombie, Kerrie" w:date="2021-01-21T13:15:00Z"/>
                <w:rFonts w:cstheme="minorHAnsi"/>
                <w:szCs w:val="20"/>
              </w:rPr>
            </w:pPr>
            <w:ins w:id="2588" w:author="Abercrombie, Kerrie" w:date="2021-01-21T13:15:00Z">
              <w:r w:rsidRPr="00FB0C8D">
                <w:rPr>
                  <w:rFonts w:cstheme="minorHAnsi"/>
                  <w:szCs w:val="20"/>
                </w:rPr>
                <w:t>Movements authorised only when safe criteria have been determined and conditions satisfactorily met</w:t>
              </w:r>
            </w:ins>
          </w:p>
        </w:tc>
        <w:tc>
          <w:tcPr>
            <w:tcW w:w="683" w:type="dxa"/>
            <w:vMerge/>
            <w:shd w:val="clear" w:color="auto" w:fill="auto"/>
          </w:tcPr>
          <w:p w14:paraId="0362141E" w14:textId="77777777" w:rsidR="00185207" w:rsidRPr="00FB0C8D" w:rsidRDefault="00185207" w:rsidP="00FB0C8D">
            <w:pPr>
              <w:pStyle w:val="Tabletext"/>
              <w:spacing w:before="0" w:after="0"/>
              <w:rPr>
                <w:ins w:id="2589" w:author="Abercrombie, Kerrie" w:date="2021-01-21T13:15:00Z"/>
                <w:rFonts w:cstheme="minorHAnsi"/>
                <w:szCs w:val="20"/>
              </w:rPr>
            </w:pPr>
          </w:p>
        </w:tc>
        <w:tc>
          <w:tcPr>
            <w:tcW w:w="3003" w:type="dxa"/>
            <w:shd w:val="clear" w:color="auto" w:fill="auto"/>
          </w:tcPr>
          <w:p w14:paraId="77F4106B" w14:textId="77777777" w:rsidR="00185207" w:rsidRPr="00FB0C8D" w:rsidRDefault="00185207" w:rsidP="00FB0C8D">
            <w:pPr>
              <w:pStyle w:val="Tabletext"/>
              <w:spacing w:before="0" w:after="0"/>
              <w:ind w:left="0" w:right="7"/>
              <w:rPr>
                <w:ins w:id="2590" w:author="Abercrombie, Kerrie" w:date="2021-01-21T13:15:00Z"/>
                <w:rFonts w:cstheme="minorHAnsi"/>
                <w:b/>
                <w:szCs w:val="20"/>
                <w:highlight w:val="yellow"/>
              </w:rPr>
            </w:pPr>
          </w:p>
        </w:tc>
      </w:tr>
      <w:tr w:rsidR="00185207" w:rsidRPr="00FB0C8D" w14:paraId="02FB6BAF" w14:textId="77777777" w:rsidTr="002B5A22">
        <w:trPr>
          <w:trHeight w:val="60"/>
          <w:ins w:id="2591" w:author="Abercrombie, Kerrie" w:date="2021-01-21T13:15:00Z"/>
        </w:trPr>
        <w:tc>
          <w:tcPr>
            <w:tcW w:w="846" w:type="dxa"/>
            <w:shd w:val="clear" w:color="auto" w:fill="F2F2F2" w:themeFill="background1" w:themeFillShade="F2"/>
          </w:tcPr>
          <w:p w14:paraId="11402CCA" w14:textId="439BFCB2" w:rsidR="00185207" w:rsidRPr="00FB0C8D" w:rsidRDefault="00185207" w:rsidP="00FB0C8D">
            <w:pPr>
              <w:pStyle w:val="Tabletext"/>
              <w:spacing w:before="0" w:after="0"/>
              <w:rPr>
                <w:ins w:id="2592" w:author="Abercrombie, Kerrie" w:date="2021-01-21T13:15:00Z"/>
                <w:rFonts w:cstheme="minorHAnsi"/>
                <w:b/>
                <w:szCs w:val="20"/>
              </w:rPr>
            </w:pPr>
            <w:ins w:id="2593" w:author="Abercrombie, Kerrie" w:date="2021-01-22T13:29:00Z">
              <w:r w:rsidRPr="00FB0C8D">
                <w:rPr>
                  <w:rFonts w:cstheme="minorHAnsi"/>
                  <w:b/>
                  <w:szCs w:val="20"/>
                </w:rPr>
                <w:t>3.</w:t>
              </w:r>
            </w:ins>
            <w:ins w:id="2594" w:author="Abercrombie, Kerrie" w:date="2021-01-26T21:52:00Z">
              <w:r w:rsidR="00D2597A" w:rsidRPr="00FB0C8D">
                <w:rPr>
                  <w:rFonts w:cstheme="minorHAnsi"/>
                  <w:b/>
                  <w:szCs w:val="20"/>
                </w:rPr>
                <w:t>8</w:t>
              </w:r>
            </w:ins>
          </w:p>
        </w:tc>
        <w:tc>
          <w:tcPr>
            <w:tcW w:w="4607" w:type="dxa"/>
            <w:shd w:val="clear" w:color="auto" w:fill="F2F2F2" w:themeFill="background1" w:themeFillShade="F2"/>
          </w:tcPr>
          <w:p w14:paraId="1BA08047" w14:textId="77777777" w:rsidR="00185207" w:rsidRPr="00FB0C8D" w:rsidRDefault="00185207" w:rsidP="00FB0C8D">
            <w:pPr>
              <w:pStyle w:val="Tabletext"/>
              <w:spacing w:before="0" w:after="0"/>
              <w:ind w:left="0" w:right="0"/>
              <w:rPr>
                <w:ins w:id="2595" w:author="Abercrombie, Kerrie" w:date="2021-01-21T13:15:00Z"/>
                <w:rFonts w:cstheme="minorHAnsi"/>
                <w:b/>
                <w:szCs w:val="20"/>
              </w:rPr>
            </w:pPr>
            <w:ins w:id="2596" w:author="Abercrombie, Kerrie" w:date="2021-01-21T13:15:00Z">
              <w:r w:rsidRPr="00FB0C8D">
                <w:rPr>
                  <w:rFonts w:cstheme="minorHAnsi"/>
                  <w:b/>
                  <w:szCs w:val="20"/>
                </w:rPr>
                <w:t>ORGANIZING SHIPS UNDERWAY</w:t>
              </w:r>
            </w:ins>
          </w:p>
        </w:tc>
        <w:tc>
          <w:tcPr>
            <w:tcW w:w="921" w:type="dxa"/>
            <w:shd w:val="clear" w:color="auto" w:fill="F2F2F2" w:themeFill="background1" w:themeFillShade="F2"/>
          </w:tcPr>
          <w:p w14:paraId="287C8B0E" w14:textId="77777777" w:rsidR="00185207" w:rsidRPr="00FB0C8D" w:rsidRDefault="00185207" w:rsidP="00FB0C8D">
            <w:pPr>
              <w:pStyle w:val="Tablelevel1bold"/>
              <w:spacing w:before="0" w:after="0"/>
              <w:rPr>
                <w:ins w:id="2597" w:author="Abercrombie, Kerrie" w:date="2021-01-25T09:00:00Z"/>
                <w:rFonts w:asciiTheme="minorHAnsi" w:hAnsiTheme="minorHAnsi" w:cstheme="minorHAnsi"/>
                <w:b w:val="0"/>
                <w:sz w:val="20"/>
                <w:szCs w:val="20"/>
              </w:rPr>
            </w:pPr>
          </w:p>
        </w:tc>
        <w:tc>
          <w:tcPr>
            <w:tcW w:w="4607" w:type="dxa"/>
            <w:shd w:val="clear" w:color="auto" w:fill="F2F2F2" w:themeFill="background1" w:themeFillShade="F2"/>
          </w:tcPr>
          <w:p w14:paraId="7765D458" w14:textId="07141529" w:rsidR="00185207" w:rsidRPr="00FB0C8D" w:rsidRDefault="00185207" w:rsidP="00FB0C8D">
            <w:pPr>
              <w:pStyle w:val="Tablelevel1bold"/>
              <w:spacing w:before="0" w:after="0"/>
              <w:rPr>
                <w:ins w:id="2598" w:author="Abercrombie, Kerrie" w:date="2021-01-21T13:15:00Z"/>
                <w:rFonts w:asciiTheme="minorHAnsi" w:hAnsiTheme="minorHAnsi" w:cstheme="minorHAnsi"/>
                <w:b w:val="0"/>
                <w:sz w:val="20"/>
                <w:szCs w:val="20"/>
              </w:rPr>
            </w:pPr>
          </w:p>
        </w:tc>
        <w:tc>
          <w:tcPr>
            <w:tcW w:w="683" w:type="dxa"/>
            <w:shd w:val="clear" w:color="auto" w:fill="F2F2F2" w:themeFill="background1" w:themeFillShade="F2"/>
          </w:tcPr>
          <w:p w14:paraId="189028C9" w14:textId="77777777" w:rsidR="00185207" w:rsidRPr="00FB0C8D" w:rsidRDefault="00185207" w:rsidP="00FB0C8D">
            <w:pPr>
              <w:pStyle w:val="Tabletext"/>
              <w:spacing w:before="0" w:after="0"/>
              <w:rPr>
                <w:ins w:id="2599" w:author="Abercrombie, Kerrie" w:date="2021-01-21T13:15:00Z"/>
                <w:rFonts w:cstheme="minorHAnsi"/>
                <w:b/>
                <w:szCs w:val="20"/>
              </w:rPr>
            </w:pPr>
          </w:p>
        </w:tc>
        <w:tc>
          <w:tcPr>
            <w:tcW w:w="3003" w:type="dxa"/>
            <w:shd w:val="clear" w:color="auto" w:fill="F2F2F2" w:themeFill="background1" w:themeFillShade="F2"/>
          </w:tcPr>
          <w:p w14:paraId="6499FFE9" w14:textId="77777777" w:rsidR="00185207" w:rsidRPr="00FB0C8D" w:rsidRDefault="00185207" w:rsidP="00FB0C8D">
            <w:pPr>
              <w:pStyle w:val="Tabletext"/>
              <w:spacing w:before="0" w:after="0"/>
              <w:ind w:left="0" w:right="7"/>
              <w:rPr>
                <w:ins w:id="2600" w:author="Abercrombie, Kerrie" w:date="2021-01-21T13:15:00Z"/>
                <w:rFonts w:cstheme="minorHAnsi"/>
                <w:b/>
                <w:szCs w:val="20"/>
                <w:highlight w:val="yellow"/>
              </w:rPr>
            </w:pPr>
          </w:p>
        </w:tc>
      </w:tr>
      <w:tr w:rsidR="00185207" w:rsidRPr="00FB0C8D" w14:paraId="0BCBB7A6" w14:textId="77777777" w:rsidTr="002B5A22">
        <w:trPr>
          <w:trHeight w:val="60"/>
          <w:ins w:id="2601" w:author="Abercrombie, Kerrie" w:date="2021-01-21T13:15:00Z"/>
        </w:trPr>
        <w:tc>
          <w:tcPr>
            <w:tcW w:w="846" w:type="dxa"/>
            <w:vMerge w:val="restart"/>
            <w:shd w:val="clear" w:color="auto" w:fill="auto"/>
          </w:tcPr>
          <w:p w14:paraId="025ECA7B" w14:textId="77777777" w:rsidR="00185207" w:rsidRPr="00FB0C8D" w:rsidRDefault="00185207" w:rsidP="00FB0C8D">
            <w:pPr>
              <w:pStyle w:val="Tabletext"/>
              <w:spacing w:before="0" w:after="0"/>
              <w:rPr>
                <w:ins w:id="2602" w:author="Abercrombie, Kerrie" w:date="2021-01-21T13:15:00Z"/>
                <w:rFonts w:cstheme="minorHAnsi"/>
                <w:b/>
                <w:szCs w:val="20"/>
              </w:rPr>
            </w:pPr>
          </w:p>
        </w:tc>
        <w:tc>
          <w:tcPr>
            <w:tcW w:w="4607" w:type="dxa"/>
            <w:vMerge w:val="restart"/>
            <w:shd w:val="clear" w:color="auto" w:fill="auto"/>
          </w:tcPr>
          <w:p w14:paraId="21D4C361" w14:textId="77777777" w:rsidR="00185207" w:rsidRPr="00FB0C8D" w:rsidRDefault="00185207" w:rsidP="00FB0C8D">
            <w:pPr>
              <w:pStyle w:val="Tabletext"/>
              <w:spacing w:before="0" w:after="0"/>
              <w:ind w:left="0" w:right="0"/>
              <w:rPr>
                <w:ins w:id="2603" w:author="Abercrombie, Kerrie" w:date="2021-01-21T13:15:00Z"/>
                <w:rFonts w:cstheme="minorHAnsi"/>
                <w:i/>
                <w:szCs w:val="20"/>
              </w:rPr>
            </w:pPr>
            <w:ins w:id="2604" w:author="Abercrombie, Kerrie" w:date="2021-01-21T13:15:00Z">
              <w:r w:rsidRPr="00FB0C8D">
                <w:rPr>
                  <w:rFonts w:cstheme="minorHAnsi"/>
                  <w:i/>
                  <w:szCs w:val="20"/>
                </w:rPr>
                <w:t>To understand the traffic patterns and risks that can be managed when organising ships.  For example, special transports or vessels with hazardous or polluting cargo may affect the flow of other traffic</w:t>
              </w:r>
            </w:ins>
          </w:p>
        </w:tc>
        <w:tc>
          <w:tcPr>
            <w:tcW w:w="921" w:type="dxa"/>
          </w:tcPr>
          <w:p w14:paraId="16F599AA" w14:textId="0213A31B" w:rsidR="00185207" w:rsidRPr="00FB0C8D" w:rsidRDefault="00185207" w:rsidP="00FB0C8D">
            <w:pPr>
              <w:pStyle w:val="Tablelevel1bold"/>
              <w:spacing w:before="0" w:after="0"/>
              <w:rPr>
                <w:ins w:id="2605" w:author="Abercrombie, Kerrie" w:date="2021-01-25T09:00:00Z"/>
                <w:rFonts w:asciiTheme="minorHAnsi" w:hAnsiTheme="minorHAnsi" w:cstheme="minorHAnsi"/>
                <w:b w:val="0"/>
                <w:sz w:val="20"/>
                <w:szCs w:val="20"/>
              </w:rPr>
            </w:pPr>
            <w:ins w:id="2606" w:author="Abercrombie, Kerrie" w:date="2021-01-25T09:00:00Z">
              <w:r w:rsidRPr="00FB0C8D">
                <w:rPr>
                  <w:rFonts w:asciiTheme="minorHAnsi" w:hAnsiTheme="minorHAnsi" w:cstheme="minorHAnsi"/>
                  <w:b w:val="0"/>
                  <w:sz w:val="20"/>
                  <w:szCs w:val="20"/>
                </w:rPr>
                <w:t>3.</w:t>
              </w:r>
            </w:ins>
            <w:ins w:id="2607" w:author="Abercrombie, Kerrie" w:date="2021-01-26T21:52:00Z">
              <w:r w:rsidR="00D2597A" w:rsidRPr="00FB0C8D">
                <w:rPr>
                  <w:rFonts w:asciiTheme="minorHAnsi" w:hAnsiTheme="minorHAnsi" w:cstheme="minorHAnsi"/>
                  <w:b w:val="0"/>
                  <w:sz w:val="20"/>
                  <w:szCs w:val="20"/>
                </w:rPr>
                <w:t>8</w:t>
              </w:r>
            </w:ins>
            <w:ins w:id="2608"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7A5815E7" w14:textId="4CEF64AA" w:rsidR="00185207" w:rsidRPr="00FB0C8D" w:rsidRDefault="00185207" w:rsidP="00FB0C8D">
            <w:pPr>
              <w:pStyle w:val="Tablelevel1bold"/>
              <w:spacing w:before="0" w:after="0"/>
              <w:rPr>
                <w:ins w:id="2609" w:author="Abercrombie, Kerrie" w:date="2021-01-21T13:15:00Z"/>
                <w:rFonts w:asciiTheme="minorHAnsi" w:hAnsiTheme="minorHAnsi" w:cstheme="minorHAnsi"/>
                <w:b w:val="0"/>
                <w:sz w:val="20"/>
                <w:szCs w:val="20"/>
              </w:rPr>
            </w:pPr>
            <w:ins w:id="2610" w:author="Abercrombie, Kerrie" w:date="2021-01-21T13:15:00Z">
              <w:r w:rsidRPr="00FB0C8D">
                <w:rPr>
                  <w:rFonts w:asciiTheme="minorHAnsi" w:hAnsiTheme="minorHAnsi" w:cstheme="minorHAnsi"/>
                  <w:b w:val="0"/>
                  <w:sz w:val="20"/>
                  <w:szCs w:val="20"/>
                </w:rPr>
                <w:t>Traffic patterns</w:t>
              </w:r>
            </w:ins>
          </w:p>
          <w:p w14:paraId="204D395A" w14:textId="77777777" w:rsidR="00185207" w:rsidRPr="00FB0C8D" w:rsidRDefault="00185207" w:rsidP="00FB0C8D">
            <w:pPr>
              <w:pStyle w:val="Tablelevel2"/>
              <w:ind w:left="744"/>
              <w:rPr>
                <w:ins w:id="2611" w:author="Abercrombie, Kerrie" w:date="2021-01-21T13:15:00Z"/>
                <w:rFonts w:asciiTheme="minorHAnsi" w:hAnsiTheme="minorHAnsi" w:cstheme="minorHAnsi"/>
                <w:sz w:val="20"/>
              </w:rPr>
            </w:pPr>
            <w:ins w:id="2612" w:author="Abercrombie, Kerrie" w:date="2021-01-21T13:15:00Z">
              <w:r w:rsidRPr="00FB0C8D">
                <w:rPr>
                  <w:rFonts w:asciiTheme="minorHAnsi" w:hAnsiTheme="minorHAnsi" w:cstheme="minorHAnsi"/>
                  <w:sz w:val="20"/>
                </w:rPr>
                <w:lastRenderedPageBreak/>
                <w:t>Normal traffic patterns</w:t>
              </w:r>
            </w:ins>
          </w:p>
          <w:p w14:paraId="4D9E040A" w14:textId="77777777" w:rsidR="00185207" w:rsidRPr="00FB0C8D" w:rsidRDefault="00185207" w:rsidP="00FB0C8D">
            <w:pPr>
              <w:pStyle w:val="Tablelevel2"/>
              <w:ind w:left="744"/>
              <w:rPr>
                <w:ins w:id="2613" w:author="Abercrombie, Kerrie" w:date="2021-01-21T13:15:00Z"/>
                <w:rFonts w:asciiTheme="minorHAnsi" w:hAnsiTheme="minorHAnsi" w:cstheme="minorHAnsi"/>
                <w:sz w:val="20"/>
              </w:rPr>
            </w:pPr>
            <w:ins w:id="2614" w:author="Abercrombie, Kerrie" w:date="2021-01-21T13:15:00Z">
              <w:r w:rsidRPr="00FB0C8D">
                <w:rPr>
                  <w:rFonts w:asciiTheme="minorHAnsi" w:hAnsiTheme="minorHAnsi" w:cstheme="minorHAnsi"/>
                  <w:sz w:val="20"/>
                </w:rPr>
                <w:t>Non-routine items affecting traffic patterns (rogue vessels, weather)</w:t>
              </w:r>
            </w:ins>
          </w:p>
        </w:tc>
        <w:tc>
          <w:tcPr>
            <w:tcW w:w="683" w:type="dxa"/>
            <w:shd w:val="clear" w:color="auto" w:fill="auto"/>
          </w:tcPr>
          <w:p w14:paraId="420DE560" w14:textId="77777777" w:rsidR="00185207" w:rsidRPr="00FB0C8D" w:rsidRDefault="00185207" w:rsidP="00FB0C8D">
            <w:pPr>
              <w:pStyle w:val="Tabletext"/>
              <w:spacing w:before="0" w:after="0"/>
              <w:rPr>
                <w:ins w:id="2615" w:author="Abercrombie, Kerrie" w:date="2021-01-21T13:15:00Z"/>
                <w:rFonts w:cstheme="minorHAnsi"/>
                <w:b/>
                <w:szCs w:val="20"/>
              </w:rPr>
            </w:pPr>
          </w:p>
        </w:tc>
        <w:tc>
          <w:tcPr>
            <w:tcW w:w="3003" w:type="dxa"/>
            <w:shd w:val="clear" w:color="auto" w:fill="auto"/>
          </w:tcPr>
          <w:p w14:paraId="776228FF" w14:textId="77777777" w:rsidR="00185207" w:rsidRPr="00FB0C8D" w:rsidRDefault="00185207" w:rsidP="00FB0C8D">
            <w:pPr>
              <w:pStyle w:val="Tabletext"/>
              <w:spacing w:before="0" w:after="0"/>
              <w:ind w:left="0" w:right="7"/>
              <w:rPr>
                <w:ins w:id="2616" w:author="Abercrombie, Kerrie" w:date="2021-01-21T13:15:00Z"/>
                <w:rFonts w:cstheme="minorHAnsi"/>
                <w:b/>
                <w:szCs w:val="20"/>
                <w:highlight w:val="yellow"/>
              </w:rPr>
            </w:pPr>
          </w:p>
        </w:tc>
      </w:tr>
      <w:tr w:rsidR="00185207" w:rsidRPr="00FB0C8D" w14:paraId="386FDA13" w14:textId="77777777" w:rsidTr="002B5A22">
        <w:trPr>
          <w:trHeight w:val="60"/>
          <w:ins w:id="2617" w:author="Abercrombie, Kerrie" w:date="2021-01-21T13:15:00Z"/>
        </w:trPr>
        <w:tc>
          <w:tcPr>
            <w:tcW w:w="846" w:type="dxa"/>
            <w:vMerge/>
            <w:shd w:val="clear" w:color="auto" w:fill="auto"/>
          </w:tcPr>
          <w:p w14:paraId="21511C45" w14:textId="77777777" w:rsidR="00185207" w:rsidRPr="00FB0C8D" w:rsidRDefault="00185207" w:rsidP="00FB0C8D">
            <w:pPr>
              <w:pStyle w:val="Tabletext"/>
              <w:spacing w:before="0" w:after="0"/>
              <w:rPr>
                <w:ins w:id="2618" w:author="Abercrombie, Kerrie" w:date="2021-01-21T13:15:00Z"/>
                <w:rFonts w:cstheme="minorHAnsi"/>
                <w:b/>
                <w:szCs w:val="20"/>
              </w:rPr>
            </w:pPr>
          </w:p>
        </w:tc>
        <w:tc>
          <w:tcPr>
            <w:tcW w:w="4607" w:type="dxa"/>
            <w:vMerge/>
            <w:shd w:val="clear" w:color="auto" w:fill="auto"/>
          </w:tcPr>
          <w:p w14:paraId="4F1D4439" w14:textId="77777777" w:rsidR="00185207" w:rsidRPr="00FB0C8D" w:rsidRDefault="00185207" w:rsidP="00FB0C8D">
            <w:pPr>
              <w:pStyle w:val="Tabletext"/>
              <w:spacing w:before="0" w:after="0"/>
              <w:ind w:left="0" w:right="0"/>
              <w:rPr>
                <w:ins w:id="2619" w:author="Abercrombie, Kerrie" w:date="2021-01-21T13:15:00Z"/>
                <w:rFonts w:cstheme="minorHAnsi"/>
                <w:i/>
                <w:szCs w:val="20"/>
              </w:rPr>
            </w:pPr>
          </w:p>
        </w:tc>
        <w:tc>
          <w:tcPr>
            <w:tcW w:w="921" w:type="dxa"/>
          </w:tcPr>
          <w:p w14:paraId="226F2957" w14:textId="54C109FA" w:rsidR="00185207" w:rsidRPr="00FB0C8D" w:rsidRDefault="00185207" w:rsidP="00FB0C8D">
            <w:pPr>
              <w:pStyle w:val="Tablelevel2"/>
              <w:ind w:left="0"/>
              <w:rPr>
                <w:ins w:id="2620" w:author="Abercrombie, Kerrie" w:date="2021-01-25T09:00:00Z"/>
                <w:rFonts w:asciiTheme="minorHAnsi" w:hAnsiTheme="minorHAnsi" w:cstheme="minorHAnsi"/>
                <w:sz w:val="20"/>
              </w:rPr>
            </w:pPr>
            <w:ins w:id="2621" w:author="Abercrombie, Kerrie" w:date="2021-01-25T09:00:00Z">
              <w:r w:rsidRPr="00FB0C8D">
                <w:rPr>
                  <w:rFonts w:asciiTheme="minorHAnsi" w:hAnsiTheme="minorHAnsi" w:cstheme="minorHAnsi"/>
                  <w:sz w:val="20"/>
                </w:rPr>
                <w:t>3.</w:t>
              </w:r>
            </w:ins>
            <w:ins w:id="2622" w:author="Abercrombie, Kerrie" w:date="2021-01-26T21:52:00Z">
              <w:r w:rsidR="00D2597A" w:rsidRPr="00FB0C8D">
                <w:rPr>
                  <w:rFonts w:asciiTheme="minorHAnsi" w:hAnsiTheme="minorHAnsi" w:cstheme="minorHAnsi"/>
                  <w:sz w:val="20"/>
                </w:rPr>
                <w:t>8</w:t>
              </w:r>
            </w:ins>
            <w:ins w:id="2623" w:author="Abercrombie, Kerrie" w:date="2021-01-25T09:00:00Z">
              <w:r w:rsidRPr="00FB0C8D">
                <w:rPr>
                  <w:rFonts w:asciiTheme="minorHAnsi" w:hAnsiTheme="minorHAnsi" w:cstheme="minorHAnsi"/>
                  <w:sz w:val="20"/>
                </w:rPr>
                <w:t>.2</w:t>
              </w:r>
            </w:ins>
          </w:p>
        </w:tc>
        <w:tc>
          <w:tcPr>
            <w:tcW w:w="4607" w:type="dxa"/>
            <w:shd w:val="clear" w:color="auto" w:fill="auto"/>
          </w:tcPr>
          <w:p w14:paraId="30CF2A01" w14:textId="6714C24E" w:rsidR="00185207" w:rsidRPr="00FB0C8D" w:rsidRDefault="00185207" w:rsidP="00FB0C8D">
            <w:pPr>
              <w:pStyle w:val="Tablelevel2"/>
              <w:ind w:left="0"/>
              <w:rPr>
                <w:ins w:id="2624" w:author="Abercrombie, Kerrie" w:date="2021-01-21T13:15:00Z"/>
                <w:rFonts w:asciiTheme="minorHAnsi" w:hAnsiTheme="minorHAnsi" w:cstheme="minorHAnsi"/>
                <w:sz w:val="20"/>
              </w:rPr>
            </w:pPr>
            <w:ins w:id="2625" w:author="Abercrombie, Kerrie" w:date="2021-01-21T13:15:00Z">
              <w:r w:rsidRPr="00FB0C8D">
                <w:rPr>
                  <w:rFonts w:asciiTheme="minorHAnsi" w:hAnsiTheme="minorHAnsi" w:cstheme="minorHAnsi"/>
                  <w:sz w:val="20"/>
                </w:rPr>
                <w:t>Controllable risks</w:t>
              </w:r>
            </w:ins>
          </w:p>
          <w:p w14:paraId="168B4667" w14:textId="77777777" w:rsidR="00185207" w:rsidRPr="00FB0C8D" w:rsidRDefault="00185207" w:rsidP="00FB0C8D">
            <w:pPr>
              <w:pStyle w:val="Tablelevel3"/>
              <w:ind w:left="709"/>
              <w:rPr>
                <w:ins w:id="2626" w:author="Abercrombie, Kerrie" w:date="2021-01-21T13:15:00Z"/>
                <w:rFonts w:asciiTheme="minorHAnsi" w:hAnsiTheme="minorHAnsi" w:cstheme="minorHAnsi"/>
                <w:lang w:eastAsia="en-GB"/>
              </w:rPr>
            </w:pPr>
            <w:ins w:id="2627" w:author="Abercrombie, Kerrie" w:date="2021-01-21T13:15:00Z">
              <w:r w:rsidRPr="00FB0C8D">
                <w:rPr>
                  <w:rFonts w:asciiTheme="minorHAnsi" w:hAnsiTheme="minorHAnsi" w:cstheme="minorHAnsi"/>
                  <w:lang w:eastAsia="en-GB"/>
                </w:rPr>
                <w:t>Experience of VTS Operators</w:t>
              </w:r>
            </w:ins>
          </w:p>
          <w:p w14:paraId="78188F51" w14:textId="77777777" w:rsidR="00185207" w:rsidRPr="00FB0C8D" w:rsidRDefault="00185207" w:rsidP="00FB0C8D">
            <w:pPr>
              <w:pStyle w:val="Tablelevel3"/>
              <w:ind w:left="709"/>
              <w:rPr>
                <w:ins w:id="2628" w:author="Abercrombie, Kerrie" w:date="2021-01-21T13:15:00Z"/>
                <w:rFonts w:asciiTheme="minorHAnsi" w:hAnsiTheme="minorHAnsi" w:cstheme="minorHAnsi"/>
                <w:lang w:eastAsia="en-GB"/>
              </w:rPr>
            </w:pPr>
            <w:ins w:id="2629" w:author="Abercrombie, Kerrie" w:date="2021-01-21T13:15:00Z">
              <w:r w:rsidRPr="00FB0C8D">
                <w:rPr>
                  <w:rFonts w:asciiTheme="minorHAnsi" w:hAnsiTheme="minorHAnsi" w:cstheme="minorHAnsi"/>
                  <w:lang w:eastAsia="en-GB"/>
                </w:rPr>
                <w:t>Utilisation of equipment</w:t>
              </w:r>
            </w:ins>
          </w:p>
          <w:p w14:paraId="613F1594" w14:textId="77777777" w:rsidR="00185207" w:rsidRPr="00FB0C8D" w:rsidRDefault="00185207" w:rsidP="00FB0C8D">
            <w:pPr>
              <w:pStyle w:val="Tablelevel3"/>
              <w:ind w:left="709"/>
              <w:rPr>
                <w:ins w:id="2630" w:author="Abercrombie, Kerrie" w:date="2021-01-21T13:15:00Z"/>
                <w:rFonts w:asciiTheme="minorHAnsi" w:hAnsiTheme="minorHAnsi" w:cstheme="minorHAnsi"/>
                <w:lang w:eastAsia="en-GB"/>
              </w:rPr>
            </w:pPr>
            <w:ins w:id="2631" w:author="Abercrombie, Kerrie" w:date="2021-01-21T13:15:00Z">
              <w:r w:rsidRPr="00FB0C8D">
                <w:rPr>
                  <w:rFonts w:asciiTheme="minorHAnsi" w:hAnsiTheme="minorHAnsi" w:cstheme="minorHAnsi"/>
                  <w:lang w:eastAsia="en-GB"/>
                </w:rPr>
                <w:t>Contingency plans/pollution</w:t>
              </w:r>
            </w:ins>
          </w:p>
          <w:p w14:paraId="4C2BB20C" w14:textId="77777777" w:rsidR="00185207" w:rsidRPr="00FB0C8D" w:rsidRDefault="00185207" w:rsidP="00FB0C8D">
            <w:pPr>
              <w:pStyle w:val="Tablelevel2"/>
              <w:ind w:left="0"/>
              <w:rPr>
                <w:ins w:id="2632" w:author="Abercrombie, Kerrie" w:date="2021-01-21T13:15:00Z"/>
                <w:rFonts w:asciiTheme="minorHAnsi" w:hAnsiTheme="minorHAnsi" w:cstheme="minorHAnsi"/>
                <w:sz w:val="20"/>
              </w:rPr>
            </w:pPr>
            <w:ins w:id="2633" w:author="Abercrombie, Kerrie" w:date="2021-01-21T13:15:00Z">
              <w:r w:rsidRPr="00FB0C8D">
                <w:rPr>
                  <w:rFonts w:asciiTheme="minorHAnsi" w:hAnsiTheme="minorHAnsi" w:cstheme="minorHAnsi"/>
                  <w:sz w:val="20"/>
                </w:rPr>
                <w:t>Uncontrollable risks</w:t>
              </w:r>
            </w:ins>
          </w:p>
          <w:p w14:paraId="435A43AF" w14:textId="77777777" w:rsidR="00185207" w:rsidRPr="00FB0C8D" w:rsidRDefault="00185207" w:rsidP="00FB0C8D">
            <w:pPr>
              <w:pStyle w:val="Tablelevel3"/>
              <w:ind w:left="709"/>
              <w:rPr>
                <w:ins w:id="2634" w:author="Abercrombie, Kerrie" w:date="2021-01-21T13:15:00Z"/>
                <w:rFonts w:asciiTheme="minorHAnsi" w:hAnsiTheme="minorHAnsi" w:cstheme="minorHAnsi"/>
                <w:lang w:eastAsia="en-GB"/>
              </w:rPr>
            </w:pPr>
            <w:ins w:id="2635" w:author="Abercrombie, Kerrie" w:date="2021-01-21T13:15:00Z">
              <w:r w:rsidRPr="00FB0C8D">
                <w:rPr>
                  <w:rFonts w:asciiTheme="minorHAnsi" w:hAnsiTheme="minorHAnsi" w:cstheme="minorHAnsi"/>
                  <w:lang w:eastAsia="en-GB"/>
                </w:rPr>
                <w:t>Geography</w:t>
              </w:r>
            </w:ins>
          </w:p>
          <w:p w14:paraId="78E37BCB" w14:textId="77777777" w:rsidR="00185207" w:rsidRPr="00FB0C8D" w:rsidRDefault="00185207" w:rsidP="00FB0C8D">
            <w:pPr>
              <w:pStyle w:val="Tablelevel3"/>
              <w:ind w:left="709"/>
              <w:rPr>
                <w:ins w:id="2636" w:author="Abercrombie, Kerrie" w:date="2021-01-21T13:15:00Z"/>
                <w:rFonts w:asciiTheme="minorHAnsi" w:hAnsiTheme="minorHAnsi" w:cstheme="minorHAnsi"/>
                <w:lang w:eastAsia="en-GB"/>
              </w:rPr>
            </w:pPr>
            <w:ins w:id="2637" w:author="Abercrombie, Kerrie" w:date="2021-01-21T13:15:00Z">
              <w:r w:rsidRPr="00FB0C8D">
                <w:rPr>
                  <w:rFonts w:asciiTheme="minorHAnsi" w:hAnsiTheme="minorHAnsi" w:cstheme="minorHAnsi"/>
                  <w:lang w:eastAsia="en-GB"/>
                </w:rPr>
                <w:t>Meteorological factors</w:t>
              </w:r>
            </w:ins>
          </w:p>
          <w:p w14:paraId="4A11182D" w14:textId="77777777" w:rsidR="00185207" w:rsidRPr="00FB0C8D" w:rsidRDefault="00185207" w:rsidP="00FB0C8D">
            <w:pPr>
              <w:pStyle w:val="Tablelevel3"/>
              <w:ind w:left="709"/>
              <w:rPr>
                <w:ins w:id="2638" w:author="Abercrombie, Kerrie" w:date="2021-01-21T13:15:00Z"/>
                <w:rFonts w:asciiTheme="minorHAnsi" w:hAnsiTheme="minorHAnsi" w:cstheme="minorHAnsi"/>
                <w:lang w:eastAsia="en-GB"/>
              </w:rPr>
            </w:pPr>
            <w:ins w:id="2639" w:author="Abercrombie, Kerrie" w:date="2021-01-21T13:15:00Z">
              <w:r w:rsidRPr="00FB0C8D">
                <w:rPr>
                  <w:rFonts w:asciiTheme="minorHAnsi" w:hAnsiTheme="minorHAnsi" w:cstheme="minorHAnsi"/>
                  <w:lang w:eastAsia="en-GB"/>
                </w:rPr>
                <w:t>Hydrographic factors</w:t>
              </w:r>
            </w:ins>
          </w:p>
          <w:p w14:paraId="0CD952E3" w14:textId="77777777" w:rsidR="00185207" w:rsidRPr="00FB0C8D" w:rsidRDefault="00185207" w:rsidP="00FB0C8D">
            <w:pPr>
              <w:pStyle w:val="Tablelevel3"/>
              <w:ind w:left="709"/>
              <w:rPr>
                <w:ins w:id="2640" w:author="Abercrombie, Kerrie" w:date="2021-01-21T13:15:00Z"/>
                <w:rFonts w:asciiTheme="minorHAnsi" w:hAnsiTheme="minorHAnsi" w:cstheme="minorHAnsi"/>
                <w:lang w:eastAsia="en-GB"/>
              </w:rPr>
            </w:pPr>
            <w:ins w:id="2641" w:author="Abercrombie, Kerrie" w:date="2021-01-21T13:15:00Z">
              <w:r w:rsidRPr="00FB0C8D">
                <w:rPr>
                  <w:rFonts w:asciiTheme="minorHAnsi" w:hAnsiTheme="minorHAnsi" w:cstheme="minorHAnsi"/>
                  <w:lang w:eastAsia="en-GB"/>
                </w:rPr>
                <w:t>Traffic congestion</w:t>
              </w:r>
            </w:ins>
          </w:p>
          <w:p w14:paraId="084D8E75" w14:textId="77777777" w:rsidR="00185207" w:rsidRPr="00FB0C8D" w:rsidRDefault="00185207" w:rsidP="00FB0C8D">
            <w:pPr>
              <w:pStyle w:val="Tabletext"/>
              <w:spacing w:before="0" w:after="0"/>
              <w:ind w:left="0" w:right="0"/>
              <w:rPr>
                <w:ins w:id="2642" w:author="Abercrombie, Kerrie" w:date="2021-01-21T13:15:00Z"/>
                <w:rFonts w:cstheme="minorHAnsi"/>
                <w:szCs w:val="20"/>
              </w:rPr>
            </w:pPr>
            <w:ins w:id="2643" w:author="Abercrombie, Kerrie" w:date="2021-01-21T13:15:00Z">
              <w:r w:rsidRPr="00FB0C8D">
                <w:rPr>
                  <w:rFonts w:cstheme="minorHAnsi"/>
                  <w:szCs w:val="20"/>
                </w:rPr>
                <w:t>Procedures to mitigate risks</w:t>
              </w:r>
            </w:ins>
          </w:p>
        </w:tc>
        <w:tc>
          <w:tcPr>
            <w:tcW w:w="683" w:type="dxa"/>
            <w:shd w:val="clear" w:color="auto" w:fill="auto"/>
          </w:tcPr>
          <w:p w14:paraId="225ED6A1" w14:textId="77777777" w:rsidR="00185207" w:rsidRPr="00FB0C8D" w:rsidRDefault="00185207" w:rsidP="00FB0C8D">
            <w:pPr>
              <w:pStyle w:val="Tabletext"/>
              <w:spacing w:before="0" w:after="0"/>
              <w:rPr>
                <w:ins w:id="2644" w:author="Abercrombie, Kerrie" w:date="2021-01-21T13:15:00Z"/>
                <w:rFonts w:cstheme="minorHAnsi"/>
                <w:b/>
                <w:szCs w:val="20"/>
              </w:rPr>
            </w:pPr>
          </w:p>
        </w:tc>
        <w:tc>
          <w:tcPr>
            <w:tcW w:w="3003" w:type="dxa"/>
            <w:shd w:val="clear" w:color="auto" w:fill="auto"/>
          </w:tcPr>
          <w:p w14:paraId="19A05F2C" w14:textId="77777777" w:rsidR="00185207" w:rsidRPr="00FB0C8D" w:rsidRDefault="00185207" w:rsidP="00FB0C8D">
            <w:pPr>
              <w:pStyle w:val="Tabletext"/>
              <w:spacing w:before="0" w:after="0"/>
              <w:ind w:left="0" w:right="7"/>
              <w:rPr>
                <w:ins w:id="2645" w:author="Abercrombie, Kerrie" w:date="2021-01-21T13:15:00Z"/>
                <w:rFonts w:cstheme="minorHAnsi"/>
                <w:b/>
                <w:szCs w:val="20"/>
                <w:highlight w:val="yellow"/>
              </w:rPr>
            </w:pPr>
          </w:p>
        </w:tc>
      </w:tr>
      <w:tr w:rsidR="00185207" w:rsidRPr="00FB0C8D" w14:paraId="1A6CEFB5" w14:textId="77777777" w:rsidTr="002B5A22">
        <w:trPr>
          <w:trHeight w:val="60"/>
          <w:ins w:id="2646" w:author="Abercrombie, Kerrie" w:date="2021-01-21T13:15:00Z"/>
        </w:trPr>
        <w:tc>
          <w:tcPr>
            <w:tcW w:w="846" w:type="dxa"/>
            <w:shd w:val="clear" w:color="auto" w:fill="F2F2F2" w:themeFill="background1" w:themeFillShade="F2"/>
          </w:tcPr>
          <w:p w14:paraId="360DE27F" w14:textId="7EBE2318" w:rsidR="00185207" w:rsidRPr="00FB0C8D" w:rsidRDefault="00185207" w:rsidP="00FB0C8D">
            <w:pPr>
              <w:pStyle w:val="Tabletext"/>
              <w:spacing w:before="0" w:after="0"/>
              <w:rPr>
                <w:ins w:id="2647" w:author="Abercrombie, Kerrie" w:date="2021-01-21T13:15:00Z"/>
                <w:rFonts w:cstheme="minorHAnsi"/>
                <w:b/>
                <w:szCs w:val="20"/>
              </w:rPr>
            </w:pPr>
            <w:ins w:id="2648" w:author="Abercrombie, Kerrie" w:date="2021-01-22T13:29:00Z">
              <w:r w:rsidRPr="00FB0C8D">
                <w:rPr>
                  <w:rFonts w:cstheme="minorHAnsi"/>
                  <w:b/>
                  <w:szCs w:val="20"/>
                </w:rPr>
                <w:t>3.</w:t>
              </w:r>
            </w:ins>
            <w:ins w:id="2649" w:author="Abercrombie, Kerrie" w:date="2021-01-26T21:53:00Z">
              <w:r w:rsidR="00EC66AC" w:rsidRPr="00FB0C8D">
                <w:rPr>
                  <w:rFonts w:cstheme="minorHAnsi"/>
                  <w:b/>
                  <w:szCs w:val="20"/>
                </w:rPr>
                <w:t>9</w:t>
              </w:r>
            </w:ins>
          </w:p>
        </w:tc>
        <w:tc>
          <w:tcPr>
            <w:tcW w:w="4607" w:type="dxa"/>
            <w:shd w:val="clear" w:color="auto" w:fill="F2F2F2" w:themeFill="background1" w:themeFillShade="F2"/>
          </w:tcPr>
          <w:p w14:paraId="7C1F0355" w14:textId="77777777" w:rsidR="00185207" w:rsidRPr="00FB0C8D" w:rsidRDefault="00185207" w:rsidP="00FB0C8D">
            <w:pPr>
              <w:pStyle w:val="Tabletext"/>
              <w:spacing w:before="0" w:after="0"/>
              <w:ind w:left="0" w:right="0"/>
              <w:rPr>
                <w:ins w:id="2650" w:author="Abercrombie, Kerrie" w:date="2021-01-21T13:15:00Z"/>
                <w:rFonts w:cstheme="minorHAnsi"/>
                <w:b/>
                <w:szCs w:val="20"/>
              </w:rPr>
            </w:pPr>
            <w:ins w:id="2651" w:author="Abercrombie, Kerrie" w:date="2021-01-21T13:15:00Z">
              <w:r w:rsidRPr="00FB0C8D">
                <w:rPr>
                  <w:rFonts w:cstheme="minorHAnsi"/>
                  <w:b/>
                  <w:szCs w:val="20"/>
                </w:rPr>
                <w:t>ORGANIZING SPACE ALLOCATION</w:t>
              </w:r>
            </w:ins>
          </w:p>
        </w:tc>
        <w:tc>
          <w:tcPr>
            <w:tcW w:w="921" w:type="dxa"/>
            <w:shd w:val="clear" w:color="auto" w:fill="F2F2F2" w:themeFill="background1" w:themeFillShade="F2"/>
          </w:tcPr>
          <w:p w14:paraId="7C1436F9" w14:textId="77777777" w:rsidR="00185207" w:rsidRPr="00FB0C8D" w:rsidRDefault="00185207" w:rsidP="00FB0C8D">
            <w:pPr>
              <w:pStyle w:val="Tabletext"/>
              <w:spacing w:before="0" w:after="0"/>
              <w:ind w:left="0" w:right="0"/>
              <w:rPr>
                <w:ins w:id="2652" w:author="Abercrombie, Kerrie" w:date="2021-01-25T09:00:00Z"/>
                <w:rFonts w:cstheme="minorHAnsi"/>
                <w:szCs w:val="20"/>
              </w:rPr>
            </w:pPr>
          </w:p>
        </w:tc>
        <w:tc>
          <w:tcPr>
            <w:tcW w:w="4607" w:type="dxa"/>
            <w:shd w:val="clear" w:color="auto" w:fill="F2F2F2" w:themeFill="background1" w:themeFillShade="F2"/>
          </w:tcPr>
          <w:p w14:paraId="4CCFBD3A" w14:textId="1D91C3E0" w:rsidR="00185207" w:rsidRPr="00FB0C8D" w:rsidRDefault="00185207" w:rsidP="00FB0C8D">
            <w:pPr>
              <w:pStyle w:val="Tabletext"/>
              <w:spacing w:before="0" w:after="0"/>
              <w:ind w:left="0" w:right="0"/>
              <w:rPr>
                <w:ins w:id="2653" w:author="Abercrombie, Kerrie" w:date="2021-01-21T13:15:00Z"/>
                <w:rFonts w:cstheme="minorHAnsi"/>
                <w:szCs w:val="20"/>
              </w:rPr>
            </w:pPr>
          </w:p>
        </w:tc>
        <w:tc>
          <w:tcPr>
            <w:tcW w:w="683" w:type="dxa"/>
            <w:shd w:val="clear" w:color="auto" w:fill="F2F2F2" w:themeFill="background1" w:themeFillShade="F2"/>
          </w:tcPr>
          <w:p w14:paraId="589B42E5" w14:textId="77777777" w:rsidR="00185207" w:rsidRPr="00FB0C8D" w:rsidRDefault="00185207" w:rsidP="00FB0C8D">
            <w:pPr>
              <w:pStyle w:val="Tabletext"/>
              <w:spacing w:before="0" w:after="0"/>
              <w:rPr>
                <w:ins w:id="2654" w:author="Abercrombie, Kerrie" w:date="2021-01-21T13:15:00Z"/>
                <w:rFonts w:cstheme="minorHAnsi"/>
                <w:b/>
                <w:szCs w:val="20"/>
              </w:rPr>
            </w:pPr>
          </w:p>
        </w:tc>
        <w:tc>
          <w:tcPr>
            <w:tcW w:w="3003" w:type="dxa"/>
            <w:shd w:val="clear" w:color="auto" w:fill="F2F2F2" w:themeFill="background1" w:themeFillShade="F2"/>
          </w:tcPr>
          <w:p w14:paraId="6BDD0DF2" w14:textId="77777777" w:rsidR="00185207" w:rsidRPr="00FB0C8D" w:rsidRDefault="00185207" w:rsidP="00FB0C8D">
            <w:pPr>
              <w:pStyle w:val="Tabletext"/>
              <w:spacing w:before="0" w:after="0"/>
              <w:ind w:left="0" w:right="7"/>
              <w:rPr>
                <w:ins w:id="2655" w:author="Abercrombie, Kerrie" w:date="2021-01-21T13:15:00Z"/>
                <w:rFonts w:cstheme="minorHAnsi"/>
                <w:b/>
                <w:szCs w:val="20"/>
                <w:highlight w:val="yellow"/>
              </w:rPr>
            </w:pPr>
          </w:p>
        </w:tc>
      </w:tr>
      <w:tr w:rsidR="00185207" w:rsidRPr="00FB0C8D" w14:paraId="0124316A" w14:textId="77777777" w:rsidTr="002B5A22">
        <w:trPr>
          <w:trHeight w:val="60"/>
          <w:ins w:id="2656" w:author="Abercrombie, Kerrie" w:date="2021-01-21T13:15:00Z"/>
        </w:trPr>
        <w:tc>
          <w:tcPr>
            <w:tcW w:w="846" w:type="dxa"/>
            <w:shd w:val="clear" w:color="auto" w:fill="auto"/>
          </w:tcPr>
          <w:p w14:paraId="6034B0B8" w14:textId="77777777" w:rsidR="00185207" w:rsidRPr="00FB0C8D" w:rsidRDefault="00185207" w:rsidP="00FB0C8D">
            <w:pPr>
              <w:pStyle w:val="Tabletext"/>
              <w:spacing w:before="0" w:after="0"/>
              <w:rPr>
                <w:ins w:id="2657" w:author="Abercrombie, Kerrie" w:date="2021-01-21T13:15:00Z"/>
                <w:rFonts w:cstheme="minorHAnsi"/>
                <w:b/>
                <w:szCs w:val="20"/>
              </w:rPr>
            </w:pPr>
          </w:p>
        </w:tc>
        <w:tc>
          <w:tcPr>
            <w:tcW w:w="4607" w:type="dxa"/>
            <w:shd w:val="clear" w:color="auto" w:fill="auto"/>
          </w:tcPr>
          <w:p w14:paraId="396B88E4" w14:textId="77777777" w:rsidR="00185207" w:rsidRPr="00FB0C8D" w:rsidRDefault="00185207" w:rsidP="00FB0C8D">
            <w:pPr>
              <w:pStyle w:val="Tabletext"/>
              <w:spacing w:before="0" w:after="0"/>
              <w:ind w:left="0" w:right="0"/>
              <w:rPr>
                <w:ins w:id="2658" w:author="Abercrombie, Kerrie" w:date="2021-01-21T13:15:00Z"/>
                <w:rFonts w:cstheme="minorHAnsi"/>
                <w:szCs w:val="20"/>
              </w:rPr>
            </w:pPr>
            <w:ins w:id="2659" w:author="Abercrombie, Kerrie" w:date="2021-01-21T13:15:00Z">
              <w:r w:rsidRPr="00FB0C8D">
                <w:rPr>
                  <w:rFonts w:cstheme="minorHAnsi"/>
                  <w:i/>
                  <w:szCs w:val="20"/>
                </w:rPr>
                <w:t>To understand the allocation of space around a ship</w:t>
              </w:r>
            </w:ins>
          </w:p>
        </w:tc>
        <w:tc>
          <w:tcPr>
            <w:tcW w:w="921" w:type="dxa"/>
          </w:tcPr>
          <w:p w14:paraId="13661976" w14:textId="7FD0B61C" w:rsidR="00185207" w:rsidRPr="00FB0C8D" w:rsidRDefault="00185207" w:rsidP="00FB0C8D">
            <w:pPr>
              <w:pStyle w:val="Tablelevel2"/>
              <w:ind w:left="0"/>
              <w:rPr>
                <w:ins w:id="2660" w:author="Abercrombie, Kerrie" w:date="2021-01-25T09:00:00Z"/>
                <w:rFonts w:asciiTheme="minorHAnsi" w:hAnsiTheme="minorHAnsi" w:cstheme="minorHAnsi"/>
                <w:sz w:val="20"/>
              </w:rPr>
            </w:pPr>
            <w:ins w:id="2661" w:author="Abercrombie, Kerrie" w:date="2021-01-25T09:00:00Z">
              <w:r w:rsidRPr="00FB0C8D">
                <w:rPr>
                  <w:rFonts w:asciiTheme="minorHAnsi" w:hAnsiTheme="minorHAnsi" w:cstheme="minorHAnsi"/>
                  <w:sz w:val="20"/>
                </w:rPr>
                <w:t>3.</w:t>
              </w:r>
            </w:ins>
            <w:ins w:id="2662" w:author="Abercrombie, Kerrie" w:date="2021-01-26T21:53:00Z">
              <w:r w:rsidR="00EC66AC" w:rsidRPr="00FB0C8D">
                <w:rPr>
                  <w:rFonts w:asciiTheme="minorHAnsi" w:hAnsiTheme="minorHAnsi" w:cstheme="minorHAnsi"/>
                  <w:sz w:val="20"/>
                </w:rPr>
                <w:t>9</w:t>
              </w:r>
            </w:ins>
            <w:ins w:id="2663" w:author="Abercrombie, Kerrie" w:date="2021-01-25T09:00:00Z">
              <w:r w:rsidRPr="00FB0C8D">
                <w:rPr>
                  <w:rFonts w:asciiTheme="minorHAnsi" w:hAnsiTheme="minorHAnsi" w:cstheme="minorHAnsi"/>
                  <w:sz w:val="20"/>
                </w:rPr>
                <w:t>.1</w:t>
              </w:r>
            </w:ins>
          </w:p>
        </w:tc>
        <w:tc>
          <w:tcPr>
            <w:tcW w:w="4607" w:type="dxa"/>
            <w:shd w:val="clear" w:color="auto" w:fill="auto"/>
          </w:tcPr>
          <w:p w14:paraId="6D6F6F23" w14:textId="2E8DDD0D" w:rsidR="00185207" w:rsidRPr="00FB0C8D" w:rsidRDefault="00185207" w:rsidP="00FB0C8D">
            <w:pPr>
              <w:pStyle w:val="Tablelevel2"/>
              <w:ind w:left="0"/>
              <w:rPr>
                <w:ins w:id="2664" w:author="Abercrombie, Kerrie" w:date="2021-01-21T13:15:00Z"/>
                <w:rFonts w:asciiTheme="minorHAnsi" w:hAnsiTheme="minorHAnsi" w:cstheme="minorHAnsi"/>
                <w:sz w:val="20"/>
              </w:rPr>
            </w:pPr>
            <w:ins w:id="2665" w:author="Abercrombie, Kerrie" w:date="2021-01-21T13:15:00Z">
              <w:r w:rsidRPr="00FB0C8D">
                <w:rPr>
                  <w:rFonts w:asciiTheme="minorHAnsi" w:hAnsiTheme="minorHAnsi" w:cstheme="minorHAnsi"/>
                  <w:sz w:val="20"/>
                </w:rPr>
                <w:t>Ships domain</w:t>
              </w:r>
            </w:ins>
          </w:p>
          <w:p w14:paraId="67078986" w14:textId="77777777" w:rsidR="00185207" w:rsidRPr="00FB0C8D" w:rsidRDefault="00185207" w:rsidP="00FB0C8D">
            <w:pPr>
              <w:pStyle w:val="Tablelevel2"/>
              <w:ind w:left="0"/>
              <w:rPr>
                <w:ins w:id="2666" w:author="Abercrombie, Kerrie" w:date="2021-01-21T13:15:00Z"/>
                <w:rFonts w:asciiTheme="minorHAnsi" w:hAnsiTheme="minorHAnsi" w:cstheme="minorHAnsi"/>
                <w:sz w:val="20"/>
              </w:rPr>
            </w:pPr>
            <w:ins w:id="2667" w:author="Abercrombie, Kerrie" w:date="2021-01-21T13:15:00Z">
              <w:r w:rsidRPr="00FB0C8D">
                <w:rPr>
                  <w:rFonts w:asciiTheme="minorHAnsi" w:hAnsiTheme="minorHAnsi" w:cstheme="minorHAnsi"/>
                  <w:sz w:val="20"/>
                </w:rPr>
                <w:t xml:space="preserve">Authorising ship movements </w:t>
              </w:r>
            </w:ins>
          </w:p>
          <w:p w14:paraId="2733C49B" w14:textId="77777777" w:rsidR="00185207" w:rsidRPr="00FB0C8D" w:rsidRDefault="00185207" w:rsidP="00FB0C8D">
            <w:pPr>
              <w:pStyle w:val="Tabletext"/>
              <w:spacing w:before="0" w:after="0"/>
              <w:ind w:left="0" w:right="0"/>
              <w:rPr>
                <w:ins w:id="2668" w:author="Abercrombie, Kerrie" w:date="2021-01-21T13:15:00Z"/>
                <w:rFonts w:cstheme="minorHAnsi"/>
                <w:szCs w:val="20"/>
              </w:rPr>
            </w:pPr>
            <w:ins w:id="2669" w:author="Abercrombie, Kerrie" w:date="2021-01-21T13:15:00Z">
              <w:r w:rsidRPr="00FB0C8D">
                <w:rPr>
                  <w:rFonts w:cstheme="minorHAnsi"/>
                  <w:szCs w:val="20"/>
                </w:rPr>
                <w:t>Allocation of priorities</w:t>
              </w:r>
            </w:ins>
          </w:p>
        </w:tc>
        <w:tc>
          <w:tcPr>
            <w:tcW w:w="683" w:type="dxa"/>
            <w:shd w:val="clear" w:color="auto" w:fill="auto"/>
          </w:tcPr>
          <w:p w14:paraId="080A2981" w14:textId="77777777" w:rsidR="00185207" w:rsidRPr="00FB0C8D" w:rsidRDefault="00185207" w:rsidP="00FB0C8D">
            <w:pPr>
              <w:pStyle w:val="Tabletext"/>
              <w:spacing w:before="0" w:after="0"/>
              <w:rPr>
                <w:ins w:id="2670" w:author="Abercrombie, Kerrie" w:date="2021-01-21T13:15:00Z"/>
                <w:rFonts w:cstheme="minorHAnsi"/>
                <w:b/>
                <w:szCs w:val="20"/>
              </w:rPr>
            </w:pPr>
          </w:p>
        </w:tc>
        <w:tc>
          <w:tcPr>
            <w:tcW w:w="3003" w:type="dxa"/>
            <w:shd w:val="clear" w:color="auto" w:fill="auto"/>
          </w:tcPr>
          <w:p w14:paraId="2106136E" w14:textId="77777777" w:rsidR="00185207" w:rsidRPr="00FB0C8D" w:rsidRDefault="00185207" w:rsidP="00FB0C8D">
            <w:pPr>
              <w:pStyle w:val="Tabletext"/>
              <w:spacing w:before="0" w:after="0"/>
              <w:ind w:left="0" w:right="7"/>
              <w:rPr>
                <w:ins w:id="2671" w:author="Abercrombie, Kerrie" w:date="2021-01-21T13:15:00Z"/>
                <w:rFonts w:cstheme="minorHAnsi"/>
                <w:b/>
                <w:szCs w:val="20"/>
                <w:highlight w:val="yellow"/>
              </w:rPr>
            </w:pPr>
          </w:p>
        </w:tc>
      </w:tr>
      <w:tr w:rsidR="00185207" w:rsidRPr="00FB0C8D" w14:paraId="6BA2EEA7" w14:textId="77777777" w:rsidTr="002B5A22">
        <w:trPr>
          <w:trHeight w:val="60"/>
          <w:ins w:id="2672" w:author="Abercrombie, Kerrie" w:date="2021-01-21T13:15:00Z"/>
        </w:trPr>
        <w:tc>
          <w:tcPr>
            <w:tcW w:w="846" w:type="dxa"/>
            <w:shd w:val="clear" w:color="auto" w:fill="F2F2F2" w:themeFill="background1" w:themeFillShade="F2"/>
          </w:tcPr>
          <w:p w14:paraId="648869CD" w14:textId="2223E7AE" w:rsidR="00185207" w:rsidRPr="00FB0C8D" w:rsidRDefault="00EC66AC" w:rsidP="00FB0C8D">
            <w:pPr>
              <w:pStyle w:val="Tabletext"/>
              <w:spacing w:before="0" w:after="0"/>
              <w:rPr>
                <w:ins w:id="2673" w:author="Abercrombie, Kerrie" w:date="2021-01-21T13:15:00Z"/>
                <w:rFonts w:cstheme="minorHAnsi"/>
                <w:b/>
                <w:szCs w:val="20"/>
              </w:rPr>
            </w:pPr>
            <w:ins w:id="2674" w:author="Abercrombie, Kerrie" w:date="2021-01-22T13:30:00Z">
              <w:r w:rsidRPr="00FB0C8D">
                <w:rPr>
                  <w:rFonts w:cstheme="minorHAnsi"/>
                  <w:b/>
                  <w:szCs w:val="20"/>
                </w:rPr>
                <w:t>3.10</w:t>
              </w:r>
            </w:ins>
          </w:p>
        </w:tc>
        <w:tc>
          <w:tcPr>
            <w:tcW w:w="4607" w:type="dxa"/>
            <w:shd w:val="clear" w:color="auto" w:fill="F2F2F2" w:themeFill="background1" w:themeFillShade="F2"/>
          </w:tcPr>
          <w:p w14:paraId="6F0A003F" w14:textId="77777777" w:rsidR="00185207" w:rsidRPr="00FB0C8D" w:rsidRDefault="00185207" w:rsidP="00FB0C8D">
            <w:pPr>
              <w:pStyle w:val="Tabletext"/>
              <w:spacing w:before="0" w:after="0"/>
              <w:ind w:left="0" w:right="0"/>
              <w:rPr>
                <w:ins w:id="2675" w:author="Abercrombie, Kerrie" w:date="2021-01-21T13:15:00Z"/>
                <w:rFonts w:cstheme="minorHAnsi"/>
                <w:b/>
                <w:szCs w:val="20"/>
              </w:rPr>
            </w:pPr>
            <w:ins w:id="2676" w:author="Abercrombie, Kerrie" w:date="2021-01-21T13:15:00Z">
              <w:r w:rsidRPr="00FB0C8D">
                <w:rPr>
                  <w:rFonts w:cstheme="minorHAnsi"/>
                  <w:b/>
                  <w:szCs w:val="20"/>
                </w:rPr>
                <w:t>ESTABLISHING A SYSTEM OF TRAFFIC CLEARANCES</w:t>
              </w:r>
            </w:ins>
          </w:p>
        </w:tc>
        <w:tc>
          <w:tcPr>
            <w:tcW w:w="921" w:type="dxa"/>
            <w:shd w:val="clear" w:color="auto" w:fill="F2F2F2" w:themeFill="background1" w:themeFillShade="F2"/>
          </w:tcPr>
          <w:p w14:paraId="3BA44D40" w14:textId="77777777" w:rsidR="00185207" w:rsidRPr="00FB0C8D" w:rsidRDefault="00185207" w:rsidP="00FB0C8D">
            <w:pPr>
              <w:pStyle w:val="Tabletext"/>
              <w:spacing w:before="0" w:after="0"/>
              <w:ind w:left="0" w:right="0"/>
              <w:rPr>
                <w:ins w:id="2677" w:author="Abercrombie, Kerrie" w:date="2021-01-25T09:00:00Z"/>
                <w:rFonts w:cstheme="minorHAnsi"/>
                <w:szCs w:val="20"/>
              </w:rPr>
            </w:pPr>
          </w:p>
        </w:tc>
        <w:tc>
          <w:tcPr>
            <w:tcW w:w="4607" w:type="dxa"/>
            <w:shd w:val="clear" w:color="auto" w:fill="F2F2F2" w:themeFill="background1" w:themeFillShade="F2"/>
          </w:tcPr>
          <w:p w14:paraId="6DB8592F" w14:textId="4EEB8042" w:rsidR="00185207" w:rsidRPr="00FB0C8D" w:rsidRDefault="00185207" w:rsidP="00FB0C8D">
            <w:pPr>
              <w:pStyle w:val="Tabletext"/>
              <w:spacing w:before="0" w:after="0"/>
              <w:ind w:left="0" w:right="0"/>
              <w:rPr>
                <w:ins w:id="2678" w:author="Abercrombie, Kerrie" w:date="2021-01-21T13:15:00Z"/>
                <w:rFonts w:cstheme="minorHAnsi"/>
                <w:szCs w:val="20"/>
              </w:rPr>
            </w:pPr>
          </w:p>
        </w:tc>
        <w:tc>
          <w:tcPr>
            <w:tcW w:w="683" w:type="dxa"/>
            <w:shd w:val="clear" w:color="auto" w:fill="F2F2F2" w:themeFill="background1" w:themeFillShade="F2"/>
          </w:tcPr>
          <w:p w14:paraId="54425A48" w14:textId="77777777" w:rsidR="00185207" w:rsidRPr="00FB0C8D" w:rsidRDefault="00185207" w:rsidP="00FB0C8D">
            <w:pPr>
              <w:pStyle w:val="Tabletext"/>
              <w:spacing w:before="0" w:after="0"/>
              <w:rPr>
                <w:ins w:id="2679" w:author="Abercrombie, Kerrie" w:date="2021-01-21T13:15:00Z"/>
                <w:rFonts w:cstheme="minorHAnsi"/>
                <w:b/>
                <w:szCs w:val="20"/>
              </w:rPr>
            </w:pPr>
          </w:p>
        </w:tc>
        <w:tc>
          <w:tcPr>
            <w:tcW w:w="3003" w:type="dxa"/>
            <w:shd w:val="clear" w:color="auto" w:fill="F2F2F2" w:themeFill="background1" w:themeFillShade="F2"/>
          </w:tcPr>
          <w:p w14:paraId="4101583D" w14:textId="77777777" w:rsidR="00185207" w:rsidRPr="00FB0C8D" w:rsidRDefault="00185207" w:rsidP="00FB0C8D">
            <w:pPr>
              <w:pStyle w:val="Tabletext"/>
              <w:spacing w:before="0" w:after="0"/>
              <w:ind w:left="0" w:right="7"/>
              <w:rPr>
                <w:ins w:id="2680" w:author="Abercrombie, Kerrie" w:date="2021-01-21T13:15:00Z"/>
                <w:rFonts w:cstheme="minorHAnsi"/>
                <w:b/>
                <w:szCs w:val="20"/>
              </w:rPr>
            </w:pPr>
          </w:p>
        </w:tc>
      </w:tr>
      <w:tr w:rsidR="00185207" w:rsidRPr="00FB0C8D" w14:paraId="5EC930F9" w14:textId="77777777" w:rsidTr="002B5A22">
        <w:trPr>
          <w:trHeight w:val="60"/>
          <w:ins w:id="2681" w:author="Abercrombie, Kerrie" w:date="2021-01-21T13:15:00Z"/>
        </w:trPr>
        <w:tc>
          <w:tcPr>
            <w:tcW w:w="846" w:type="dxa"/>
            <w:shd w:val="clear" w:color="auto" w:fill="auto"/>
          </w:tcPr>
          <w:p w14:paraId="64AA7C58" w14:textId="77777777" w:rsidR="00185207" w:rsidRPr="00FB0C8D" w:rsidRDefault="00185207" w:rsidP="00FB0C8D">
            <w:pPr>
              <w:pStyle w:val="Tabletext"/>
              <w:spacing w:before="0" w:after="0"/>
              <w:rPr>
                <w:ins w:id="2682" w:author="Abercrombie, Kerrie" w:date="2021-01-21T13:15:00Z"/>
                <w:rFonts w:cstheme="minorHAnsi"/>
                <w:b/>
                <w:szCs w:val="20"/>
              </w:rPr>
            </w:pPr>
          </w:p>
        </w:tc>
        <w:tc>
          <w:tcPr>
            <w:tcW w:w="4607" w:type="dxa"/>
            <w:shd w:val="clear" w:color="auto" w:fill="auto"/>
          </w:tcPr>
          <w:p w14:paraId="3F5555BB" w14:textId="77777777" w:rsidR="00185207" w:rsidRPr="00FB0C8D" w:rsidRDefault="00185207" w:rsidP="00FB0C8D">
            <w:pPr>
              <w:pStyle w:val="Tabletext"/>
              <w:spacing w:before="0" w:after="0"/>
              <w:ind w:left="0" w:right="0"/>
              <w:rPr>
                <w:ins w:id="2683" w:author="Abercrombie, Kerrie" w:date="2021-01-21T13:15:00Z"/>
                <w:rFonts w:cstheme="minorHAnsi"/>
                <w:b/>
                <w:szCs w:val="20"/>
                <w:highlight w:val="yellow"/>
              </w:rPr>
            </w:pPr>
            <w:ins w:id="2684" w:author="Abercrombie, Kerrie" w:date="2021-01-21T13:15:00Z">
              <w:r w:rsidRPr="00FB0C8D">
                <w:rPr>
                  <w:rFonts w:cstheme="minorHAnsi"/>
                  <w:i/>
                  <w:szCs w:val="20"/>
                </w:rPr>
                <w:t>Demonstrate the use of traffic clearances within the VTS area.</w:t>
              </w:r>
            </w:ins>
          </w:p>
        </w:tc>
        <w:tc>
          <w:tcPr>
            <w:tcW w:w="921" w:type="dxa"/>
          </w:tcPr>
          <w:p w14:paraId="5C049872" w14:textId="45C36C69" w:rsidR="00185207" w:rsidRPr="00FB0C8D" w:rsidRDefault="00185207" w:rsidP="00FB0C8D">
            <w:pPr>
              <w:pStyle w:val="Tabletext"/>
              <w:spacing w:before="0" w:after="0"/>
              <w:ind w:left="0"/>
              <w:rPr>
                <w:ins w:id="2685" w:author="Abercrombie, Kerrie" w:date="2021-01-25T09:00:00Z"/>
                <w:rFonts w:cstheme="minorHAnsi"/>
                <w:szCs w:val="20"/>
              </w:rPr>
            </w:pPr>
            <w:ins w:id="2686" w:author="Abercrombie, Kerrie" w:date="2021-01-25T09:00:00Z">
              <w:r w:rsidRPr="00FB0C8D">
                <w:rPr>
                  <w:rFonts w:cstheme="minorHAnsi"/>
                  <w:szCs w:val="20"/>
                </w:rPr>
                <w:t>3.</w:t>
              </w:r>
            </w:ins>
            <w:ins w:id="2687" w:author="Abercrombie, Kerrie" w:date="2021-01-26T21:53:00Z">
              <w:r w:rsidR="00EC66AC" w:rsidRPr="00FB0C8D">
                <w:rPr>
                  <w:rFonts w:cstheme="minorHAnsi"/>
                  <w:szCs w:val="20"/>
                </w:rPr>
                <w:t>10</w:t>
              </w:r>
            </w:ins>
            <w:ins w:id="2688" w:author="Abercrombie, Kerrie" w:date="2021-01-25T09:00:00Z">
              <w:r w:rsidRPr="00FB0C8D">
                <w:rPr>
                  <w:rFonts w:cstheme="minorHAnsi"/>
                  <w:szCs w:val="20"/>
                </w:rPr>
                <w:t>.1</w:t>
              </w:r>
            </w:ins>
          </w:p>
        </w:tc>
        <w:tc>
          <w:tcPr>
            <w:tcW w:w="4607" w:type="dxa"/>
            <w:shd w:val="clear" w:color="auto" w:fill="auto"/>
          </w:tcPr>
          <w:p w14:paraId="47C6B2B0" w14:textId="293471F5" w:rsidR="00185207" w:rsidRPr="00FB0C8D" w:rsidRDefault="00185207" w:rsidP="00FB0C8D">
            <w:pPr>
              <w:pStyle w:val="Tabletext"/>
              <w:spacing w:before="0" w:after="0"/>
              <w:ind w:left="0"/>
              <w:rPr>
                <w:ins w:id="2689" w:author="Abercrombie, Kerrie" w:date="2021-01-21T13:15:00Z"/>
                <w:rFonts w:cstheme="minorHAnsi"/>
                <w:szCs w:val="20"/>
              </w:rPr>
            </w:pPr>
            <w:ins w:id="2690" w:author="Abercrombie, Kerrie" w:date="2021-01-21T13:15:00Z">
              <w:r w:rsidRPr="00FB0C8D">
                <w:rPr>
                  <w:rFonts w:cstheme="minorHAnsi"/>
                  <w:szCs w:val="20"/>
                </w:rPr>
                <w:t>Provision of traffic clearances (for situations such as entering an area, departing berth, prior to commencing a manoeuvre)</w:t>
              </w:r>
            </w:ins>
          </w:p>
        </w:tc>
        <w:tc>
          <w:tcPr>
            <w:tcW w:w="683" w:type="dxa"/>
            <w:shd w:val="clear" w:color="auto" w:fill="auto"/>
          </w:tcPr>
          <w:p w14:paraId="2CC1D5EB" w14:textId="77777777" w:rsidR="00185207" w:rsidRPr="00FB0C8D" w:rsidRDefault="00185207" w:rsidP="00FB0C8D">
            <w:pPr>
              <w:pStyle w:val="Tabletext"/>
              <w:spacing w:before="0" w:after="0"/>
              <w:rPr>
                <w:ins w:id="2691" w:author="Abercrombie, Kerrie" w:date="2021-01-21T13:15:00Z"/>
                <w:rFonts w:cstheme="minorHAnsi"/>
                <w:b/>
                <w:szCs w:val="20"/>
              </w:rPr>
            </w:pPr>
          </w:p>
        </w:tc>
        <w:tc>
          <w:tcPr>
            <w:tcW w:w="3003" w:type="dxa"/>
            <w:shd w:val="clear" w:color="auto" w:fill="auto"/>
          </w:tcPr>
          <w:p w14:paraId="42D0C959" w14:textId="57697638" w:rsidR="00185207" w:rsidRPr="00FB0C8D" w:rsidRDefault="00ED5833" w:rsidP="00FB0C8D">
            <w:pPr>
              <w:pStyle w:val="Tabletext"/>
              <w:spacing w:before="0" w:after="0"/>
              <w:ind w:left="0" w:right="7"/>
              <w:rPr>
                <w:ins w:id="2692" w:author="Abercrombie, Kerrie" w:date="2021-01-21T13:15:00Z"/>
                <w:rFonts w:cstheme="minorHAnsi"/>
                <w:b/>
                <w:szCs w:val="20"/>
                <w:highlight w:val="yellow"/>
              </w:rPr>
            </w:pPr>
            <w:ins w:id="2693" w:author="Abercrombie, Kerrie" w:date="2021-01-26T22:03:00Z">
              <w:r w:rsidRPr="00FB0C8D">
                <w:rPr>
                  <w:rFonts w:cstheme="minorHAnsi"/>
                  <w:b/>
                  <w:szCs w:val="20"/>
                  <w:highlight w:val="yellow"/>
                </w:rPr>
                <w:t>G1132</w:t>
              </w:r>
            </w:ins>
          </w:p>
        </w:tc>
      </w:tr>
      <w:tr w:rsidR="00185207" w:rsidRPr="00FB0C8D" w14:paraId="4B6C106B" w14:textId="77777777" w:rsidTr="002B5A22">
        <w:trPr>
          <w:trHeight w:val="60"/>
          <w:ins w:id="2694" w:author="Abercrombie, Kerrie" w:date="2021-01-21T13:15:00Z"/>
        </w:trPr>
        <w:tc>
          <w:tcPr>
            <w:tcW w:w="846" w:type="dxa"/>
            <w:shd w:val="clear" w:color="auto" w:fill="F2F2F2" w:themeFill="background1" w:themeFillShade="F2"/>
          </w:tcPr>
          <w:p w14:paraId="6768B1E5" w14:textId="3E9810AF" w:rsidR="00185207" w:rsidRPr="00FB0C8D" w:rsidRDefault="00185207" w:rsidP="00FB0C8D">
            <w:pPr>
              <w:pStyle w:val="Tabletext"/>
              <w:spacing w:before="0" w:after="0"/>
              <w:rPr>
                <w:ins w:id="2695" w:author="Abercrombie, Kerrie" w:date="2021-01-21T13:15:00Z"/>
                <w:rFonts w:cstheme="minorHAnsi"/>
                <w:b/>
                <w:szCs w:val="20"/>
              </w:rPr>
            </w:pPr>
            <w:ins w:id="2696" w:author="Abercrombie, Kerrie" w:date="2021-01-22T13:30:00Z">
              <w:r w:rsidRPr="00FB0C8D">
                <w:rPr>
                  <w:rFonts w:cstheme="minorHAnsi"/>
                  <w:b/>
                  <w:szCs w:val="20"/>
                </w:rPr>
                <w:t>3.1</w:t>
              </w:r>
            </w:ins>
            <w:ins w:id="2697" w:author="Abercrombie, Kerrie" w:date="2021-01-26T21:53:00Z">
              <w:r w:rsidR="00EC66AC" w:rsidRPr="00FB0C8D">
                <w:rPr>
                  <w:rFonts w:cstheme="minorHAnsi"/>
                  <w:b/>
                  <w:szCs w:val="20"/>
                </w:rPr>
                <w:t>1</w:t>
              </w:r>
            </w:ins>
          </w:p>
        </w:tc>
        <w:tc>
          <w:tcPr>
            <w:tcW w:w="4607" w:type="dxa"/>
            <w:shd w:val="clear" w:color="auto" w:fill="F2F2F2" w:themeFill="background1" w:themeFillShade="F2"/>
          </w:tcPr>
          <w:p w14:paraId="0C381A1C" w14:textId="77777777" w:rsidR="00185207" w:rsidRPr="00FB0C8D" w:rsidRDefault="00185207" w:rsidP="00FB0C8D">
            <w:pPr>
              <w:pStyle w:val="Tabletext"/>
              <w:spacing w:before="0" w:after="0"/>
              <w:ind w:left="0" w:right="0"/>
              <w:rPr>
                <w:ins w:id="2698" w:author="Abercrombie, Kerrie" w:date="2021-01-21T13:15:00Z"/>
                <w:rFonts w:cstheme="minorHAnsi"/>
                <w:b/>
                <w:szCs w:val="20"/>
              </w:rPr>
            </w:pPr>
            <w:ins w:id="2699" w:author="Abercrombie, Kerrie" w:date="2021-01-21T13:15:00Z">
              <w:r w:rsidRPr="00FB0C8D">
                <w:rPr>
                  <w:rFonts w:cstheme="minorHAnsi"/>
                  <w:b/>
                  <w:szCs w:val="20"/>
                </w:rPr>
                <w:t>ESTABLISHING A SYSTEM OF VOYAGE OR PASSAGE PLANS</w:t>
              </w:r>
            </w:ins>
          </w:p>
        </w:tc>
        <w:tc>
          <w:tcPr>
            <w:tcW w:w="921" w:type="dxa"/>
            <w:shd w:val="clear" w:color="auto" w:fill="F2F2F2" w:themeFill="background1" w:themeFillShade="F2"/>
          </w:tcPr>
          <w:p w14:paraId="76572B56" w14:textId="77777777" w:rsidR="00185207" w:rsidRPr="00FB0C8D" w:rsidRDefault="00185207" w:rsidP="00FB0C8D">
            <w:pPr>
              <w:pStyle w:val="Tabletext"/>
              <w:spacing w:before="0" w:after="0"/>
              <w:ind w:left="0" w:right="0"/>
              <w:rPr>
                <w:ins w:id="2700" w:author="Abercrombie, Kerrie" w:date="2021-01-25T09:00:00Z"/>
                <w:rFonts w:cstheme="minorHAnsi"/>
                <w:szCs w:val="20"/>
              </w:rPr>
            </w:pPr>
          </w:p>
        </w:tc>
        <w:tc>
          <w:tcPr>
            <w:tcW w:w="4607" w:type="dxa"/>
            <w:shd w:val="clear" w:color="auto" w:fill="F2F2F2" w:themeFill="background1" w:themeFillShade="F2"/>
          </w:tcPr>
          <w:p w14:paraId="5F4E4EF4" w14:textId="37594274" w:rsidR="00185207" w:rsidRPr="00FB0C8D" w:rsidRDefault="00185207" w:rsidP="00FB0C8D">
            <w:pPr>
              <w:pStyle w:val="Tabletext"/>
              <w:spacing w:before="0" w:after="0"/>
              <w:ind w:left="0" w:right="0"/>
              <w:rPr>
                <w:ins w:id="2701" w:author="Abercrombie, Kerrie" w:date="2021-01-21T13:15:00Z"/>
                <w:rFonts w:cstheme="minorHAnsi"/>
                <w:szCs w:val="20"/>
              </w:rPr>
            </w:pPr>
          </w:p>
        </w:tc>
        <w:tc>
          <w:tcPr>
            <w:tcW w:w="683" w:type="dxa"/>
            <w:shd w:val="clear" w:color="auto" w:fill="F2F2F2" w:themeFill="background1" w:themeFillShade="F2"/>
          </w:tcPr>
          <w:p w14:paraId="5A37DBFA" w14:textId="77777777" w:rsidR="00185207" w:rsidRPr="00FB0C8D" w:rsidRDefault="00185207" w:rsidP="00FB0C8D">
            <w:pPr>
              <w:pStyle w:val="Tabletext"/>
              <w:spacing w:before="0" w:after="0"/>
              <w:rPr>
                <w:ins w:id="2702" w:author="Abercrombie, Kerrie" w:date="2021-01-21T13:15:00Z"/>
                <w:rFonts w:cstheme="minorHAnsi"/>
                <w:b/>
                <w:szCs w:val="20"/>
              </w:rPr>
            </w:pPr>
          </w:p>
        </w:tc>
        <w:tc>
          <w:tcPr>
            <w:tcW w:w="3003" w:type="dxa"/>
            <w:shd w:val="clear" w:color="auto" w:fill="F2F2F2" w:themeFill="background1" w:themeFillShade="F2"/>
          </w:tcPr>
          <w:p w14:paraId="6E6C4A52" w14:textId="77777777" w:rsidR="00185207" w:rsidRPr="00FB0C8D" w:rsidRDefault="00185207" w:rsidP="00FB0C8D">
            <w:pPr>
              <w:pStyle w:val="Tabletext"/>
              <w:spacing w:before="0" w:after="0"/>
              <w:ind w:left="0" w:right="7"/>
              <w:rPr>
                <w:ins w:id="2703" w:author="Abercrombie, Kerrie" w:date="2021-01-21T13:15:00Z"/>
                <w:rFonts w:cstheme="minorHAnsi"/>
                <w:b/>
                <w:szCs w:val="20"/>
              </w:rPr>
            </w:pPr>
          </w:p>
        </w:tc>
      </w:tr>
      <w:tr w:rsidR="00185207" w:rsidRPr="00FB0C8D" w14:paraId="156C6A55" w14:textId="77777777" w:rsidTr="002B5A22">
        <w:trPr>
          <w:trHeight w:val="60"/>
          <w:ins w:id="2704" w:author="Abercrombie, Kerrie" w:date="2021-01-21T13:15:00Z"/>
        </w:trPr>
        <w:tc>
          <w:tcPr>
            <w:tcW w:w="846" w:type="dxa"/>
            <w:shd w:val="clear" w:color="auto" w:fill="auto"/>
          </w:tcPr>
          <w:p w14:paraId="0BBEB09E" w14:textId="77777777" w:rsidR="00185207" w:rsidRPr="00FB0C8D" w:rsidRDefault="00185207" w:rsidP="00FB0C8D">
            <w:pPr>
              <w:pStyle w:val="Tabletext"/>
              <w:spacing w:before="0" w:after="0"/>
              <w:rPr>
                <w:ins w:id="2705" w:author="Abercrombie, Kerrie" w:date="2021-01-21T13:15:00Z"/>
                <w:rFonts w:cstheme="minorHAnsi"/>
                <w:b/>
                <w:szCs w:val="20"/>
              </w:rPr>
            </w:pPr>
          </w:p>
        </w:tc>
        <w:tc>
          <w:tcPr>
            <w:tcW w:w="4607" w:type="dxa"/>
            <w:shd w:val="clear" w:color="auto" w:fill="auto"/>
          </w:tcPr>
          <w:p w14:paraId="2C95A6D6" w14:textId="68B7E09A" w:rsidR="00185207" w:rsidRPr="00FB0C8D" w:rsidRDefault="00B622F8" w:rsidP="00FB0C8D">
            <w:pPr>
              <w:pStyle w:val="Tabletext"/>
              <w:spacing w:before="0" w:after="0"/>
              <w:ind w:left="0" w:right="0"/>
              <w:rPr>
                <w:ins w:id="2706" w:author="Abercrombie, Kerrie" w:date="2021-01-21T13:15:00Z"/>
                <w:rFonts w:cstheme="minorHAnsi"/>
                <w:b/>
                <w:szCs w:val="20"/>
                <w:highlight w:val="yellow"/>
              </w:rPr>
            </w:pPr>
            <w:ins w:id="2707" w:author="Abercrombie, Kerrie" w:date="2021-01-26T22:01:00Z">
              <w:r w:rsidRPr="00FB0C8D">
                <w:rPr>
                  <w:rFonts w:cstheme="minorHAnsi"/>
                  <w:b/>
                  <w:szCs w:val="20"/>
                  <w:highlight w:val="yellow"/>
                </w:rPr>
                <w:t>???</w:t>
              </w:r>
            </w:ins>
          </w:p>
        </w:tc>
        <w:tc>
          <w:tcPr>
            <w:tcW w:w="921" w:type="dxa"/>
          </w:tcPr>
          <w:p w14:paraId="255E817A" w14:textId="0F7C3D97" w:rsidR="00185207" w:rsidRPr="00FB0C8D" w:rsidRDefault="00185207" w:rsidP="00FB0C8D">
            <w:pPr>
              <w:pStyle w:val="Tablelevel1bold"/>
              <w:spacing w:before="0" w:after="0"/>
              <w:rPr>
                <w:ins w:id="2708" w:author="Abercrombie, Kerrie" w:date="2021-01-25T09:00:00Z"/>
                <w:rFonts w:asciiTheme="minorHAnsi" w:hAnsiTheme="minorHAnsi" w:cstheme="minorHAnsi"/>
                <w:b w:val="0"/>
                <w:sz w:val="20"/>
                <w:szCs w:val="20"/>
              </w:rPr>
            </w:pPr>
            <w:ins w:id="2709" w:author="Abercrombie, Kerrie" w:date="2021-01-25T09:00:00Z">
              <w:r w:rsidRPr="00FB0C8D">
                <w:rPr>
                  <w:rFonts w:asciiTheme="minorHAnsi" w:hAnsiTheme="minorHAnsi" w:cstheme="minorHAnsi"/>
                  <w:b w:val="0"/>
                  <w:sz w:val="20"/>
                  <w:szCs w:val="20"/>
                </w:rPr>
                <w:t>3.1</w:t>
              </w:r>
            </w:ins>
            <w:ins w:id="2710" w:author="Abercrombie, Kerrie" w:date="2021-01-26T21:53:00Z">
              <w:r w:rsidR="00EC66AC" w:rsidRPr="00FB0C8D">
                <w:rPr>
                  <w:rFonts w:asciiTheme="minorHAnsi" w:hAnsiTheme="minorHAnsi" w:cstheme="minorHAnsi"/>
                  <w:b w:val="0"/>
                  <w:sz w:val="20"/>
                  <w:szCs w:val="20"/>
                </w:rPr>
                <w:t>1</w:t>
              </w:r>
            </w:ins>
            <w:ins w:id="2711"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042E237B" w14:textId="09268239" w:rsidR="00185207" w:rsidRPr="00FB0C8D" w:rsidRDefault="00185207" w:rsidP="00FB0C8D">
            <w:pPr>
              <w:pStyle w:val="Tablelevel1bold"/>
              <w:spacing w:before="0" w:after="0"/>
              <w:rPr>
                <w:ins w:id="2712" w:author="Abercrombie, Kerrie" w:date="2021-01-21T13:15:00Z"/>
                <w:rFonts w:asciiTheme="minorHAnsi" w:hAnsiTheme="minorHAnsi" w:cstheme="minorHAnsi"/>
                <w:b w:val="0"/>
                <w:sz w:val="20"/>
                <w:szCs w:val="20"/>
              </w:rPr>
            </w:pPr>
            <w:ins w:id="2713" w:author="Abercrombie, Kerrie" w:date="2021-01-21T13:15:00Z">
              <w:r w:rsidRPr="00FB0C8D">
                <w:rPr>
                  <w:rFonts w:asciiTheme="minorHAnsi" w:hAnsiTheme="minorHAnsi" w:cstheme="minorHAnsi"/>
                  <w:b w:val="0"/>
                  <w:sz w:val="20"/>
                  <w:szCs w:val="20"/>
                </w:rPr>
                <w:t>VTS sailing or route plan</w:t>
              </w:r>
            </w:ins>
          </w:p>
          <w:p w14:paraId="7913E0F3" w14:textId="77777777" w:rsidR="00185207" w:rsidRPr="00FB0C8D" w:rsidRDefault="00185207" w:rsidP="00FB0C8D">
            <w:pPr>
              <w:pStyle w:val="Tabletext"/>
              <w:spacing w:before="0" w:after="0"/>
              <w:ind w:left="300" w:right="0"/>
              <w:rPr>
                <w:ins w:id="2714" w:author="Abercrombie, Kerrie" w:date="2021-01-21T13:15:00Z"/>
                <w:rFonts w:cstheme="minorHAnsi"/>
                <w:szCs w:val="20"/>
              </w:rPr>
            </w:pPr>
            <w:commentRangeStart w:id="2715"/>
            <w:ins w:id="2716" w:author="Abercrombie, Kerrie" w:date="2021-01-21T13:15:00Z">
              <w:r w:rsidRPr="00FB0C8D">
                <w:rPr>
                  <w:rFonts w:cstheme="minorHAnsi"/>
                  <w:szCs w:val="20"/>
                </w:rPr>
                <w:t xml:space="preserve">Developing a plan </w:t>
              </w:r>
            </w:ins>
            <w:commentRangeEnd w:id="2715"/>
            <w:ins w:id="2717" w:author="Abercrombie, Kerrie" w:date="2021-01-22T13:31:00Z">
              <w:r w:rsidRPr="00FB0C8D">
                <w:rPr>
                  <w:rStyle w:val="CommentReference"/>
                  <w:rFonts w:cstheme="minorHAnsi"/>
                  <w:color w:val="auto"/>
                  <w:sz w:val="20"/>
                  <w:szCs w:val="20"/>
                </w:rPr>
                <w:commentReference w:id="2715"/>
              </w:r>
            </w:ins>
            <w:ins w:id="2718" w:author="Abercrombie, Kerrie" w:date="2021-01-21T13:15:00Z">
              <w:r w:rsidRPr="00FB0C8D">
                <w:rPr>
                  <w:rFonts w:cstheme="minorHAnsi"/>
                  <w:szCs w:val="20"/>
                </w:rPr>
                <w:t>to ensure safe and efficient movement of vessel traffic</w:t>
              </w:r>
            </w:ins>
          </w:p>
        </w:tc>
        <w:tc>
          <w:tcPr>
            <w:tcW w:w="683" w:type="dxa"/>
            <w:shd w:val="clear" w:color="auto" w:fill="auto"/>
          </w:tcPr>
          <w:p w14:paraId="0AA9BE1F" w14:textId="77777777" w:rsidR="00185207" w:rsidRPr="00FB0C8D" w:rsidRDefault="00185207" w:rsidP="00FB0C8D">
            <w:pPr>
              <w:pStyle w:val="Tabletext"/>
              <w:spacing w:before="0" w:after="0"/>
              <w:rPr>
                <w:ins w:id="2719" w:author="Abercrombie, Kerrie" w:date="2021-01-21T13:15:00Z"/>
                <w:rFonts w:cstheme="minorHAnsi"/>
                <w:b/>
                <w:szCs w:val="20"/>
              </w:rPr>
            </w:pPr>
          </w:p>
        </w:tc>
        <w:tc>
          <w:tcPr>
            <w:tcW w:w="3003" w:type="dxa"/>
            <w:shd w:val="clear" w:color="auto" w:fill="auto"/>
          </w:tcPr>
          <w:p w14:paraId="7509D63A" w14:textId="77777777" w:rsidR="00185207" w:rsidRPr="00FB0C8D" w:rsidRDefault="00185207" w:rsidP="00FB0C8D">
            <w:pPr>
              <w:pStyle w:val="Tabletext"/>
              <w:spacing w:before="0" w:after="0"/>
              <w:ind w:left="0" w:right="7"/>
              <w:rPr>
                <w:ins w:id="2720" w:author="Abercrombie, Kerrie" w:date="2021-01-21T13:15:00Z"/>
                <w:rFonts w:cstheme="minorHAnsi"/>
                <w:b/>
                <w:szCs w:val="20"/>
                <w:highlight w:val="yellow"/>
              </w:rPr>
            </w:pPr>
          </w:p>
        </w:tc>
      </w:tr>
      <w:tr w:rsidR="00185207" w:rsidRPr="00FB0C8D" w14:paraId="11923DB8" w14:textId="77777777" w:rsidTr="002B5A22">
        <w:trPr>
          <w:trHeight w:val="60"/>
          <w:ins w:id="2721" w:author="Abercrombie, Kerrie" w:date="2021-01-21T13:15:00Z"/>
        </w:trPr>
        <w:tc>
          <w:tcPr>
            <w:tcW w:w="846" w:type="dxa"/>
            <w:shd w:val="clear" w:color="auto" w:fill="F2F2F2" w:themeFill="background1" w:themeFillShade="F2"/>
          </w:tcPr>
          <w:p w14:paraId="7B37EAB5" w14:textId="52767470" w:rsidR="00185207" w:rsidRPr="00FB0C8D" w:rsidRDefault="00185207" w:rsidP="00FB0C8D">
            <w:pPr>
              <w:pStyle w:val="Tabletext"/>
              <w:spacing w:before="0" w:after="0"/>
              <w:rPr>
                <w:ins w:id="2722" w:author="Abercrombie, Kerrie" w:date="2021-01-21T13:15:00Z"/>
                <w:rFonts w:cstheme="minorHAnsi"/>
                <w:b/>
                <w:szCs w:val="20"/>
              </w:rPr>
            </w:pPr>
            <w:ins w:id="2723" w:author="Abercrombie, Kerrie" w:date="2021-01-22T13:31:00Z">
              <w:r w:rsidRPr="00FB0C8D">
                <w:rPr>
                  <w:rFonts w:cstheme="minorHAnsi"/>
                  <w:b/>
                  <w:szCs w:val="20"/>
                </w:rPr>
                <w:t>3.1</w:t>
              </w:r>
            </w:ins>
            <w:ins w:id="2724" w:author="Abercrombie, Kerrie" w:date="2021-01-26T21:54:00Z">
              <w:r w:rsidR="00EC66AC" w:rsidRPr="00FB0C8D">
                <w:rPr>
                  <w:rFonts w:cstheme="minorHAnsi"/>
                  <w:b/>
                  <w:szCs w:val="20"/>
                </w:rPr>
                <w:t>2</w:t>
              </w:r>
            </w:ins>
          </w:p>
        </w:tc>
        <w:tc>
          <w:tcPr>
            <w:tcW w:w="4607" w:type="dxa"/>
            <w:shd w:val="clear" w:color="auto" w:fill="F2F2F2" w:themeFill="background1" w:themeFillShade="F2"/>
          </w:tcPr>
          <w:p w14:paraId="0B85D47B" w14:textId="77777777" w:rsidR="00185207" w:rsidRPr="00FB0C8D" w:rsidRDefault="00185207" w:rsidP="00FB0C8D">
            <w:pPr>
              <w:pStyle w:val="Tabletext"/>
              <w:spacing w:before="0" w:after="0"/>
              <w:ind w:left="0" w:right="0"/>
              <w:rPr>
                <w:ins w:id="2725" w:author="Abercrombie, Kerrie" w:date="2021-01-21T13:15:00Z"/>
                <w:rFonts w:cstheme="minorHAnsi"/>
                <w:b/>
                <w:szCs w:val="20"/>
              </w:rPr>
            </w:pPr>
            <w:ins w:id="2726" w:author="Abercrombie, Kerrie" w:date="2021-01-21T13:15:00Z">
              <w:r w:rsidRPr="00FB0C8D">
                <w:rPr>
                  <w:rFonts w:cstheme="minorHAnsi"/>
                  <w:b/>
                  <w:szCs w:val="20"/>
                </w:rPr>
                <w:t>PROVIDING ROUTE ADVICE</w:t>
              </w:r>
            </w:ins>
          </w:p>
        </w:tc>
        <w:tc>
          <w:tcPr>
            <w:tcW w:w="921" w:type="dxa"/>
            <w:shd w:val="clear" w:color="auto" w:fill="F2F2F2" w:themeFill="background1" w:themeFillShade="F2"/>
          </w:tcPr>
          <w:p w14:paraId="6BE7E737" w14:textId="77777777" w:rsidR="00185207" w:rsidRPr="00FB0C8D" w:rsidRDefault="00185207" w:rsidP="00FB0C8D">
            <w:pPr>
              <w:pStyle w:val="Tabletext"/>
              <w:spacing w:before="0" w:after="0"/>
              <w:ind w:left="0" w:right="0"/>
              <w:rPr>
                <w:ins w:id="2727" w:author="Abercrombie, Kerrie" w:date="2021-01-25T09:00:00Z"/>
                <w:rFonts w:cstheme="minorHAnsi"/>
                <w:szCs w:val="20"/>
              </w:rPr>
            </w:pPr>
          </w:p>
        </w:tc>
        <w:tc>
          <w:tcPr>
            <w:tcW w:w="4607" w:type="dxa"/>
            <w:shd w:val="clear" w:color="auto" w:fill="F2F2F2" w:themeFill="background1" w:themeFillShade="F2"/>
          </w:tcPr>
          <w:p w14:paraId="28351AB2" w14:textId="3599E4B6" w:rsidR="00185207" w:rsidRPr="00FB0C8D" w:rsidRDefault="00185207" w:rsidP="00FB0C8D">
            <w:pPr>
              <w:pStyle w:val="Tabletext"/>
              <w:spacing w:before="0" w:after="0"/>
              <w:ind w:left="0" w:right="0"/>
              <w:rPr>
                <w:ins w:id="2728" w:author="Abercrombie, Kerrie" w:date="2021-01-21T13:15:00Z"/>
                <w:rFonts w:cstheme="minorHAnsi"/>
                <w:szCs w:val="20"/>
              </w:rPr>
            </w:pPr>
          </w:p>
        </w:tc>
        <w:tc>
          <w:tcPr>
            <w:tcW w:w="683" w:type="dxa"/>
            <w:shd w:val="clear" w:color="auto" w:fill="F2F2F2" w:themeFill="background1" w:themeFillShade="F2"/>
          </w:tcPr>
          <w:p w14:paraId="184DF85B" w14:textId="77777777" w:rsidR="00185207" w:rsidRPr="00FB0C8D" w:rsidRDefault="00185207" w:rsidP="00FB0C8D">
            <w:pPr>
              <w:pStyle w:val="Tabletext"/>
              <w:spacing w:before="0" w:after="0"/>
              <w:rPr>
                <w:ins w:id="2729" w:author="Abercrombie, Kerrie" w:date="2021-01-21T13:15:00Z"/>
                <w:rFonts w:cstheme="minorHAnsi"/>
                <w:b/>
                <w:szCs w:val="20"/>
              </w:rPr>
            </w:pPr>
          </w:p>
        </w:tc>
        <w:tc>
          <w:tcPr>
            <w:tcW w:w="3003" w:type="dxa"/>
            <w:shd w:val="clear" w:color="auto" w:fill="F2F2F2" w:themeFill="background1" w:themeFillShade="F2"/>
          </w:tcPr>
          <w:p w14:paraId="0C361362" w14:textId="77777777" w:rsidR="00185207" w:rsidRPr="00FB0C8D" w:rsidRDefault="00185207" w:rsidP="00FB0C8D">
            <w:pPr>
              <w:pStyle w:val="Tabletext"/>
              <w:spacing w:before="0" w:after="0"/>
              <w:ind w:left="0" w:right="7"/>
              <w:rPr>
                <w:ins w:id="2730" w:author="Abercrombie, Kerrie" w:date="2021-01-21T13:15:00Z"/>
                <w:rFonts w:cstheme="minorHAnsi"/>
                <w:b/>
                <w:szCs w:val="20"/>
              </w:rPr>
            </w:pPr>
          </w:p>
        </w:tc>
      </w:tr>
      <w:tr w:rsidR="00185207" w:rsidRPr="00FB0C8D" w14:paraId="2E03F5BC" w14:textId="77777777" w:rsidTr="002B5A22">
        <w:trPr>
          <w:trHeight w:val="60"/>
          <w:ins w:id="2731" w:author="Abercrombie, Kerrie" w:date="2021-01-21T13:15:00Z"/>
        </w:trPr>
        <w:tc>
          <w:tcPr>
            <w:tcW w:w="846" w:type="dxa"/>
            <w:shd w:val="clear" w:color="auto" w:fill="auto"/>
          </w:tcPr>
          <w:p w14:paraId="32567F45" w14:textId="77777777" w:rsidR="00185207" w:rsidRPr="00FB0C8D" w:rsidRDefault="00185207" w:rsidP="00FB0C8D">
            <w:pPr>
              <w:pStyle w:val="Tabletext"/>
              <w:spacing w:before="0" w:after="0"/>
              <w:rPr>
                <w:ins w:id="2732" w:author="Abercrombie, Kerrie" w:date="2021-01-21T13:15:00Z"/>
                <w:rFonts w:cstheme="minorHAnsi"/>
                <w:b/>
                <w:szCs w:val="20"/>
              </w:rPr>
            </w:pPr>
          </w:p>
        </w:tc>
        <w:tc>
          <w:tcPr>
            <w:tcW w:w="4607" w:type="dxa"/>
            <w:shd w:val="clear" w:color="auto" w:fill="auto"/>
          </w:tcPr>
          <w:p w14:paraId="06DD27B8" w14:textId="77777777" w:rsidR="00185207" w:rsidRPr="00FB0C8D" w:rsidRDefault="00185207" w:rsidP="00FB0C8D">
            <w:pPr>
              <w:pStyle w:val="Tabletext"/>
              <w:spacing w:before="0" w:after="0"/>
              <w:ind w:left="0" w:right="0"/>
              <w:rPr>
                <w:ins w:id="2733" w:author="Abercrombie, Kerrie" w:date="2021-01-21T13:15:00Z"/>
                <w:rFonts w:cstheme="minorHAnsi"/>
                <w:b/>
                <w:szCs w:val="20"/>
                <w:highlight w:val="yellow"/>
              </w:rPr>
            </w:pPr>
          </w:p>
        </w:tc>
        <w:tc>
          <w:tcPr>
            <w:tcW w:w="921" w:type="dxa"/>
          </w:tcPr>
          <w:p w14:paraId="6017A7D3" w14:textId="5489D954" w:rsidR="00185207" w:rsidRPr="00FB0C8D" w:rsidRDefault="00185207" w:rsidP="00FB0C8D">
            <w:pPr>
              <w:pStyle w:val="Tabletext"/>
              <w:spacing w:before="0" w:after="0"/>
              <w:ind w:left="0" w:right="0"/>
              <w:rPr>
                <w:ins w:id="2734" w:author="Abercrombie, Kerrie" w:date="2021-01-25T09:00:00Z"/>
                <w:rFonts w:cstheme="minorHAnsi"/>
                <w:szCs w:val="20"/>
              </w:rPr>
            </w:pPr>
            <w:ins w:id="2735" w:author="Abercrombie, Kerrie" w:date="2021-01-25T09:00:00Z">
              <w:r w:rsidRPr="00FB0C8D">
                <w:rPr>
                  <w:rFonts w:cstheme="minorHAnsi"/>
                  <w:szCs w:val="20"/>
                </w:rPr>
                <w:t>3.1</w:t>
              </w:r>
            </w:ins>
            <w:ins w:id="2736" w:author="Abercrombie, Kerrie" w:date="2021-01-26T21:54:00Z">
              <w:r w:rsidR="00EC66AC" w:rsidRPr="00FB0C8D">
                <w:rPr>
                  <w:rFonts w:cstheme="minorHAnsi"/>
                  <w:szCs w:val="20"/>
                </w:rPr>
                <w:t>2</w:t>
              </w:r>
            </w:ins>
            <w:ins w:id="2737" w:author="Abercrombie, Kerrie" w:date="2021-01-25T09:00:00Z">
              <w:r w:rsidRPr="00FB0C8D">
                <w:rPr>
                  <w:rFonts w:cstheme="minorHAnsi"/>
                  <w:szCs w:val="20"/>
                </w:rPr>
                <w:t>.1</w:t>
              </w:r>
            </w:ins>
          </w:p>
        </w:tc>
        <w:tc>
          <w:tcPr>
            <w:tcW w:w="4607" w:type="dxa"/>
            <w:shd w:val="clear" w:color="auto" w:fill="auto"/>
          </w:tcPr>
          <w:p w14:paraId="6D4976A3" w14:textId="3A9E25A9" w:rsidR="00185207" w:rsidRPr="00FB0C8D" w:rsidRDefault="00185207" w:rsidP="00FB0C8D">
            <w:pPr>
              <w:pStyle w:val="Tabletext"/>
              <w:spacing w:before="0" w:after="0"/>
              <w:ind w:left="0" w:right="0"/>
              <w:rPr>
                <w:ins w:id="2738" w:author="Abercrombie, Kerrie" w:date="2021-01-21T13:15:00Z"/>
                <w:rFonts w:cstheme="minorHAnsi"/>
                <w:szCs w:val="20"/>
              </w:rPr>
            </w:pPr>
          </w:p>
        </w:tc>
        <w:tc>
          <w:tcPr>
            <w:tcW w:w="683" w:type="dxa"/>
            <w:shd w:val="clear" w:color="auto" w:fill="auto"/>
          </w:tcPr>
          <w:p w14:paraId="36593F48" w14:textId="77777777" w:rsidR="00185207" w:rsidRPr="00FB0C8D" w:rsidRDefault="00185207" w:rsidP="00FB0C8D">
            <w:pPr>
              <w:pStyle w:val="Tabletext"/>
              <w:spacing w:before="0" w:after="0"/>
              <w:rPr>
                <w:ins w:id="2739" w:author="Abercrombie, Kerrie" w:date="2021-01-21T13:15:00Z"/>
                <w:rFonts w:cstheme="minorHAnsi"/>
                <w:b/>
                <w:szCs w:val="20"/>
              </w:rPr>
            </w:pPr>
          </w:p>
        </w:tc>
        <w:tc>
          <w:tcPr>
            <w:tcW w:w="3003" w:type="dxa"/>
            <w:shd w:val="clear" w:color="auto" w:fill="auto"/>
          </w:tcPr>
          <w:p w14:paraId="01E7A079" w14:textId="77777777" w:rsidR="00185207" w:rsidRPr="00FB0C8D" w:rsidRDefault="00185207" w:rsidP="00FB0C8D">
            <w:pPr>
              <w:pStyle w:val="Tabletext"/>
              <w:spacing w:before="0" w:after="0"/>
              <w:ind w:left="0" w:right="7"/>
              <w:rPr>
                <w:ins w:id="2740" w:author="Abercrombie, Kerrie" w:date="2021-01-21T13:15:00Z"/>
                <w:rFonts w:cstheme="minorHAnsi"/>
                <w:b/>
                <w:szCs w:val="20"/>
                <w:highlight w:val="yellow"/>
              </w:rPr>
            </w:pPr>
          </w:p>
        </w:tc>
      </w:tr>
      <w:tr w:rsidR="00185207" w:rsidRPr="00FB0C8D" w14:paraId="63D4179A" w14:textId="77777777" w:rsidTr="002B5A22">
        <w:trPr>
          <w:trHeight w:val="60"/>
          <w:ins w:id="2741" w:author="Abercrombie, Kerrie" w:date="2021-01-21T13:15:00Z"/>
        </w:trPr>
        <w:tc>
          <w:tcPr>
            <w:tcW w:w="846" w:type="dxa"/>
            <w:shd w:val="clear" w:color="auto" w:fill="F2F2F2" w:themeFill="background1" w:themeFillShade="F2"/>
          </w:tcPr>
          <w:p w14:paraId="68F6F47B" w14:textId="58B91ACC" w:rsidR="00185207" w:rsidRPr="00FB0C8D" w:rsidRDefault="00185207" w:rsidP="00FB0C8D">
            <w:pPr>
              <w:pStyle w:val="Tabletext"/>
              <w:spacing w:before="0" w:after="0"/>
              <w:rPr>
                <w:ins w:id="2742" w:author="Abercrombie, Kerrie" w:date="2021-01-21T13:15:00Z"/>
                <w:rFonts w:cstheme="minorHAnsi"/>
                <w:b/>
                <w:szCs w:val="20"/>
              </w:rPr>
            </w:pPr>
            <w:ins w:id="2743" w:author="Abercrombie, Kerrie" w:date="2021-01-22T13:31:00Z">
              <w:r w:rsidRPr="00FB0C8D">
                <w:rPr>
                  <w:rFonts w:cstheme="minorHAnsi"/>
                  <w:b/>
                  <w:szCs w:val="20"/>
                </w:rPr>
                <w:t>3.1</w:t>
              </w:r>
            </w:ins>
            <w:ins w:id="2744" w:author="Abercrombie, Kerrie" w:date="2021-01-26T21:54:00Z">
              <w:r w:rsidR="00EC66AC" w:rsidRPr="00FB0C8D">
                <w:rPr>
                  <w:rFonts w:cstheme="minorHAnsi"/>
                  <w:b/>
                  <w:szCs w:val="20"/>
                </w:rPr>
                <w:t>3</w:t>
              </w:r>
            </w:ins>
          </w:p>
        </w:tc>
        <w:tc>
          <w:tcPr>
            <w:tcW w:w="4607" w:type="dxa"/>
            <w:shd w:val="clear" w:color="auto" w:fill="F2F2F2" w:themeFill="background1" w:themeFillShade="F2"/>
          </w:tcPr>
          <w:p w14:paraId="632077E0" w14:textId="77777777" w:rsidR="00185207" w:rsidRPr="00FB0C8D" w:rsidRDefault="00185207" w:rsidP="00FB0C8D">
            <w:pPr>
              <w:pStyle w:val="Tabletext"/>
              <w:spacing w:before="0" w:after="0"/>
              <w:ind w:left="0" w:right="0"/>
              <w:rPr>
                <w:ins w:id="2745" w:author="Abercrombie, Kerrie" w:date="2021-01-21T13:15:00Z"/>
                <w:rFonts w:cstheme="minorHAnsi"/>
                <w:b/>
                <w:szCs w:val="20"/>
              </w:rPr>
            </w:pPr>
            <w:ins w:id="2746" w:author="Abercrombie, Kerrie" w:date="2021-01-21T13:15:00Z">
              <w:r w:rsidRPr="00FB0C8D">
                <w:rPr>
                  <w:rFonts w:cstheme="minorHAnsi"/>
                  <w:b/>
                  <w:szCs w:val="20"/>
                </w:rPr>
                <w:t>MONITORING AND MANAGEMENT OF TRAFFIC</w:t>
              </w:r>
            </w:ins>
          </w:p>
        </w:tc>
        <w:tc>
          <w:tcPr>
            <w:tcW w:w="921" w:type="dxa"/>
            <w:shd w:val="clear" w:color="auto" w:fill="F2F2F2" w:themeFill="background1" w:themeFillShade="F2"/>
          </w:tcPr>
          <w:p w14:paraId="162B07FE" w14:textId="77777777" w:rsidR="00185207" w:rsidRPr="00FB0C8D" w:rsidRDefault="00185207" w:rsidP="00FB0C8D">
            <w:pPr>
              <w:pStyle w:val="Tabletext"/>
              <w:spacing w:before="0" w:after="0"/>
              <w:ind w:left="0" w:right="0"/>
              <w:rPr>
                <w:ins w:id="2747" w:author="Abercrombie, Kerrie" w:date="2021-01-25T09:00:00Z"/>
                <w:rFonts w:cstheme="minorHAnsi"/>
                <w:szCs w:val="20"/>
              </w:rPr>
            </w:pPr>
          </w:p>
        </w:tc>
        <w:tc>
          <w:tcPr>
            <w:tcW w:w="4607" w:type="dxa"/>
            <w:shd w:val="clear" w:color="auto" w:fill="F2F2F2" w:themeFill="background1" w:themeFillShade="F2"/>
          </w:tcPr>
          <w:p w14:paraId="6FA3B13A" w14:textId="068E24EB" w:rsidR="00185207" w:rsidRPr="00FB0C8D" w:rsidRDefault="00185207" w:rsidP="00FB0C8D">
            <w:pPr>
              <w:pStyle w:val="Tabletext"/>
              <w:spacing w:before="0" w:after="0"/>
              <w:ind w:left="0" w:right="0"/>
              <w:rPr>
                <w:ins w:id="2748" w:author="Abercrombie, Kerrie" w:date="2021-01-21T13:15:00Z"/>
                <w:rFonts w:cstheme="minorHAnsi"/>
                <w:szCs w:val="20"/>
              </w:rPr>
            </w:pPr>
          </w:p>
        </w:tc>
        <w:tc>
          <w:tcPr>
            <w:tcW w:w="683" w:type="dxa"/>
            <w:shd w:val="clear" w:color="auto" w:fill="F2F2F2" w:themeFill="background1" w:themeFillShade="F2"/>
          </w:tcPr>
          <w:p w14:paraId="75D2EAA3" w14:textId="77777777" w:rsidR="00185207" w:rsidRPr="00FB0C8D" w:rsidRDefault="00185207" w:rsidP="00FB0C8D">
            <w:pPr>
              <w:pStyle w:val="Tabletext"/>
              <w:spacing w:before="0" w:after="0"/>
              <w:rPr>
                <w:ins w:id="2749" w:author="Abercrombie, Kerrie" w:date="2021-01-21T13:15:00Z"/>
                <w:rFonts w:cstheme="minorHAnsi"/>
                <w:b/>
                <w:szCs w:val="20"/>
              </w:rPr>
            </w:pPr>
          </w:p>
        </w:tc>
        <w:tc>
          <w:tcPr>
            <w:tcW w:w="3003" w:type="dxa"/>
            <w:shd w:val="clear" w:color="auto" w:fill="F2F2F2" w:themeFill="background1" w:themeFillShade="F2"/>
          </w:tcPr>
          <w:p w14:paraId="5664606D" w14:textId="77777777" w:rsidR="00185207" w:rsidRPr="00FB0C8D" w:rsidRDefault="00185207" w:rsidP="00FB0C8D">
            <w:pPr>
              <w:pStyle w:val="Tabletext"/>
              <w:spacing w:before="0" w:after="0"/>
              <w:ind w:left="0" w:right="7"/>
              <w:rPr>
                <w:ins w:id="2750" w:author="Abercrombie, Kerrie" w:date="2021-01-21T13:15:00Z"/>
                <w:rFonts w:cstheme="minorHAnsi"/>
                <w:b/>
                <w:szCs w:val="20"/>
              </w:rPr>
            </w:pPr>
          </w:p>
        </w:tc>
      </w:tr>
      <w:tr w:rsidR="00185207" w:rsidRPr="00FB0C8D" w14:paraId="77509543" w14:textId="77777777" w:rsidTr="002B5A22">
        <w:trPr>
          <w:trHeight w:val="60"/>
          <w:ins w:id="2751" w:author="Abercrombie, Kerrie" w:date="2021-01-21T13:15:00Z"/>
        </w:trPr>
        <w:tc>
          <w:tcPr>
            <w:tcW w:w="846" w:type="dxa"/>
            <w:shd w:val="clear" w:color="auto" w:fill="auto"/>
          </w:tcPr>
          <w:p w14:paraId="5A9A5F43" w14:textId="77777777" w:rsidR="00185207" w:rsidRPr="00FB0C8D" w:rsidRDefault="00185207" w:rsidP="00FB0C8D">
            <w:pPr>
              <w:pStyle w:val="Tabletext"/>
              <w:spacing w:before="0" w:after="0"/>
              <w:rPr>
                <w:ins w:id="2752" w:author="Abercrombie, Kerrie" w:date="2021-01-21T13:15:00Z"/>
                <w:rFonts w:cstheme="minorHAnsi"/>
                <w:b/>
                <w:szCs w:val="20"/>
              </w:rPr>
            </w:pPr>
          </w:p>
        </w:tc>
        <w:tc>
          <w:tcPr>
            <w:tcW w:w="4607" w:type="dxa"/>
            <w:shd w:val="clear" w:color="auto" w:fill="auto"/>
          </w:tcPr>
          <w:p w14:paraId="562F2EE3" w14:textId="77777777" w:rsidR="00185207" w:rsidRPr="00FB0C8D" w:rsidRDefault="00185207" w:rsidP="00FB0C8D">
            <w:pPr>
              <w:pStyle w:val="Tabletext"/>
              <w:spacing w:before="0" w:after="0"/>
              <w:ind w:left="0" w:right="0"/>
              <w:rPr>
                <w:ins w:id="2753" w:author="Abercrombie, Kerrie" w:date="2021-01-21T13:15:00Z"/>
                <w:rFonts w:cstheme="minorHAnsi"/>
                <w:szCs w:val="20"/>
              </w:rPr>
            </w:pPr>
            <w:ins w:id="2754" w:author="Abercrombie, Kerrie" w:date="2021-01-21T13:15:00Z">
              <w:r w:rsidRPr="00FB0C8D">
                <w:rPr>
                  <w:rFonts w:cstheme="minorHAnsi"/>
                  <w:i/>
                  <w:szCs w:val="20"/>
                </w:rPr>
                <w:t>Demonstrate the capability to perform situational analysis to  monitor and manage ship traffic in the VTS area</w:t>
              </w:r>
            </w:ins>
          </w:p>
        </w:tc>
        <w:tc>
          <w:tcPr>
            <w:tcW w:w="921" w:type="dxa"/>
          </w:tcPr>
          <w:p w14:paraId="6A3250E9" w14:textId="5CBBCDFF" w:rsidR="00185207" w:rsidRPr="00FB0C8D" w:rsidRDefault="00185207" w:rsidP="00FB0C8D">
            <w:pPr>
              <w:pStyle w:val="Tablelevel1bold"/>
              <w:spacing w:before="0" w:after="0"/>
              <w:rPr>
                <w:ins w:id="2755" w:author="Abercrombie, Kerrie" w:date="2021-01-25T09:00:00Z"/>
                <w:rFonts w:asciiTheme="minorHAnsi" w:hAnsiTheme="minorHAnsi" w:cstheme="minorHAnsi"/>
                <w:b w:val="0"/>
                <w:sz w:val="20"/>
                <w:szCs w:val="20"/>
              </w:rPr>
            </w:pPr>
            <w:ins w:id="2756" w:author="Abercrombie, Kerrie" w:date="2021-01-25T09:00:00Z">
              <w:r w:rsidRPr="00FB0C8D">
                <w:rPr>
                  <w:rFonts w:asciiTheme="minorHAnsi" w:hAnsiTheme="minorHAnsi" w:cstheme="minorHAnsi"/>
                  <w:b w:val="0"/>
                  <w:sz w:val="20"/>
                  <w:szCs w:val="20"/>
                </w:rPr>
                <w:t>3.1</w:t>
              </w:r>
            </w:ins>
            <w:ins w:id="2757" w:author="Abercrombie, Kerrie" w:date="2021-01-26T21:54:00Z">
              <w:r w:rsidR="00EC66AC" w:rsidRPr="00FB0C8D">
                <w:rPr>
                  <w:rFonts w:asciiTheme="minorHAnsi" w:hAnsiTheme="minorHAnsi" w:cstheme="minorHAnsi"/>
                  <w:b w:val="0"/>
                  <w:sz w:val="20"/>
                  <w:szCs w:val="20"/>
                </w:rPr>
                <w:t>3</w:t>
              </w:r>
            </w:ins>
            <w:ins w:id="2758" w:author="Abercrombie, Kerrie" w:date="2021-01-25T09:00:00Z">
              <w:r w:rsidRPr="00FB0C8D">
                <w:rPr>
                  <w:rFonts w:asciiTheme="minorHAnsi" w:hAnsiTheme="minorHAnsi" w:cstheme="minorHAnsi"/>
                  <w:b w:val="0"/>
                  <w:sz w:val="20"/>
                  <w:szCs w:val="20"/>
                </w:rPr>
                <w:t>.1</w:t>
              </w:r>
            </w:ins>
          </w:p>
        </w:tc>
        <w:tc>
          <w:tcPr>
            <w:tcW w:w="4607" w:type="dxa"/>
            <w:shd w:val="clear" w:color="auto" w:fill="auto"/>
          </w:tcPr>
          <w:p w14:paraId="6B26AC6E" w14:textId="0BDE4CBB" w:rsidR="00185207" w:rsidRPr="00FB0C8D" w:rsidRDefault="00185207" w:rsidP="00FB0C8D">
            <w:pPr>
              <w:pStyle w:val="Tablelevel1bold"/>
              <w:spacing w:before="0" w:after="0"/>
              <w:rPr>
                <w:ins w:id="2759" w:author="Abercrombie, Kerrie" w:date="2021-01-21T13:15:00Z"/>
                <w:rFonts w:asciiTheme="minorHAnsi" w:hAnsiTheme="minorHAnsi" w:cstheme="minorHAnsi"/>
                <w:b w:val="0"/>
                <w:sz w:val="20"/>
                <w:szCs w:val="20"/>
              </w:rPr>
            </w:pPr>
            <w:ins w:id="2760" w:author="Abercrombie, Kerrie" w:date="2021-01-21T13:15:00Z">
              <w:r w:rsidRPr="00FB0C8D">
                <w:rPr>
                  <w:rFonts w:asciiTheme="minorHAnsi" w:hAnsiTheme="minorHAnsi" w:cstheme="minorHAnsi"/>
                  <w:b w:val="0"/>
                  <w:sz w:val="20"/>
                  <w:szCs w:val="20"/>
                </w:rPr>
                <w:t>Situation analysis</w:t>
              </w:r>
            </w:ins>
          </w:p>
          <w:p w14:paraId="45B1DC5D" w14:textId="77777777" w:rsidR="00185207" w:rsidRPr="00FB0C8D" w:rsidRDefault="00185207" w:rsidP="00FB0C8D">
            <w:pPr>
              <w:pStyle w:val="Tablelevel2"/>
              <w:rPr>
                <w:ins w:id="2761" w:author="Abercrombie, Kerrie" w:date="2021-01-21T13:15:00Z"/>
                <w:rFonts w:asciiTheme="minorHAnsi" w:hAnsiTheme="minorHAnsi" w:cstheme="minorHAnsi"/>
                <w:sz w:val="20"/>
              </w:rPr>
            </w:pPr>
            <w:ins w:id="2762" w:author="Abercrombie, Kerrie" w:date="2021-01-21T13:15:00Z">
              <w:r w:rsidRPr="00FB0C8D">
                <w:rPr>
                  <w:rFonts w:asciiTheme="minorHAnsi" w:hAnsiTheme="minorHAnsi" w:cstheme="minorHAnsi"/>
                  <w:sz w:val="20"/>
                </w:rPr>
                <w:t>Conflict assessment</w:t>
              </w:r>
            </w:ins>
          </w:p>
          <w:p w14:paraId="535FC4E9" w14:textId="77777777" w:rsidR="00185207" w:rsidRPr="00FB0C8D" w:rsidRDefault="00185207" w:rsidP="00FB0C8D">
            <w:pPr>
              <w:pStyle w:val="Tablelevel3"/>
              <w:rPr>
                <w:ins w:id="2763" w:author="Abercrombie, Kerrie" w:date="2021-01-21T13:15:00Z"/>
                <w:rFonts w:asciiTheme="minorHAnsi" w:hAnsiTheme="minorHAnsi" w:cstheme="minorHAnsi"/>
                <w:lang w:eastAsia="en-GB"/>
              </w:rPr>
            </w:pPr>
            <w:ins w:id="2764" w:author="Abercrombie, Kerrie" w:date="2021-01-21T13:15:00Z">
              <w:r w:rsidRPr="00FB0C8D">
                <w:rPr>
                  <w:rFonts w:asciiTheme="minorHAnsi" w:hAnsiTheme="minorHAnsi" w:cstheme="minorHAnsi"/>
                  <w:lang w:eastAsia="en-GB"/>
                </w:rPr>
                <w:t>Spatial separation</w:t>
              </w:r>
            </w:ins>
          </w:p>
          <w:p w14:paraId="1C11F26B" w14:textId="77777777" w:rsidR="00185207" w:rsidRPr="00FB0C8D" w:rsidRDefault="00185207" w:rsidP="00FB0C8D">
            <w:pPr>
              <w:pStyle w:val="Tablelevel2"/>
              <w:rPr>
                <w:ins w:id="2765" w:author="Abercrombie, Kerrie" w:date="2021-01-21T13:15:00Z"/>
                <w:rFonts w:asciiTheme="minorHAnsi" w:hAnsiTheme="minorHAnsi" w:cstheme="minorHAnsi"/>
                <w:sz w:val="20"/>
              </w:rPr>
            </w:pPr>
            <w:ins w:id="2766" w:author="Abercrombie, Kerrie" w:date="2021-01-21T13:15:00Z">
              <w:r w:rsidRPr="00FB0C8D">
                <w:rPr>
                  <w:rFonts w:asciiTheme="minorHAnsi" w:hAnsiTheme="minorHAnsi" w:cstheme="minorHAnsi"/>
                  <w:sz w:val="20"/>
                </w:rPr>
                <w:t>Determination of relevant traffic</w:t>
              </w:r>
            </w:ins>
          </w:p>
          <w:p w14:paraId="778DA931" w14:textId="77777777" w:rsidR="00185207" w:rsidRPr="00FB0C8D" w:rsidRDefault="00185207" w:rsidP="00FB0C8D">
            <w:pPr>
              <w:pStyle w:val="Tablelevel3"/>
              <w:rPr>
                <w:ins w:id="2767" w:author="Abercrombie, Kerrie" w:date="2021-01-21T13:15:00Z"/>
                <w:rFonts w:asciiTheme="minorHAnsi" w:hAnsiTheme="minorHAnsi" w:cstheme="minorHAnsi"/>
                <w:lang w:eastAsia="en-GB"/>
              </w:rPr>
            </w:pPr>
            <w:ins w:id="2768" w:author="Abercrombie, Kerrie" w:date="2021-01-21T13:15:00Z">
              <w:r w:rsidRPr="00FB0C8D">
                <w:rPr>
                  <w:rFonts w:asciiTheme="minorHAnsi" w:hAnsiTheme="minorHAnsi" w:cstheme="minorHAnsi"/>
                  <w:lang w:eastAsia="en-GB"/>
                </w:rPr>
                <w:t>Participating/non-participating traffic</w:t>
              </w:r>
            </w:ins>
          </w:p>
          <w:p w14:paraId="10A0B118" w14:textId="77777777" w:rsidR="00185207" w:rsidRPr="00FB0C8D" w:rsidRDefault="00185207" w:rsidP="00FB0C8D">
            <w:pPr>
              <w:pStyle w:val="Tablelevel3"/>
              <w:rPr>
                <w:ins w:id="2769" w:author="Abercrombie, Kerrie" w:date="2021-01-21T13:15:00Z"/>
                <w:rFonts w:asciiTheme="minorHAnsi" w:hAnsiTheme="minorHAnsi" w:cstheme="minorHAnsi"/>
                <w:lang w:eastAsia="en-GB"/>
              </w:rPr>
            </w:pPr>
            <w:ins w:id="2770" w:author="Abercrombie, Kerrie" w:date="2021-01-21T13:15:00Z">
              <w:r w:rsidRPr="00FB0C8D">
                <w:rPr>
                  <w:rFonts w:asciiTheme="minorHAnsi" w:hAnsiTheme="minorHAnsi" w:cstheme="minorHAnsi"/>
                  <w:lang w:eastAsia="en-GB"/>
                </w:rPr>
                <w:t>National and international regulations</w:t>
              </w:r>
            </w:ins>
          </w:p>
          <w:p w14:paraId="7FB69598" w14:textId="77777777" w:rsidR="00185207" w:rsidRPr="00FB0C8D" w:rsidRDefault="00185207" w:rsidP="00FB0C8D">
            <w:pPr>
              <w:pStyle w:val="Tablelevel3"/>
              <w:rPr>
                <w:ins w:id="2771" w:author="Abercrombie, Kerrie" w:date="2021-01-21T13:15:00Z"/>
                <w:rFonts w:asciiTheme="minorHAnsi" w:hAnsiTheme="minorHAnsi" w:cstheme="minorHAnsi"/>
              </w:rPr>
            </w:pPr>
            <w:ins w:id="2772" w:author="Abercrombie, Kerrie" w:date="2021-01-21T13:15:00Z">
              <w:r w:rsidRPr="00FB0C8D">
                <w:rPr>
                  <w:rFonts w:asciiTheme="minorHAnsi" w:hAnsiTheme="minorHAnsi" w:cstheme="minorHAnsi"/>
                  <w:lang w:eastAsia="en-GB"/>
                </w:rPr>
                <w:t>Local procedures</w:t>
              </w:r>
            </w:ins>
          </w:p>
          <w:p w14:paraId="1A95EB0C" w14:textId="77777777" w:rsidR="00185207" w:rsidRPr="00FB0C8D" w:rsidRDefault="00185207" w:rsidP="00FB0C8D">
            <w:pPr>
              <w:pStyle w:val="Tabletext"/>
              <w:spacing w:before="0" w:after="0"/>
              <w:ind w:left="0" w:right="0"/>
              <w:rPr>
                <w:ins w:id="2773" w:author="Abercrombie, Kerrie" w:date="2021-01-21T13:15:00Z"/>
                <w:rFonts w:cstheme="minorHAnsi"/>
                <w:szCs w:val="20"/>
              </w:rPr>
            </w:pPr>
            <w:ins w:id="2774" w:author="Abercrombie, Kerrie" w:date="2021-01-21T13:15:00Z">
              <w:r w:rsidRPr="00FB0C8D">
                <w:rPr>
                  <w:rFonts w:cstheme="minorHAnsi"/>
                  <w:szCs w:val="20"/>
                </w:rPr>
                <w:t xml:space="preserve">Tools for determining relevant traffic - risk of collision, unclear intentions, non-routine action, blind corner </w:t>
              </w:r>
              <w:proofErr w:type="spellStart"/>
              <w:r w:rsidRPr="00FB0C8D">
                <w:rPr>
                  <w:rFonts w:cstheme="minorHAnsi"/>
                  <w:szCs w:val="20"/>
                </w:rPr>
                <w:t>etc</w:t>
              </w:r>
              <w:proofErr w:type="spellEnd"/>
            </w:ins>
          </w:p>
        </w:tc>
        <w:tc>
          <w:tcPr>
            <w:tcW w:w="683" w:type="dxa"/>
            <w:shd w:val="clear" w:color="auto" w:fill="auto"/>
          </w:tcPr>
          <w:p w14:paraId="0466E489" w14:textId="77777777" w:rsidR="00185207" w:rsidRPr="00FB0C8D" w:rsidRDefault="00185207" w:rsidP="00FB0C8D">
            <w:pPr>
              <w:pStyle w:val="Tabletext"/>
              <w:spacing w:before="0" w:after="0"/>
              <w:rPr>
                <w:ins w:id="2775" w:author="Abercrombie, Kerrie" w:date="2021-01-21T13:15:00Z"/>
                <w:rFonts w:cstheme="minorHAnsi"/>
                <w:b/>
                <w:szCs w:val="20"/>
              </w:rPr>
            </w:pPr>
          </w:p>
        </w:tc>
        <w:tc>
          <w:tcPr>
            <w:tcW w:w="3003" w:type="dxa"/>
            <w:shd w:val="clear" w:color="auto" w:fill="auto"/>
          </w:tcPr>
          <w:p w14:paraId="69AEF096" w14:textId="77777777" w:rsidR="00185207" w:rsidRPr="00FB0C8D" w:rsidRDefault="00185207" w:rsidP="00FB0C8D">
            <w:pPr>
              <w:pStyle w:val="Tabletext"/>
              <w:spacing w:before="0" w:after="0"/>
              <w:ind w:left="0" w:right="7"/>
              <w:rPr>
                <w:ins w:id="2776" w:author="Abercrombie, Kerrie" w:date="2021-01-21T13:15:00Z"/>
                <w:rFonts w:cstheme="minorHAnsi"/>
                <w:b/>
                <w:szCs w:val="20"/>
                <w:highlight w:val="yellow"/>
              </w:rPr>
            </w:pPr>
          </w:p>
        </w:tc>
      </w:tr>
      <w:tr w:rsidR="00185207" w:rsidRPr="00FB0C8D" w14:paraId="35E59431" w14:textId="77777777" w:rsidTr="002B5A22">
        <w:trPr>
          <w:trHeight w:val="60"/>
          <w:ins w:id="2777" w:author="Abercrombie, Kerrie" w:date="2021-01-21T13:15:00Z"/>
        </w:trPr>
        <w:tc>
          <w:tcPr>
            <w:tcW w:w="846" w:type="dxa"/>
            <w:shd w:val="clear" w:color="auto" w:fill="F2F2F2" w:themeFill="background1" w:themeFillShade="F2"/>
          </w:tcPr>
          <w:p w14:paraId="697B2552" w14:textId="02F30F47" w:rsidR="00185207" w:rsidRPr="00FB0C8D" w:rsidRDefault="00EC66AC" w:rsidP="00FB0C8D">
            <w:pPr>
              <w:pStyle w:val="Tabletext"/>
              <w:spacing w:before="0" w:after="0"/>
              <w:rPr>
                <w:ins w:id="2778" w:author="Abercrombie, Kerrie" w:date="2021-01-21T13:15:00Z"/>
                <w:rFonts w:cstheme="minorHAnsi"/>
                <w:b/>
                <w:szCs w:val="20"/>
              </w:rPr>
            </w:pPr>
            <w:ins w:id="2779" w:author="Abercrombie, Kerrie" w:date="2021-01-26T21:54:00Z">
              <w:r w:rsidRPr="00FB0C8D">
                <w:rPr>
                  <w:rFonts w:cstheme="minorHAnsi"/>
                  <w:b/>
                  <w:szCs w:val="20"/>
                </w:rPr>
                <w:t>3</w:t>
              </w:r>
            </w:ins>
            <w:ins w:id="2780" w:author="Abercrombie, Kerrie" w:date="2021-01-21T13:15:00Z">
              <w:r w:rsidR="00185207" w:rsidRPr="00FB0C8D">
                <w:rPr>
                  <w:rFonts w:cstheme="minorHAnsi"/>
                  <w:b/>
                  <w:szCs w:val="20"/>
                </w:rPr>
                <w:t>.</w:t>
              </w:r>
            </w:ins>
            <w:ins w:id="2781" w:author="Abercrombie, Kerrie" w:date="2021-01-26T21:54:00Z">
              <w:r w:rsidRPr="00FB0C8D">
                <w:rPr>
                  <w:rFonts w:cstheme="minorHAnsi"/>
                  <w:b/>
                  <w:szCs w:val="20"/>
                </w:rPr>
                <w:t>14</w:t>
              </w:r>
            </w:ins>
          </w:p>
        </w:tc>
        <w:tc>
          <w:tcPr>
            <w:tcW w:w="4607" w:type="dxa"/>
            <w:shd w:val="clear" w:color="auto" w:fill="F2F2F2" w:themeFill="background1" w:themeFillShade="F2"/>
          </w:tcPr>
          <w:p w14:paraId="09900717" w14:textId="77777777" w:rsidR="00185207" w:rsidRPr="00FB0C8D" w:rsidRDefault="00185207" w:rsidP="00FB0C8D">
            <w:pPr>
              <w:pStyle w:val="Tabletext"/>
              <w:spacing w:before="0" w:after="0"/>
              <w:ind w:left="0" w:right="0"/>
              <w:rPr>
                <w:ins w:id="2782" w:author="Abercrombie, Kerrie" w:date="2021-01-21T13:15:00Z"/>
                <w:rFonts w:cstheme="minorHAnsi"/>
                <w:b/>
                <w:szCs w:val="20"/>
              </w:rPr>
            </w:pPr>
            <w:commentRangeStart w:id="2783"/>
            <w:ins w:id="2784" w:author="Abercrombie, Kerrie" w:date="2021-01-21T13:15:00Z">
              <w:r w:rsidRPr="00FB0C8D">
                <w:rPr>
                  <w:rFonts w:cstheme="minorHAnsi"/>
                  <w:b/>
                  <w:szCs w:val="20"/>
                </w:rPr>
                <w:t>ENSURING</w:t>
              </w:r>
            </w:ins>
            <w:commentRangeEnd w:id="2783"/>
            <w:ins w:id="2785" w:author="Abercrombie, Kerrie" w:date="2021-01-26T21:54:00Z">
              <w:r w:rsidR="00EC66AC" w:rsidRPr="00FB0C8D">
                <w:rPr>
                  <w:rStyle w:val="CommentReference"/>
                  <w:rFonts w:cstheme="minorHAnsi"/>
                  <w:color w:val="auto"/>
                  <w:sz w:val="20"/>
                  <w:szCs w:val="20"/>
                </w:rPr>
                <w:commentReference w:id="2783"/>
              </w:r>
            </w:ins>
            <w:ins w:id="2786" w:author="Abercrombie, Kerrie" w:date="2021-01-21T13:15:00Z">
              <w:r w:rsidRPr="00FB0C8D">
                <w:rPr>
                  <w:rFonts w:cstheme="minorHAnsi"/>
                  <w:b/>
                  <w:szCs w:val="20"/>
                </w:rPr>
                <w:t xml:space="preserve"> COMPLIANCE WITH AND ENFORCEMENT OF REGULATORY PROVISIONS FOR WHICH THEY ARE EMPOWERED</w:t>
              </w:r>
            </w:ins>
          </w:p>
        </w:tc>
        <w:tc>
          <w:tcPr>
            <w:tcW w:w="921" w:type="dxa"/>
            <w:shd w:val="clear" w:color="auto" w:fill="F2F2F2" w:themeFill="background1" w:themeFillShade="F2"/>
          </w:tcPr>
          <w:p w14:paraId="4E3E4FE0" w14:textId="77777777" w:rsidR="00185207" w:rsidRPr="00FB0C8D" w:rsidRDefault="00185207" w:rsidP="00FB0C8D">
            <w:pPr>
              <w:pStyle w:val="Tabletext"/>
              <w:spacing w:before="0" w:after="0"/>
              <w:ind w:left="0" w:right="0"/>
              <w:rPr>
                <w:ins w:id="2787" w:author="Abercrombie, Kerrie" w:date="2021-01-25T09:00:00Z"/>
                <w:rFonts w:cstheme="minorHAnsi"/>
                <w:szCs w:val="20"/>
              </w:rPr>
            </w:pPr>
          </w:p>
        </w:tc>
        <w:tc>
          <w:tcPr>
            <w:tcW w:w="4607" w:type="dxa"/>
            <w:shd w:val="clear" w:color="auto" w:fill="F2F2F2" w:themeFill="background1" w:themeFillShade="F2"/>
          </w:tcPr>
          <w:p w14:paraId="756CAC7C" w14:textId="2756F694" w:rsidR="00185207" w:rsidRPr="00FB0C8D" w:rsidRDefault="00185207" w:rsidP="00FB0C8D">
            <w:pPr>
              <w:pStyle w:val="Tabletext"/>
              <w:spacing w:before="0" w:after="0"/>
              <w:ind w:left="0" w:right="0"/>
              <w:rPr>
                <w:ins w:id="2788" w:author="Abercrombie, Kerrie" w:date="2021-01-21T13:15:00Z"/>
                <w:rFonts w:cstheme="minorHAnsi"/>
                <w:szCs w:val="20"/>
              </w:rPr>
            </w:pPr>
          </w:p>
        </w:tc>
        <w:tc>
          <w:tcPr>
            <w:tcW w:w="683" w:type="dxa"/>
            <w:shd w:val="clear" w:color="auto" w:fill="F2F2F2" w:themeFill="background1" w:themeFillShade="F2"/>
          </w:tcPr>
          <w:p w14:paraId="6521F48D" w14:textId="77777777" w:rsidR="00185207" w:rsidRPr="00FB0C8D" w:rsidRDefault="00185207" w:rsidP="00FB0C8D">
            <w:pPr>
              <w:pStyle w:val="Tabletext"/>
              <w:spacing w:before="0" w:after="0"/>
              <w:rPr>
                <w:ins w:id="2789" w:author="Abercrombie, Kerrie" w:date="2021-01-21T13:15:00Z"/>
                <w:rFonts w:cstheme="minorHAnsi"/>
                <w:b/>
                <w:szCs w:val="20"/>
              </w:rPr>
            </w:pPr>
          </w:p>
        </w:tc>
        <w:tc>
          <w:tcPr>
            <w:tcW w:w="3003" w:type="dxa"/>
            <w:shd w:val="clear" w:color="auto" w:fill="F2F2F2" w:themeFill="background1" w:themeFillShade="F2"/>
          </w:tcPr>
          <w:p w14:paraId="07B7EC01" w14:textId="77777777" w:rsidR="00185207" w:rsidRPr="00FB0C8D" w:rsidRDefault="00185207" w:rsidP="00FB0C8D">
            <w:pPr>
              <w:pStyle w:val="Tabletext"/>
              <w:spacing w:before="0" w:after="0"/>
              <w:ind w:left="0" w:right="7"/>
              <w:rPr>
                <w:ins w:id="2790" w:author="Abercrombie, Kerrie" w:date="2021-01-21T13:15:00Z"/>
                <w:rFonts w:cstheme="minorHAnsi"/>
                <w:b/>
                <w:szCs w:val="20"/>
                <w:highlight w:val="yellow"/>
              </w:rPr>
            </w:pPr>
          </w:p>
        </w:tc>
      </w:tr>
      <w:tr w:rsidR="00185207" w:rsidRPr="00FB0C8D" w14:paraId="6E0B50F5" w14:textId="77777777" w:rsidTr="001067BE">
        <w:trPr>
          <w:trHeight w:val="60"/>
          <w:ins w:id="2791" w:author="Abercrombie, Kerrie" w:date="2021-01-22T12:58:00Z"/>
        </w:trPr>
        <w:tc>
          <w:tcPr>
            <w:tcW w:w="846" w:type="dxa"/>
            <w:vMerge w:val="restart"/>
            <w:shd w:val="clear" w:color="auto" w:fill="auto"/>
          </w:tcPr>
          <w:p w14:paraId="51DE47BD" w14:textId="77777777" w:rsidR="00185207" w:rsidRPr="00FB0C8D" w:rsidRDefault="00185207" w:rsidP="00FB0C8D">
            <w:pPr>
              <w:pStyle w:val="Tabletext"/>
              <w:spacing w:before="0" w:after="0"/>
              <w:rPr>
                <w:ins w:id="2792" w:author="Abercrombie, Kerrie" w:date="2021-01-22T12:58:00Z"/>
                <w:rFonts w:cstheme="minorHAnsi"/>
                <w:b/>
                <w:szCs w:val="20"/>
              </w:rPr>
            </w:pPr>
          </w:p>
        </w:tc>
        <w:tc>
          <w:tcPr>
            <w:tcW w:w="4607" w:type="dxa"/>
            <w:shd w:val="clear" w:color="auto" w:fill="auto"/>
          </w:tcPr>
          <w:p w14:paraId="74538FB7" w14:textId="77777777" w:rsidR="00185207" w:rsidRPr="00FB0C8D" w:rsidRDefault="00185207" w:rsidP="00FB0C8D">
            <w:pPr>
              <w:pStyle w:val="Tabletext"/>
              <w:spacing w:before="0" w:after="0"/>
              <w:ind w:left="0" w:right="0"/>
              <w:rPr>
                <w:ins w:id="2793" w:author="Abercrombie, Kerrie" w:date="2021-01-22T12:58:00Z"/>
                <w:rFonts w:cstheme="minorHAnsi"/>
                <w:b/>
                <w:szCs w:val="20"/>
              </w:rPr>
            </w:pPr>
          </w:p>
        </w:tc>
        <w:tc>
          <w:tcPr>
            <w:tcW w:w="921" w:type="dxa"/>
            <w:shd w:val="clear" w:color="auto" w:fill="auto"/>
          </w:tcPr>
          <w:p w14:paraId="3FB6CE48" w14:textId="30A009F9" w:rsidR="00185207" w:rsidRPr="00FB0C8D" w:rsidRDefault="00185207" w:rsidP="00FB0C8D">
            <w:pPr>
              <w:pStyle w:val="Tabletext"/>
              <w:spacing w:before="0" w:after="0"/>
              <w:ind w:left="0" w:right="0"/>
              <w:rPr>
                <w:ins w:id="2794" w:author="Abercrombie, Kerrie" w:date="2021-01-25T09:00:00Z"/>
                <w:rFonts w:cstheme="minorHAnsi"/>
                <w:szCs w:val="20"/>
              </w:rPr>
            </w:pPr>
            <w:ins w:id="2795" w:author="Abercrombie, Kerrie" w:date="2021-01-25T09:00:00Z">
              <w:r w:rsidRPr="00FB0C8D">
                <w:rPr>
                  <w:rFonts w:cstheme="minorHAnsi"/>
                  <w:szCs w:val="20"/>
                </w:rPr>
                <w:t>3.1</w:t>
              </w:r>
            </w:ins>
            <w:ins w:id="2796" w:author="Abercrombie, Kerrie" w:date="2021-01-26T21:54:00Z">
              <w:r w:rsidR="00EC66AC" w:rsidRPr="00FB0C8D">
                <w:rPr>
                  <w:rFonts w:cstheme="minorHAnsi"/>
                  <w:szCs w:val="20"/>
                </w:rPr>
                <w:t>4</w:t>
              </w:r>
            </w:ins>
            <w:ins w:id="2797" w:author="Abercrombie, Kerrie" w:date="2021-01-25T09:00:00Z">
              <w:r w:rsidRPr="00FB0C8D">
                <w:rPr>
                  <w:rFonts w:cstheme="minorHAnsi"/>
                  <w:szCs w:val="20"/>
                </w:rPr>
                <w:t>.1</w:t>
              </w:r>
            </w:ins>
          </w:p>
        </w:tc>
        <w:tc>
          <w:tcPr>
            <w:tcW w:w="4607" w:type="dxa"/>
            <w:shd w:val="clear" w:color="auto" w:fill="auto"/>
          </w:tcPr>
          <w:p w14:paraId="44BD5BA3" w14:textId="478B227C" w:rsidR="00185207" w:rsidRPr="00FB0C8D" w:rsidRDefault="00185207" w:rsidP="00FB0C8D">
            <w:pPr>
              <w:pStyle w:val="Tabletext"/>
              <w:spacing w:before="0" w:after="0"/>
              <w:ind w:left="0" w:right="0"/>
              <w:rPr>
                <w:ins w:id="2798" w:author="Abercrombie, Kerrie" w:date="2021-01-22T12:58:00Z"/>
                <w:rFonts w:cstheme="minorHAnsi"/>
                <w:szCs w:val="20"/>
              </w:rPr>
            </w:pPr>
          </w:p>
        </w:tc>
        <w:tc>
          <w:tcPr>
            <w:tcW w:w="683" w:type="dxa"/>
            <w:shd w:val="clear" w:color="auto" w:fill="auto"/>
          </w:tcPr>
          <w:p w14:paraId="2F71554E" w14:textId="77777777" w:rsidR="00185207" w:rsidRPr="00FB0C8D" w:rsidRDefault="00185207" w:rsidP="00FB0C8D">
            <w:pPr>
              <w:pStyle w:val="Tabletext"/>
              <w:spacing w:before="0" w:after="0"/>
              <w:rPr>
                <w:ins w:id="2799" w:author="Abercrombie, Kerrie" w:date="2021-01-22T12:58:00Z"/>
                <w:rFonts w:cstheme="minorHAnsi"/>
                <w:b/>
                <w:szCs w:val="20"/>
              </w:rPr>
            </w:pPr>
          </w:p>
        </w:tc>
        <w:tc>
          <w:tcPr>
            <w:tcW w:w="3003" w:type="dxa"/>
            <w:shd w:val="clear" w:color="auto" w:fill="auto"/>
          </w:tcPr>
          <w:p w14:paraId="29E26A0D" w14:textId="77777777" w:rsidR="00185207" w:rsidRPr="00FB0C8D" w:rsidRDefault="00185207" w:rsidP="00FB0C8D">
            <w:pPr>
              <w:pStyle w:val="Tabletext"/>
              <w:spacing w:before="0" w:after="0"/>
              <w:ind w:left="0" w:right="7"/>
              <w:rPr>
                <w:ins w:id="2800" w:author="Abercrombie, Kerrie" w:date="2021-01-22T12:58:00Z"/>
                <w:rFonts w:cstheme="minorHAnsi"/>
                <w:b/>
                <w:szCs w:val="20"/>
                <w:highlight w:val="yellow"/>
              </w:rPr>
            </w:pPr>
          </w:p>
        </w:tc>
      </w:tr>
      <w:tr w:rsidR="00185207" w:rsidRPr="00FB0C8D" w14:paraId="4BBBD01B" w14:textId="77777777" w:rsidTr="001067BE">
        <w:trPr>
          <w:trHeight w:val="60"/>
          <w:ins w:id="2801" w:author="Abercrombie, Kerrie" w:date="2021-01-22T12:58:00Z"/>
        </w:trPr>
        <w:tc>
          <w:tcPr>
            <w:tcW w:w="846" w:type="dxa"/>
            <w:vMerge/>
            <w:shd w:val="clear" w:color="auto" w:fill="auto"/>
          </w:tcPr>
          <w:p w14:paraId="34B6F648" w14:textId="77777777" w:rsidR="00185207" w:rsidRPr="00FB0C8D" w:rsidRDefault="00185207" w:rsidP="00FB0C8D">
            <w:pPr>
              <w:pStyle w:val="Tabletext"/>
              <w:spacing w:before="0" w:after="0"/>
              <w:rPr>
                <w:ins w:id="2802" w:author="Abercrombie, Kerrie" w:date="2021-01-22T12:58:00Z"/>
                <w:rFonts w:cstheme="minorHAnsi"/>
                <w:b/>
                <w:szCs w:val="20"/>
              </w:rPr>
            </w:pPr>
          </w:p>
        </w:tc>
        <w:tc>
          <w:tcPr>
            <w:tcW w:w="4607" w:type="dxa"/>
            <w:shd w:val="clear" w:color="auto" w:fill="auto"/>
          </w:tcPr>
          <w:p w14:paraId="4B186847" w14:textId="77777777" w:rsidR="000A604D" w:rsidRDefault="000A604D" w:rsidP="000A604D">
            <w:pPr>
              <w:pStyle w:val="Tabletext"/>
              <w:spacing w:before="0" w:after="0"/>
              <w:ind w:left="0" w:right="7"/>
              <w:rPr>
                <w:ins w:id="2803" w:author="Abercrombie, Kerrie" w:date="2021-01-27T11:42:00Z"/>
                <w:rFonts w:cstheme="minorHAnsi"/>
                <w:b/>
                <w:sz w:val="18"/>
                <w:szCs w:val="20"/>
                <w:highlight w:val="yellow"/>
              </w:rPr>
            </w:pPr>
            <w:ins w:id="2804" w:author="Abercrombie, Kerrie" w:date="2021-01-27T11:42:00Z">
              <w:r>
                <w:rPr>
                  <w:rFonts w:cstheme="minorHAnsi"/>
                  <w:b/>
                  <w:sz w:val="18"/>
                  <w:szCs w:val="20"/>
                  <w:highlight w:val="yellow"/>
                </w:rPr>
                <w:t xml:space="preserve">Extract from the revised A.857(XXX) -   </w:t>
              </w:r>
            </w:ins>
          </w:p>
          <w:p w14:paraId="673AC22C" w14:textId="413260C9" w:rsidR="00185207" w:rsidRPr="00FB0C8D" w:rsidRDefault="00185207" w:rsidP="00FB0C8D">
            <w:pPr>
              <w:pStyle w:val="Tabletext"/>
              <w:spacing w:before="0" w:after="0"/>
              <w:ind w:left="0" w:right="7"/>
              <w:rPr>
                <w:ins w:id="2805" w:author="Abercrombie, Kerrie" w:date="2021-01-25T09:00:00Z"/>
                <w:rFonts w:cstheme="minorHAnsi"/>
                <w:b/>
                <w:sz w:val="18"/>
                <w:szCs w:val="20"/>
                <w:highlight w:val="yellow"/>
              </w:rPr>
            </w:pPr>
            <w:ins w:id="2806" w:author="Abercrombie, Kerrie" w:date="2021-01-25T09:00:00Z">
              <w:r w:rsidRPr="00FB0C8D">
                <w:rPr>
                  <w:rFonts w:cstheme="minorHAnsi"/>
                  <w:b/>
                  <w:sz w:val="18"/>
                  <w:szCs w:val="20"/>
                  <w:highlight w:val="yellow"/>
                </w:rPr>
                <w:t>RESPONDING TO DEVELOPING UNSAFE SITUATIONS</w:t>
              </w:r>
            </w:ins>
          </w:p>
          <w:p w14:paraId="5437FABC" w14:textId="77777777" w:rsidR="00185207" w:rsidRPr="00FB0C8D" w:rsidRDefault="00185207" w:rsidP="00FB0C8D">
            <w:pPr>
              <w:pStyle w:val="Tabletext"/>
              <w:spacing w:before="0" w:after="0"/>
              <w:ind w:right="7"/>
              <w:rPr>
                <w:ins w:id="2807" w:author="Abercrombie, Kerrie" w:date="2021-01-25T09:00:00Z"/>
                <w:rFonts w:cstheme="minorHAnsi"/>
                <w:sz w:val="18"/>
                <w:szCs w:val="20"/>
                <w:highlight w:val="yellow"/>
              </w:rPr>
            </w:pPr>
            <w:ins w:id="2808" w:author="Abercrombie, Kerrie" w:date="2021-01-25T09:00:00Z">
              <w:r w:rsidRPr="00FB0C8D">
                <w:rPr>
                  <w:rFonts w:cstheme="minorHAnsi"/>
                  <w:sz w:val="18"/>
                  <w:szCs w:val="20"/>
                  <w:highlight w:val="yellow"/>
                </w:rPr>
                <w:t>3 responding to developing unsafe situations, which may include:</w:t>
              </w:r>
            </w:ins>
          </w:p>
          <w:p w14:paraId="029AD598" w14:textId="77777777" w:rsidR="00185207" w:rsidRPr="00FB0C8D" w:rsidRDefault="00185207" w:rsidP="00FB0C8D">
            <w:pPr>
              <w:pStyle w:val="Tabletext"/>
              <w:spacing w:before="0" w:after="0"/>
              <w:ind w:left="312" w:right="7"/>
              <w:rPr>
                <w:ins w:id="2809" w:author="Abercrombie, Kerrie" w:date="2021-01-25T09:00:00Z"/>
                <w:rFonts w:cstheme="minorHAnsi"/>
                <w:sz w:val="18"/>
                <w:szCs w:val="20"/>
                <w:highlight w:val="yellow"/>
              </w:rPr>
            </w:pPr>
            <w:ins w:id="2810" w:author="Abercrombie, Kerrie" w:date="2021-01-25T09:00:00Z">
              <w:r w:rsidRPr="00FB0C8D">
                <w:rPr>
                  <w:rFonts w:cstheme="minorHAnsi"/>
                  <w:sz w:val="18"/>
                  <w:szCs w:val="20"/>
                  <w:highlight w:val="yellow"/>
                </w:rPr>
                <w:t>.1 a ship unsure of its route or position;</w:t>
              </w:r>
            </w:ins>
          </w:p>
          <w:p w14:paraId="0900CCCA" w14:textId="77777777" w:rsidR="00185207" w:rsidRPr="00FB0C8D" w:rsidRDefault="00185207" w:rsidP="00FB0C8D">
            <w:pPr>
              <w:pStyle w:val="Tabletext"/>
              <w:spacing w:before="0" w:after="0"/>
              <w:ind w:left="312" w:right="7"/>
              <w:rPr>
                <w:ins w:id="2811" w:author="Abercrombie, Kerrie" w:date="2021-01-25T09:00:00Z"/>
                <w:rFonts w:cstheme="minorHAnsi"/>
                <w:sz w:val="18"/>
                <w:szCs w:val="20"/>
                <w:highlight w:val="yellow"/>
              </w:rPr>
            </w:pPr>
            <w:ins w:id="2812" w:author="Abercrombie, Kerrie" w:date="2021-01-25T09:00:00Z">
              <w:r w:rsidRPr="00FB0C8D">
                <w:rPr>
                  <w:rFonts w:cstheme="minorHAnsi"/>
                  <w:sz w:val="18"/>
                  <w:szCs w:val="20"/>
                  <w:highlight w:val="yellow"/>
                </w:rPr>
                <w:t>.2 a ship deviating from the route;</w:t>
              </w:r>
            </w:ins>
          </w:p>
          <w:p w14:paraId="7EBD0712" w14:textId="77777777" w:rsidR="00185207" w:rsidRPr="00FB0C8D" w:rsidRDefault="00185207" w:rsidP="00FB0C8D">
            <w:pPr>
              <w:pStyle w:val="Tabletext"/>
              <w:spacing w:before="0" w:after="0"/>
              <w:ind w:left="312" w:right="7"/>
              <w:rPr>
                <w:ins w:id="2813" w:author="Abercrombie, Kerrie" w:date="2021-01-25T09:00:00Z"/>
                <w:rFonts w:cstheme="minorHAnsi"/>
                <w:sz w:val="18"/>
                <w:szCs w:val="20"/>
                <w:highlight w:val="yellow"/>
              </w:rPr>
            </w:pPr>
            <w:ins w:id="2814" w:author="Abercrombie, Kerrie" w:date="2021-01-25T09:00:00Z">
              <w:r w:rsidRPr="00FB0C8D">
                <w:rPr>
                  <w:rFonts w:cstheme="minorHAnsi"/>
                  <w:sz w:val="18"/>
                  <w:szCs w:val="20"/>
                  <w:highlight w:val="yellow"/>
                </w:rPr>
                <w:t>.3 a ship requiring guidance to an anchoring position;</w:t>
              </w:r>
            </w:ins>
          </w:p>
          <w:p w14:paraId="34C53C62" w14:textId="77777777" w:rsidR="00185207" w:rsidRPr="00FB0C8D" w:rsidRDefault="00185207" w:rsidP="00FB0C8D">
            <w:pPr>
              <w:pStyle w:val="Tabletext"/>
              <w:spacing w:before="0" w:after="0"/>
              <w:ind w:left="312" w:right="7"/>
              <w:rPr>
                <w:ins w:id="2815" w:author="Abercrombie, Kerrie" w:date="2021-01-25T09:00:00Z"/>
                <w:rFonts w:cstheme="minorHAnsi"/>
                <w:sz w:val="18"/>
                <w:szCs w:val="20"/>
                <w:highlight w:val="yellow"/>
              </w:rPr>
            </w:pPr>
            <w:ins w:id="2816" w:author="Abercrombie, Kerrie" w:date="2021-01-25T09:00:00Z">
              <w:r w:rsidRPr="00FB0C8D">
                <w:rPr>
                  <w:rFonts w:cstheme="minorHAnsi"/>
                  <w:sz w:val="18"/>
                  <w:szCs w:val="20"/>
                  <w:highlight w:val="yellow"/>
                </w:rPr>
                <w:t>.4 a ship that has defects or deficiencies, such as navigation or manoeuvring equipment failure;</w:t>
              </w:r>
            </w:ins>
          </w:p>
          <w:p w14:paraId="0DAA5A17" w14:textId="77777777" w:rsidR="00185207" w:rsidRPr="00FB0C8D" w:rsidRDefault="00185207" w:rsidP="00FB0C8D">
            <w:pPr>
              <w:pStyle w:val="Tabletext"/>
              <w:spacing w:before="0" w:after="0"/>
              <w:ind w:left="312" w:right="7"/>
              <w:rPr>
                <w:ins w:id="2817" w:author="Abercrombie, Kerrie" w:date="2021-01-25T09:00:00Z"/>
                <w:rFonts w:cstheme="minorHAnsi"/>
                <w:sz w:val="18"/>
                <w:szCs w:val="20"/>
                <w:highlight w:val="yellow"/>
              </w:rPr>
            </w:pPr>
            <w:ins w:id="2818" w:author="Abercrombie, Kerrie" w:date="2021-01-25T09:00:00Z">
              <w:r w:rsidRPr="00FB0C8D">
                <w:rPr>
                  <w:rFonts w:cstheme="minorHAnsi"/>
                  <w:sz w:val="18"/>
                  <w:szCs w:val="20"/>
                  <w:highlight w:val="yellow"/>
                </w:rPr>
                <w:t>.5 severe meteorological conditions (e.g. low visibility, strong winds);</w:t>
              </w:r>
            </w:ins>
          </w:p>
          <w:p w14:paraId="5B4ED9B4" w14:textId="77777777" w:rsidR="00185207" w:rsidRPr="00FB0C8D" w:rsidRDefault="00185207" w:rsidP="00FB0C8D">
            <w:pPr>
              <w:pStyle w:val="Tabletext"/>
              <w:spacing w:before="0" w:after="0"/>
              <w:ind w:left="312" w:right="7"/>
              <w:rPr>
                <w:ins w:id="2819" w:author="Abercrombie, Kerrie" w:date="2021-01-25T09:00:00Z"/>
                <w:rFonts w:cstheme="minorHAnsi"/>
                <w:sz w:val="18"/>
                <w:szCs w:val="20"/>
                <w:highlight w:val="yellow"/>
              </w:rPr>
            </w:pPr>
            <w:ins w:id="2820" w:author="Abercrombie, Kerrie" w:date="2021-01-25T09:00:00Z">
              <w:r w:rsidRPr="00FB0C8D">
                <w:rPr>
                  <w:rFonts w:cstheme="minorHAnsi"/>
                  <w:sz w:val="18"/>
                  <w:szCs w:val="20"/>
                  <w:highlight w:val="yellow"/>
                </w:rPr>
                <w:t>.6 a ship at risk of grounding or collision; and</w:t>
              </w:r>
            </w:ins>
          </w:p>
          <w:p w14:paraId="7249B2F5" w14:textId="7B02B4D0" w:rsidR="00185207" w:rsidRPr="00FB0C8D" w:rsidRDefault="00185207" w:rsidP="00FB0C8D">
            <w:pPr>
              <w:pStyle w:val="Tabletext"/>
              <w:spacing w:before="0" w:after="0"/>
              <w:ind w:left="312" w:right="0"/>
              <w:rPr>
                <w:ins w:id="2821" w:author="Abercrombie, Kerrie" w:date="2021-01-22T12:58:00Z"/>
                <w:rFonts w:cstheme="minorHAnsi"/>
                <w:b/>
                <w:szCs w:val="20"/>
              </w:rPr>
            </w:pPr>
            <w:ins w:id="2822" w:author="Abercrombie, Kerrie" w:date="2021-01-25T09:00:00Z">
              <w:r w:rsidRPr="00FB0C8D">
                <w:rPr>
                  <w:rFonts w:cstheme="minorHAnsi"/>
                  <w:sz w:val="18"/>
                  <w:szCs w:val="20"/>
                  <w:highlight w:val="yellow"/>
                </w:rPr>
                <w:t>.7 emergency response or support to emergency services.</w:t>
              </w:r>
            </w:ins>
          </w:p>
        </w:tc>
        <w:tc>
          <w:tcPr>
            <w:tcW w:w="921" w:type="dxa"/>
            <w:shd w:val="clear" w:color="auto" w:fill="auto"/>
          </w:tcPr>
          <w:p w14:paraId="22D2A63C" w14:textId="77777777" w:rsidR="00185207" w:rsidRPr="00FB0C8D" w:rsidRDefault="00185207" w:rsidP="00FB0C8D">
            <w:pPr>
              <w:pStyle w:val="Tabletext"/>
              <w:spacing w:before="0" w:after="0"/>
              <w:ind w:left="0" w:right="0"/>
              <w:rPr>
                <w:ins w:id="2823" w:author="Abercrombie, Kerrie" w:date="2021-01-25T09:00:00Z"/>
                <w:rFonts w:cstheme="minorHAnsi"/>
                <w:szCs w:val="20"/>
              </w:rPr>
            </w:pPr>
          </w:p>
        </w:tc>
        <w:tc>
          <w:tcPr>
            <w:tcW w:w="4607" w:type="dxa"/>
            <w:shd w:val="clear" w:color="auto" w:fill="auto"/>
          </w:tcPr>
          <w:p w14:paraId="10635DB0" w14:textId="631474D3" w:rsidR="00185207" w:rsidRPr="00FB0C8D" w:rsidRDefault="00185207" w:rsidP="00FB0C8D">
            <w:pPr>
              <w:pStyle w:val="Tabletext"/>
              <w:spacing w:before="0" w:after="0"/>
              <w:ind w:left="0" w:right="0"/>
              <w:rPr>
                <w:ins w:id="2824" w:author="Abercrombie, Kerrie" w:date="2021-01-22T12:58:00Z"/>
                <w:rFonts w:cstheme="minorHAnsi"/>
                <w:szCs w:val="20"/>
              </w:rPr>
            </w:pPr>
          </w:p>
        </w:tc>
        <w:tc>
          <w:tcPr>
            <w:tcW w:w="683" w:type="dxa"/>
            <w:shd w:val="clear" w:color="auto" w:fill="auto"/>
          </w:tcPr>
          <w:p w14:paraId="4F0DE601" w14:textId="77777777" w:rsidR="00185207" w:rsidRPr="00FB0C8D" w:rsidRDefault="00185207" w:rsidP="00FB0C8D">
            <w:pPr>
              <w:pStyle w:val="Tabletext"/>
              <w:spacing w:before="0" w:after="0"/>
              <w:rPr>
                <w:ins w:id="2825" w:author="Abercrombie, Kerrie" w:date="2021-01-22T12:58:00Z"/>
                <w:rFonts w:cstheme="minorHAnsi"/>
                <w:b/>
                <w:szCs w:val="20"/>
              </w:rPr>
            </w:pPr>
          </w:p>
        </w:tc>
        <w:tc>
          <w:tcPr>
            <w:tcW w:w="3003" w:type="dxa"/>
            <w:shd w:val="clear" w:color="auto" w:fill="auto"/>
          </w:tcPr>
          <w:p w14:paraId="633D8FA0" w14:textId="77777777" w:rsidR="00185207" w:rsidRPr="00FB0C8D" w:rsidRDefault="00185207" w:rsidP="00FB0C8D">
            <w:pPr>
              <w:pStyle w:val="Tabletext"/>
              <w:spacing w:before="0" w:after="0"/>
              <w:ind w:left="0" w:right="7"/>
              <w:rPr>
                <w:ins w:id="2826" w:author="Abercrombie, Kerrie" w:date="2021-01-22T12:58:00Z"/>
                <w:rFonts w:cstheme="minorHAnsi"/>
                <w:b/>
                <w:szCs w:val="20"/>
              </w:rPr>
            </w:pPr>
          </w:p>
        </w:tc>
      </w:tr>
      <w:tr w:rsidR="00185207" w:rsidRPr="00FB0C8D" w14:paraId="27CC9071" w14:textId="77777777" w:rsidTr="001067BE">
        <w:trPr>
          <w:trHeight w:val="60"/>
          <w:ins w:id="2827" w:author="Abercrombie, Kerrie" w:date="2021-01-22T12:58:00Z"/>
        </w:trPr>
        <w:tc>
          <w:tcPr>
            <w:tcW w:w="846" w:type="dxa"/>
            <w:vMerge/>
            <w:shd w:val="clear" w:color="auto" w:fill="auto"/>
          </w:tcPr>
          <w:p w14:paraId="20059A1E" w14:textId="77777777" w:rsidR="00185207" w:rsidRPr="00FB0C8D" w:rsidRDefault="00185207" w:rsidP="00FB0C8D">
            <w:pPr>
              <w:pStyle w:val="Tabletext"/>
              <w:spacing w:before="0" w:after="0"/>
              <w:rPr>
                <w:ins w:id="2828" w:author="Abercrombie, Kerrie" w:date="2021-01-22T12:58:00Z"/>
                <w:rFonts w:cstheme="minorHAnsi"/>
                <w:b/>
                <w:szCs w:val="20"/>
              </w:rPr>
            </w:pPr>
          </w:p>
        </w:tc>
        <w:tc>
          <w:tcPr>
            <w:tcW w:w="4607" w:type="dxa"/>
            <w:shd w:val="clear" w:color="auto" w:fill="auto"/>
          </w:tcPr>
          <w:p w14:paraId="2ACD0953" w14:textId="77777777" w:rsidR="00185207" w:rsidRPr="00FB0C8D" w:rsidRDefault="00185207" w:rsidP="00FB0C8D">
            <w:pPr>
              <w:pStyle w:val="Tabletext"/>
              <w:spacing w:before="0" w:after="0"/>
              <w:ind w:left="0" w:right="0"/>
              <w:rPr>
                <w:ins w:id="2829" w:author="Abercrombie, Kerrie" w:date="2021-01-22T12:58:00Z"/>
                <w:rFonts w:cstheme="minorHAnsi"/>
                <w:b/>
                <w:szCs w:val="20"/>
              </w:rPr>
            </w:pPr>
          </w:p>
        </w:tc>
        <w:tc>
          <w:tcPr>
            <w:tcW w:w="921" w:type="dxa"/>
            <w:shd w:val="clear" w:color="auto" w:fill="auto"/>
          </w:tcPr>
          <w:p w14:paraId="627E3797" w14:textId="77777777" w:rsidR="00185207" w:rsidRPr="00FB0C8D" w:rsidRDefault="00185207" w:rsidP="00FB0C8D">
            <w:pPr>
              <w:pStyle w:val="Tabletext"/>
              <w:spacing w:before="0" w:after="0"/>
              <w:ind w:left="0" w:right="0"/>
              <w:rPr>
                <w:ins w:id="2830" w:author="Abercrombie, Kerrie" w:date="2021-01-25T09:00:00Z"/>
                <w:rFonts w:cstheme="minorHAnsi"/>
                <w:szCs w:val="20"/>
              </w:rPr>
            </w:pPr>
          </w:p>
        </w:tc>
        <w:tc>
          <w:tcPr>
            <w:tcW w:w="4607" w:type="dxa"/>
            <w:shd w:val="clear" w:color="auto" w:fill="auto"/>
          </w:tcPr>
          <w:p w14:paraId="16EB80E8" w14:textId="06400EA3" w:rsidR="00185207" w:rsidRPr="00FB0C8D" w:rsidRDefault="00185207" w:rsidP="00FB0C8D">
            <w:pPr>
              <w:pStyle w:val="Tabletext"/>
              <w:spacing w:before="0" w:after="0"/>
              <w:ind w:left="0" w:right="0"/>
              <w:rPr>
                <w:ins w:id="2831" w:author="Abercrombie, Kerrie" w:date="2021-01-22T12:58:00Z"/>
                <w:rFonts w:cstheme="minorHAnsi"/>
                <w:szCs w:val="20"/>
              </w:rPr>
            </w:pPr>
          </w:p>
        </w:tc>
        <w:tc>
          <w:tcPr>
            <w:tcW w:w="683" w:type="dxa"/>
            <w:shd w:val="clear" w:color="auto" w:fill="auto"/>
          </w:tcPr>
          <w:p w14:paraId="63BD1042" w14:textId="77777777" w:rsidR="00185207" w:rsidRPr="00FB0C8D" w:rsidRDefault="00185207" w:rsidP="00FB0C8D">
            <w:pPr>
              <w:pStyle w:val="Tabletext"/>
              <w:spacing w:before="0" w:after="0"/>
              <w:rPr>
                <w:ins w:id="2832" w:author="Abercrombie, Kerrie" w:date="2021-01-22T12:58:00Z"/>
                <w:rFonts w:cstheme="minorHAnsi"/>
                <w:b/>
                <w:szCs w:val="20"/>
              </w:rPr>
            </w:pPr>
          </w:p>
        </w:tc>
        <w:tc>
          <w:tcPr>
            <w:tcW w:w="3003" w:type="dxa"/>
            <w:shd w:val="clear" w:color="auto" w:fill="auto"/>
          </w:tcPr>
          <w:p w14:paraId="672594DB" w14:textId="77777777" w:rsidR="00185207" w:rsidRPr="00FB0C8D" w:rsidRDefault="00185207" w:rsidP="00FB0C8D">
            <w:pPr>
              <w:pStyle w:val="Tabletext"/>
              <w:spacing w:before="0" w:after="0"/>
              <w:ind w:left="0" w:right="7"/>
              <w:rPr>
                <w:ins w:id="2833" w:author="Abercrombie, Kerrie" w:date="2021-01-22T12:58:00Z"/>
                <w:rFonts w:cstheme="minorHAnsi"/>
                <w:b/>
                <w:szCs w:val="20"/>
              </w:rPr>
            </w:pPr>
          </w:p>
        </w:tc>
      </w:tr>
      <w:tr w:rsidR="00185207" w:rsidRPr="00FB0C8D" w14:paraId="190B9A07" w14:textId="77777777" w:rsidTr="002B5A22">
        <w:trPr>
          <w:trHeight w:val="60"/>
          <w:ins w:id="2834" w:author="Abercrombie, Kerrie" w:date="2021-01-22T12:58:00Z"/>
        </w:trPr>
        <w:tc>
          <w:tcPr>
            <w:tcW w:w="846" w:type="dxa"/>
            <w:shd w:val="clear" w:color="auto" w:fill="F2F2F2" w:themeFill="background1" w:themeFillShade="F2"/>
          </w:tcPr>
          <w:p w14:paraId="4B455ACA" w14:textId="7010F6A1" w:rsidR="00185207" w:rsidRPr="00FB0C8D" w:rsidRDefault="00185207" w:rsidP="00FB0C8D">
            <w:pPr>
              <w:pStyle w:val="Tabletext"/>
              <w:spacing w:before="0" w:after="0"/>
              <w:rPr>
                <w:ins w:id="2835" w:author="Abercrombie, Kerrie" w:date="2021-01-22T12:58:00Z"/>
                <w:rFonts w:cstheme="minorHAnsi"/>
                <w:b/>
                <w:szCs w:val="20"/>
              </w:rPr>
            </w:pPr>
            <w:ins w:id="2836" w:author="Abercrombie, Kerrie" w:date="2021-01-22T13:36:00Z">
              <w:r w:rsidRPr="00FB0C8D">
                <w:rPr>
                  <w:rFonts w:cstheme="minorHAnsi"/>
                  <w:b/>
                  <w:szCs w:val="20"/>
                </w:rPr>
                <w:t>3.1</w:t>
              </w:r>
            </w:ins>
            <w:ins w:id="2837" w:author="Abercrombie, Kerrie" w:date="2021-01-26T21:55:00Z">
              <w:r w:rsidR="00EC66AC" w:rsidRPr="00FB0C8D">
                <w:rPr>
                  <w:rFonts w:cstheme="minorHAnsi"/>
                  <w:b/>
                  <w:szCs w:val="20"/>
                </w:rPr>
                <w:t>5</w:t>
              </w:r>
            </w:ins>
          </w:p>
        </w:tc>
        <w:tc>
          <w:tcPr>
            <w:tcW w:w="4607" w:type="dxa"/>
            <w:shd w:val="clear" w:color="auto" w:fill="F2F2F2" w:themeFill="background1" w:themeFillShade="F2"/>
          </w:tcPr>
          <w:p w14:paraId="53564858" w14:textId="60BBE0E4" w:rsidR="00185207" w:rsidRPr="00FB0C8D" w:rsidRDefault="00185207" w:rsidP="00FB0C8D">
            <w:pPr>
              <w:pStyle w:val="Tabletext"/>
              <w:spacing w:before="0" w:after="0"/>
              <w:ind w:left="0" w:right="0"/>
              <w:rPr>
                <w:ins w:id="2838" w:author="Abercrombie, Kerrie" w:date="2021-01-22T12:58:00Z"/>
                <w:rFonts w:cstheme="minorHAnsi"/>
                <w:b/>
                <w:szCs w:val="20"/>
              </w:rPr>
            </w:pPr>
            <w:ins w:id="2839" w:author="Abercrombie, Kerrie" w:date="2021-01-22T13:36:00Z">
              <w:r w:rsidRPr="00FB0C8D">
                <w:rPr>
                  <w:rFonts w:cstheme="minorHAnsi"/>
                  <w:b/>
                  <w:szCs w:val="20"/>
                </w:rPr>
                <w:t>INTERNATIONAL AND NATIONAL REGULATIONS/</w:t>
              </w:r>
            </w:ins>
            <w:ins w:id="2840" w:author="Abercrombie, Kerrie" w:date="2021-01-26T21:55:00Z">
              <w:r w:rsidR="00EC66AC" w:rsidRPr="00FB0C8D">
                <w:rPr>
                  <w:rFonts w:cstheme="minorHAnsi"/>
                  <w:b/>
                  <w:szCs w:val="20"/>
                </w:rPr>
                <w:t xml:space="preserve"> </w:t>
              </w:r>
            </w:ins>
            <w:ins w:id="2841" w:author="Abercrombie, Kerrie" w:date="2021-01-22T13:36:00Z">
              <w:r w:rsidRPr="00FB0C8D">
                <w:rPr>
                  <w:rFonts w:cstheme="minorHAnsi"/>
                  <w:b/>
                  <w:szCs w:val="20"/>
                </w:rPr>
                <w:t>PROCEDURES</w:t>
              </w:r>
            </w:ins>
            <w:ins w:id="2842" w:author="Abercrombie, Kerrie" w:date="2021-01-26T21:55:00Z">
              <w:r w:rsidR="00EC66AC" w:rsidRPr="00FB0C8D">
                <w:rPr>
                  <w:rFonts w:cstheme="minorHAnsi"/>
                  <w:b/>
                  <w:szCs w:val="20"/>
                </w:rPr>
                <w:t xml:space="preserve"> FOR EMERGENCY RESPONSE</w:t>
              </w:r>
            </w:ins>
          </w:p>
        </w:tc>
        <w:tc>
          <w:tcPr>
            <w:tcW w:w="921" w:type="dxa"/>
            <w:shd w:val="clear" w:color="auto" w:fill="F2F2F2" w:themeFill="background1" w:themeFillShade="F2"/>
          </w:tcPr>
          <w:p w14:paraId="47AA2189" w14:textId="77777777" w:rsidR="00185207" w:rsidRPr="00FB0C8D" w:rsidRDefault="00185207" w:rsidP="00FB0C8D">
            <w:pPr>
              <w:pStyle w:val="Tabletext"/>
              <w:spacing w:before="0" w:after="0"/>
              <w:ind w:left="0" w:right="0"/>
              <w:rPr>
                <w:ins w:id="2843" w:author="Abercrombie, Kerrie" w:date="2021-01-25T09:00:00Z"/>
                <w:rFonts w:cstheme="minorHAnsi"/>
                <w:szCs w:val="20"/>
              </w:rPr>
            </w:pPr>
          </w:p>
        </w:tc>
        <w:tc>
          <w:tcPr>
            <w:tcW w:w="4607" w:type="dxa"/>
            <w:shd w:val="clear" w:color="auto" w:fill="F2F2F2" w:themeFill="background1" w:themeFillShade="F2"/>
          </w:tcPr>
          <w:p w14:paraId="302236C1" w14:textId="1F27746C" w:rsidR="00185207" w:rsidRPr="00FB0C8D" w:rsidRDefault="00185207" w:rsidP="00FB0C8D">
            <w:pPr>
              <w:pStyle w:val="Tabletext"/>
              <w:spacing w:before="0" w:after="0"/>
              <w:ind w:left="0" w:right="0"/>
              <w:rPr>
                <w:ins w:id="2844" w:author="Abercrombie, Kerrie" w:date="2021-01-22T12:58:00Z"/>
                <w:rFonts w:cstheme="minorHAnsi"/>
                <w:szCs w:val="20"/>
              </w:rPr>
            </w:pPr>
          </w:p>
        </w:tc>
        <w:tc>
          <w:tcPr>
            <w:tcW w:w="683" w:type="dxa"/>
            <w:shd w:val="clear" w:color="auto" w:fill="F2F2F2" w:themeFill="background1" w:themeFillShade="F2"/>
          </w:tcPr>
          <w:p w14:paraId="2B9B5B56" w14:textId="77777777" w:rsidR="00185207" w:rsidRPr="00FB0C8D" w:rsidRDefault="00185207" w:rsidP="00FB0C8D">
            <w:pPr>
              <w:pStyle w:val="Tabletext"/>
              <w:spacing w:before="0" w:after="0"/>
              <w:rPr>
                <w:ins w:id="2845" w:author="Abercrombie, Kerrie" w:date="2021-01-22T12:58:00Z"/>
                <w:rFonts w:cstheme="minorHAnsi"/>
                <w:b/>
                <w:szCs w:val="20"/>
              </w:rPr>
            </w:pPr>
          </w:p>
        </w:tc>
        <w:tc>
          <w:tcPr>
            <w:tcW w:w="3003" w:type="dxa"/>
            <w:shd w:val="clear" w:color="auto" w:fill="F2F2F2" w:themeFill="background1" w:themeFillShade="F2"/>
          </w:tcPr>
          <w:p w14:paraId="020BC830" w14:textId="77777777" w:rsidR="00185207" w:rsidRPr="00FB0C8D" w:rsidRDefault="00185207" w:rsidP="00FB0C8D">
            <w:pPr>
              <w:pStyle w:val="Tabletext"/>
              <w:spacing w:before="0" w:after="0"/>
              <w:ind w:left="0" w:right="7"/>
              <w:rPr>
                <w:ins w:id="2846" w:author="Abercrombie, Kerrie" w:date="2021-01-22T12:58:00Z"/>
                <w:rFonts w:cstheme="minorHAnsi"/>
                <w:b/>
                <w:szCs w:val="20"/>
              </w:rPr>
            </w:pPr>
          </w:p>
        </w:tc>
      </w:tr>
      <w:tr w:rsidR="00EC66AC" w:rsidRPr="00FB0C8D" w14:paraId="5731F77F" w14:textId="77777777" w:rsidTr="001067BE">
        <w:trPr>
          <w:trHeight w:val="60"/>
          <w:ins w:id="2847" w:author="Abercrombie, Kerrie" w:date="2021-01-22T13:36:00Z"/>
        </w:trPr>
        <w:tc>
          <w:tcPr>
            <w:tcW w:w="846" w:type="dxa"/>
            <w:vMerge w:val="restart"/>
            <w:shd w:val="clear" w:color="auto" w:fill="auto"/>
          </w:tcPr>
          <w:p w14:paraId="391C2C7E" w14:textId="77777777" w:rsidR="00EC66AC" w:rsidRPr="00FB0C8D" w:rsidRDefault="00EC66AC" w:rsidP="00FB0C8D">
            <w:pPr>
              <w:pStyle w:val="Tabletext"/>
              <w:spacing w:before="0" w:after="0"/>
              <w:rPr>
                <w:ins w:id="2848" w:author="Abercrombie, Kerrie" w:date="2021-01-22T13:36:00Z"/>
                <w:rFonts w:cstheme="minorHAnsi"/>
                <w:b/>
                <w:szCs w:val="20"/>
              </w:rPr>
            </w:pPr>
          </w:p>
        </w:tc>
        <w:tc>
          <w:tcPr>
            <w:tcW w:w="4607" w:type="dxa"/>
            <w:vMerge w:val="restart"/>
            <w:shd w:val="clear" w:color="auto" w:fill="auto"/>
          </w:tcPr>
          <w:p w14:paraId="2446F0D1" w14:textId="5740EC45" w:rsidR="00EC66AC" w:rsidRPr="00087D3E" w:rsidRDefault="00EC66AC" w:rsidP="00FB0C8D">
            <w:pPr>
              <w:pStyle w:val="Tabletext"/>
              <w:spacing w:before="0" w:after="0"/>
              <w:ind w:left="0" w:right="0"/>
              <w:rPr>
                <w:ins w:id="2849" w:author="Abercrombie, Kerrie" w:date="2021-01-22T13:36:00Z"/>
                <w:rFonts w:cstheme="minorHAnsi"/>
                <w:b/>
                <w:i/>
                <w:szCs w:val="20"/>
              </w:rPr>
            </w:pPr>
            <w:ins w:id="2850" w:author="Abercrombie, Kerrie" w:date="2021-01-22T13:36:00Z">
              <w:r w:rsidRPr="00087D3E">
                <w:rPr>
                  <w:rFonts w:cstheme="minorHAnsi"/>
                  <w:i/>
                  <w:szCs w:val="20"/>
                </w:rPr>
                <w:t>Demonstrated knowledge of the scope of responsibilities and authority to act in emergency situations with regards to local, national and international regulations and procedures.</w:t>
              </w:r>
            </w:ins>
          </w:p>
        </w:tc>
        <w:tc>
          <w:tcPr>
            <w:tcW w:w="921" w:type="dxa"/>
            <w:shd w:val="clear" w:color="auto" w:fill="auto"/>
          </w:tcPr>
          <w:p w14:paraId="678A44A1" w14:textId="4F298F88" w:rsidR="00EC66AC" w:rsidRPr="00FB0C8D" w:rsidRDefault="00EC66AC" w:rsidP="00FB0C8D">
            <w:pPr>
              <w:pStyle w:val="Tabletext"/>
              <w:spacing w:before="0" w:after="0"/>
              <w:ind w:left="0" w:right="0"/>
              <w:rPr>
                <w:ins w:id="2851" w:author="Abercrombie, Kerrie" w:date="2021-01-25T09:00:00Z"/>
                <w:rFonts w:cstheme="minorHAnsi"/>
                <w:szCs w:val="20"/>
              </w:rPr>
            </w:pPr>
            <w:ins w:id="2852" w:author="Abercrombie, Kerrie" w:date="2021-01-25T09:00:00Z">
              <w:r w:rsidRPr="00FB0C8D">
                <w:rPr>
                  <w:rFonts w:cstheme="minorHAnsi"/>
                  <w:szCs w:val="20"/>
                </w:rPr>
                <w:t>3.1</w:t>
              </w:r>
            </w:ins>
            <w:ins w:id="2853" w:author="Abercrombie, Kerrie" w:date="2021-01-26T22:14:00Z">
              <w:r w:rsidR="00FB0C8D" w:rsidRPr="00FB0C8D">
                <w:rPr>
                  <w:rFonts w:cstheme="minorHAnsi"/>
                  <w:szCs w:val="20"/>
                </w:rPr>
                <w:t>5</w:t>
              </w:r>
            </w:ins>
            <w:ins w:id="2854" w:author="Abercrombie, Kerrie" w:date="2021-01-25T09:00:00Z">
              <w:r w:rsidRPr="00FB0C8D">
                <w:rPr>
                  <w:rFonts w:cstheme="minorHAnsi"/>
                  <w:szCs w:val="20"/>
                </w:rPr>
                <w:t>.1</w:t>
              </w:r>
            </w:ins>
          </w:p>
        </w:tc>
        <w:tc>
          <w:tcPr>
            <w:tcW w:w="4607" w:type="dxa"/>
            <w:shd w:val="clear" w:color="auto" w:fill="auto"/>
          </w:tcPr>
          <w:p w14:paraId="50915638" w14:textId="64D5577D" w:rsidR="00EC66AC" w:rsidRPr="00FB0C8D" w:rsidRDefault="00EC66AC" w:rsidP="00FB0C8D">
            <w:pPr>
              <w:pStyle w:val="Tabletext"/>
              <w:spacing w:before="0" w:after="0"/>
              <w:ind w:left="0" w:right="0"/>
              <w:rPr>
                <w:ins w:id="2855" w:author="Abercrombie, Kerrie" w:date="2021-01-22T13:36:00Z"/>
                <w:rFonts w:cstheme="minorHAnsi"/>
                <w:szCs w:val="20"/>
              </w:rPr>
            </w:pPr>
            <w:ins w:id="2856" w:author="Abercrombie, Kerrie" w:date="2021-01-22T13:36:00Z">
              <w:r w:rsidRPr="00FB0C8D">
                <w:rPr>
                  <w:rFonts w:cstheme="minorHAnsi"/>
                  <w:szCs w:val="20"/>
                </w:rPr>
                <w:t>International</w:t>
              </w:r>
            </w:ins>
          </w:p>
        </w:tc>
        <w:tc>
          <w:tcPr>
            <w:tcW w:w="683" w:type="dxa"/>
            <w:shd w:val="clear" w:color="auto" w:fill="auto"/>
          </w:tcPr>
          <w:p w14:paraId="72A58971" w14:textId="77777777" w:rsidR="00EC66AC" w:rsidRPr="00FB0C8D" w:rsidRDefault="00EC66AC" w:rsidP="00FB0C8D">
            <w:pPr>
              <w:pStyle w:val="Tabletext"/>
              <w:spacing w:before="0" w:after="0"/>
              <w:rPr>
                <w:ins w:id="2857" w:author="Abercrombie, Kerrie" w:date="2021-01-22T13:36:00Z"/>
                <w:rFonts w:cstheme="minorHAnsi"/>
                <w:b/>
                <w:szCs w:val="20"/>
              </w:rPr>
            </w:pPr>
          </w:p>
        </w:tc>
        <w:tc>
          <w:tcPr>
            <w:tcW w:w="3003" w:type="dxa"/>
            <w:shd w:val="clear" w:color="auto" w:fill="auto"/>
          </w:tcPr>
          <w:p w14:paraId="6B470B8A" w14:textId="77777777" w:rsidR="00EC66AC" w:rsidRPr="00FB0C8D" w:rsidRDefault="00EC66AC" w:rsidP="00FB0C8D">
            <w:pPr>
              <w:pStyle w:val="Tabletext"/>
              <w:spacing w:before="0" w:after="0"/>
              <w:ind w:left="0"/>
              <w:rPr>
                <w:ins w:id="2858" w:author="Abercrombie, Kerrie" w:date="2021-01-22T13:36:00Z"/>
                <w:rFonts w:cstheme="minorHAnsi"/>
                <w:szCs w:val="20"/>
              </w:rPr>
            </w:pPr>
            <w:ins w:id="2859" w:author="Abercrombie, Kerrie" w:date="2021-01-22T13:36:00Z">
              <w:r w:rsidRPr="00FB0C8D">
                <w:rPr>
                  <w:rFonts w:cstheme="minorHAnsi"/>
                  <w:szCs w:val="20"/>
                </w:rPr>
                <w:t>SOLAS - SAR</w:t>
              </w:r>
            </w:ins>
          </w:p>
          <w:p w14:paraId="1F92B0A2" w14:textId="77777777" w:rsidR="00EC66AC" w:rsidRPr="00FB0C8D" w:rsidRDefault="00EC66AC" w:rsidP="00FB0C8D">
            <w:pPr>
              <w:pStyle w:val="Tabletext"/>
              <w:spacing w:before="0" w:after="0"/>
              <w:ind w:left="0"/>
              <w:rPr>
                <w:ins w:id="2860" w:author="Abercrombie, Kerrie" w:date="2021-01-22T13:36:00Z"/>
                <w:rFonts w:cstheme="minorHAnsi"/>
                <w:szCs w:val="20"/>
              </w:rPr>
            </w:pPr>
            <w:ins w:id="2861" w:author="Abercrombie, Kerrie" w:date="2021-01-22T13:36:00Z">
              <w:r w:rsidRPr="00FB0C8D">
                <w:rPr>
                  <w:rFonts w:cstheme="minorHAnsi"/>
                  <w:szCs w:val="20"/>
                </w:rPr>
                <w:lastRenderedPageBreak/>
                <w:t>MARPOL</w:t>
              </w:r>
            </w:ins>
          </w:p>
          <w:p w14:paraId="5396B1DB" w14:textId="638DD0F4" w:rsidR="00EC66AC" w:rsidRPr="00FB0C8D" w:rsidRDefault="00EC66AC" w:rsidP="00FB0C8D">
            <w:pPr>
              <w:pStyle w:val="Tabletext"/>
              <w:spacing w:before="0" w:after="0"/>
              <w:ind w:left="0" w:right="7"/>
              <w:rPr>
                <w:ins w:id="2862" w:author="Abercrombie, Kerrie" w:date="2021-01-22T13:36:00Z"/>
                <w:rFonts w:cstheme="minorHAnsi"/>
                <w:b/>
                <w:szCs w:val="20"/>
              </w:rPr>
            </w:pPr>
            <w:ins w:id="2863" w:author="Abercrombie, Kerrie" w:date="2021-01-22T13:36:00Z">
              <w:r w:rsidRPr="00FB0C8D">
                <w:rPr>
                  <w:rFonts w:cstheme="minorHAnsi"/>
                  <w:szCs w:val="20"/>
                </w:rPr>
                <w:t>Radio Reg</w:t>
              </w:r>
            </w:ins>
            <w:ins w:id="2864" w:author="Abercrombie, Kerrie" w:date="2021-01-26T21:55:00Z">
              <w:r w:rsidRPr="00FB0C8D">
                <w:rPr>
                  <w:rFonts w:cstheme="minorHAnsi"/>
                  <w:szCs w:val="20"/>
                </w:rPr>
                <w:t>ulation</w:t>
              </w:r>
            </w:ins>
            <w:ins w:id="2865" w:author="Abercrombie, Kerrie" w:date="2021-01-22T13:36:00Z">
              <w:r w:rsidRPr="00FB0C8D">
                <w:rPr>
                  <w:rFonts w:cstheme="minorHAnsi"/>
                  <w:szCs w:val="20"/>
                </w:rPr>
                <w:t xml:space="preserve">s </w:t>
              </w:r>
            </w:ins>
          </w:p>
        </w:tc>
      </w:tr>
      <w:tr w:rsidR="00EC66AC" w:rsidRPr="00FB0C8D" w14:paraId="4E4D43C9" w14:textId="77777777" w:rsidTr="001067BE">
        <w:trPr>
          <w:trHeight w:val="60"/>
          <w:ins w:id="2866" w:author="Abercrombie, Kerrie" w:date="2021-01-22T13:36:00Z"/>
        </w:trPr>
        <w:tc>
          <w:tcPr>
            <w:tcW w:w="846" w:type="dxa"/>
            <w:vMerge/>
            <w:shd w:val="clear" w:color="auto" w:fill="auto"/>
          </w:tcPr>
          <w:p w14:paraId="21C0CD60" w14:textId="77777777" w:rsidR="00EC66AC" w:rsidRPr="00FB0C8D" w:rsidRDefault="00EC66AC" w:rsidP="00FB0C8D">
            <w:pPr>
              <w:pStyle w:val="Tabletext"/>
              <w:spacing w:before="0" w:after="0"/>
              <w:rPr>
                <w:ins w:id="2867" w:author="Abercrombie, Kerrie" w:date="2021-01-22T13:36:00Z"/>
                <w:rFonts w:cstheme="minorHAnsi"/>
                <w:b/>
                <w:szCs w:val="20"/>
              </w:rPr>
            </w:pPr>
          </w:p>
        </w:tc>
        <w:tc>
          <w:tcPr>
            <w:tcW w:w="4607" w:type="dxa"/>
            <w:vMerge/>
            <w:shd w:val="clear" w:color="auto" w:fill="auto"/>
          </w:tcPr>
          <w:p w14:paraId="4847AF51" w14:textId="77777777" w:rsidR="00EC66AC" w:rsidRPr="00FB0C8D" w:rsidRDefault="00EC66AC" w:rsidP="00FB0C8D">
            <w:pPr>
              <w:pStyle w:val="Tabletext"/>
              <w:spacing w:before="0" w:after="0"/>
              <w:ind w:left="0" w:right="0"/>
              <w:rPr>
                <w:ins w:id="2868" w:author="Abercrombie, Kerrie" w:date="2021-01-22T13:36:00Z"/>
                <w:rFonts w:cstheme="minorHAnsi"/>
                <w:szCs w:val="20"/>
              </w:rPr>
            </w:pPr>
          </w:p>
        </w:tc>
        <w:tc>
          <w:tcPr>
            <w:tcW w:w="921" w:type="dxa"/>
            <w:shd w:val="clear" w:color="auto" w:fill="auto"/>
          </w:tcPr>
          <w:p w14:paraId="11843163" w14:textId="3AFC925C" w:rsidR="00EC66AC" w:rsidRPr="00FB0C8D" w:rsidRDefault="00EC66AC" w:rsidP="00FB0C8D">
            <w:pPr>
              <w:pStyle w:val="Tabletext"/>
              <w:spacing w:before="0" w:after="0"/>
              <w:ind w:left="0" w:right="0"/>
              <w:rPr>
                <w:ins w:id="2869" w:author="Abercrombie, Kerrie" w:date="2021-01-25T09:00:00Z"/>
                <w:rFonts w:cstheme="minorHAnsi"/>
                <w:szCs w:val="20"/>
              </w:rPr>
            </w:pPr>
            <w:ins w:id="2870" w:author="Abercrombie, Kerrie" w:date="2021-01-25T09:00:00Z">
              <w:r w:rsidRPr="00FB0C8D">
                <w:rPr>
                  <w:rFonts w:cstheme="minorHAnsi"/>
                  <w:szCs w:val="20"/>
                </w:rPr>
                <w:t>3.1</w:t>
              </w:r>
            </w:ins>
            <w:ins w:id="2871" w:author="Abercrombie, Kerrie" w:date="2021-01-26T22:14:00Z">
              <w:r w:rsidR="00FB0C8D" w:rsidRPr="00FB0C8D">
                <w:rPr>
                  <w:rFonts w:cstheme="minorHAnsi"/>
                  <w:szCs w:val="20"/>
                </w:rPr>
                <w:t>5</w:t>
              </w:r>
            </w:ins>
            <w:ins w:id="2872" w:author="Abercrombie, Kerrie" w:date="2021-01-25T09:00:00Z">
              <w:r w:rsidRPr="00FB0C8D">
                <w:rPr>
                  <w:rFonts w:cstheme="minorHAnsi"/>
                  <w:szCs w:val="20"/>
                </w:rPr>
                <w:t>.2</w:t>
              </w:r>
            </w:ins>
          </w:p>
        </w:tc>
        <w:tc>
          <w:tcPr>
            <w:tcW w:w="4607" w:type="dxa"/>
            <w:shd w:val="clear" w:color="auto" w:fill="auto"/>
          </w:tcPr>
          <w:p w14:paraId="011DA04E" w14:textId="3E77B5BF" w:rsidR="00EC66AC" w:rsidRPr="00FB0C8D" w:rsidRDefault="00EC66AC" w:rsidP="00FB0C8D">
            <w:pPr>
              <w:pStyle w:val="Tabletext"/>
              <w:spacing w:before="0" w:after="0"/>
              <w:ind w:left="0" w:right="0"/>
              <w:rPr>
                <w:ins w:id="2873" w:author="Abercrombie, Kerrie" w:date="2021-01-22T13:36:00Z"/>
                <w:rFonts w:cstheme="minorHAnsi"/>
                <w:szCs w:val="20"/>
              </w:rPr>
            </w:pPr>
            <w:ins w:id="2874" w:author="Abercrombie, Kerrie" w:date="2021-01-22T13:36:00Z">
              <w:r w:rsidRPr="00FB0C8D">
                <w:rPr>
                  <w:rFonts w:cstheme="minorHAnsi"/>
                  <w:szCs w:val="20"/>
                </w:rPr>
                <w:t>National Policies / Procedures</w:t>
              </w:r>
            </w:ins>
          </w:p>
        </w:tc>
        <w:tc>
          <w:tcPr>
            <w:tcW w:w="683" w:type="dxa"/>
            <w:shd w:val="clear" w:color="auto" w:fill="auto"/>
          </w:tcPr>
          <w:p w14:paraId="689B76B2" w14:textId="77777777" w:rsidR="00EC66AC" w:rsidRPr="00FB0C8D" w:rsidRDefault="00EC66AC" w:rsidP="00FB0C8D">
            <w:pPr>
              <w:pStyle w:val="Tabletext"/>
              <w:spacing w:before="0" w:after="0"/>
              <w:rPr>
                <w:ins w:id="2875" w:author="Abercrombie, Kerrie" w:date="2021-01-22T13:36:00Z"/>
                <w:rFonts w:cstheme="minorHAnsi"/>
                <w:b/>
                <w:szCs w:val="20"/>
              </w:rPr>
            </w:pPr>
          </w:p>
        </w:tc>
        <w:tc>
          <w:tcPr>
            <w:tcW w:w="3003" w:type="dxa"/>
            <w:shd w:val="clear" w:color="auto" w:fill="auto"/>
          </w:tcPr>
          <w:p w14:paraId="2F258ADE" w14:textId="4C35EEF6" w:rsidR="00EC66AC" w:rsidRPr="00FB0C8D" w:rsidRDefault="00EC66AC" w:rsidP="00FB0C8D">
            <w:pPr>
              <w:pStyle w:val="Tabletext"/>
              <w:spacing w:before="0" w:after="0"/>
              <w:ind w:left="0"/>
              <w:rPr>
                <w:ins w:id="2876" w:author="Abercrombie, Kerrie" w:date="2021-01-22T13:36:00Z"/>
                <w:rFonts w:cstheme="minorHAnsi"/>
                <w:szCs w:val="20"/>
              </w:rPr>
            </w:pPr>
            <w:ins w:id="2877" w:author="Abercrombie, Kerrie" w:date="2021-01-22T13:36:00Z">
              <w:r w:rsidRPr="00FB0C8D">
                <w:rPr>
                  <w:rFonts w:cstheme="minorHAnsi"/>
                  <w:szCs w:val="20"/>
                </w:rPr>
                <w:t xml:space="preserve">National policies on MARPOL, Place of refuge </w:t>
              </w:r>
              <w:proofErr w:type="spellStart"/>
              <w:r w:rsidRPr="00FB0C8D">
                <w:rPr>
                  <w:rFonts w:cstheme="minorHAnsi"/>
                  <w:szCs w:val="20"/>
                </w:rPr>
                <w:t>etc</w:t>
              </w:r>
              <w:proofErr w:type="spellEnd"/>
            </w:ins>
          </w:p>
        </w:tc>
      </w:tr>
      <w:tr w:rsidR="00EC66AC" w:rsidRPr="00FB0C8D" w14:paraId="5CEFD664" w14:textId="77777777" w:rsidTr="001067BE">
        <w:trPr>
          <w:trHeight w:val="60"/>
          <w:ins w:id="2878" w:author="Abercrombie, Kerrie" w:date="2021-01-22T13:36:00Z"/>
        </w:trPr>
        <w:tc>
          <w:tcPr>
            <w:tcW w:w="846" w:type="dxa"/>
            <w:vMerge/>
            <w:shd w:val="clear" w:color="auto" w:fill="auto"/>
          </w:tcPr>
          <w:p w14:paraId="3094B161" w14:textId="77777777" w:rsidR="00EC66AC" w:rsidRPr="00FB0C8D" w:rsidRDefault="00EC66AC" w:rsidP="00FB0C8D">
            <w:pPr>
              <w:pStyle w:val="Tabletext"/>
              <w:spacing w:before="0" w:after="0"/>
              <w:rPr>
                <w:ins w:id="2879" w:author="Abercrombie, Kerrie" w:date="2021-01-22T13:36:00Z"/>
                <w:rFonts w:cstheme="minorHAnsi"/>
                <w:b/>
                <w:szCs w:val="20"/>
              </w:rPr>
            </w:pPr>
          </w:p>
        </w:tc>
        <w:tc>
          <w:tcPr>
            <w:tcW w:w="4607" w:type="dxa"/>
            <w:vMerge/>
            <w:shd w:val="clear" w:color="auto" w:fill="auto"/>
          </w:tcPr>
          <w:p w14:paraId="7B46CD4B" w14:textId="77777777" w:rsidR="00EC66AC" w:rsidRPr="00FB0C8D" w:rsidRDefault="00EC66AC" w:rsidP="00FB0C8D">
            <w:pPr>
              <w:pStyle w:val="Tabletext"/>
              <w:spacing w:before="0" w:after="0"/>
              <w:ind w:left="0" w:right="0"/>
              <w:rPr>
                <w:ins w:id="2880" w:author="Abercrombie, Kerrie" w:date="2021-01-22T13:36:00Z"/>
                <w:rFonts w:cstheme="minorHAnsi"/>
                <w:szCs w:val="20"/>
              </w:rPr>
            </w:pPr>
          </w:p>
        </w:tc>
        <w:tc>
          <w:tcPr>
            <w:tcW w:w="921" w:type="dxa"/>
            <w:shd w:val="clear" w:color="auto" w:fill="auto"/>
          </w:tcPr>
          <w:p w14:paraId="74744750" w14:textId="1DB1945C" w:rsidR="00EC66AC" w:rsidRPr="00FB0C8D" w:rsidRDefault="00EC66AC" w:rsidP="00FB0C8D">
            <w:pPr>
              <w:pStyle w:val="Tabletext"/>
              <w:spacing w:before="0" w:after="0"/>
              <w:ind w:left="0" w:right="0"/>
              <w:rPr>
                <w:ins w:id="2881" w:author="Abercrombie, Kerrie" w:date="2021-01-25T09:00:00Z"/>
                <w:rFonts w:cstheme="minorHAnsi"/>
                <w:szCs w:val="20"/>
              </w:rPr>
            </w:pPr>
            <w:ins w:id="2882" w:author="Abercrombie, Kerrie" w:date="2021-01-25T09:00:00Z">
              <w:r w:rsidRPr="00FB0C8D">
                <w:rPr>
                  <w:rFonts w:cstheme="minorHAnsi"/>
                  <w:szCs w:val="20"/>
                </w:rPr>
                <w:t>3.1</w:t>
              </w:r>
            </w:ins>
            <w:ins w:id="2883" w:author="Abercrombie, Kerrie" w:date="2021-01-26T22:14:00Z">
              <w:r w:rsidR="00FB0C8D" w:rsidRPr="00FB0C8D">
                <w:rPr>
                  <w:rFonts w:cstheme="minorHAnsi"/>
                  <w:szCs w:val="20"/>
                </w:rPr>
                <w:t>5</w:t>
              </w:r>
            </w:ins>
            <w:ins w:id="2884" w:author="Abercrombie, Kerrie" w:date="2021-01-25T09:00:00Z">
              <w:r w:rsidRPr="00FB0C8D">
                <w:rPr>
                  <w:rFonts w:cstheme="minorHAnsi"/>
                  <w:szCs w:val="20"/>
                </w:rPr>
                <w:t>.3</w:t>
              </w:r>
            </w:ins>
          </w:p>
        </w:tc>
        <w:tc>
          <w:tcPr>
            <w:tcW w:w="4607" w:type="dxa"/>
            <w:shd w:val="clear" w:color="auto" w:fill="auto"/>
          </w:tcPr>
          <w:p w14:paraId="663EB014" w14:textId="17676401" w:rsidR="00EC66AC" w:rsidRPr="00FB0C8D" w:rsidRDefault="00EC66AC" w:rsidP="00FB0C8D">
            <w:pPr>
              <w:pStyle w:val="Tabletext"/>
              <w:spacing w:before="0" w:after="0"/>
              <w:ind w:left="0" w:right="0"/>
              <w:rPr>
                <w:ins w:id="2885" w:author="Abercrombie, Kerrie" w:date="2021-01-22T13:36:00Z"/>
                <w:rFonts w:cstheme="minorHAnsi"/>
                <w:szCs w:val="20"/>
              </w:rPr>
            </w:pPr>
            <w:ins w:id="2886" w:author="Abercrombie, Kerrie" w:date="2021-01-22T13:36:00Z">
              <w:r w:rsidRPr="00FB0C8D">
                <w:rPr>
                  <w:rFonts w:cstheme="minorHAnsi"/>
                  <w:szCs w:val="20"/>
                </w:rPr>
                <w:t>Local Contingency plans</w:t>
              </w:r>
            </w:ins>
          </w:p>
        </w:tc>
        <w:tc>
          <w:tcPr>
            <w:tcW w:w="683" w:type="dxa"/>
            <w:shd w:val="clear" w:color="auto" w:fill="auto"/>
          </w:tcPr>
          <w:p w14:paraId="0DF5D698" w14:textId="77777777" w:rsidR="00EC66AC" w:rsidRPr="00FB0C8D" w:rsidRDefault="00EC66AC" w:rsidP="00FB0C8D">
            <w:pPr>
              <w:pStyle w:val="Tabletext"/>
              <w:spacing w:before="0" w:after="0"/>
              <w:rPr>
                <w:ins w:id="2887" w:author="Abercrombie, Kerrie" w:date="2021-01-22T13:36:00Z"/>
                <w:rFonts w:cstheme="minorHAnsi"/>
                <w:b/>
                <w:szCs w:val="20"/>
              </w:rPr>
            </w:pPr>
          </w:p>
        </w:tc>
        <w:tc>
          <w:tcPr>
            <w:tcW w:w="3003" w:type="dxa"/>
            <w:shd w:val="clear" w:color="auto" w:fill="auto"/>
          </w:tcPr>
          <w:p w14:paraId="2B364B34" w14:textId="77777777" w:rsidR="00EC66AC" w:rsidRPr="00FB0C8D" w:rsidRDefault="00EC66AC" w:rsidP="00FB0C8D">
            <w:pPr>
              <w:pStyle w:val="Tabletext"/>
              <w:spacing w:before="0" w:after="0"/>
              <w:ind w:left="0"/>
              <w:rPr>
                <w:ins w:id="2888" w:author="Abercrombie, Kerrie" w:date="2021-01-22T13:36:00Z"/>
                <w:rFonts w:cstheme="minorHAnsi"/>
                <w:szCs w:val="20"/>
              </w:rPr>
            </w:pPr>
          </w:p>
        </w:tc>
      </w:tr>
      <w:tr w:rsidR="00185207" w:rsidRPr="00FB0C8D" w14:paraId="6158D3B5" w14:textId="77777777" w:rsidTr="002B5A22">
        <w:trPr>
          <w:trHeight w:val="60"/>
          <w:ins w:id="2889" w:author="Abercrombie, Kerrie" w:date="2021-01-22T13:36:00Z"/>
        </w:trPr>
        <w:tc>
          <w:tcPr>
            <w:tcW w:w="846" w:type="dxa"/>
            <w:shd w:val="clear" w:color="auto" w:fill="F2F2F2" w:themeFill="background1" w:themeFillShade="F2"/>
          </w:tcPr>
          <w:p w14:paraId="43040263" w14:textId="2A5B1961" w:rsidR="00185207" w:rsidRPr="00FB0C8D" w:rsidRDefault="00185207" w:rsidP="00FB0C8D">
            <w:pPr>
              <w:pStyle w:val="Tabletext"/>
              <w:spacing w:before="0" w:after="0"/>
              <w:rPr>
                <w:ins w:id="2890" w:author="Abercrombie, Kerrie" w:date="2021-01-22T13:36:00Z"/>
                <w:rFonts w:cstheme="minorHAnsi"/>
                <w:b/>
                <w:szCs w:val="20"/>
              </w:rPr>
            </w:pPr>
            <w:ins w:id="2891" w:author="Abercrombie, Kerrie" w:date="2021-01-22T13:36:00Z">
              <w:r w:rsidRPr="00FB0C8D">
                <w:rPr>
                  <w:rFonts w:cstheme="minorHAnsi"/>
                  <w:b/>
                  <w:szCs w:val="20"/>
                </w:rPr>
                <w:t>3.</w:t>
              </w:r>
            </w:ins>
            <w:ins w:id="2892" w:author="Abercrombie, Kerrie" w:date="2021-01-26T22:14:00Z">
              <w:r w:rsidR="00FB0C8D" w:rsidRPr="00FB0C8D">
                <w:rPr>
                  <w:rFonts w:cstheme="minorHAnsi"/>
                  <w:b/>
                  <w:szCs w:val="20"/>
                </w:rPr>
                <w:t>16</w:t>
              </w:r>
            </w:ins>
          </w:p>
        </w:tc>
        <w:tc>
          <w:tcPr>
            <w:tcW w:w="4607" w:type="dxa"/>
            <w:shd w:val="clear" w:color="auto" w:fill="F2F2F2" w:themeFill="background1" w:themeFillShade="F2"/>
          </w:tcPr>
          <w:p w14:paraId="2177D9A6" w14:textId="5AB5CFC3" w:rsidR="00185207" w:rsidRPr="00FB0C8D" w:rsidRDefault="00185207" w:rsidP="00FB0C8D">
            <w:pPr>
              <w:pStyle w:val="Tabletext"/>
              <w:spacing w:before="0" w:after="0"/>
              <w:ind w:left="0" w:right="0"/>
              <w:rPr>
                <w:ins w:id="2893" w:author="Abercrombie, Kerrie" w:date="2021-01-22T13:36:00Z"/>
                <w:rFonts w:cstheme="minorHAnsi"/>
                <w:szCs w:val="20"/>
              </w:rPr>
            </w:pPr>
            <w:ins w:id="2894" w:author="Abercrombie, Kerrie" w:date="2021-01-22T13:36:00Z">
              <w:r w:rsidRPr="00FB0C8D">
                <w:rPr>
                  <w:rFonts w:cstheme="minorHAnsi"/>
                  <w:b/>
                  <w:szCs w:val="20"/>
                </w:rPr>
                <w:t>RESPONDING TO DEVELOPING UNSAFE SITUATIONS</w:t>
              </w:r>
            </w:ins>
          </w:p>
        </w:tc>
        <w:tc>
          <w:tcPr>
            <w:tcW w:w="921" w:type="dxa"/>
            <w:shd w:val="clear" w:color="auto" w:fill="F2F2F2" w:themeFill="background1" w:themeFillShade="F2"/>
          </w:tcPr>
          <w:p w14:paraId="66D1E8A8" w14:textId="77777777" w:rsidR="00185207" w:rsidRPr="00FB0C8D" w:rsidRDefault="00185207" w:rsidP="00FB0C8D">
            <w:pPr>
              <w:pStyle w:val="Tabletext"/>
              <w:spacing w:before="0" w:after="0"/>
              <w:ind w:left="0" w:right="0"/>
              <w:rPr>
                <w:ins w:id="2895" w:author="Abercrombie, Kerrie" w:date="2021-01-25T09:00:00Z"/>
                <w:rFonts w:cstheme="minorHAnsi"/>
                <w:szCs w:val="20"/>
              </w:rPr>
            </w:pPr>
          </w:p>
        </w:tc>
        <w:tc>
          <w:tcPr>
            <w:tcW w:w="4607" w:type="dxa"/>
            <w:shd w:val="clear" w:color="auto" w:fill="F2F2F2" w:themeFill="background1" w:themeFillShade="F2"/>
          </w:tcPr>
          <w:p w14:paraId="0DE5791E" w14:textId="2BE0B6CF" w:rsidR="00185207" w:rsidRPr="00FB0C8D" w:rsidRDefault="00185207" w:rsidP="00FB0C8D">
            <w:pPr>
              <w:pStyle w:val="Tabletext"/>
              <w:spacing w:before="0" w:after="0"/>
              <w:ind w:left="0" w:right="0"/>
              <w:rPr>
                <w:ins w:id="2896" w:author="Abercrombie, Kerrie" w:date="2021-01-22T13:36:00Z"/>
                <w:rFonts w:cstheme="minorHAnsi"/>
                <w:szCs w:val="20"/>
              </w:rPr>
            </w:pPr>
          </w:p>
        </w:tc>
        <w:tc>
          <w:tcPr>
            <w:tcW w:w="683" w:type="dxa"/>
            <w:shd w:val="clear" w:color="auto" w:fill="F2F2F2" w:themeFill="background1" w:themeFillShade="F2"/>
          </w:tcPr>
          <w:p w14:paraId="37643623" w14:textId="77777777" w:rsidR="00185207" w:rsidRPr="00FB0C8D" w:rsidRDefault="00185207" w:rsidP="00FB0C8D">
            <w:pPr>
              <w:pStyle w:val="Tabletext"/>
              <w:spacing w:before="0" w:after="0"/>
              <w:rPr>
                <w:ins w:id="2897" w:author="Abercrombie, Kerrie" w:date="2021-01-22T13:36:00Z"/>
                <w:rFonts w:cstheme="minorHAnsi"/>
                <w:b/>
                <w:szCs w:val="20"/>
              </w:rPr>
            </w:pPr>
          </w:p>
        </w:tc>
        <w:tc>
          <w:tcPr>
            <w:tcW w:w="3003" w:type="dxa"/>
            <w:shd w:val="clear" w:color="auto" w:fill="F2F2F2" w:themeFill="background1" w:themeFillShade="F2"/>
          </w:tcPr>
          <w:p w14:paraId="1A7DA612" w14:textId="77777777" w:rsidR="00185207" w:rsidRPr="00FB0C8D" w:rsidRDefault="00185207" w:rsidP="00FB0C8D">
            <w:pPr>
              <w:pStyle w:val="Tabletext"/>
              <w:spacing w:before="0" w:after="0"/>
              <w:ind w:left="0"/>
              <w:rPr>
                <w:ins w:id="2898" w:author="Abercrombie, Kerrie" w:date="2021-01-22T13:36:00Z"/>
                <w:rFonts w:cstheme="minorHAnsi"/>
                <w:szCs w:val="20"/>
              </w:rPr>
            </w:pPr>
          </w:p>
        </w:tc>
      </w:tr>
      <w:tr w:rsidR="00FB0C8D" w:rsidRPr="00FB0C8D" w14:paraId="54A2566A" w14:textId="77777777" w:rsidTr="001067BE">
        <w:trPr>
          <w:trHeight w:val="60"/>
          <w:ins w:id="2899" w:author="Abercrombie, Kerrie" w:date="2021-01-22T13:36:00Z"/>
        </w:trPr>
        <w:tc>
          <w:tcPr>
            <w:tcW w:w="846" w:type="dxa"/>
            <w:vMerge w:val="restart"/>
            <w:shd w:val="clear" w:color="auto" w:fill="auto"/>
          </w:tcPr>
          <w:p w14:paraId="44AB77BA" w14:textId="77777777" w:rsidR="00FB0C8D" w:rsidRPr="00FB0C8D" w:rsidRDefault="00FB0C8D" w:rsidP="00FB0C8D">
            <w:pPr>
              <w:pStyle w:val="Tabletext"/>
              <w:spacing w:before="0" w:after="0"/>
              <w:rPr>
                <w:ins w:id="2900" w:author="Abercrombie, Kerrie" w:date="2021-01-22T13:36:00Z"/>
                <w:rFonts w:cstheme="minorHAnsi"/>
                <w:b/>
                <w:szCs w:val="20"/>
              </w:rPr>
            </w:pPr>
          </w:p>
        </w:tc>
        <w:tc>
          <w:tcPr>
            <w:tcW w:w="4607" w:type="dxa"/>
            <w:vMerge w:val="restart"/>
            <w:shd w:val="clear" w:color="auto" w:fill="auto"/>
          </w:tcPr>
          <w:p w14:paraId="504C0122" w14:textId="32B5F3DB" w:rsidR="00FB0C8D" w:rsidRPr="00087D3E" w:rsidRDefault="00FB0C8D" w:rsidP="00FB0C8D">
            <w:pPr>
              <w:pStyle w:val="Tabletext"/>
              <w:spacing w:before="0" w:after="0"/>
              <w:ind w:left="0" w:right="0"/>
              <w:rPr>
                <w:ins w:id="2901" w:author="Abercrombie, Kerrie" w:date="2021-01-22T13:36:00Z"/>
                <w:rFonts w:cstheme="minorHAnsi"/>
                <w:b/>
                <w:i/>
                <w:szCs w:val="20"/>
              </w:rPr>
            </w:pPr>
            <w:ins w:id="2902" w:author="Abercrombie, Kerrie" w:date="2021-01-22T13:36:00Z">
              <w:r w:rsidRPr="00087D3E">
                <w:rPr>
                  <w:rFonts w:cstheme="minorHAnsi"/>
                  <w:i/>
                  <w:szCs w:val="20"/>
                </w:rPr>
                <w:t>Demonstrate the capacity to responding to developing unsafe situations through the provision of essential navigational information to assist on board navigational decision-making.</w:t>
              </w:r>
            </w:ins>
          </w:p>
        </w:tc>
        <w:tc>
          <w:tcPr>
            <w:tcW w:w="921" w:type="dxa"/>
            <w:shd w:val="clear" w:color="auto" w:fill="auto"/>
          </w:tcPr>
          <w:p w14:paraId="6A2A1976" w14:textId="43E2B346" w:rsidR="00FB0C8D" w:rsidRPr="00FB0C8D" w:rsidRDefault="00FB0C8D" w:rsidP="00FB0C8D">
            <w:pPr>
              <w:pStyle w:val="Tabletext"/>
              <w:spacing w:before="0" w:after="0"/>
              <w:ind w:left="0" w:right="0"/>
              <w:rPr>
                <w:ins w:id="2903" w:author="Abercrombie, Kerrie" w:date="2021-01-25T09:00:00Z"/>
                <w:rFonts w:cstheme="minorHAnsi"/>
                <w:szCs w:val="20"/>
              </w:rPr>
            </w:pPr>
            <w:ins w:id="2904" w:author="Abercrombie, Kerrie" w:date="2021-01-25T09:00:00Z">
              <w:r w:rsidRPr="00FB0C8D">
                <w:rPr>
                  <w:rFonts w:cstheme="minorHAnsi"/>
                  <w:szCs w:val="20"/>
                </w:rPr>
                <w:t>3.</w:t>
              </w:r>
            </w:ins>
            <w:ins w:id="2905" w:author="Abercrombie, Kerrie" w:date="2021-01-26T22:14:00Z">
              <w:r w:rsidRPr="00FB0C8D">
                <w:rPr>
                  <w:rFonts w:cstheme="minorHAnsi"/>
                  <w:szCs w:val="20"/>
                </w:rPr>
                <w:t>16</w:t>
              </w:r>
            </w:ins>
            <w:ins w:id="2906" w:author="Abercrombie, Kerrie" w:date="2021-01-25T09:00:00Z">
              <w:r w:rsidRPr="00FB0C8D">
                <w:rPr>
                  <w:rFonts w:cstheme="minorHAnsi"/>
                  <w:szCs w:val="20"/>
                </w:rPr>
                <w:t>.1</w:t>
              </w:r>
            </w:ins>
          </w:p>
        </w:tc>
        <w:tc>
          <w:tcPr>
            <w:tcW w:w="4607" w:type="dxa"/>
            <w:shd w:val="clear" w:color="auto" w:fill="auto"/>
          </w:tcPr>
          <w:p w14:paraId="42417CA7" w14:textId="7C924C11" w:rsidR="00347032" w:rsidRDefault="00347032" w:rsidP="004D7830">
            <w:pPr>
              <w:pStyle w:val="Tabletext"/>
              <w:spacing w:before="0" w:after="0"/>
              <w:ind w:left="0" w:right="0"/>
              <w:rPr>
                <w:ins w:id="2907" w:author="Abercrombie, Kerrie" w:date="2021-01-28T12:45:00Z"/>
                <w:rFonts w:cstheme="minorHAnsi"/>
                <w:szCs w:val="20"/>
              </w:rPr>
            </w:pPr>
            <w:ins w:id="2908" w:author="Abercrombie, Kerrie" w:date="2021-01-28T12:45:00Z">
              <w:r>
                <w:rPr>
                  <w:rFonts w:cstheme="minorHAnsi"/>
                  <w:szCs w:val="20"/>
                </w:rPr>
                <w:t>Provision of navigational support</w:t>
              </w:r>
            </w:ins>
          </w:p>
          <w:p w14:paraId="2891FFB8" w14:textId="77777777" w:rsidR="00FB0C8D" w:rsidRDefault="00FB0C8D" w:rsidP="00347032">
            <w:pPr>
              <w:pStyle w:val="Tabletext"/>
              <w:spacing w:before="0" w:after="0"/>
              <w:ind w:left="709" w:right="0"/>
              <w:rPr>
                <w:ins w:id="2909" w:author="Abercrombie, Kerrie" w:date="2021-01-28T12:45:00Z"/>
                <w:rFonts w:cstheme="minorHAnsi"/>
                <w:szCs w:val="20"/>
              </w:rPr>
            </w:pPr>
            <w:ins w:id="2910" w:author="Abercrombie, Kerrie" w:date="2021-01-22T13:36:00Z">
              <w:r w:rsidRPr="00FB0C8D">
                <w:rPr>
                  <w:rFonts w:cstheme="minorHAnsi"/>
                  <w:szCs w:val="20"/>
                </w:rPr>
                <w:t>On request</w:t>
              </w:r>
            </w:ins>
            <w:ins w:id="2911" w:author="Abercrombie, Kerrie" w:date="2021-01-27T12:08:00Z">
              <w:r w:rsidR="004D7830" w:rsidRPr="00FB0C8D">
                <w:rPr>
                  <w:rFonts w:cstheme="minorHAnsi"/>
                  <w:szCs w:val="20"/>
                </w:rPr>
                <w:t xml:space="preserve"> </w:t>
              </w:r>
            </w:ins>
          </w:p>
          <w:p w14:paraId="5E7052E9" w14:textId="77777777" w:rsidR="00347032" w:rsidRDefault="00347032" w:rsidP="00347032">
            <w:pPr>
              <w:pStyle w:val="Tabletext"/>
              <w:spacing w:before="0" w:after="0"/>
              <w:ind w:left="709" w:right="0"/>
              <w:rPr>
                <w:ins w:id="2912" w:author="Abercrombie, Kerrie" w:date="2021-01-28T12:45:00Z"/>
                <w:rFonts w:cstheme="minorHAnsi"/>
                <w:szCs w:val="20"/>
              </w:rPr>
            </w:pPr>
            <w:ins w:id="2913" w:author="Abercrombie, Kerrie" w:date="2021-01-28T12:45:00Z">
              <w:r w:rsidRPr="00FB0C8D">
                <w:rPr>
                  <w:rFonts w:cstheme="minorHAnsi"/>
                  <w:szCs w:val="20"/>
                </w:rPr>
                <w:t>On demand</w:t>
              </w:r>
            </w:ins>
          </w:p>
          <w:p w14:paraId="0ED45437" w14:textId="1988A773" w:rsidR="00347032" w:rsidRPr="00FB0C8D" w:rsidRDefault="00347032" w:rsidP="00347032">
            <w:pPr>
              <w:pStyle w:val="Tabletext"/>
              <w:spacing w:before="0" w:after="0"/>
              <w:ind w:left="709" w:right="0"/>
              <w:rPr>
                <w:ins w:id="2914" w:author="Abercrombie, Kerrie" w:date="2021-01-22T13:36:00Z"/>
                <w:rFonts w:cstheme="minorHAnsi"/>
                <w:szCs w:val="20"/>
              </w:rPr>
            </w:pPr>
            <w:ins w:id="2915" w:author="Abercrombie, Kerrie" w:date="2021-01-28T12:45:00Z">
              <w:r>
                <w:rPr>
                  <w:rFonts w:cstheme="minorHAnsi"/>
                  <w:szCs w:val="20"/>
                </w:rPr>
                <w:t>Procedural</w:t>
              </w:r>
            </w:ins>
          </w:p>
        </w:tc>
        <w:tc>
          <w:tcPr>
            <w:tcW w:w="683" w:type="dxa"/>
            <w:shd w:val="clear" w:color="auto" w:fill="auto"/>
          </w:tcPr>
          <w:p w14:paraId="02AF7F47" w14:textId="77777777" w:rsidR="00FB0C8D" w:rsidRPr="00FB0C8D" w:rsidRDefault="00FB0C8D" w:rsidP="00FB0C8D">
            <w:pPr>
              <w:pStyle w:val="Tabletext"/>
              <w:spacing w:before="0" w:after="0"/>
              <w:rPr>
                <w:ins w:id="2916" w:author="Abercrombie, Kerrie" w:date="2021-01-22T13:36:00Z"/>
                <w:rFonts w:cstheme="minorHAnsi"/>
                <w:b/>
                <w:szCs w:val="20"/>
              </w:rPr>
            </w:pPr>
          </w:p>
        </w:tc>
        <w:tc>
          <w:tcPr>
            <w:tcW w:w="3003" w:type="dxa"/>
            <w:shd w:val="clear" w:color="auto" w:fill="auto"/>
          </w:tcPr>
          <w:p w14:paraId="21B26A3C" w14:textId="3052F307" w:rsidR="00FB0C8D" w:rsidRPr="00FB0C8D" w:rsidRDefault="00FB0C8D" w:rsidP="00FB0C8D">
            <w:pPr>
              <w:pStyle w:val="Tabletext"/>
              <w:spacing w:before="0" w:after="0"/>
              <w:ind w:left="0"/>
              <w:rPr>
                <w:ins w:id="2917" w:author="Abercrombie, Kerrie" w:date="2021-01-22T13:36:00Z"/>
                <w:rFonts w:cstheme="minorHAnsi"/>
                <w:szCs w:val="20"/>
              </w:rPr>
            </w:pPr>
            <w:ins w:id="2918" w:author="Abercrombie, Kerrie" w:date="2021-01-22T13:36:00Z">
              <w:r w:rsidRPr="00FB0C8D">
                <w:rPr>
                  <w:rFonts w:cstheme="minorHAnsi"/>
                  <w:szCs w:val="20"/>
                </w:rPr>
                <w:t>Revised GL1089</w:t>
              </w:r>
            </w:ins>
          </w:p>
        </w:tc>
      </w:tr>
      <w:tr w:rsidR="00FB0C8D" w:rsidRPr="00FB0C8D" w14:paraId="149809A4" w14:textId="77777777" w:rsidTr="001067BE">
        <w:trPr>
          <w:trHeight w:val="60"/>
          <w:ins w:id="2919" w:author="Abercrombie, Kerrie" w:date="2021-01-22T13:36:00Z"/>
        </w:trPr>
        <w:tc>
          <w:tcPr>
            <w:tcW w:w="846" w:type="dxa"/>
            <w:vMerge/>
            <w:shd w:val="clear" w:color="auto" w:fill="auto"/>
          </w:tcPr>
          <w:p w14:paraId="799BE9E3" w14:textId="77777777" w:rsidR="00FB0C8D" w:rsidRPr="00FB0C8D" w:rsidRDefault="00FB0C8D" w:rsidP="00FB0C8D">
            <w:pPr>
              <w:pStyle w:val="Tabletext"/>
              <w:spacing w:before="0" w:after="0"/>
              <w:rPr>
                <w:ins w:id="2920" w:author="Abercrombie, Kerrie" w:date="2021-01-22T13:36:00Z"/>
                <w:rFonts w:cstheme="minorHAnsi"/>
                <w:b/>
                <w:szCs w:val="20"/>
              </w:rPr>
            </w:pPr>
          </w:p>
        </w:tc>
        <w:tc>
          <w:tcPr>
            <w:tcW w:w="4607" w:type="dxa"/>
            <w:vMerge/>
            <w:shd w:val="clear" w:color="auto" w:fill="auto"/>
          </w:tcPr>
          <w:p w14:paraId="6386D3C3" w14:textId="77777777" w:rsidR="00FB0C8D" w:rsidRPr="00FB0C8D" w:rsidRDefault="00FB0C8D" w:rsidP="00FB0C8D">
            <w:pPr>
              <w:pStyle w:val="Tabletext"/>
              <w:spacing w:before="0" w:after="0"/>
              <w:ind w:left="0" w:right="0"/>
              <w:rPr>
                <w:ins w:id="2921" w:author="Abercrombie, Kerrie" w:date="2021-01-22T13:36:00Z"/>
                <w:rFonts w:cstheme="minorHAnsi"/>
                <w:szCs w:val="20"/>
              </w:rPr>
            </w:pPr>
          </w:p>
        </w:tc>
        <w:tc>
          <w:tcPr>
            <w:tcW w:w="921" w:type="dxa"/>
            <w:shd w:val="clear" w:color="auto" w:fill="auto"/>
          </w:tcPr>
          <w:p w14:paraId="19EE157F" w14:textId="44DE6535" w:rsidR="00FB0C8D" w:rsidRPr="00FB0C8D" w:rsidRDefault="00FB0C8D" w:rsidP="00FB0C8D">
            <w:pPr>
              <w:pStyle w:val="Tabletext"/>
              <w:spacing w:before="0" w:after="0"/>
              <w:ind w:left="0" w:right="0"/>
              <w:rPr>
                <w:ins w:id="2922" w:author="Abercrombie, Kerrie" w:date="2021-01-25T09:00:00Z"/>
                <w:rFonts w:cstheme="minorHAnsi"/>
                <w:szCs w:val="20"/>
              </w:rPr>
            </w:pPr>
            <w:ins w:id="2923" w:author="Abercrombie, Kerrie" w:date="2021-01-26T22:14:00Z">
              <w:r w:rsidRPr="00FB0C8D">
                <w:rPr>
                  <w:rFonts w:cstheme="minorHAnsi"/>
                  <w:szCs w:val="20"/>
                </w:rPr>
                <w:t>3.16.2</w:t>
              </w:r>
            </w:ins>
          </w:p>
        </w:tc>
        <w:tc>
          <w:tcPr>
            <w:tcW w:w="4607" w:type="dxa"/>
            <w:shd w:val="clear" w:color="auto" w:fill="auto"/>
          </w:tcPr>
          <w:p w14:paraId="4676D075" w14:textId="085E83CE" w:rsidR="00FB0C8D" w:rsidRPr="00FB0C8D" w:rsidRDefault="00496AF5" w:rsidP="00FB0C8D">
            <w:pPr>
              <w:pStyle w:val="Tabletext"/>
              <w:spacing w:before="0" w:after="0"/>
              <w:ind w:left="0" w:right="0"/>
              <w:rPr>
                <w:ins w:id="2924" w:author="Abercrombie, Kerrie" w:date="2021-01-22T13:36:00Z"/>
                <w:rFonts w:cstheme="minorHAnsi"/>
                <w:szCs w:val="20"/>
              </w:rPr>
            </w:pPr>
            <w:ins w:id="2925" w:author="Abercrombie, Kerrie" w:date="2021-02-02T07:10:00Z">
              <w:r>
                <w:rPr>
                  <w:rFonts w:cstheme="minorHAnsi"/>
                  <w:szCs w:val="20"/>
                </w:rPr>
                <w:t xml:space="preserve"> …….</w:t>
              </w:r>
            </w:ins>
          </w:p>
        </w:tc>
        <w:tc>
          <w:tcPr>
            <w:tcW w:w="683" w:type="dxa"/>
            <w:shd w:val="clear" w:color="auto" w:fill="auto"/>
          </w:tcPr>
          <w:p w14:paraId="5727F291" w14:textId="77777777" w:rsidR="00FB0C8D" w:rsidRPr="00FB0C8D" w:rsidRDefault="00FB0C8D" w:rsidP="00FB0C8D">
            <w:pPr>
              <w:pStyle w:val="Tabletext"/>
              <w:spacing w:before="0" w:after="0"/>
              <w:rPr>
                <w:ins w:id="2926" w:author="Abercrombie, Kerrie" w:date="2021-01-22T13:36:00Z"/>
                <w:rFonts w:cstheme="minorHAnsi"/>
                <w:b/>
                <w:szCs w:val="20"/>
              </w:rPr>
            </w:pPr>
          </w:p>
        </w:tc>
        <w:tc>
          <w:tcPr>
            <w:tcW w:w="3003" w:type="dxa"/>
            <w:shd w:val="clear" w:color="auto" w:fill="auto"/>
          </w:tcPr>
          <w:p w14:paraId="32918B41" w14:textId="77777777" w:rsidR="00FB0C8D" w:rsidRPr="00FB0C8D" w:rsidRDefault="00FB0C8D" w:rsidP="00FB0C8D">
            <w:pPr>
              <w:pStyle w:val="Tabletext"/>
              <w:spacing w:before="0" w:after="0"/>
              <w:ind w:left="0"/>
              <w:rPr>
                <w:ins w:id="2927" w:author="Abercrombie, Kerrie" w:date="2021-01-22T13:36:00Z"/>
                <w:rFonts w:cstheme="minorHAnsi"/>
                <w:szCs w:val="20"/>
              </w:rPr>
            </w:pPr>
          </w:p>
        </w:tc>
      </w:tr>
      <w:tr w:rsidR="00B622F8" w:rsidRPr="00FB0C8D" w14:paraId="41EA786C" w14:textId="77777777" w:rsidTr="001067BE">
        <w:trPr>
          <w:trHeight w:val="60"/>
          <w:ins w:id="2928" w:author="Abercrombie, Kerrie" w:date="2021-01-26T22:00:00Z"/>
        </w:trPr>
        <w:tc>
          <w:tcPr>
            <w:tcW w:w="846" w:type="dxa"/>
            <w:shd w:val="clear" w:color="auto" w:fill="auto"/>
          </w:tcPr>
          <w:p w14:paraId="109869DD" w14:textId="77777777" w:rsidR="00B622F8" w:rsidRPr="00FB0C8D" w:rsidRDefault="00B622F8" w:rsidP="00FB0C8D">
            <w:pPr>
              <w:pStyle w:val="Tabletext"/>
              <w:spacing w:before="0" w:after="0"/>
              <w:rPr>
                <w:ins w:id="2929" w:author="Abercrombie, Kerrie" w:date="2021-01-26T22:00:00Z"/>
                <w:rFonts w:cstheme="minorHAnsi"/>
                <w:b/>
                <w:szCs w:val="20"/>
              </w:rPr>
            </w:pPr>
          </w:p>
        </w:tc>
        <w:tc>
          <w:tcPr>
            <w:tcW w:w="4607" w:type="dxa"/>
            <w:shd w:val="clear" w:color="auto" w:fill="auto"/>
          </w:tcPr>
          <w:p w14:paraId="4221FC75" w14:textId="77777777" w:rsidR="00B622F8" w:rsidRPr="00FB0C8D" w:rsidRDefault="00B622F8" w:rsidP="00FB0C8D">
            <w:pPr>
              <w:pStyle w:val="Tabletext"/>
              <w:spacing w:before="0" w:after="0"/>
              <w:ind w:left="0" w:right="0"/>
              <w:rPr>
                <w:ins w:id="2930" w:author="Abercrombie, Kerrie" w:date="2021-01-26T22:00:00Z"/>
                <w:rFonts w:cstheme="minorHAnsi"/>
                <w:szCs w:val="20"/>
              </w:rPr>
            </w:pPr>
          </w:p>
        </w:tc>
        <w:tc>
          <w:tcPr>
            <w:tcW w:w="921" w:type="dxa"/>
            <w:shd w:val="clear" w:color="auto" w:fill="auto"/>
          </w:tcPr>
          <w:p w14:paraId="2CDEDEAF" w14:textId="6F9C4D37" w:rsidR="00B622F8" w:rsidRPr="00FB0C8D" w:rsidRDefault="004D7830" w:rsidP="00FB0C8D">
            <w:pPr>
              <w:pStyle w:val="Tabletext"/>
              <w:spacing w:before="0" w:after="0"/>
              <w:ind w:left="0" w:right="0"/>
              <w:rPr>
                <w:ins w:id="2931" w:author="Abercrombie, Kerrie" w:date="2021-01-26T22:00:00Z"/>
                <w:rFonts w:cstheme="minorHAnsi"/>
                <w:szCs w:val="20"/>
              </w:rPr>
            </w:pPr>
            <w:ins w:id="2932" w:author="Abercrombie, Kerrie" w:date="2021-01-27T12:08:00Z">
              <w:r>
                <w:rPr>
                  <w:rFonts w:cstheme="minorHAnsi"/>
                  <w:szCs w:val="20"/>
                </w:rPr>
                <w:t>3.16.3</w:t>
              </w:r>
            </w:ins>
          </w:p>
        </w:tc>
        <w:tc>
          <w:tcPr>
            <w:tcW w:w="4607" w:type="dxa"/>
            <w:shd w:val="clear" w:color="auto" w:fill="auto"/>
          </w:tcPr>
          <w:p w14:paraId="7D11B2AB" w14:textId="2D3D08D5" w:rsidR="00B622F8" w:rsidRPr="00FB0C8D" w:rsidRDefault="00B622F8" w:rsidP="00FB0C8D">
            <w:pPr>
              <w:pStyle w:val="Tabletext"/>
              <w:spacing w:before="0" w:after="0"/>
              <w:ind w:left="0" w:right="0"/>
              <w:rPr>
                <w:ins w:id="2933" w:author="Abercrombie, Kerrie" w:date="2021-01-26T22:00:00Z"/>
                <w:rFonts w:cstheme="minorHAnsi"/>
                <w:szCs w:val="20"/>
              </w:rPr>
            </w:pPr>
          </w:p>
        </w:tc>
        <w:tc>
          <w:tcPr>
            <w:tcW w:w="683" w:type="dxa"/>
            <w:shd w:val="clear" w:color="auto" w:fill="auto"/>
          </w:tcPr>
          <w:p w14:paraId="2B0034D2" w14:textId="77777777" w:rsidR="00B622F8" w:rsidRPr="00FB0C8D" w:rsidRDefault="00B622F8" w:rsidP="00FB0C8D">
            <w:pPr>
              <w:pStyle w:val="Tabletext"/>
              <w:spacing w:before="0" w:after="0"/>
              <w:rPr>
                <w:ins w:id="2934" w:author="Abercrombie, Kerrie" w:date="2021-01-26T22:00:00Z"/>
                <w:rFonts w:cstheme="minorHAnsi"/>
                <w:b/>
                <w:szCs w:val="20"/>
              </w:rPr>
            </w:pPr>
          </w:p>
        </w:tc>
        <w:tc>
          <w:tcPr>
            <w:tcW w:w="3003" w:type="dxa"/>
            <w:shd w:val="clear" w:color="auto" w:fill="auto"/>
          </w:tcPr>
          <w:p w14:paraId="41F728F1" w14:textId="77777777" w:rsidR="00B622F8" w:rsidRPr="00FB0C8D" w:rsidRDefault="00B622F8" w:rsidP="00FB0C8D">
            <w:pPr>
              <w:pStyle w:val="Tabletext"/>
              <w:spacing w:before="0" w:after="0"/>
              <w:ind w:left="0"/>
              <w:rPr>
                <w:ins w:id="2935" w:author="Abercrombie, Kerrie" w:date="2021-01-26T22:00:00Z"/>
                <w:rFonts w:cstheme="minorHAnsi"/>
                <w:szCs w:val="20"/>
              </w:rPr>
            </w:pPr>
          </w:p>
        </w:tc>
      </w:tr>
      <w:tr w:rsidR="00185207" w:rsidRPr="00FB0C8D" w14:paraId="7AFF0857" w14:textId="77777777" w:rsidTr="002B5A22">
        <w:trPr>
          <w:trHeight w:val="60"/>
          <w:ins w:id="2936" w:author="Abercrombie, Kerrie" w:date="2021-01-22T13:36:00Z"/>
        </w:trPr>
        <w:tc>
          <w:tcPr>
            <w:tcW w:w="846" w:type="dxa"/>
            <w:shd w:val="clear" w:color="auto" w:fill="F2F2F2" w:themeFill="background1" w:themeFillShade="F2"/>
          </w:tcPr>
          <w:p w14:paraId="598BA63E" w14:textId="4EBF89FF" w:rsidR="00185207" w:rsidRPr="00FB0C8D" w:rsidRDefault="00FB0C8D" w:rsidP="00FB0C8D">
            <w:pPr>
              <w:pStyle w:val="Tabletext"/>
              <w:spacing w:before="0" w:after="0"/>
              <w:rPr>
                <w:ins w:id="2937" w:author="Abercrombie, Kerrie" w:date="2021-01-22T13:36:00Z"/>
                <w:rFonts w:cstheme="minorHAnsi"/>
                <w:b/>
                <w:szCs w:val="20"/>
              </w:rPr>
            </w:pPr>
            <w:ins w:id="2938" w:author="Abercrombie, Kerrie" w:date="2021-01-26T22:14:00Z">
              <w:r w:rsidRPr="00FB0C8D">
                <w:rPr>
                  <w:rFonts w:cstheme="minorHAnsi"/>
                  <w:b/>
                  <w:szCs w:val="20"/>
                </w:rPr>
                <w:t>3.17</w:t>
              </w:r>
            </w:ins>
          </w:p>
        </w:tc>
        <w:tc>
          <w:tcPr>
            <w:tcW w:w="4607" w:type="dxa"/>
            <w:shd w:val="clear" w:color="auto" w:fill="F2F2F2" w:themeFill="background1" w:themeFillShade="F2"/>
          </w:tcPr>
          <w:p w14:paraId="009C954D" w14:textId="24EFF675" w:rsidR="00185207" w:rsidRPr="00FB0C8D" w:rsidRDefault="00185207" w:rsidP="00FB0C8D">
            <w:pPr>
              <w:pStyle w:val="Tabletext"/>
              <w:spacing w:before="0" w:after="0"/>
              <w:ind w:left="0" w:right="0"/>
              <w:rPr>
                <w:ins w:id="2939" w:author="Abercrombie, Kerrie" w:date="2021-01-22T13:36:00Z"/>
                <w:rFonts w:cstheme="minorHAnsi"/>
                <w:szCs w:val="20"/>
                <w:highlight w:val="yellow"/>
              </w:rPr>
            </w:pPr>
            <w:ins w:id="2940" w:author="Abercrombie, Kerrie" w:date="2021-01-22T13:36:00Z">
              <w:r w:rsidRPr="00FB0C8D">
                <w:rPr>
                  <w:rFonts w:cstheme="minorHAnsi"/>
                  <w:b/>
                  <w:szCs w:val="20"/>
                </w:rPr>
                <w:t>MAINTAIN A SAFE AND EFFICIENT WATERWAY THROUGHOUT EMERGENCY SITUATIONS</w:t>
              </w:r>
            </w:ins>
          </w:p>
        </w:tc>
        <w:tc>
          <w:tcPr>
            <w:tcW w:w="921" w:type="dxa"/>
            <w:shd w:val="clear" w:color="auto" w:fill="F2F2F2" w:themeFill="background1" w:themeFillShade="F2"/>
          </w:tcPr>
          <w:p w14:paraId="14AD7EFC" w14:textId="77777777" w:rsidR="00185207" w:rsidRPr="00FB0C8D" w:rsidRDefault="00185207" w:rsidP="00FB0C8D">
            <w:pPr>
              <w:pStyle w:val="Tabletext"/>
              <w:spacing w:before="0" w:after="0"/>
              <w:ind w:left="0" w:right="0"/>
              <w:rPr>
                <w:ins w:id="2941" w:author="Abercrombie, Kerrie" w:date="2021-01-25T09:00:00Z"/>
                <w:rFonts w:cstheme="minorHAnsi"/>
                <w:szCs w:val="20"/>
              </w:rPr>
            </w:pPr>
          </w:p>
        </w:tc>
        <w:tc>
          <w:tcPr>
            <w:tcW w:w="4607" w:type="dxa"/>
            <w:shd w:val="clear" w:color="auto" w:fill="F2F2F2" w:themeFill="background1" w:themeFillShade="F2"/>
          </w:tcPr>
          <w:p w14:paraId="121858AF" w14:textId="62DEB408" w:rsidR="00185207" w:rsidRPr="00FB0C8D" w:rsidRDefault="00185207" w:rsidP="00FB0C8D">
            <w:pPr>
              <w:pStyle w:val="Tabletext"/>
              <w:spacing w:before="0" w:after="0"/>
              <w:ind w:left="0" w:right="0"/>
              <w:rPr>
                <w:ins w:id="2942" w:author="Abercrombie, Kerrie" w:date="2021-01-22T13:36:00Z"/>
                <w:rFonts w:cstheme="minorHAnsi"/>
                <w:szCs w:val="20"/>
              </w:rPr>
            </w:pPr>
          </w:p>
        </w:tc>
        <w:tc>
          <w:tcPr>
            <w:tcW w:w="683" w:type="dxa"/>
            <w:shd w:val="clear" w:color="auto" w:fill="F2F2F2" w:themeFill="background1" w:themeFillShade="F2"/>
          </w:tcPr>
          <w:p w14:paraId="4B0EDD68" w14:textId="77777777" w:rsidR="00185207" w:rsidRPr="00FB0C8D" w:rsidRDefault="00185207" w:rsidP="00FB0C8D">
            <w:pPr>
              <w:pStyle w:val="Tabletext"/>
              <w:spacing w:before="0" w:after="0"/>
              <w:rPr>
                <w:ins w:id="2943" w:author="Abercrombie, Kerrie" w:date="2021-01-22T13:36:00Z"/>
                <w:rFonts w:cstheme="minorHAnsi"/>
                <w:b/>
                <w:szCs w:val="20"/>
              </w:rPr>
            </w:pPr>
          </w:p>
        </w:tc>
        <w:tc>
          <w:tcPr>
            <w:tcW w:w="3003" w:type="dxa"/>
            <w:shd w:val="clear" w:color="auto" w:fill="F2F2F2" w:themeFill="background1" w:themeFillShade="F2"/>
          </w:tcPr>
          <w:p w14:paraId="1450CE17" w14:textId="5DAE3910" w:rsidR="00185207" w:rsidRPr="00FB0C8D" w:rsidRDefault="00ED5833" w:rsidP="00FB0C8D">
            <w:pPr>
              <w:pStyle w:val="Tabletext"/>
              <w:spacing w:before="0" w:after="0"/>
              <w:ind w:left="0"/>
              <w:rPr>
                <w:ins w:id="2944" w:author="Abercrombie, Kerrie" w:date="2021-01-22T13:36:00Z"/>
                <w:rFonts w:cstheme="minorHAnsi"/>
                <w:szCs w:val="20"/>
              </w:rPr>
            </w:pPr>
            <w:ins w:id="2945" w:author="Abercrombie, Kerrie" w:date="2021-01-26T22:10:00Z">
              <w:r w:rsidRPr="00FB0C8D">
                <w:rPr>
                  <w:rFonts w:cstheme="minorHAnsi"/>
                  <w:szCs w:val="20"/>
                </w:rPr>
                <w:t>?R35, R37, R41, R58</w:t>
              </w:r>
            </w:ins>
          </w:p>
        </w:tc>
      </w:tr>
      <w:tr w:rsidR="00FB0C8D" w:rsidRPr="00FB0C8D" w14:paraId="7BAF76C4" w14:textId="77777777" w:rsidTr="001067BE">
        <w:trPr>
          <w:trHeight w:val="60"/>
          <w:ins w:id="2946" w:author="Abercrombie, Kerrie" w:date="2021-01-22T13:36:00Z"/>
        </w:trPr>
        <w:tc>
          <w:tcPr>
            <w:tcW w:w="846" w:type="dxa"/>
            <w:vMerge w:val="restart"/>
            <w:shd w:val="clear" w:color="auto" w:fill="auto"/>
          </w:tcPr>
          <w:p w14:paraId="24A165A5" w14:textId="77777777" w:rsidR="00FB0C8D" w:rsidRPr="00FB0C8D" w:rsidRDefault="00FB0C8D" w:rsidP="00FB0C8D">
            <w:pPr>
              <w:pStyle w:val="Tabletext"/>
              <w:spacing w:before="0" w:after="0"/>
              <w:rPr>
                <w:ins w:id="2947" w:author="Abercrombie, Kerrie" w:date="2021-01-22T13:36:00Z"/>
                <w:rFonts w:cstheme="minorHAnsi"/>
                <w:b/>
                <w:szCs w:val="20"/>
              </w:rPr>
            </w:pPr>
          </w:p>
        </w:tc>
        <w:tc>
          <w:tcPr>
            <w:tcW w:w="4607" w:type="dxa"/>
            <w:vMerge w:val="restart"/>
            <w:shd w:val="clear" w:color="auto" w:fill="auto"/>
          </w:tcPr>
          <w:p w14:paraId="4FE40A3A" w14:textId="156C3192" w:rsidR="00FB0C8D" w:rsidRPr="00FB0C8D" w:rsidRDefault="00FB0C8D" w:rsidP="00FB0C8D">
            <w:pPr>
              <w:pStyle w:val="Tabletext"/>
              <w:spacing w:before="0" w:after="0"/>
              <w:ind w:left="0" w:right="0"/>
              <w:rPr>
                <w:ins w:id="2948" w:author="Abercrombie, Kerrie" w:date="2021-01-22T13:36:00Z"/>
                <w:rFonts w:cstheme="minorHAnsi"/>
                <w:b/>
                <w:i/>
                <w:szCs w:val="20"/>
              </w:rPr>
            </w:pPr>
            <w:ins w:id="2949" w:author="Abercrombie, Kerrie" w:date="2021-01-22T13:36:00Z">
              <w:r w:rsidRPr="00FB0C8D">
                <w:rPr>
                  <w:rFonts w:cstheme="minorHAnsi"/>
                  <w:i/>
                  <w:szCs w:val="20"/>
                </w:rPr>
                <w:t>Demonstrate the responses required to ensure the protection of the VTS area and, as far as practicable, maintain a safe and efficient flow of traffic.</w:t>
              </w:r>
            </w:ins>
          </w:p>
        </w:tc>
        <w:tc>
          <w:tcPr>
            <w:tcW w:w="921" w:type="dxa"/>
            <w:shd w:val="clear" w:color="auto" w:fill="auto"/>
          </w:tcPr>
          <w:p w14:paraId="5002AD10" w14:textId="66B3AB1B" w:rsidR="00FB0C8D" w:rsidRPr="00FB0C8D" w:rsidRDefault="00FB0C8D" w:rsidP="00FB0C8D">
            <w:pPr>
              <w:pStyle w:val="Tabletext"/>
              <w:spacing w:before="0" w:after="0"/>
              <w:ind w:left="0" w:right="0"/>
              <w:rPr>
                <w:ins w:id="2950" w:author="Abercrombie, Kerrie" w:date="2021-01-25T09:00:00Z"/>
                <w:rFonts w:cstheme="minorHAnsi"/>
                <w:szCs w:val="20"/>
              </w:rPr>
            </w:pPr>
            <w:ins w:id="2951" w:author="Abercrombie, Kerrie" w:date="2021-01-26T22:15:00Z">
              <w:r w:rsidRPr="00FB0C8D">
                <w:rPr>
                  <w:rFonts w:cstheme="minorHAnsi"/>
                  <w:szCs w:val="20"/>
                </w:rPr>
                <w:t>3.17.1</w:t>
              </w:r>
            </w:ins>
          </w:p>
        </w:tc>
        <w:tc>
          <w:tcPr>
            <w:tcW w:w="4607" w:type="dxa"/>
            <w:shd w:val="clear" w:color="auto" w:fill="auto"/>
          </w:tcPr>
          <w:p w14:paraId="7A6927F6" w14:textId="5EED487C" w:rsidR="00FB0C8D" w:rsidRPr="00FB0C8D" w:rsidRDefault="00FB0C8D" w:rsidP="00FB0C8D">
            <w:pPr>
              <w:pStyle w:val="Tabletext"/>
              <w:spacing w:before="0" w:after="0"/>
              <w:ind w:left="0" w:right="0"/>
              <w:rPr>
                <w:ins w:id="2952" w:author="Abercrombie, Kerrie" w:date="2021-01-22T13:36:00Z"/>
                <w:rFonts w:cstheme="minorHAnsi"/>
                <w:szCs w:val="20"/>
              </w:rPr>
            </w:pPr>
            <w:ins w:id="2953" w:author="Abercrombie, Kerrie" w:date="2021-01-22T13:36:00Z">
              <w:r w:rsidRPr="00FB0C8D">
                <w:rPr>
                  <w:rFonts w:cstheme="minorHAnsi"/>
                  <w:szCs w:val="20"/>
                </w:rPr>
                <w:t xml:space="preserve">Commence alerting internal and external response agencies </w:t>
              </w:r>
            </w:ins>
          </w:p>
        </w:tc>
        <w:tc>
          <w:tcPr>
            <w:tcW w:w="683" w:type="dxa"/>
            <w:shd w:val="clear" w:color="auto" w:fill="auto"/>
          </w:tcPr>
          <w:p w14:paraId="2F2F00DA" w14:textId="77777777" w:rsidR="00FB0C8D" w:rsidRPr="00FB0C8D" w:rsidRDefault="00FB0C8D" w:rsidP="00FB0C8D">
            <w:pPr>
              <w:pStyle w:val="Tabletext"/>
              <w:spacing w:before="0" w:after="0"/>
              <w:rPr>
                <w:ins w:id="2954" w:author="Abercrombie, Kerrie" w:date="2021-01-22T13:36:00Z"/>
                <w:rFonts w:cstheme="minorHAnsi"/>
                <w:b/>
                <w:szCs w:val="20"/>
              </w:rPr>
            </w:pPr>
          </w:p>
        </w:tc>
        <w:tc>
          <w:tcPr>
            <w:tcW w:w="3003" w:type="dxa"/>
            <w:shd w:val="clear" w:color="auto" w:fill="auto"/>
          </w:tcPr>
          <w:p w14:paraId="39408808" w14:textId="77777777" w:rsidR="00FB0C8D" w:rsidRPr="00FB0C8D" w:rsidRDefault="00FB0C8D" w:rsidP="00FB0C8D">
            <w:pPr>
              <w:pStyle w:val="Tabletext"/>
              <w:spacing w:before="0" w:after="0"/>
              <w:ind w:left="0"/>
              <w:rPr>
                <w:ins w:id="2955" w:author="Abercrombie, Kerrie" w:date="2021-01-22T13:36:00Z"/>
                <w:rFonts w:cstheme="minorHAnsi"/>
                <w:szCs w:val="20"/>
              </w:rPr>
            </w:pPr>
          </w:p>
        </w:tc>
      </w:tr>
      <w:tr w:rsidR="00FB0C8D" w:rsidRPr="00FB0C8D" w14:paraId="7FE321C5" w14:textId="77777777" w:rsidTr="001067BE">
        <w:trPr>
          <w:trHeight w:val="60"/>
          <w:ins w:id="2956" w:author="Abercrombie, Kerrie" w:date="2021-01-22T13:36:00Z"/>
        </w:trPr>
        <w:tc>
          <w:tcPr>
            <w:tcW w:w="846" w:type="dxa"/>
            <w:vMerge/>
            <w:shd w:val="clear" w:color="auto" w:fill="auto"/>
          </w:tcPr>
          <w:p w14:paraId="6DCEFBB2" w14:textId="77777777" w:rsidR="00FB0C8D" w:rsidRPr="00FB0C8D" w:rsidRDefault="00FB0C8D" w:rsidP="00FB0C8D">
            <w:pPr>
              <w:pStyle w:val="Tabletext"/>
              <w:spacing w:before="0" w:after="0"/>
              <w:rPr>
                <w:ins w:id="2957" w:author="Abercrombie, Kerrie" w:date="2021-01-22T13:36:00Z"/>
                <w:rFonts w:cstheme="minorHAnsi"/>
                <w:b/>
                <w:szCs w:val="20"/>
              </w:rPr>
            </w:pPr>
          </w:p>
        </w:tc>
        <w:tc>
          <w:tcPr>
            <w:tcW w:w="4607" w:type="dxa"/>
            <w:vMerge/>
            <w:shd w:val="clear" w:color="auto" w:fill="auto"/>
          </w:tcPr>
          <w:p w14:paraId="243D1013" w14:textId="77777777" w:rsidR="00FB0C8D" w:rsidRPr="00FB0C8D" w:rsidRDefault="00FB0C8D" w:rsidP="00FB0C8D">
            <w:pPr>
              <w:pStyle w:val="Tabletext"/>
              <w:spacing w:before="0" w:after="0"/>
              <w:ind w:left="0" w:right="0"/>
              <w:rPr>
                <w:ins w:id="2958" w:author="Abercrombie, Kerrie" w:date="2021-01-22T13:36:00Z"/>
                <w:rFonts w:cstheme="minorHAnsi"/>
                <w:szCs w:val="20"/>
              </w:rPr>
            </w:pPr>
          </w:p>
        </w:tc>
        <w:tc>
          <w:tcPr>
            <w:tcW w:w="921" w:type="dxa"/>
            <w:shd w:val="clear" w:color="auto" w:fill="auto"/>
          </w:tcPr>
          <w:p w14:paraId="150A0BBE" w14:textId="2EB1EE8C" w:rsidR="00FB0C8D" w:rsidRPr="00FB0C8D" w:rsidRDefault="00FB0C8D" w:rsidP="00FB0C8D">
            <w:pPr>
              <w:pStyle w:val="Tabletext"/>
              <w:spacing w:before="0" w:after="0"/>
              <w:ind w:left="0"/>
              <w:rPr>
                <w:ins w:id="2959" w:author="Abercrombie, Kerrie" w:date="2021-01-25T09:00:00Z"/>
                <w:rFonts w:cstheme="minorHAnsi"/>
                <w:szCs w:val="20"/>
              </w:rPr>
            </w:pPr>
            <w:ins w:id="2960" w:author="Abercrombie, Kerrie" w:date="2021-01-26T22:15:00Z">
              <w:r w:rsidRPr="00FB0C8D">
                <w:rPr>
                  <w:rFonts w:cstheme="minorHAnsi"/>
                  <w:szCs w:val="20"/>
                </w:rPr>
                <w:t>3.17.2</w:t>
              </w:r>
            </w:ins>
          </w:p>
        </w:tc>
        <w:tc>
          <w:tcPr>
            <w:tcW w:w="4607" w:type="dxa"/>
            <w:shd w:val="clear" w:color="auto" w:fill="auto"/>
          </w:tcPr>
          <w:p w14:paraId="479370DC" w14:textId="11B62DDC" w:rsidR="00FB0C8D" w:rsidRPr="00FB0C8D" w:rsidRDefault="00FB0C8D" w:rsidP="00FB0C8D">
            <w:pPr>
              <w:pStyle w:val="Tabletext"/>
              <w:spacing w:before="0" w:after="0"/>
              <w:ind w:left="0"/>
              <w:rPr>
                <w:ins w:id="2961" w:author="Abercrombie, Kerrie" w:date="2021-01-22T13:36:00Z"/>
                <w:rFonts w:cstheme="minorHAnsi"/>
                <w:szCs w:val="20"/>
              </w:rPr>
            </w:pPr>
            <w:ins w:id="2962" w:author="Abercrombie, Kerrie" w:date="2021-01-22T13:36:00Z">
              <w:r w:rsidRPr="00FB0C8D">
                <w:rPr>
                  <w:rFonts w:cstheme="minorHAnsi"/>
                  <w:szCs w:val="20"/>
                </w:rPr>
                <w:t>Monitoring and management of ship traffic:</w:t>
              </w:r>
            </w:ins>
          </w:p>
          <w:p w14:paraId="7E5D9025" w14:textId="77777777" w:rsidR="00FB0C8D" w:rsidRPr="00FB0C8D" w:rsidRDefault="00FB0C8D" w:rsidP="00FB0C8D">
            <w:pPr>
              <w:pStyle w:val="Tabletext"/>
              <w:spacing w:before="0" w:after="0"/>
              <w:ind w:left="709"/>
              <w:rPr>
                <w:ins w:id="2963" w:author="Abercrombie, Kerrie" w:date="2021-01-22T13:36:00Z"/>
                <w:rFonts w:cstheme="minorHAnsi"/>
                <w:szCs w:val="20"/>
              </w:rPr>
            </w:pPr>
            <w:ins w:id="2964" w:author="Abercrombie, Kerrie" w:date="2021-01-22T13:36:00Z">
              <w:r w:rsidRPr="00FB0C8D">
                <w:rPr>
                  <w:rFonts w:cstheme="minorHAnsi"/>
                  <w:szCs w:val="20"/>
                </w:rPr>
                <w:t>Alternative routing arrangements</w:t>
              </w:r>
            </w:ins>
          </w:p>
          <w:p w14:paraId="666FCEAE" w14:textId="77777777" w:rsidR="00FB0C8D" w:rsidRPr="00FB0C8D" w:rsidRDefault="00FB0C8D" w:rsidP="00FB0C8D">
            <w:pPr>
              <w:pStyle w:val="Tabletext"/>
              <w:spacing w:before="0" w:after="0"/>
              <w:ind w:left="709"/>
              <w:rPr>
                <w:ins w:id="2965" w:author="Abercrombie, Kerrie" w:date="2021-01-22T13:36:00Z"/>
                <w:rFonts w:cstheme="minorHAnsi"/>
                <w:szCs w:val="20"/>
              </w:rPr>
            </w:pPr>
            <w:ins w:id="2966" w:author="Abercrombie, Kerrie" w:date="2021-01-22T13:36:00Z">
              <w:r w:rsidRPr="00FB0C8D">
                <w:rPr>
                  <w:rFonts w:cstheme="minorHAnsi"/>
                  <w:szCs w:val="20"/>
                </w:rPr>
                <w:t>Diversionary procedures (traffic in immediate incident area)</w:t>
              </w:r>
            </w:ins>
          </w:p>
          <w:p w14:paraId="6A58D122" w14:textId="77777777" w:rsidR="00FB0C8D" w:rsidRPr="00FB0C8D" w:rsidRDefault="00FB0C8D" w:rsidP="00FB0C8D">
            <w:pPr>
              <w:pStyle w:val="Tabletext"/>
              <w:spacing w:before="0" w:after="0"/>
              <w:ind w:left="709"/>
              <w:rPr>
                <w:ins w:id="2967" w:author="Abercrombie, Kerrie" w:date="2021-01-22T13:36:00Z"/>
                <w:rFonts w:cstheme="minorHAnsi"/>
                <w:szCs w:val="20"/>
              </w:rPr>
            </w:pPr>
            <w:ins w:id="2968" w:author="Abercrombie, Kerrie" w:date="2021-01-22T13:36:00Z">
              <w:r w:rsidRPr="00FB0C8D">
                <w:rPr>
                  <w:rFonts w:cstheme="minorHAnsi"/>
                  <w:szCs w:val="20"/>
                </w:rPr>
                <w:t>Anchorage areas</w:t>
              </w:r>
            </w:ins>
          </w:p>
          <w:p w14:paraId="268097DB" w14:textId="77777777" w:rsidR="00FB0C8D" w:rsidRPr="00FB0C8D" w:rsidRDefault="00FB0C8D" w:rsidP="00FB0C8D">
            <w:pPr>
              <w:pStyle w:val="Tabletext"/>
              <w:spacing w:before="0" w:after="0"/>
              <w:ind w:left="709"/>
              <w:rPr>
                <w:ins w:id="2969" w:author="Abercrombie, Kerrie" w:date="2021-01-26T22:15:00Z"/>
                <w:rFonts w:cstheme="minorHAnsi"/>
                <w:szCs w:val="20"/>
              </w:rPr>
            </w:pPr>
            <w:ins w:id="2970" w:author="Abercrombie, Kerrie" w:date="2021-01-22T13:36:00Z">
              <w:r w:rsidRPr="00FB0C8D">
                <w:rPr>
                  <w:rFonts w:cstheme="minorHAnsi"/>
                  <w:szCs w:val="20"/>
                </w:rPr>
                <w:t>Introduction of emergency speed restrictions</w:t>
              </w:r>
            </w:ins>
          </w:p>
          <w:p w14:paraId="559E7421" w14:textId="0C28FEB3" w:rsidR="00FB0C8D" w:rsidRPr="00FB0C8D" w:rsidRDefault="00FB0C8D" w:rsidP="00FB0C8D">
            <w:pPr>
              <w:pStyle w:val="Tabletext"/>
              <w:spacing w:before="0" w:after="0"/>
              <w:ind w:left="709"/>
              <w:rPr>
                <w:ins w:id="2971" w:author="Abercrombie, Kerrie" w:date="2021-01-22T13:36:00Z"/>
                <w:rFonts w:cstheme="minorHAnsi"/>
                <w:szCs w:val="20"/>
              </w:rPr>
            </w:pPr>
            <w:ins w:id="2972" w:author="Abercrombie, Kerrie" w:date="2021-01-26T22:15:00Z">
              <w:r w:rsidRPr="00FB0C8D">
                <w:rPr>
                  <w:rFonts w:cstheme="minorHAnsi"/>
                  <w:szCs w:val="20"/>
                </w:rPr>
                <w:t>Emergency alterations to VTS sailing/route plans and passage plans</w:t>
              </w:r>
            </w:ins>
          </w:p>
        </w:tc>
        <w:tc>
          <w:tcPr>
            <w:tcW w:w="683" w:type="dxa"/>
            <w:shd w:val="clear" w:color="auto" w:fill="auto"/>
          </w:tcPr>
          <w:p w14:paraId="3AD9FDEA" w14:textId="77777777" w:rsidR="00FB0C8D" w:rsidRPr="00FB0C8D" w:rsidRDefault="00FB0C8D" w:rsidP="00FB0C8D">
            <w:pPr>
              <w:pStyle w:val="Tabletext"/>
              <w:spacing w:before="0" w:after="0"/>
              <w:rPr>
                <w:ins w:id="2973" w:author="Abercrombie, Kerrie" w:date="2021-01-22T13:36:00Z"/>
                <w:rFonts w:cstheme="minorHAnsi"/>
                <w:b/>
                <w:szCs w:val="20"/>
              </w:rPr>
            </w:pPr>
          </w:p>
        </w:tc>
        <w:tc>
          <w:tcPr>
            <w:tcW w:w="3003" w:type="dxa"/>
            <w:shd w:val="clear" w:color="auto" w:fill="auto"/>
          </w:tcPr>
          <w:p w14:paraId="57EED160" w14:textId="77777777" w:rsidR="00FB0C8D" w:rsidRPr="00FB0C8D" w:rsidRDefault="00FB0C8D" w:rsidP="00FB0C8D">
            <w:pPr>
              <w:pStyle w:val="Tabletext"/>
              <w:spacing w:before="0" w:after="0"/>
              <w:ind w:left="0"/>
              <w:rPr>
                <w:ins w:id="2974" w:author="Abercrombie, Kerrie" w:date="2021-01-22T13:36:00Z"/>
                <w:rFonts w:cstheme="minorHAnsi"/>
                <w:szCs w:val="20"/>
              </w:rPr>
            </w:pPr>
          </w:p>
        </w:tc>
      </w:tr>
      <w:tr w:rsidR="00FB0C8D" w:rsidRPr="00FB0C8D" w14:paraId="5C4C5DF1" w14:textId="77777777" w:rsidTr="001067BE">
        <w:trPr>
          <w:trHeight w:val="60"/>
          <w:ins w:id="2975" w:author="Abercrombie, Kerrie" w:date="2021-01-22T13:36:00Z"/>
        </w:trPr>
        <w:tc>
          <w:tcPr>
            <w:tcW w:w="846" w:type="dxa"/>
            <w:vMerge/>
            <w:shd w:val="clear" w:color="auto" w:fill="auto"/>
          </w:tcPr>
          <w:p w14:paraId="0CA00757" w14:textId="77777777" w:rsidR="00FB0C8D" w:rsidRPr="00FB0C8D" w:rsidRDefault="00FB0C8D" w:rsidP="00FB0C8D">
            <w:pPr>
              <w:pStyle w:val="Tabletext"/>
              <w:spacing w:before="0" w:after="0"/>
              <w:rPr>
                <w:ins w:id="2976" w:author="Abercrombie, Kerrie" w:date="2021-01-22T13:36:00Z"/>
                <w:rFonts w:cstheme="minorHAnsi"/>
                <w:b/>
                <w:szCs w:val="20"/>
              </w:rPr>
            </w:pPr>
          </w:p>
        </w:tc>
        <w:tc>
          <w:tcPr>
            <w:tcW w:w="4607" w:type="dxa"/>
            <w:vMerge/>
            <w:shd w:val="clear" w:color="auto" w:fill="auto"/>
          </w:tcPr>
          <w:p w14:paraId="0DF7776A" w14:textId="77777777" w:rsidR="00FB0C8D" w:rsidRPr="00FB0C8D" w:rsidRDefault="00FB0C8D" w:rsidP="00FB0C8D">
            <w:pPr>
              <w:pStyle w:val="Tabletext"/>
              <w:spacing w:before="0" w:after="0"/>
              <w:ind w:left="0" w:right="0"/>
              <w:rPr>
                <w:ins w:id="2977" w:author="Abercrombie, Kerrie" w:date="2021-01-22T13:36:00Z"/>
                <w:rFonts w:cstheme="minorHAnsi"/>
                <w:szCs w:val="20"/>
              </w:rPr>
            </w:pPr>
          </w:p>
        </w:tc>
        <w:tc>
          <w:tcPr>
            <w:tcW w:w="921" w:type="dxa"/>
            <w:shd w:val="clear" w:color="auto" w:fill="auto"/>
          </w:tcPr>
          <w:p w14:paraId="3CFFD83F" w14:textId="6E70E29A" w:rsidR="00FB0C8D" w:rsidRPr="00FB0C8D" w:rsidRDefault="00FB0C8D" w:rsidP="00FB0C8D">
            <w:pPr>
              <w:pStyle w:val="Tabletext"/>
              <w:spacing w:before="0" w:after="0"/>
              <w:ind w:left="0"/>
              <w:rPr>
                <w:ins w:id="2978" w:author="Abercrombie, Kerrie" w:date="2021-01-25T09:00:00Z"/>
                <w:rFonts w:cstheme="minorHAnsi"/>
                <w:szCs w:val="20"/>
              </w:rPr>
            </w:pPr>
            <w:ins w:id="2979" w:author="Abercrombie, Kerrie" w:date="2021-01-26T22:15:00Z">
              <w:r w:rsidRPr="00FB0C8D">
                <w:rPr>
                  <w:rFonts w:cstheme="minorHAnsi"/>
                  <w:szCs w:val="20"/>
                </w:rPr>
                <w:t>3.17.3</w:t>
              </w:r>
            </w:ins>
          </w:p>
        </w:tc>
        <w:tc>
          <w:tcPr>
            <w:tcW w:w="4607" w:type="dxa"/>
            <w:shd w:val="clear" w:color="auto" w:fill="auto"/>
          </w:tcPr>
          <w:p w14:paraId="69ACE1C4" w14:textId="3D71420E" w:rsidR="00FB0C8D" w:rsidRPr="00FB0C8D" w:rsidRDefault="00FB0C8D" w:rsidP="00FB0C8D">
            <w:pPr>
              <w:pStyle w:val="Tabletext"/>
              <w:spacing w:before="0" w:after="0"/>
              <w:ind w:left="0"/>
              <w:rPr>
                <w:ins w:id="2980" w:author="Abercrombie, Kerrie" w:date="2021-01-22T13:36:00Z"/>
                <w:rFonts w:cstheme="minorHAnsi"/>
                <w:szCs w:val="20"/>
              </w:rPr>
            </w:pPr>
            <w:ins w:id="2981" w:author="Abercrombie, Kerrie" w:date="2021-01-22T13:36:00Z">
              <w:r w:rsidRPr="00FB0C8D">
                <w:rPr>
                  <w:rFonts w:cstheme="minorHAnsi"/>
                  <w:szCs w:val="20"/>
                </w:rPr>
                <w:t>Co-ordinate and provide support to allied services</w:t>
              </w:r>
            </w:ins>
          </w:p>
        </w:tc>
        <w:tc>
          <w:tcPr>
            <w:tcW w:w="683" w:type="dxa"/>
            <w:shd w:val="clear" w:color="auto" w:fill="auto"/>
          </w:tcPr>
          <w:p w14:paraId="285E0840" w14:textId="77777777" w:rsidR="00FB0C8D" w:rsidRPr="00FB0C8D" w:rsidRDefault="00FB0C8D" w:rsidP="00FB0C8D">
            <w:pPr>
              <w:pStyle w:val="Tabletext"/>
              <w:spacing w:before="0" w:after="0"/>
              <w:rPr>
                <w:ins w:id="2982" w:author="Abercrombie, Kerrie" w:date="2021-01-22T13:36:00Z"/>
                <w:rFonts w:cstheme="minorHAnsi"/>
                <w:b/>
                <w:szCs w:val="20"/>
              </w:rPr>
            </w:pPr>
          </w:p>
        </w:tc>
        <w:tc>
          <w:tcPr>
            <w:tcW w:w="3003" w:type="dxa"/>
            <w:shd w:val="clear" w:color="auto" w:fill="auto"/>
          </w:tcPr>
          <w:p w14:paraId="3A6F563E" w14:textId="77777777" w:rsidR="00FB0C8D" w:rsidRPr="00FB0C8D" w:rsidRDefault="00FB0C8D" w:rsidP="00FB0C8D">
            <w:pPr>
              <w:pStyle w:val="Tabletext"/>
              <w:spacing w:before="0" w:after="0"/>
              <w:ind w:left="0"/>
              <w:rPr>
                <w:ins w:id="2983" w:author="Abercrombie, Kerrie" w:date="2021-01-22T13:36:00Z"/>
                <w:rFonts w:cstheme="minorHAnsi"/>
                <w:szCs w:val="20"/>
              </w:rPr>
            </w:pPr>
          </w:p>
        </w:tc>
      </w:tr>
      <w:tr w:rsidR="00FB0C8D" w:rsidRPr="00FB0C8D" w14:paraId="747E87F2" w14:textId="77777777" w:rsidTr="00FB0C8D">
        <w:trPr>
          <w:trHeight w:val="60"/>
          <w:ins w:id="2984" w:author="Abercrombie, Kerrie" w:date="2021-01-22T13:36:00Z"/>
        </w:trPr>
        <w:tc>
          <w:tcPr>
            <w:tcW w:w="846" w:type="dxa"/>
            <w:vMerge/>
            <w:shd w:val="clear" w:color="auto" w:fill="auto"/>
          </w:tcPr>
          <w:p w14:paraId="5FB8D039" w14:textId="77777777" w:rsidR="00FB0C8D" w:rsidRPr="00FB0C8D" w:rsidRDefault="00FB0C8D" w:rsidP="00FB0C8D">
            <w:pPr>
              <w:pStyle w:val="Tabletext"/>
              <w:spacing w:before="0" w:after="0"/>
              <w:rPr>
                <w:ins w:id="2985" w:author="Abercrombie, Kerrie" w:date="2021-01-22T13:36:00Z"/>
                <w:rFonts w:cstheme="minorHAnsi"/>
                <w:b/>
                <w:szCs w:val="20"/>
              </w:rPr>
            </w:pPr>
          </w:p>
        </w:tc>
        <w:tc>
          <w:tcPr>
            <w:tcW w:w="4607" w:type="dxa"/>
            <w:vMerge/>
            <w:shd w:val="clear" w:color="auto" w:fill="auto"/>
          </w:tcPr>
          <w:p w14:paraId="6C52C386" w14:textId="77777777" w:rsidR="00FB0C8D" w:rsidRPr="00FB0C8D" w:rsidRDefault="00FB0C8D" w:rsidP="00FB0C8D">
            <w:pPr>
              <w:pStyle w:val="Tabletext"/>
              <w:spacing w:before="0" w:after="0"/>
              <w:ind w:left="0" w:right="0"/>
              <w:rPr>
                <w:ins w:id="2986" w:author="Abercrombie, Kerrie" w:date="2021-01-22T13:36:00Z"/>
                <w:rFonts w:cstheme="minorHAnsi"/>
                <w:szCs w:val="20"/>
              </w:rPr>
            </w:pPr>
          </w:p>
        </w:tc>
        <w:tc>
          <w:tcPr>
            <w:tcW w:w="921" w:type="dxa"/>
            <w:shd w:val="clear" w:color="auto" w:fill="auto"/>
          </w:tcPr>
          <w:p w14:paraId="2E996222" w14:textId="1957863E" w:rsidR="00FB0C8D" w:rsidRPr="00FB0C8D" w:rsidRDefault="00FB0C8D" w:rsidP="00FB0C8D">
            <w:pPr>
              <w:pStyle w:val="Tabletext"/>
              <w:spacing w:before="0" w:after="0"/>
              <w:ind w:left="0"/>
              <w:rPr>
                <w:ins w:id="2987" w:author="Abercrombie, Kerrie" w:date="2021-01-25T09:00:00Z"/>
                <w:rFonts w:cstheme="minorHAnsi"/>
                <w:szCs w:val="20"/>
              </w:rPr>
            </w:pPr>
            <w:ins w:id="2988" w:author="Abercrombie, Kerrie" w:date="2021-01-26T22:15:00Z">
              <w:r w:rsidRPr="00FB0C8D">
                <w:rPr>
                  <w:rFonts w:cstheme="minorHAnsi"/>
                  <w:szCs w:val="20"/>
                </w:rPr>
                <w:t>3.17.4</w:t>
              </w:r>
            </w:ins>
          </w:p>
        </w:tc>
        <w:tc>
          <w:tcPr>
            <w:tcW w:w="4607" w:type="dxa"/>
            <w:shd w:val="clear" w:color="auto" w:fill="auto"/>
          </w:tcPr>
          <w:p w14:paraId="3E23DCBF" w14:textId="743E8E2E" w:rsidR="00FB0C8D" w:rsidRPr="00FB0C8D" w:rsidRDefault="00FB0C8D" w:rsidP="00FB0C8D">
            <w:pPr>
              <w:pStyle w:val="Tabletext"/>
              <w:spacing w:before="0" w:after="0"/>
              <w:ind w:left="0"/>
              <w:rPr>
                <w:ins w:id="2989" w:author="Abercrombie, Kerrie" w:date="2021-01-22T13:36:00Z"/>
                <w:rFonts w:cstheme="minorHAnsi"/>
                <w:szCs w:val="20"/>
              </w:rPr>
            </w:pPr>
            <w:ins w:id="2990" w:author="Abercrombie, Kerrie" w:date="2021-01-22T13:36:00Z">
              <w:r w:rsidRPr="00FB0C8D">
                <w:rPr>
                  <w:rFonts w:cstheme="minorHAnsi"/>
                  <w:szCs w:val="20"/>
                </w:rPr>
                <w:t>Provision of situation reports</w:t>
              </w:r>
            </w:ins>
          </w:p>
        </w:tc>
        <w:tc>
          <w:tcPr>
            <w:tcW w:w="683" w:type="dxa"/>
            <w:shd w:val="clear" w:color="auto" w:fill="auto"/>
          </w:tcPr>
          <w:p w14:paraId="00D868FA" w14:textId="77777777" w:rsidR="00FB0C8D" w:rsidRPr="00FB0C8D" w:rsidRDefault="00FB0C8D" w:rsidP="00FB0C8D">
            <w:pPr>
              <w:pStyle w:val="Tabletext"/>
              <w:spacing w:before="0" w:after="0"/>
              <w:rPr>
                <w:ins w:id="2991" w:author="Abercrombie, Kerrie" w:date="2021-01-22T13:36:00Z"/>
                <w:rFonts w:cstheme="minorHAnsi"/>
                <w:b/>
                <w:szCs w:val="20"/>
              </w:rPr>
            </w:pPr>
          </w:p>
        </w:tc>
        <w:tc>
          <w:tcPr>
            <w:tcW w:w="3003" w:type="dxa"/>
            <w:shd w:val="clear" w:color="auto" w:fill="auto"/>
          </w:tcPr>
          <w:p w14:paraId="093FED48" w14:textId="77777777" w:rsidR="00FB0C8D" w:rsidRPr="00FB0C8D" w:rsidRDefault="00FB0C8D" w:rsidP="00FB0C8D">
            <w:pPr>
              <w:pStyle w:val="Tabletext"/>
              <w:spacing w:before="0" w:after="0"/>
              <w:ind w:left="0"/>
              <w:rPr>
                <w:ins w:id="2992" w:author="Abercrombie, Kerrie" w:date="2021-01-22T13:36:00Z"/>
                <w:rFonts w:cstheme="minorHAnsi"/>
                <w:szCs w:val="20"/>
              </w:rPr>
            </w:pPr>
          </w:p>
        </w:tc>
      </w:tr>
      <w:tr w:rsidR="00FB0C8D" w:rsidRPr="00FB0C8D" w14:paraId="0C523FBF" w14:textId="77777777" w:rsidTr="00FB0C8D">
        <w:trPr>
          <w:trHeight w:val="60"/>
          <w:ins w:id="2993" w:author="Abercrombie, Kerrie" w:date="2021-01-26T22:21:00Z"/>
        </w:trPr>
        <w:tc>
          <w:tcPr>
            <w:tcW w:w="846" w:type="dxa"/>
            <w:vMerge/>
            <w:shd w:val="clear" w:color="auto" w:fill="auto"/>
          </w:tcPr>
          <w:p w14:paraId="62FD1B7C" w14:textId="77777777" w:rsidR="00FB0C8D" w:rsidRPr="00FB0C8D" w:rsidRDefault="00FB0C8D" w:rsidP="00FB0C8D">
            <w:pPr>
              <w:pStyle w:val="Tabletext"/>
              <w:spacing w:before="0" w:after="0"/>
              <w:rPr>
                <w:ins w:id="2994" w:author="Abercrombie, Kerrie" w:date="2021-01-26T22:21:00Z"/>
                <w:rFonts w:cstheme="minorHAnsi"/>
                <w:b/>
                <w:szCs w:val="20"/>
              </w:rPr>
            </w:pPr>
          </w:p>
        </w:tc>
        <w:tc>
          <w:tcPr>
            <w:tcW w:w="4607" w:type="dxa"/>
            <w:vMerge/>
            <w:shd w:val="clear" w:color="auto" w:fill="auto"/>
          </w:tcPr>
          <w:p w14:paraId="2314551E" w14:textId="77777777" w:rsidR="00FB0C8D" w:rsidRPr="00FB0C8D" w:rsidRDefault="00FB0C8D" w:rsidP="00FB0C8D">
            <w:pPr>
              <w:pStyle w:val="Tabletext"/>
              <w:spacing w:before="0" w:after="0"/>
              <w:ind w:left="0" w:right="0"/>
              <w:rPr>
                <w:ins w:id="2995" w:author="Abercrombie, Kerrie" w:date="2021-01-26T22:21:00Z"/>
                <w:rFonts w:cstheme="minorHAnsi"/>
                <w:szCs w:val="20"/>
              </w:rPr>
            </w:pPr>
          </w:p>
        </w:tc>
        <w:tc>
          <w:tcPr>
            <w:tcW w:w="921" w:type="dxa"/>
            <w:shd w:val="clear" w:color="auto" w:fill="auto"/>
          </w:tcPr>
          <w:p w14:paraId="5E12256E" w14:textId="3D8D98F6" w:rsidR="00FB0C8D" w:rsidRPr="00FB0C8D" w:rsidRDefault="00FB0C8D" w:rsidP="00FB0C8D">
            <w:pPr>
              <w:pStyle w:val="Tabletext"/>
              <w:spacing w:before="0" w:after="0"/>
              <w:ind w:left="0"/>
              <w:rPr>
                <w:ins w:id="2996" w:author="Abercrombie, Kerrie" w:date="2021-01-26T22:21:00Z"/>
                <w:rFonts w:cstheme="minorHAnsi"/>
                <w:szCs w:val="20"/>
              </w:rPr>
            </w:pPr>
            <w:ins w:id="2997" w:author="Abercrombie, Kerrie" w:date="2021-01-26T22:21:00Z">
              <w:r>
                <w:rPr>
                  <w:rFonts w:cstheme="minorHAnsi"/>
                  <w:szCs w:val="20"/>
                </w:rPr>
                <w:t>3.17.5</w:t>
              </w:r>
            </w:ins>
          </w:p>
        </w:tc>
        <w:tc>
          <w:tcPr>
            <w:tcW w:w="4607" w:type="dxa"/>
            <w:shd w:val="clear" w:color="auto" w:fill="auto"/>
          </w:tcPr>
          <w:p w14:paraId="7932DC60" w14:textId="000DD9ED" w:rsidR="00FB0C8D" w:rsidRPr="00FB0C8D" w:rsidRDefault="00FB0C8D" w:rsidP="00FB0C8D">
            <w:pPr>
              <w:pStyle w:val="Tabletext"/>
              <w:spacing w:before="0" w:after="0"/>
              <w:ind w:left="0"/>
              <w:rPr>
                <w:ins w:id="2998" w:author="Abercrombie, Kerrie" w:date="2021-01-26T22:21:00Z"/>
                <w:rFonts w:cstheme="minorHAnsi"/>
                <w:szCs w:val="20"/>
              </w:rPr>
            </w:pPr>
            <w:ins w:id="2999" w:author="Abercrombie, Kerrie" w:date="2021-01-26T22:21:00Z">
              <w:r>
                <w:rPr>
                  <w:rFonts w:cstheme="minorHAnsi"/>
                  <w:szCs w:val="20"/>
                </w:rPr>
                <w:t>Provision of</w:t>
              </w:r>
              <w:r w:rsidRPr="00FB0C8D">
                <w:rPr>
                  <w:rFonts w:cstheme="minorHAnsi"/>
                  <w:szCs w:val="20"/>
                </w:rPr>
                <w:t xml:space="preserve"> navigational warnings (if required)</w:t>
              </w:r>
            </w:ins>
          </w:p>
        </w:tc>
        <w:tc>
          <w:tcPr>
            <w:tcW w:w="683" w:type="dxa"/>
            <w:shd w:val="clear" w:color="auto" w:fill="auto"/>
          </w:tcPr>
          <w:p w14:paraId="2F3D52E6" w14:textId="77777777" w:rsidR="00FB0C8D" w:rsidRPr="00FB0C8D" w:rsidRDefault="00FB0C8D" w:rsidP="00FB0C8D">
            <w:pPr>
              <w:pStyle w:val="Tabletext"/>
              <w:spacing w:before="0" w:after="0"/>
              <w:rPr>
                <w:ins w:id="3000" w:author="Abercrombie, Kerrie" w:date="2021-01-26T22:21:00Z"/>
                <w:rFonts w:cstheme="minorHAnsi"/>
                <w:b/>
                <w:szCs w:val="20"/>
              </w:rPr>
            </w:pPr>
          </w:p>
        </w:tc>
        <w:tc>
          <w:tcPr>
            <w:tcW w:w="3003" w:type="dxa"/>
            <w:shd w:val="clear" w:color="auto" w:fill="auto"/>
          </w:tcPr>
          <w:p w14:paraId="5EA21D7D" w14:textId="77777777" w:rsidR="00FB0C8D" w:rsidRPr="00FB0C8D" w:rsidRDefault="00FB0C8D" w:rsidP="00FB0C8D">
            <w:pPr>
              <w:pStyle w:val="Tabletext"/>
              <w:spacing w:before="0" w:after="0"/>
              <w:ind w:left="0"/>
              <w:rPr>
                <w:ins w:id="3001" w:author="Abercrombie, Kerrie" w:date="2021-01-26T22:21:00Z"/>
                <w:rFonts w:cstheme="minorHAnsi"/>
                <w:szCs w:val="20"/>
              </w:rPr>
            </w:pPr>
          </w:p>
        </w:tc>
      </w:tr>
      <w:tr w:rsidR="00185207" w:rsidRPr="00FB0C8D" w14:paraId="799BE53F" w14:textId="77777777" w:rsidTr="002B5A22">
        <w:trPr>
          <w:trHeight w:val="60"/>
          <w:ins w:id="3002" w:author="Abercrombie, Kerrie" w:date="2021-01-22T13:36:00Z"/>
        </w:trPr>
        <w:tc>
          <w:tcPr>
            <w:tcW w:w="846" w:type="dxa"/>
            <w:shd w:val="clear" w:color="auto" w:fill="F2F2F2" w:themeFill="background1" w:themeFillShade="F2"/>
          </w:tcPr>
          <w:p w14:paraId="5565AFA7" w14:textId="71A60E69" w:rsidR="00185207" w:rsidRPr="00FB0C8D" w:rsidRDefault="00FB0C8D" w:rsidP="00FB0C8D">
            <w:pPr>
              <w:pStyle w:val="Tabletext"/>
              <w:spacing w:before="0" w:after="0"/>
              <w:rPr>
                <w:ins w:id="3003" w:author="Abercrombie, Kerrie" w:date="2021-01-22T13:36:00Z"/>
                <w:rFonts w:cstheme="minorHAnsi"/>
                <w:b/>
                <w:szCs w:val="20"/>
              </w:rPr>
            </w:pPr>
            <w:ins w:id="3004" w:author="Abercrombie, Kerrie" w:date="2021-01-26T22:16:00Z">
              <w:r w:rsidRPr="00FB0C8D">
                <w:rPr>
                  <w:rFonts w:cstheme="minorHAnsi"/>
                  <w:b/>
                  <w:szCs w:val="20"/>
                </w:rPr>
                <w:t>3.18</w:t>
              </w:r>
            </w:ins>
          </w:p>
        </w:tc>
        <w:tc>
          <w:tcPr>
            <w:tcW w:w="4607" w:type="dxa"/>
            <w:shd w:val="clear" w:color="auto" w:fill="F2F2F2" w:themeFill="background1" w:themeFillShade="F2"/>
          </w:tcPr>
          <w:p w14:paraId="4676FC0C" w14:textId="6CB6A635" w:rsidR="00185207" w:rsidRPr="00FB0C8D" w:rsidRDefault="00185207" w:rsidP="00FB0C8D">
            <w:pPr>
              <w:pStyle w:val="Tabletext"/>
              <w:spacing w:before="0" w:after="0"/>
              <w:ind w:left="0" w:right="0"/>
              <w:rPr>
                <w:ins w:id="3005" w:author="Abercrombie, Kerrie" w:date="2021-01-22T13:36:00Z"/>
                <w:rFonts w:cstheme="minorHAnsi"/>
                <w:szCs w:val="20"/>
              </w:rPr>
            </w:pPr>
            <w:ins w:id="3006" w:author="Abercrombie, Kerrie" w:date="2021-01-22T13:36:00Z">
              <w:r w:rsidRPr="00FB0C8D">
                <w:rPr>
                  <w:rFonts w:cstheme="minorHAnsi"/>
                  <w:b/>
                  <w:szCs w:val="20"/>
                </w:rPr>
                <w:t>EXTERNAL EMERGENCIES</w:t>
              </w:r>
            </w:ins>
          </w:p>
        </w:tc>
        <w:tc>
          <w:tcPr>
            <w:tcW w:w="921" w:type="dxa"/>
            <w:shd w:val="clear" w:color="auto" w:fill="F2F2F2" w:themeFill="background1" w:themeFillShade="F2"/>
          </w:tcPr>
          <w:p w14:paraId="0C4FE559" w14:textId="77777777" w:rsidR="00185207" w:rsidRPr="00FB0C8D" w:rsidRDefault="00185207" w:rsidP="00FB0C8D">
            <w:pPr>
              <w:pStyle w:val="Tabletext"/>
              <w:spacing w:before="0" w:after="0"/>
              <w:rPr>
                <w:ins w:id="3007" w:author="Abercrombie, Kerrie" w:date="2021-01-25T09:00:00Z"/>
                <w:rFonts w:cstheme="minorHAnsi"/>
                <w:szCs w:val="20"/>
              </w:rPr>
            </w:pPr>
          </w:p>
        </w:tc>
        <w:tc>
          <w:tcPr>
            <w:tcW w:w="4607" w:type="dxa"/>
            <w:shd w:val="clear" w:color="auto" w:fill="F2F2F2" w:themeFill="background1" w:themeFillShade="F2"/>
          </w:tcPr>
          <w:p w14:paraId="5DB028D5" w14:textId="4D568C44" w:rsidR="00185207" w:rsidRPr="00FB0C8D" w:rsidRDefault="00185207" w:rsidP="00FB0C8D">
            <w:pPr>
              <w:pStyle w:val="Tabletext"/>
              <w:spacing w:before="0" w:after="0"/>
              <w:rPr>
                <w:ins w:id="3008" w:author="Abercrombie, Kerrie" w:date="2021-01-22T13:36:00Z"/>
                <w:rFonts w:cstheme="minorHAnsi"/>
                <w:szCs w:val="20"/>
              </w:rPr>
            </w:pPr>
          </w:p>
        </w:tc>
        <w:tc>
          <w:tcPr>
            <w:tcW w:w="683" w:type="dxa"/>
            <w:shd w:val="clear" w:color="auto" w:fill="F2F2F2" w:themeFill="background1" w:themeFillShade="F2"/>
          </w:tcPr>
          <w:p w14:paraId="4A1B505D" w14:textId="77777777" w:rsidR="00185207" w:rsidRPr="00FB0C8D" w:rsidRDefault="00185207" w:rsidP="00FB0C8D">
            <w:pPr>
              <w:pStyle w:val="Tabletext"/>
              <w:spacing w:before="0" w:after="0"/>
              <w:rPr>
                <w:ins w:id="3009" w:author="Abercrombie, Kerrie" w:date="2021-01-22T13:36:00Z"/>
                <w:rFonts w:cstheme="minorHAnsi"/>
                <w:b/>
                <w:szCs w:val="20"/>
              </w:rPr>
            </w:pPr>
          </w:p>
        </w:tc>
        <w:tc>
          <w:tcPr>
            <w:tcW w:w="3003" w:type="dxa"/>
            <w:shd w:val="clear" w:color="auto" w:fill="F2F2F2" w:themeFill="background1" w:themeFillShade="F2"/>
          </w:tcPr>
          <w:p w14:paraId="14E6E996" w14:textId="77777777" w:rsidR="00185207" w:rsidRPr="00FB0C8D" w:rsidRDefault="00185207" w:rsidP="00FB0C8D">
            <w:pPr>
              <w:pStyle w:val="Tabletext"/>
              <w:spacing w:before="0" w:after="0"/>
              <w:ind w:left="0"/>
              <w:rPr>
                <w:ins w:id="3010" w:author="Abercrombie, Kerrie" w:date="2021-01-22T13:36:00Z"/>
                <w:rFonts w:cstheme="minorHAnsi"/>
                <w:szCs w:val="20"/>
              </w:rPr>
            </w:pPr>
          </w:p>
        </w:tc>
      </w:tr>
      <w:tr w:rsidR="00FB0C8D" w:rsidRPr="00FB0C8D" w14:paraId="6D2AAED2" w14:textId="77777777" w:rsidTr="001067BE">
        <w:trPr>
          <w:trHeight w:val="60"/>
          <w:ins w:id="3011" w:author="Abercrombie, Kerrie" w:date="2021-01-22T13:36:00Z"/>
        </w:trPr>
        <w:tc>
          <w:tcPr>
            <w:tcW w:w="846" w:type="dxa"/>
            <w:vMerge w:val="restart"/>
            <w:shd w:val="clear" w:color="auto" w:fill="auto"/>
          </w:tcPr>
          <w:p w14:paraId="3A5E7C47" w14:textId="77777777" w:rsidR="00FB0C8D" w:rsidRPr="00FB0C8D" w:rsidRDefault="00FB0C8D" w:rsidP="00FB0C8D">
            <w:pPr>
              <w:pStyle w:val="Tabletext"/>
              <w:spacing w:before="0" w:after="0"/>
              <w:rPr>
                <w:ins w:id="3012" w:author="Abercrombie, Kerrie" w:date="2021-01-22T13:36:00Z"/>
                <w:rFonts w:cstheme="minorHAnsi"/>
                <w:b/>
                <w:szCs w:val="20"/>
              </w:rPr>
            </w:pPr>
          </w:p>
        </w:tc>
        <w:tc>
          <w:tcPr>
            <w:tcW w:w="4607" w:type="dxa"/>
            <w:vMerge w:val="restart"/>
            <w:shd w:val="clear" w:color="auto" w:fill="auto"/>
          </w:tcPr>
          <w:p w14:paraId="0AC88894" w14:textId="1981B217" w:rsidR="00FB0C8D" w:rsidRPr="00087D3E" w:rsidRDefault="00FB0C8D" w:rsidP="00FB0C8D">
            <w:pPr>
              <w:pStyle w:val="Tabletext"/>
              <w:spacing w:before="0" w:after="0"/>
              <w:ind w:left="0" w:right="0"/>
              <w:rPr>
                <w:ins w:id="3013" w:author="Abercrombie, Kerrie" w:date="2021-01-22T13:36:00Z"/>
                <w:rFonts w:cstheme="minorHAnsi"/>
                <w:b/>
                <w:i/>
                <w:szCs w:val="20"/>
              </w:rPr>
            </w:pPr>
            <w:ins w:id="3014" w:author="Abercrombie, Kerrie" w:date="2021-01-22T13:36:00Z">
              <w:r w:rsidRPr="00087D3E">
                <w:rPr>
                  <w:rFonts w:cstheme="minorHAnsi"/>
                  <w:i/>
                  <w:szCs w:val="20"/>
                </w:rPr>
                <w:t>Demonstrate the use of standing operating procedures to respond to emergency situations, including the use of checklists and contingency plans as appropriate.</w:t>
              </w:r>
            </w:ins>
          </w:p>
        </w:tc>
        <w:tc>
          <w:tcPr>
            <w:tcW w:w="921" w:type="dxa"/>
            <w:shd w:val="clear" w:color="auto" w:fill="auto"/>
          </w:tcPr>
          <w:p w14:paraId="521390C2" w14:textId="215FDDC4" w:rsidR="00FB0C8D" w:rsidRPr="00FB0C8D" w:rsidRDefault="00FB0C8D" w:rsidP="00FB0C8D">
            <w:pPr>
              <w:pStyle w:val="Tabletext"/>
              <w:spacing w:before="0" w:after="0"/>
              <w:ind w:left="0"/>
              <w:rPr>
                <w:ins w:id="3015" w:author="Abercrombie, Kerrie" w:date="2021-01-25T09:00:00Z"/>
                <w:rFonts w:cstheme="minorHAnsi"/>
                <w:szCs w:val="20"/>
              </w:rPr>
            </w:pPr>
            <w:ins w:id="3016" w:author="Abercrombie, Kerrie" w:date="2021-01-26T22:16:00Z">
              <w:r w:rsidRPr="00FB0C8D">
                <w:rPr>
                  <w:rFonts w:cstheme="minorHAnsi"/>
                  <w:szCs w:val="20"/>
                </w:rPr>
                <w:t>3.18.1</w:t>
              </w:r>
            </w:ins>
          </w:p>
        </w:tc>
        <w:tc>
          <w:tcPr>
            <w:tcW w:w="4607" w:type="dxa"/>
            <w:shd w:val="clear" w:color="auto" w:fill="auto"/>
          </w:tcPr>
          <w:p w14:paraId="1F99E351" w14:textId="04E8269E" w:rsidR="00FB0C8D" w:rsidRPr="00FB0C8D" w:rsidRDefault="00FB0C8D" w:rsidP="00FB0C8D">
            <w:pPr>
              <w:pStyle w:val="Tabletext"/>
              <w:spacing w:before="0" w:after="0"/>
              <w:ind w:left="0"/>
              <w:rPr>
                <w:ins w:id="3017" w:author="Abercrombie, Kerrie" w:date="2021-01-22T13:36:00Z"/>
                <w:rFonts w:cstheme="minorHAnsi"/>
                <w:szCs w:val="20"/>
              </w:rPr>
            </w:pPr>
            <w:ins w:id="3018" w:author="Abercrombie, Kerrie" w:date="2021-01-22T13:36:00Z">
              <w:r w:rsidRPr="00FB0C8D">
                <w:rPr>
                  <w:rFonts w:cstheme="minorHAnsi"/>
                  <w:szCs w:val="20"/>
                </w:rPr>
                <w:t>Use of standing operating procedures to respond to emergency situations, such as</w:t>
              </w:r>
            </w:ins>
            <w:ins w:id="3019" w:author="Abercrombie, Kerrie" w:date="2021-02-02T07:11:00Z">
              <w:r w:rsidR="00496AF5">
                <w:rPr>
                  <w:rFonts w:cstheme="minorHAnsi"/>
                  <w:szCs w:val="20"/>
                </w:rPr>
                <w:t>:</w:t>
              </w:r>
            </w:ins>
          </w:p>
          <w:p w14:paraId="6DB24E6C" w14:textId="77777777" w:rsidR="00FB0C8D" w:rsidRPr="00FB0C8D" w:rsidRDefault="00FB0C8D" w:rsidP="00FB0C8D">
            <w:pPr>
              <w:pStyle w:val="Tabletext"/>
              <w:spacing w:before="0" w:after="0"/>
              <w:ind w:left="709"/>
              <w:rPr>
                <w:ins w:id="3020" w:author="Abercrombie, Kerrie" w:date="2021-01-22T13:36:00Z"/>
                <w:rFonts w:cstheme="minorHAnsi"/>
                <w:szCs w:val="20"/>
              </w:rPr>
            </w:pPr>
            <w:ins w:id="3021" w:author="Abercrombie, Kerrie" w:date="2021-01-22T13:36:00Z">
              <w:r w:rsidRPr="00FB0C8D">
                <w:rPr>
                  <w:rFonts w:cstheme="minorHAnsi"/>
                  <w:szCs w:val="20"/>
                </w:rPr>
                <w:t>Collision</w:t>
              </w:r>
            </w:ins>
          </w:p>
          <w:p w14:paraId="6C7787AF" w14:textId="77777777" w:rsidR="00FB0C8D" w:rsidRPr="00FB0C8D" w:rsidRDefault="00FB0C8D" w:rsidP="00FB0C8D">
            <w:pPr>
              <w:pStyle w:val="Tabletext"/>
              <w:spacing w:before="0" w:after="0"/>
              <w:ind w:left="709"/>
              <w:rPr>
                <w:ins w:id="3022" w:author="Abercrombie, Kerrie" w:date="2021-01-22T13:36:00Z"/>
                <w:rFonts w:cstheme="minorHAnsi"/>
                <w:szCs w:val="20"/>
              </w:rPr>
            </w:pPr>
            <w:ins w:id="3023" w:author="Abercrombie, Kerrie" w:date="2021-01-22T13:36:00Z">
              <w:r w:rsidRPr="00FB0C8D">
                <w:rPr>
                  <w:rFonts w:cstheme="minorHAnsi"/>
                  <w:szCs w:val="20"/>
                </w:rPr>
                <w:t>Grounding</w:t>
              </w:r>
            </w:ins>
          </w:p>
          <w:p w14:paraId="409D278E" w14:textId="77777777" w:rsidR="00FB0C8D" w:rsidRPr="00FB0C8D" w:rsidRDefault="00FB0C8D" w:rsidP="00FB0C8D">
            <w:pPr>
              <w:pStyle w:val="Tabletext"/>
              <w:spacing w:before="0" w:after="0"/>
              <w:ind w:left="709"/>
              <w:rPr>
                <w:ins w:id="3024" w:author="Abercrombie, Kerrie" w:date="2021-01-22T13:36:00Z"/>
                <w:rFonts w:cstheme="minorHAnsi"/>
                <w:szCs w:val="20"/>
              </w:rPr>
            </w:pPr>
            <w:ins w:id="3025" w:author="Abercrombie, Kerrie" w:date="2021-01-22T13:36:00Z">
              <w:r w:rsidRPr="00FB0C8D">
                <w:rPr>
                  <w:rFonts w:cstheme="minorHAnsi"/>
                  <w:szCs w:val="20"/>
                </w:rPr>
                <w:t xml:space="preserve">Marine pollution </w:t>
              </w:r>
            </w:ins>
          </w:p>
          <w:p w14:paraId="68034A7A" w14:textId="77777777" w:rsidR="00FB0C8D" w:rsidRPr="00FB0C8D" w:rsidRDefault="00FB0C8D" w:rsidP="00FB0C8D">
            <w:pPr>
              <w:pStyle w:val="Tabletext"/>
              <w:spacing w:before="0" w:after="0"/>
              <w:ind w:left="709"/>
              <w:rPr>
                <w:ins w:id="3026" w:author="Abercrombie, Kerrie" w:date="2021-01-22T13:36:00Z"/>
                <w:rFonts w:cstheme="minorHAnsi"/>
                <w:szCs w:val="20"/>
              </w:rPr>
            </w:pPr>
            <w:ins w:id="3027" w:author="Abercrombie, Kerrie" w:date="2021-01-22T13:36:00Z">
              <w:r w:rsidRPr="00FB0C8D">
                <w:rPr>
                  <w:rFonts w:cstheme="minorHAnsi"/>
                  <w:szCs w:val="20"/>
                </w:rPr>
                <w:t>Fire</w:t>
              </w:r>
            </w:ins>
          </w:p>
          <w:p w14:paraId="614D06A1" w14:textId="77777777" w:rsidR="00FB0C8D" w:rsidRPr="00FB0C8D" w:rsidRDefault="00FB0C8D" w:rsidP="00FB0C8D">
            <w:pPr>
              <w:pStyle w:val="Tabletext"/>
              <w:spacing w:before="0" w:after="0"/>
              <w:ind w:left="709"/>
              <w:rPr>
                <w:ins w:id="3028" w:author="Abercrombie, Kerrie" w:date="2021-01-22T13:36:00Z"/>
                <w:rFonts w:cstheme="minorHAnsi"/>
                <w:szCs w:val="20"/>
              </w:rPr>
            </w:pPr>
            <w:ins w:id="3029" w:author="Abercrombie, Kerrie" w:date="2021-01-22T13:36:00Z">
              <w:r w:rsidRPr="00FB0C8D">
                <w:rPr>
                  <w:rFonts w:cstheme="minorHAnsi"/>
                  <w:szCs w:val="20"/>
                </w:rPr>
                <w:t>Medical Emergency</w:t>
              </w:r>
            </w:ins>
          </w:p>
          <w:p w14:paraId="6304464C" w14:textId="77777777" w:rsidR="00FB0C8D" w:rsidRPr="00FB0C8D" w:rsidRDefault="00FB0C8D" w:rsidP="00FB0C8D">
            <w:pPr>
              <w:pStyle w:val="Tabletext"/>
              <w:spacing w:before="0" w:after="0"/>
              <w:ind w:left="709"/>
              <w:rPr>
                <w:ins w:id="3030" w:author="Abercrombie, Kerrie" w:date="2021-01-22T13:36:00Z"/>
                <w:rFonts w:cstheme="minorHAnsi"/>
                <w:szCs w:val="20"/>
              </w:rPr>
            </w:pPr>
            <w:ins w:id="3031" w:author="Abercrombie, Kerrie" w:date="2021-01-22T13:36:00Z">
              <w:r w:rsidRPr="00FB0C8D">
                <w:rPr>
                  <w:rFonts w:cstheme="minorHAnsi"/>
                  <w:szCs w:val="20"/>
                </w:rPr>
                <w:t>SAR incidents, including man overboard</w:t>
              </w:r>
            </w:ins>
          </w:p>
          <w:p w14:paraId="4A2C395B" w14:textId="3609BC75" w:rsidR="00FB0C8D" w:rsidRPr="00FB0C8D" w:rsidRDefault="00FB0C8D" w:rsidP="00FB0C8D">
            <w:pPr>
              <w:pStyle w:val="Tabletext"/>
              <w:spacing w:before="0" w:after="0"/>
              <w:ind w:left="709"/>
              <w:rPr>
                <w:ins w:id="3032" w:author="Abercrombie, Kerrie" w:date="2021-01-22T13:36:00Z"/>
                <w:rFonts w:cstheme="minorHAnsi"/>
                <w:szCs w:val="20"/>
              </w:rPr>
            </w:pPr>
            <w:ins w:id="3033" w:author="Abercrombie, Kerrie" w:date="2021-01-22T13:36:00Z">
              <w:r w:rsidRPr="00FB0C8D">
                <w:rPr>
                  <w:rFonts w:cstheme="minorHAnsi"/>
                  <w:szCs w:val="20"/>
                </w:rPr>
                <w:t>Extreme Weather</w:t>
              </w:r>
            </w:ins>
          </w:p>
        </w:tc>
        <w:tc>
          <w:tcPr>
            <w:tcW w:w="683" w:type="dxa"/>
            <w:shd w:val="clear" w:color="auto" w:fill="auto"/>
          </w:tcPr>
          <w:p w14:paraId="1DA13C9D" w14:textId="77777777" w:rsidR="00FB0C8D" w:rsidRPr="00FB0C8D" w:rsidRDefault="00FB0C8D" w:rsidP="00FB0C8D">
            <w:pPr>
              <w:pStyle w:val="Tabletext"/>
              <w:spacing w:before="0" w:after="0"/>
              <w:rPr>
                <w:ins w:id="3034" w:author="Abercrombie, Kerrie" w:date="2021-01-22T13:36:00Z"/>
                <w:rFonts w:cstheme="minorHAnsi"/>
                <w:b/>
                <w:szCs w:val="20"/>
              </w:rPr>
            </w:pPr>
          </w:p>
        </w:tc>
        <w:tc>
          <w:tcPr>
            <w:tcW w:w="3003" w:type="dxa"/>
            <w:shd w:val="clear" w:color="auto" w:fill="auto"/>
          </w:tcPr>
          <w:p w14:paraId="4D9F23BC" w14:textId="77777777" w:rsidR="00FB0C8D" w:rsidRPr="00FB0C8D" w:rsidRDefault="00FB0C8D" w:rsidP="00FB0C8D">
            <w:pPr>
              <w:pStyle w:val="Tabletext"/>
              <w:spacing w:before="0" w:after="0"/>
              <w:ind w:left="0"/>
              <w:rPr>
                <w:ins w:id="3035" w:author="Abercrombie, Kerrie" w:date="2021-01-22T13:36:00Z"/>
                <w:rFonts w:cstheme="minorHAnsi"/>
                <w:szCs w:val="20"/>
              </w:rPr>
            </w:pPr>
          </w:p>
        </w:tc>
      </w:tr>
      <w:tr w:rsidR="00FB0C8D" w:rsidRPr="00FB0C8D" w14:paraId="163D96B2" w14:textId="77777777" w:rsidTr="001067BE">
        <w:trPr>
          <w:trHeight w:val="60"/>
          <w:ins w:id="3036" w:author="Abercrombie, Kerrie" w:date="2021-01-22T13:36:00Z"/>
        </w:trPr>
        <w:tc>
          <w:tcPr>
            <w:tcW w:w="846" w:type="dxa"/>
            <w:vMerge/>
            <w:shd w:val="clear" w:color="auto" w:fill="auto"/>
          </w:tcPr>
          <w:p w14:paraId="780CF054" w14:textId="77777777" w:rsidR="00FB0C8D" w:rsidRPr="00FB0C8D" w:rsidRDefault="00FB0C8D" w:rsidP="00FB0C8D">
            <w:pPr>
              <w:pStyle w:val="Tabletext"/>
              <w:spacing w:before="0" w:after="0"/>
              <w:rPr>
                <w:ins w:id="3037" w:author="Abercrombie, Kerrie" w:date="2021-01-22T13:36:00Z"/>
                <w:rFonts w:cstheme="minorHAnsi"/>
                <w:b/>
                <w:szCs w:val="20"/>
              </w:rPr>
            </w:pPr>
          </w:p>
        </w:tc>
        <w:tc>
          <w:tcPr>
            <w:tcW w:w="4607" w:type="dxa"/>
            <w:vMerge/>
            <w:shd w:val="clear" w:color="auto" w:fill="auto"/>
          </w:tcPr>
          <w:p w14:paraId="1B4D5DD8" w14:textId="77777777" w:rsidR="00FB0C8D" w:rsidRPr="00FB0C8D" w:rsidRDefault="00FB0C8D" w:rsidP="00FB0C8D">
            <w:pPr>
              <w:pStyle w:val="Tabletext"/>
              <w:spacing w:before="0" w:after="0"/>
              <w:ind w:left="0" w:right="0"/>
              <w:rPr>
                <w:ins w:id="3038" w:author="Abercrombie, Kerrie" w:date="2021-01-22T13:36:00Z"/>
                <w:rFonts w:cstheme="minorHAnsi"/>
                <w:szCs w:val="20"/>
              </w:rPr>
            </w:pPr>
          </w:p>
        </w:tc>
        <w:tc>
          <w:tcPr>
            <w:tcW w:w="921" w:type="dxa"/>
            <w:shd w:val="clear" w:color="auto" w:fill="auto"/>
          </w:tcPr>
          <w:p w14:paraId="0826DD26" w14:textId="43C93020" w:rsidR="00FB0C8D" w:rsidRPr="00FB0C8D" w:rsidRDefault="00FB0C8D" w:rsidP="00FB0C8D">
            <w:pPr>
              <w:pStyle w:val="Tabletext"/>
              <w:spacing w:before="0" w:after="0"/>
              <w:ind w:left="0"/>
              <w:rPr>
                <w:ins w:id="3039" w:author="Abercrombie, Kerrie" w:date="2021-01-25T09:00:00Z"/>
                <w:rFonts w:cstheme="minorHAnsi"/>
                <w:szCs w:val="20"/>
              </w:rPr>
            </w:pPr>
            <w:ins w:id="3040" w:author="Abercrombie, Kerrie" w:date="2021-01-26T22:16:00Z">
              <w:r w:rsidRPr="00FB0C8D">
                <w:rPr>
                  <w:rFonts w:cstheme="minorHAnsi"/>
                  <w:szCs w:val="20"/>
                </w:rPr>
                <w:t>3.18.2</w:t>
              </w:r>
            </w:ins>
          </w:p>
        </w:tc>
        <w:tc>
          <w:tcPr>
            <w:tcW w:w="4607" w:type="dxa"/>
            <w:shd w:val="clear" w:color="auto" w:fill="auto"/>
          </w:tcPr>
          <w:p w14:paraId="0215D9F9" w14:textId="53A55125" w:rsidR="00FB0C8D" w:rsidRPr="00FB0C8D" w:rsidRDefault="00FB0C8D" w:rsidP="00FB0C8D">
            <w:pPr>
              <w:pStyle w:val="Tabletext"/>
              <w:spacing w:before="0" w:after="0"/>
              <w:rPr>
                <w:ins w:id="3041" w:author="Abercrombie, Kerrie" w:date="2021-01-22T13:36:00Z"/>
                <w:rFonts w:cstheme="minorHAnsi"/>
                <w:szCs w:val="20"/>
              </w:rPr>
            </w:pPr>
            <w:ins w:id="3042" w:author="Abercrombie, Kerrie" w:date="2021-01-22T13:36:00Z">
              <w:r w:rsidRPr="00FB0C8D">
                <w:rPr>
                  <w:rFonts w:cstheme="minorHAnsi"/>
                  <w:szCs w:val="20"/>
                </w:rPr>
                <w:t>Introduction and use of checklists</w:t>
              </w:r>
            </w:ins>
          </w:p>
        </w:tc>
        <w:tc>
          <w:tcPr>
            <w:tcW w:w="683" w:type="dxa"/>
            <w:shd w:val="clear" w:color="auto" w:fill="auto"/>
          </w:tcPr>
          <w:p w14:paraId="1B57E945" w14:textId="77777777" w:rsidR="00FB0C8D" w:rsidRPr="00FB0C8D" w:rsidRDefault="00FB0C8D" w:rsidP="00FB0C8D">
            <w:pPr>
              <w:pStyle w:val="Tabletext"/>
              <w:spacing w:before="0" w:after="0"/>
              <w:rPr>
                <w:ins w:id="3043" w:author="Abercrombie, Kerrie" w:date="2021-01-22T13:36:00Z"/>
                <w:rFonts w:cstheme="minorHAnsi"/>
                <w:b/>
                <w:szCs w:val="20"/>
              </w:rPr>
            </w:pPr>
          </w:p>
        </w:tc>
        <w:tc>
          <w:tcPr>
            <w:tcW w:w="3003" w:type="dxa"/>
            <w:shd w:val="clear" w:color="auto" w:fill="auto"/>
          </w:tcPr>
          <w:p w14:paraId="169CBE4F" w14:textId="77777777" w:rsidR="00FB0C8D" w:rsidRPr="00FB0C8D" w:rsidRDefault="00FB0C8D" w:rsidP="00FB0C8D">
            <w:pPr>
              <w:pStyle w:val="Tabletext"/>
              <w:spacing w:before="0" w:after="0"/>
              <w:ind w:left="0"/>
              <w:rPr>
                <w:ins w:id="3044" w:author="Abercrombie, Kerrie" w:date="2021-01-22T13:36:00Z"/>
                <w:rFonts w:cstheme="minorHAnsi"/>
                <w:szCs w:val="20"/>
              </w:rPr>
            </w:pPr>
          </w:p>
        </w:tc>
      </w:tr>
      <w:tr w:rsidR="00185207" w:rsidRPr="00FB0C8D" w14:paraId="41BC0BDE" w14:textId="77777777" w:rsidTr="002B5A22">
        <w:trPr>
          <w:trHeight w:val="60"/>
          <w:ins w:id="3045" w:author="Abercrombie, Kerrie" w:date="2021-01-22T13:36:00Z"/>
        </w:trPr>
        <w:tc>
          <w:tcPr>
            <w:tcW w:w="846" w:type="dxa"/>
            <w:shd w:val="clear" w:color="auto" w:fill="F2F2F2" w:themeFill="background1" w:themeFillShade="F2"/>
          </w:tcPr>
          <w:p w14:paraId="3D38219E" w14:textId="6EAD649E" w:rsidR="00185207" w:rsidRPr="00FB0C8D" w:rsidRDefault="00FB0C8D" w:rsidP="00FB0C8D">
            <w:pPr>
              <w:pStyle w:val="Tabletext"/>
              <w:spacing w:before="0" w:after="0"/>
              <w:ind w:left="0"/>
              <w:rPr>
                <w:ins w:id="3046" w:author="Abercrombie, Kerrie" w:date="2021-01-22T13:36:00Z"/>
                <w:rFonts w:cstheme="minorHAnsi"/>
                <w:b/>
                <w:szCs w:val="20"/>
              </w:rPr>
            </w:pPr>
            <w:ins w:id="3047" w:author="Abercrombie, Kerrie" w:date="2021-01-26T22:17:00Z">
              <w:r w:rsidRPr="00FB0C8D">
                <w:rPr>
                  <w:rFonts w:cstheme="minorHAnsi"/>
                  <w:b/>
                  <w:szCs w:val="20"/>
                </w:rPr>
                <w:t>3.19</w:t>
              </w:r>
            </w:ins>
          </w:p>
        </w:tc>
        <w:tc>
          <w:tcPr>
            <w:tcW w:w="4607" w:type="dxa"/>
            <w:shd w:val="clear" w:color="auto" w:fill="F2F2F2" w:themeFill="background1" w:themeFillShade="F2"/>
          </w:tcPr>
          <w:p w14:paraId="02FC5389" w14:textId="662012EC" w:rsidR="00185207" w:rsidRPr="00FB0C8D" w:rsidRDefault="00185207" w:rsidP="00FB0C8D">
            <w:pPr>
              <w:pStyle w:val="Tabletext"/>
              <w:spacing w:before="0" w:after="0"/>
              <w:ind w:left="0" w:right="0"/>
              <w:rPr>
                <w:ins w:id="3048" w:author="Abercrombie, Kerrie" w:date="2021-01-22T13:36:00Z"/>
                <w:rFonts w:cstheme="minorHAnsi"/>
                <w:szCs w:val="20"/>
              </w:rPr>
            </w:pPr>
            <w:ins w:id="3049" w:author="Abercrombie, Kerrie" w:date="2021-01-22T13:36:00Z">
              <w:r w:rsidRPr="00FB0C8D">
                <w:rPr>
                  <w:rFonts w:cstheme="minorHAnsi"/>
                  <w:b/>
                  <w:szCs w:val="20"/>
                </w:rPr>
                <w:t>INTERNAL EMERGENCIES</w:t>
              </w:r>
            </w:ins>
          </w:p>
        </w:tc>
        <w:tc>
          <w:tcPr>
            <w:tcW w:w="921" w:type="dxa"/>
            <w:shd w:val="clear" w:color="auto" w:fill="F2F2F2" w:themeFill="background1" w:themeFillShade="F2"/>
          </w:tcPr>
          <w:p w14:paraId="2728C98E" w14:textId="77777777" w:rsidR="00185207" w:rsidRPr="00FB0C8D" w:rsidRDefault="00185207" w:rsidP="00FB0C8D">
            <w:pPr>
              <w:pStyle w:val="Tabletext"/>
              <w:spacing w:before="0" w:after="0"/>
              <w:rPr>
                <w:ins w:id="3050" w:author="Abercrombie, Kerrie" w:date="2021-01-25T09:00:00Z"/>
                <w:rFonts w:cstheme="minorHAnsi"/>
                <w:szCs w:val="20"/>
              </w:rPr>
            </w:pPr>
          </w:p>
        </w:tc>
        <w:tc>
          <w:tcPr>
            <w:tcW w:w="4607" w:type="dxa"/>
            <w:shd w:val="clear" w:color="auto" w:fill="F2F2F2" w:themeFill="background1" w:themeFillShade="F2"/>
          </w:tcPr>
          <w:p w14:paraId="251D63F8" w14:textId="55FEB313" w:rsidR="00185207" w:rsidRPr="00FB0C8D" w:rsidRDefault="00185207" w:rsidP="00FB0C8D">
            <w:pPr>
              <w:pStyle w:val="Tabletext"/>
              <w:spacing w:before="0" w:after="0"/>
              <w:rPr>
                <w:ins w:id="3051" w:author="Abercrombie, Kerrie" w:date="2021-01-22T13:36:00Z"/>
                <w:rFonts w:cstheme="minorHAnsi"/>
                <w:szCs w:val="20"/>
              </w:rPr>
            </w:pPr>
          </w:p>
        </w:tc>
        <w:tc>
          <w:tcPr>
            <w:tcW w:w="683" w:type="dxa"/>
            <w:shd w:val="clear" w:color="auto" w:fill="F2F2F2" w:themeFill="background1" w:themeFillShade="F2"/>
          </w:tcPr>
          <w:p w14:paraId="7390F995" w14:textId="77777777" w:rsidR="00185207" w:rsidRPr="00FB0C8D" w:rsidRDefault="00185207" w:rsidP="00FB0C8D">
            <w:pPr>
              <w:pStyle w:val="Tabletext"/>
              <w:spacing w:before="0" w:after="0"/>
              <w:rPr>
                <w:ins w:id="3052" w:author="Abercrombie, Kerrie" w:date="2021-01-22T13:36:00Z"/>
                <w:rFonts w:cstheme="minorHAnsi"/>
                <w:b/>
                <w:szCs w:val="20"/>
              </w:rPr>
            </w:pPr>
          </w:p>
        </w:tc>
        <w:tc>
          <w:tcPr>
            <w:tcW w:w="3003" w:type="dxa"/>
            <w:shd w:val="clear" w:color="auto" w:fill="F2F2F2" w:themeFill="background1" w:themeFillShade="F2"/>
          </w:tcPr>
          <w:p w14:paraId="1BC3CDD4" w14:textId="77777777" w:rsidR="00185207" w:rsidRPr="00FB0C8D" w:rsidRDefault="00185207" w:rsidP="00FB0C8D">
            <w:pPr>
              <w:pStyle w:val="Tabletext"/>
              <w:spacing w:before="0" w:after="0"/>
              <w:ind w:left="0"/>
              <w:rPr>
                <w:ins w:id="3053" w:author="Abercrombie, Kerrie" w:date="2021-01-22T13:36:00Z"/>
                <w:rFonts w:cstheme="minorHAnsi"/>
                <w:szCs w:val="20"/>
              </w:rPr>
            </w:pPr>
          </w:p>
        </w:tc>
      </w:tr>
      <w:tr w:rsidR="00EC66AC" w:rsidRPr="00FB0C8D" w14:paraId="3B54D364" w14:textId="77777777" w:rsidTr="001067BE">
        <w:trPr>
          <w:trHeight w:val="60"/>
          <w:ins w:id="3054" w:author="Abercrombie, Kerrie" w:date="2021-01-22T13:36:00Z"/>
        </w:trPr>
        <w:tc>
          <w:tcPr>
            <w:tcW w:w="846" w:type="dxa"/>
            <w:vMerge w:val="restart"/>
            <w:shd w:val="clear" w:color="auto" w:fill="auto"/>
          </w:tcPr>
          <w:p w14:paraId="12DBFD73" w14:textId="77777777" w:rsidR="00EC66AC" w:rsidRPr="00FB0C8D" w:rsidRDefault="00EC66AC" w:rsidP="00FB0C8D">
            <w:pPr>
              <w:pStyle w:val="Tabletext"/>
              <w:spacing w:before="0" w:after="0"/>
              <w:rPr>
                <w:ins w:id="3055" w:author="Abercrombie, Kerrie" w:date="2021-01-22T13:36:00Z"/>
                <w:rFonts w:cstheme="minorHAnsi"/>
                <w:b/>
                <w:szCs w:val="20"/>
              </w:rPr>
            </w:pPr>
          </w:p>
        </w:tc>
        <w:tc>
          <w:tcPr>
            <w:tcW w:w="4607" w:type="dxa"/>
            <w:vMerge w:val="restart"/>
            <w:shd w:val="clear" w:color="auto" w:fill="auto"/>
          </w:tcPr>
          <w:p w14:paraId="635D36FD" w14:textId="403E8A0E" w:rsidR="00EC66AC" w:rsidRPr="00087D3E" w:rsidRDefault="00EC66AC" w:rsidP="00FB0C8D">
            <w:pPr>
              <w:pStyle w:val="Tabletext"/>
              <w:spacing w:before="0" w:after="0"/>
              <w:ind w:left="0" w:right="0"/>
              <w:rPr>
                <w:ins w:id="3056" w:author="Abercrombie, Kerrie" w:date="2021-01-22T13:36:00Z"/>
                <w:rFonts w:cstheme="minorHAnsi"/>
                <w:b/>
                <w:i/>
                <w:szCs w:val="20"/>
              </w:rPr>
            </w:pPr>
            <w:ins w:id="3057" w:author="Abercrombie, Kerrie" w:date="2021-01-22T13:36:00Z">
              <w:r w:rsidRPr="00087D3E">
                <w:rPr>
                  <w:rFonts w:cstheme="minorHAnsi"/>
                  <w:i/>
                  <w:szCs w:val="20"/>
                </w:rPr>
                <w:t>Demonstrate the use of standing operating procedures to deal with internal emergencies affecting normal operations of a VTS centre</w:t>
              </w:r>
            </w:ins>
          </w:p>
        </w:tc>
        <w:tc>
          <w:tcPr>
            <w:tcW w:w="921" w:type="dxa"/>
            <w:shd w:val="clear" w:color="auto" w:fill="auto"/>
          </w:tcPr>
          <w:p w14:paraId="54BAEFFC" w14:textId="535755C3" w:rsidR="00EC66AC" w:rsidRPr="00FB0C8D" w:rsidRDefault="00FB0C8D" w:rsidP="00FB0C8D">
            <w:pPr>
              <w:pStyle w:val="Tabletext"/>
              <w:spacing w:before="0" w:after="0"/>
              <w:ind w:left="0"/>
              <w:rPr>
                <w:ins w:id="3058" w:author="Abercrombie, Kerrie" w:date="2021-01-25T09:00:00Z"/>
                <w:rFonts w:cstheme="minorHAnsi"/>
                <w:szCs w:val="20"/>
              </w:rPr>
            </w:pPr>
            <w:ins w:id="3059" w:author="Abercrombie, Kerrie" w:date="2021-01-26T22:17:00Z">
              <w:r w:rsidRPr="00FB0C8D">
                <w:rPr>
                  <w:rFonts w:cstheme="minorHAnsi"/>
                  <w:szCs w:val="20"/>
                </w:rPr>
                <w:t>3.19.1</w:t>
              </w:r>
            </w:ins>
          </w:p>
        </w:tc>
        <w:tc>
          <w:tcPr>
            <w:tcW w:w="4607" w:type="dxa"/>
            <w:shd w:val="clear" w:color="auto" w:fill="auto"/>
          </w:tcPr>
          <w:p w14:paraId="3A43160D" w14:textId="62C90468" w:rsidR="00EC66AC" w:rsidRPr="00FB0C8D" w:rsidRDefault="00EC66AC" w:rsidP="00FB0C8D">
            <w:pPr>
              <w:pStyle w:val="Tabletext"/>
              <w:spacing w:before="0" w:after="0"/>
              <w:ind w:left="0"/>
              <w:rPr>
                <w:ins w:id="3060" w:author="Abercrombie, Kerrie" w:date="2021-01-22T13:36:00Z"/>
                <w:rFonts w:cstheme="minorHAnsi"/>
                <w:szCs w:val="20"/>
              </w:rPr>
            </w:pPr>
            <w:ins w:id="3061" w:author="Abercrombie, Kerrie" w:date="2021-01-22T13:36:00Z">
              <w:r w:rsidRPr="00FB0C8D">
                <w:rPr>
                  <w:rFonts w:cstheme="minorHAnsi"/>
                  <w:szCs w:val="20"/>
                </w:rPr>
                <w:t>Use of standing operating procedures to ensure continuity of operations in response to emergency situations, such as:</w:t>
              </w:r>
            </w:ins>
          </w:p>
          <w:p w14:paraId="3AB1B7D5" w14:textId="77777777" w:rsidR="00EC66AC" w:rsidRPr="00FB0C8D" w:rsidRDefault="00EC66AC" w:rsidP="00FB0C8D">
            <w:pPr>
              <w:pStyle w:val="Tabletext"/>
              <w:spacing w:before="0" w:after="0"/>
              <w:ind w:left="709"/>
              <w:rPr>
                <w:ins w:id="3062" w:author="Abercrombie, Kerrie" w:date="2021-01-22T13:36:00Z"/>
                <w:rFonts w:cstheme="minorHAnsi"/>
                <w:szCs w:val="20"/>
              </w:rPr>
            </w:pPr>
            <w:ins w:id="3063" w:author="Abercrombie, Kerrie" w:date="2021-01-22T13:36:00Z">
              <w:r w:rsidRPr="00FB0C8D">
                <w:rPr>
                  <w:rFonts w:cstheme="minorHAnsi"/>
                  <w:szCs w:val="20"/>
                </w:rPr>
                <w:t>System Failure (</w:t>
              </w:r>
              <w:proofErr w:type="spellStart"/>
              <w:r w:rsidRPr="00FB0C8D">
                <w:rPr>
                  <w:rFonts w:cstheme="minorHAnsi"/>
                  <w:szCs w:val="20"/>
                </w:rPr>
                <w:t>eg</w:t>
              </w:r>
              <w:proofErr w:type="spellEnd"/>
              <w:r w:rsidRPr="00FB0C8D">
                <w:rPr>
                  <w:rFonts w:cstheme="minorHAnsi"/>
                  <w:szCs w:val="20"/>
                </w:rPr>
                <w:t xml:space="preserve"> communications, sensor equipment, decision support tools)</w:t>
              </w:r>
            </w:ins>
          </w:p>
          <w:p w14:paraId="4EE62851" w14:textId="77777777" w:rsidR="00EC66AC" w:rsidRPr="00FB0C8D" w:rsidRDefault="00EC66AC" w:rsidP="00FB0C8D">
            <w:pPr>
              <w:pStyle w:val="Tabletext"/>
              <w:spacing w:before="0" w:after="0"/>
              <w:ind w:left="709"/>
              <w:rPr>
                <w:ins w:id="3064" w:author="Abercrombie, Kerrie" w:date="2021-01-22T13:36:00Z"/>
                <w:rFonts w:cstheme="minorHAnsi"/>
                <w:szCs w:val="20"/>
              </w:rPr>
            </w:pPr>
            <w:ins w:id="3065" w:author="Abercrombie, Kerrie" w:date="2021-01-22T13:36:00Z">
              <w:r w:rsidRPr="00FB0C8D">
                <w:rPr>
                  <w:rFonts w:cstheme="minorHAnsi"/>
                  <w:szCs w:val="20"/>
                </w:rPr>
                <w:t>Internal emergencies (</w:t>
              </w:r>
              <w:proofErr w:type="spellStart"/>
              <w:r w:rsidRPr="00FB0C8D">
                <w:rPr>
                  <w:rFonts w:cstheme="minorHAnsi"/>
                  <w:szCs w:val="20"/>
                </w:rPr>
                <w:t>eg</w:t>
              </w:r>
              <w:proofErr w:type="spellEnd"/>
              <w:r w:rsidRPr="00FB0C8D">
                <w:rPr>
                  <w:rFonts w:cstheme="minorHAnsi"/>
                  <w:szCs w:val="20"/>
                </w:rPr>
                <w:t xml:space="preserve"> fire, flood, security incidents)</w:t>
              </w:r>
            </w:ins>
          </w:p>
          <w:p w14:paraId="0A137323" w14:textId="6EA57F45" w:rsidR="00EC66AC" w:rsidRPr="00FB0C8D" w:rsidRDefault="00EC66AC" w:rsidP="00FB0C8D">
            <w:pPr>
              <w:pStyle w:val="Tabletext"/>
              <w:spacing w:before="0" w:after="0"/>
              <w:ind w:left="709"/>
              <w:rPr>
                <w:ins w:id="3066" w:author="Abercrombie, Kerrie" w:date="2021-01-22T13:36:00Z"/>
                <w:rFonts w:cstheme="minorHAnsi"/>
                <w:szCs w:val="20"/>
              </w:rPr>
            </w:pPr>
            <w:ins w:id="3067" w:author="Abercrombie, Kerrie" w:date="2021-01-22T13:36:00Z">
              <w:r w:rsidRPr="00FB0C8D">
                <w:rPr>
                  <w:rFonts w:cstheme="minorHAnsi"/>
                  <w:szCs w:val="20"/>
                </w:rPr>
                <w:t>Forced evacuation of VTS centre</w:t>
              </w:r>
            </w:ins>
          </w:p>
        </w:tc>
        <w:tc>
          <w:tcPr>
            <w:tcW w:w="683" w:type="dxa"/>
            <w:shd w:val="clear" w:color="auto" w:fill="auto"/>
          </w:tcPr>
          <w:p w14:paraId="2734B66C" w14:textId="77777777" w:rsidR="00EC66AC" w:rsidRPr="00FB0C8D" w:rsidRDefault="00EC66AC" w:rsidP="00FB0C8D">
            <w:pPr>
              <w:pStyle w:val="Tabletext"/>
              <w:spacing w:before="0" w:after="0"/>
              <w:rPr>
                <w:ins w:id="3068" w:author="Abercrombie, Kerrie" w:date="2021-01-22T13:36:00Z"/>
                <w:rFonts w:cstheme="minorHAnsi"/>
                <w:b/>
                <w:szCs w:val="20"/>
              </w:rPr>
            </w:pPr>
          </w:p>
        </w:tc>
        <w:tc>
          <w:tcPr>
            <w:tcW w:w="3003" w:type="dxa"/>
            <w:shd w:val="clear" w:color="auto" w:fill="auto"/>
          </w:tcPr>
          <w:p w14:paraId="2C470342" w14:textId="77777777" w:rsidR="00EC66AC" w:rsidRPr="00FB0C8D" w:rsidRDefault="00EC66AC" w:rsidP="00FB0C8D">
            <w:pPr>
              <w:pStyle w:val="Tabletext"/>
              <w:spacing w:before="0" w:after="0"/>
              <w:ind w:left="0"/>
              <w:rPr>
                <w:ins w:id="3069" w:author="Abercrombie, Kerrie" w:date="2021-01-22T13:36:00Z"/>
                <w:rFonts w:cstheme="minorHAnsi"/>
                <w:szCs w:val="20"/>
              </w:rPr>
            </w:pPr>
          </w:p>
        </w:tc>
      </w:tr>
      <w:tr w:rsidR="00EC66AC" w:rsidRPr="00FB0C8D" w14:paraId="0F91E9EA" w14:textId="77777777" w:rsidTr="001067BE">
        <w:trPr>
          <w:trHeight w:val="60"/>
          <w:ins w:id="3070" w:author="Abercrombie, Kerrie" w:date="2021-01-22T13:36:00Z"/>
        </w:trPr>
        <w:tc>
          <w:tcPr>
            <w:tcW w:w="846" w:type="dxa"/>
            <w:vMerge/>
            <w:shd w:val="clear" w:color="auto" w:fill="auto"/>
          </w:tcPr>
          <w:p w14:paraId="238AAAF4" w14:textId="77777777" w:rsidR="00EC66AC" w:rsidRPr="00FB0C8D" w:rsidRDefault="00EC66AC" w:rsidP="00FB0C8D">
            <w:pPr>
              <w:pStyle w:val="Tabletext"/>
              <w:spacing w:before="0" w:after="0"/>
              <w:rPr>
                <w:ins w:id="3071" w:author="Abercrombie, Kerrie" w:date="2021-01-22T13:36:00Z"/>
                <w:rFonts w:cstheme="minorHAnsi"/>
                <w:b/>
                <w:szCs w:val="20"/>
              </w:rPr>
            </w:pPr>
          </w:p>
        </w:tc>
        <w:tc>
          <w:tcPr>
            <w:tcW w:w="4607" w:type="dxa"/>
            <w:vMerge/>
            <w:shd w:val="clear" w:color="auto" w:fill="auto"/>
          </w:tcPr>
          <w:p w14:paraId="6CE016FF" w14:textId="77777777" w:rsidR="00EC66AC" w:rsidRPr="00FB0C8D" w:rsidRDefault="00EC66AC" w:rsidP="00FB0C8D">
            <w:pPr>
              <w:pStyle w:val="Tabletext"/>
              <w:spacing w:before="0" w:after="0"/>
              <w:ind w:left="0" w:right="0"/>
              <w:rPr>
                <w:ins w:id="3072" w:author="Abercrombie, Kerrie" w:date="2021-01-22T13:36:00Z"/>
                <w:rFonts w:cstheme="minorHAnsi"/>
                <w:szCs w:val="20"/>
              </w:rPr>
            </w:pPr>
          </w:p>
        </w:tc>
        <w:tc>
          <w:tcPr>
            <w:tcW w:w="921" w:type="dxa"/>
            <w:shd w:val="clear" w:color="auto" w:fill="auto"/>
          </w:tcPr>
          <w:p w14:paraId="58A0E7AC" w14:textId="16C9C948" w:rsidR="00EC66AC" w:rsidRPr="00FB0C8D" w:rsidRDefault="00FB0C8D" w:rsidP="00FB0C8D">
            <w:pPr>
              <w:pStyle w:val="Tabletext"/>
              <w:spacing w:before="0" w:after="0"/>
              <w:ind w:left="0"/>
              <w:rPr>
                <w:ins w:id="3073" w:author="Abercrombie, Kerrie" w:date="2021-01-25T09:00:00Z"/>
                <w:rFonts w:cstheme="minorHAnsi"/>
                <w:szCs w:val="20"/>
              </w:rPr>
            </w:pPr>
            <w:ins w:id="3074" w:author="Abercrombie, Kerrie" w:date="2021-01-26T22:17:00Z">
              <w:r w:rsidRPr="00FB0C8D">
                <w:rPr>
                  <w:rFonts w:cstheme="minorHAnsi"/>
                  <w:szCs w:val="20"/>
                </w:rPr>
                <w:t>3.19.2</w:t>
              </w:r>
            </w:ins>
          </w:p>
        </w:tc>
        <w:tc>
          <w:tcPr>
            <w:tcW w:w="4607" w:type="dxa"/>
            <w:shd w:val="clear" w:color="auto" w:fill="auto"/>
          </w:tcPr>
          <w:p w14:paraId="6BC76A88" w14:textId="22956719" w:rsidR="00EC66AC" w:rsidRPr="00FB0C8D" w:rsidRDefault="00EC66AC" w:rsidP="00FB0C8D">
            <w:pPr>
              <w:pStyle w:val="Tabletext"/>
              <w:spacing w:before="0" w:after="0"/>
              <w:ind w:left="0"/>
              <w:rPr>
                <w:ins w:id="3075" w:author="Abercrombie, Kerrie" w:date="2021-01-22T13:36:00Z"/>
                <w:rFonts w:cstheme="minorHAnsi"/>
                <w:szCs w:val="20"/>
              </w:rPr>
            </w:pPr>
            <w:ins w:id="3076" w:author="Abercrombie, Kerrie" w:date="2021-01-22T13:36:00Z">
              <w:r w:rsidRPr="00FB0C8D">
                <w:rPr>
                  <w:rFonts w:cstheme="minorHAnsi"/>
                  <w:szCs w:val="20"/>
                </w:rPr>
                <w:t>Maintaining VTS operations</w:t>
              </w:r>
            </w:ins>
          </w:p>
          <w:p w14:paraId="5C4EC9E8" w14:textId="77777777" w:rsidR="00EC66AC" w:rsidRPr="00FB0C8D" w:rsidRDefault="00EC66AC" w:rsidP="00FB0C8D">
            <w:pPr>
              <w:pStyle w:val="Tabletext"/>
              <w:spacing w:before="0" w:after="0"/>
              <w:ind w:left="709"/>
              <w:rPr>
                <w:ins w:id="3077" w:author="Abercrombie, Kerrie" w:date="2021-01-22T13:36:00Z"/>
                <w:rFonts w:cstheme="minorHAnsi"/>
                <w:szCs w:val="20"/>
              </w:rPr>
            </w:pPr>
            <w:ins w:id="3078" w:author="Abercrombie, Kerrie" w:date="2021-01-22T13:36:00Z">
              <w:r w:rsidRPr="00FB0C8D">
                <w:rPr>
                  <w:rFonts w:cstheme="minorHAnsi"/>
                  <w:szCs w:val="20"/>
                </w:rPr>
                <w:t>Communications</w:t>
              </w:r>
            </w:ins>
          </w:p>
          <w:p w14:paraId="6BDF12F8" w14:textId="55A4B5B4" w:rsidR="00EC66AC" w:rsidRPr="00FB0C8D" w:rsidRDefault="00EC66AC" w:rsidP="00FB0C8D">
            <w:pPr>
              <w:pStyle w:val="Tabletext"/>
              <w:spacing w:before="0" w:after="0"/>
              <w:ind w:left="709"/>
              <w:rPr>
                <w:ins w:id="3079" w:author="Abercrombie, Kerrie" w:date="2021-01-22T13:36:00Z"/>
                <w:rFonts w:cstheme="minorHAnsi"/>
                <w:szCs w:val="20"/>
              </w:rPr>
            </w:pPr>
            <w:ins w:id="3080" w:author="Abercrombie, Kerrie" w:date="2021-01-22T13:36:00Z">
              <w:r w:rsidRPr="00FB0C8D">
                <w:rPr>
                  <w:rFonts w:cstheme="minorHAnsi"/>
                  <w:szCs w:val="20"/>
                </w:rPr>
                <w:t>Traffic image</w:t>
              </w:r>
            </w:ins>
          </w:p>
        </w:tc>
        <w:tc>
          <w:tcPr>
            <w:tcW w:w="683" w:type="dxa"/>
            <w:shd w:val="clear" w:color="auto" w:fill="auto"/>
          </w:tcPr>
          <w:p w14:paraId="67E7A84E" w14:textId="77777777" w:rsidR="00EC66AC" w:rsidRPr="00FB0C8D" w:rsidRDefault="00EC66AC" w:rsidP="00FB0C8D">
            <w:pPr>
              <w:pStyle w:val="Tabletext"/>
              <w:spacing w:before="0" w:after="0"/>
              <w:rPr>
                <w:ins w:id="3081" w:author="Abercrombie, Kerrie" w:date="2021-01-22T13:36:00Z"/>
                <w:rFonts w:cstheme="minorHAnsi"/>
                <w:b/>
                <w:szCs w:val="20"/>
              </w:rPr>
            </w:pPr>
          </w:p>
        </w:tc>
        <w:tc>
          <w:tcPr>
            <w:tcW w:w="3003" w:type="dxa"/>
            <w:shd w:val="clear" w:color="auto" w:fill="auto"/>
          </w:tcPr>
          <w:p w14:paraId="3D30AE0C" w14:textId="77777777" w:rsidR="00EC66AC" w:rsidRPr="00FB0C8D" w:rsidRDefault="00EC66AC" w:rsidP="00FB0C8D">
            <w:pPr>
              <w:pStyle w:val="Tabletext"/>
              <w:spacing w:before="0" w:after="0"/>
              <w:ind w:left="0"/>
              <w:rPr>
                <w:ins w:id="3082" w:author="Abercrombie, Kerrie" w:date="2021-01-22T13:36:00Z"/>
                <w:rFonts w:cstheme="minorHAnsi"/>
                <w:szCs w:val="20"/>
              </w:rPr>
            </w:pPr>
          </w:p>
        </w:tc>
      </w:tr>
      <w:tr w:rsidR="00185207" w:rsidRPr="00FB0C8D" w14:paraId="72738F70" w14:textId="77777777" w:rsidTr="002B5A22">
        <w:trPr>
          <w:trHeight w:val="60"/>
          <w:ins w:id="3083" w:author="Abercrombie, Kerrie" w:date="2021-01-22T13:36:00Z"/>
        </w:trPr>
        <w:tc>
          <w:tcPr>
            <w:tcW w:w="846" w:type="dxa"/>
            <w:shd w:val="clear" w:color="auto" w:fill="F2F2F2" w:themeFill="background1" w:themeFillShade="F2"/>
          </w:tcPr>
          <w:p w14:paraId="6C77A4F3" w14:textId="20F810BB" w:rsidR="00185207" w:rsidRPr="00FB0C8D" w:rsidRDefault="00FB0C8D" w:rsidP="00FB0C8D">
            <w:pPr>
              <w:pStyle w:val="Tabletext"/>
              <w:spacing w:before="0" w:after="0"/>
              <w:ind w:left="0"/>
              <w:rPr>
                <w:ins w:id="3084" w:author="Abercrombie, Kerrie" w:date="2021-01-22T13:36:00Z"/>
                <w:rFonts w:cstheme="minorHAnsi"/>
                <w:b/>
                <w:szCs w:val="20"/>
              </w:rPr>
            </w:pPr>
            <w:ins w:id="3085" w:author="Abercrombie, Kerrie" w:date="2021-01-26T22:17:00Z">
              <w:r w:rsidRPr="00FB0C8D">
                <w:rPr>
                  <w:rFonts w:cstheme="minorHAnsi"/>
                  <w:b/>
                  <w:szCs w:val="20"/>
                </w:rPr>
                <w:t>3.20</w:t>
              </w:r>
            </w:ins>
          </w:p>
        </w:tc>
        <w:tc>
          <w:tcPr>
            <w:tcW w:w="4607" w:type="dxa"/>
            <w:shd w:val="clear" w:color="auto" w:fill="F2F2F2" w:themeFill="background1" w:themeFillShade="F2"/>
          </w:tcPr>
          <w:p w14:paraId="2C28C28D" w14:textId="5652B0CD" w:rsidR="00185207" w:rsidRPr="00FB0C8D" w:rsidRDefault="00185207" w:rsidP="00FB0C8D">
            <w:pPr>
              <w:pStyle w:val="Tabletext"/>
              <w:spacing w:before="0" w:after="0"/>
              <w:ind w:left="0" w:right="0"/>
              <w:rPr>
                <w:ins w:id="3086" w:author="Abercrombie, Kerrie" w:date="2021-01-22T13:36:00Z"/>
                <w:rFonts w:cstheme="minorHAnsi"/>
                <w:szCs w:val="20"/>
              </w:rPr>
            </w:pPr>
            <w:ins w:id="3087" w:author="Abercrombie, Kerrie" w:date="2021-01-22T13:36:00Z">
              <w:r w:rsidRPr="00FB0C8D">
                <w:rPr>
                  <w:rFonts w:cstheme="minorHAnsi"/>
                  <w:b/>
                  <w:szCs w:val="20"/>
                </w:rPr>
                <w:t xml:space="preserve">REPORTING AND ANALYSING OF INCIDENTS AND </w:t>
              </w:r>
              <w:commentRangeStart w:id="3088"/>
              <w:r w:rsidRPr="00FB0C8D">
                <w:rPr>
                  <w:rFonts w:cstheme="minorHAnsi"/>
                  <w:b/>
                  <w:szCs w:val="20"/>
                </w:rPr>
                <w:t>NEAR</w:t>
              </w:r>
            </w:ins>
            <w:commentRangeEnd w:id="3088"/>
            <w:ins w:id="3089" w:author="Abercrombie, Kerrie" w:date="2021-01-26T21:57:00Z">
              <w:r w:rsidR="00EC66AC" w:rsidRPr="00FB0C8D">
                <w:rPr>
                  <w:rStyle w:val="CommentReference"/>
                  <w:rFonts w:cstheme="minorHAnsi"/>
                  <w:color w:val="auto"/>
                  <w:sz w:val="20"/>
                  <w:szCs w:val="20"/>
                </w:rPr>
                <w:commentReference w:id="3088"/>
              </w:r>
            </w:ins>
            <w:ins w:id="3090" w:author="Abercrombie, Kerrie" w:date="2021-01-22T13:36:00Z">
              <w:r w:rsidRPr="00FB0C8D">
                <w:rPr>
                  <w:rFonts w:cstheme="minorHAnsi"/>
                  <w:b/>
                  <w:szCs w:val="20"/>
                </w:rPr>
                <w:t>‐MISSES</w:t>
              </w:r>
            </w:ins>
          </w:p>
        </w:tc>
        <w:tc>
          <w:tcPr>
            <w:tcW w:w="921" w:type="dxa"/>
            <w:shd w:val="clear" w:color="auto" w:fill="F2F2F2" w:themeFill="background1" w:themeFillShade="F2"/>
          </w:tcPr>
          <w:p w14:paraId="6F87EC63" w14:textId="77777777" w:rsidR="00185207" w:rsidRPr="00FB0C8D" w:rsidRDefault="00185207" w:rsidP="00FB0C8D">
            <w:pPr>
              <w:pStyle w:val="Tabletext"/>
              <w:spacing w:before="0" w:after="0"/>
              <w:rPr>
                <w:ins w:id="3091" w:author="Abercrombie, Kerrie" w:date="2021-01-25T09:00:00Z"/>
                <w:rFonts w:cstheme="minorHAnsi"/>
                <w:szCs w:val="20"/>
              </w:rPr>
            </w:pPr>
          </w:p>
        </w:tc>
        <w:tc>
          <w:tcPr>
            <w:tcW w:w="4607" w:type="dxa"/>
            <w:shd w:val="clear" w:color="auto" w:fill="F2F2F2" w:themeFill="background1" w:themeFillShade="F2"/>
          </w:tcPr>
          <w:p w14:paraId="32BC730A" w14:textId="2FE4972A" w:rsidR="00185207" w:rsidRPr="00FB0C8D" w:rsidRDefault="00185207" w:rsidP="00FB0C8D">
            <w:pPr>
              <w:pStyle w:val="Tabletext"/>
              <w:spacing w:before="0" w:after="0"/>
              <w:rPr>
                <w:ins w:id="3092" w:author="Abercrombie, Kerrie" w:date="2021-01-22T13:36:00Z"/>
                <w:rFonts w:cstheme="minorHAnsi"/>
                <w:szCs w:val="20"/>
              </w:rPr>
            </w:pPr>
          </w:p>
        </w:tc>
        <w:tc>
          <w:tcPr>
            <w:tcW w:w="683" w:type="dxa"/>
            <w:shd w:val="clear" w:color="auto" w:fill="F2F2F2" w:themeFill="background1" w:themeFillShade="F2"/>
          </w:tcPr>
          <w:p w14:paraId="02961BFB" w14:textId="77777777" w:rsidR="00185207" w:rsidRPr="00FB0C8D" w:rsidRDefault="00185207" w:rsidP="00FB0C8D">
            <w:pPr>
              <w:pStyle w:val="Tabletext"/>
              <w:spacing w:before="0" w:after="0"/>
              <w:rPr>
                <w:ins w:id="3093" w:author="Abercrombie, Kerrie" w:date="2021-01-22T13:36:00Z"/>
                <w:rFonts w:cstheme="minorHAnsi"/>
                <w:b/>
                <w:szCs w:val="20"/>
              </w:rPr>
            </w:pPr>
          </w:p>
        </w:tc>
        <w:tc>
          <w:tcPr>
            <w:tcW w:w="3003" w:type="dxa"/>
            <w:shd w:val="clear" w:color="auto" w:fill="F2F2F2" w:themeFill="background1" w:themeFillShade="F2"/>
          </w:tcPr>
          <w:p w14:paraId="53BC1B63" w14:textId="77777777" w:rsidR="00185207" w:rsidRPr="00FB0C8D" w:rsidRDefault="00185207" w:rsidP="00FB0C8D">
            <w:pPr>
              <w:pStyle w:val="Tabletext"/>
              <w:spacing w:before="0" w:after="0"/>
              <w:ind w:left="0"/>
              <w:rPr>
                <w:ins w:id="3094" w:author="Abercrombie, Kerrie" w:date="2021-01-22T13:36:00Z"/>
                <w:rFonts w:cstheme="minorHAnsi"/>
                <w:szCs w:val="20"/>
              </w:rPr>
            </w:pPr>
          </w:p>
        </w:tc>
      </w:tr>
      <w:tr w:rsidR="00185207" w:rsidRPr="00FB0C8D" w14:paraId="056B9D8F" w14:textId="77777777" w:rsidTr="001067BE">
        <w:trPr>
          <w:trHeight w:val="60"/>
          <w:ins w:id="3095" w:author="Abercrombie, Kerrie" w:date="2021-01-22T13:36:00Z"/>
        </w:trPr>
        <w:tc>
          <w:tcPr>
            <w:tcW w:w="846" w:type="dxa"/>
            <w:shd w:val="clear" w:color="auto" w:fill="auto"/>
          </w:tcPr>
          <w:p w14:paraId="02B9BAA6" w14:textId="77777777" w:rsidR="00185207" w:rsidRPr="00FB0C8D" w:rsidRDefault="00185207" w:rsidP="00FB0C8D">
            <w:pPr>
              <w:pStyle w:val="Tabletext"/>
              <w:spacing w:before="0" w:after="0"/>
              <w:rPr>
                <w:ins w:id="3096" w:author="Abercrombie, Kerrie" w:date="2021-01-22T13:36:00Z"/>
                <w:rFonts w:cstheme="minorHAnsi"/>
                <w:b/>
                <w:szCs w:val="20"/>
              </w:rPr>
            </w:pPr>
          </w:p>
        </w:tc>
        <w:tc>
          <w:tcPr>
            <w:tcW w:w="4607" w:type="dxa"/>
            <w:shd w:val="clear" w:color="auto" w:fill="auto"/>
          </w:tcPr>
          <w:p w14:paraId="132A2272" w14:textId="0C883691" w:rsidR="00185207" w:rsidRPr="00087D3E" w:rsidRDefault="00185207" w:rsidP="00FB0C8D">
            <w:pPr>
              <w:pStyle w:val="Tabletext"/>
              <w:spacing w:before="0" w:after="0"/>
              <w:ind w:left="0" w:right="0"/>
              <w:rPr>
                <w:ins w:id="3097" w:author="Abercrombie, Kerrie" w:date="2021-01-22T13:36:00Z"/>
                <w:rFonts w:cstheme="minorHAnsi"/>
                <w:b/>
                <w:i/>
                <w:szCs w:val="20"/>
              </w:rPr>
            </w:pPr>
            <w:ins w:id="3098" w:author="Abercrombie, Kerrie" w:date="2021-01-22T13:36:00Z">
              <w:r w:rsidRPr="00087D3E">
                <w:rPr>
                  <w:rFonts w:cstheme="minorHAnsi"/>
                  <w:i/>
                  <w:szCs w:val="20"/>
                </w:rPr>
                <w:t>Understand the importance of reporting and analysing of incidents and near‐misses</w:t>
              </w:r>
            </w:ins>
          </w:p>
        </w:tc>
        <w:tc>
          <w:tcPr>
            <w:tcW w:w="921" w:type="dxa"/>
            <w:shd w:val="clear" w:color="auto" w:fill="auto"/>
          </w:tcPr>
          <w:p w14:paraId="14FF4C56" w14:textId="59AFCFAA" w:rsidR="00185207" w:rsidRPr="00FB0C8D" w:rsidRDefault="00FB0C8D" w:rsidP="00FB0C8D">
            <w:pPr>
              <w:pStyle w:val="Tabletext"/>
              <w:spacing w:before="0" w:after="0"/>
              <w:ind w:left="0"/>
              <w:rPr>
                <w:ins w:id="3099" w:author="Abercrombie, Kerrie" w:date="2021-01-25T09:00:00Z"/>
                <w:rFonts w:cstheme="minorHAnsi"/>
                <w:szCs w:val="20"/>
              </w:rPr>
            </w:pPr>
            <w:ins w:id="3100" w:author="Abercrombie, Kerrie" w:date="2021-01-26T22:17:00Z">
              <w:r w:rsidRPr="00FB0C8D">
                <w:rPr>
                  <w:rFonts w:cstheme="minorHAnsi"/>
                  <w:szCs w:val="20"/>
                </w:rPr>
                <w:t>3.20.1</w:t>
              </w:r>
            </w:ins>
          </w:p>
        </w:tc>
        <w:tc>
          <w:tcPr>
            <w:tcW w:w="4607" w:type="dxa"/>
            <w:shd w:val="clear" w:color="auto" w:fill="auto"/>
          </w:tcPr>
          <w:p w14:paraId="527835EC" w14:textId="4C8492C4" w:rsidR="00185207" w:rsidRPr="00FB0C8D" w:rsidRDefault="00185207" w:rsidP="00FB0C8D">
            <w:pPr>
              <w:pStyle w:val="Tabletext"/>
              <w:spacing w:before="0" w:after="0"/>
              <w:ind w:left="0"/>
              <w:rPr>
                <w:ins w:id="3101" w:author="Abercrombie, Kerrie" w:date="2021-01-22T13:36:00Z"/>
                <w:rFonts w:cstheme="minorHAnsi"/>
                <w:szCs w:val="20"/>
              </w:rPr>
            </w:pPr>
            <w:ins w:id="3102" w:author="Abercrombie, Kerrie" w:date="2021-01-22T13:36:00Z">
              <w:r w:rsidRPr="00FB0C8D">
                <w:rPr>
                  <w:rFonts w:cstheme="minorHAnsi"/>
                  <w:szCs w:val="20"/>
                </w:rPr>
                <w:t>Classification of casualty, incident, near‐miss</w:t>
              </w:r>
            </w:ins>
          </w:p>
        </w:tc>
        <w:tc>
          <w:tcPr>
            <w:tcW w:w="683" w:type="dxa"/>
            <w:shd w:val="clear" w:color="auto" w:fill="auto"/>
          </w:tcPr>
          <w:p w14:paraId="68B975A6" w14:textId="77777777" w:rsidR="00185207" w:rsidRPr="00FB0C8D" w:rsidRDefault="00185207" w:rsidP="00FB0C8D">
            <w:pPr>
              <w:pStyle w:val="Tabletext"/>
              <w:spacing w:before="0" w:after="0"/>
              <w:rPr>
                <w:ins w:id="3103" w:author="Abercrombie, Kerrie" w:date="2021-01-22T13:36:00Z"/>
                <w:rFonts w:cstheme="minorHAnsi"/>
                <w:b/>
                <w:szCs w:val="20"/>
              </w:rPr>
            </w:pPr>
          </w:p>
        </w:tc>
        <w:tc>
          <w:tcPr>
            <w:tcW w:w="3003" w:type="dxa"/>
            <w:shd w:val="clear" w:color="auto" w:fill="auto"/>
          </w:tcPr>
          <w:p w14:paraId="44F257BE" w14:textId="77777777" w:rsidR="00185207" w:rsidRPr="00FB0C8D" w:rsidRDefault="00185207" w:rsidP="00FB0C8D">
            <w:pPr>
              <w:pStyle w:val="Tabletext"/>
              <w:spacing w:before="0" w:after="0"/>
              <w:ind w:left="0"/>
              <w:rPr>
                <w:ins w:id="3104" w:author="Abercrombie, Kerrie" w:date="2021-01-22T13:36:00Z"/>
                <w:rFonts w:cstheme="minorHAnsi"/>
                <w:szCs w:val="20"/>
              </w:rPr>
            </w:pPr>
            <w:ins w:id="3105" w:author="Abercrombie, Kerrie" w:date="2021-01-22T13:36:00Z">
              <w:r w:rsidRPr="00FB0C8D">
                <w:rPr>
                  <w:rFonts w:cstheme="minorHAnsi"/>
                  <w:szCs w:val="20"/>
                </w:rPr>
                <w:t>IMO (MSC Res.255(84))</w:t>
              </w:r>
            </w:ins>
          </w:p>
          <w:p w14:paraId="201CF894" w14:textId="77777777" w:rsidR="00185207" w:rsidRPr="00FB0C8D" w:rsidRDefault="00185207" w:rsidP="00FB0C8D">
            <w:pPr>
              <w:pStyle w:val="Tabletext"/>
              <w:spacing w:before="0" w:after="0"/>
              <w:ind w:left="0"/>
              <w:rPr>
                <w:ins w:id="3106" w:author="Abercrombie, Kerrie" w:date="2021-01-22T13:36:00Z"/>
                <w:rFonts w:cstheme="minorHAnsi"/>
                <w:szCs w:val="20"/>
                <w:lang w:val="en-AU" w:eastAsia="en-US"/>
              </w:rPr>
            </w:pPr>
            <w:ins w:id="3107" w:author="Abercrombie, Kerrie" w:date="2021-01-22T13:36:00Z">
              <w:r w:rsidRPr="00FB0C8D">
                <w:rPr>
                  <w:rFonts w:cstheme="minorHAnsi"/>
                  <w:szCs w:val="20"/>
                </w:rPr>
                <w:t>IMO (</w:t>
              </w:r>
              <w:r w:rsidRPr="00FB0C8D">
                <w:rPr>
                  <w:rFonts w:cstheme="minorHAnsi"/>
                  <w:szCs w:val="20"/>
                  <w:lang w:val="en-AU" w:eastAsia="en-US"/>
                </w:rPr>
                <w:t>MSC‐MEPC.7/Circ.7)</w:t>
              </w:r>
            </w:ins>
          </w:p>
          <w:p w14:paraId="2DE3561F" w14:textId="12791677" w:rsidR="00185207" w:rsidRPr="00FB0C8D" w:rsidRDefault="00185207" w:rsidP="00FB0C8D">
            <w:pPr>
              <w:pStyle w:val="Tabletext"/>
              <w:spacing w:before="0" w:after="0"/>
              <w:ind w:left="0"/>
              <w:rPr>
                <w:ins w:id="3108" w:author="Abercrombie, Kerrie" w:date="2021-01-22T13:36:00Z"/>
                <w:rFonts w:cstheme="minorHAnsi"/>
                <w:szCs w:val="20"/>
              </w:rPr>
            </w:pPr>
            <w:ins w:id="3109" w:author="Abercrombie, Kerrie" w:date="2021-01-22T13:36:00Z">
              <w:r w:rsidRPr="00FB0C8D">
                <w:rPr>
                  <w:rFonts w:cstheme="minorHAnsi"/>
                  <w:szCs w:val="20"/>
                </w:rPr>
                <w:t>GL 1118</w:t>
              </w:r>
            </w:ins>
          </w:p>
        </w:tc>
      </w:tr>
      <w:tr w:rsidR="00496AF5" w:rsidRPr="00FB0C8D" w14:paraId="2D2B35FC" w14:textId="77777777" w:rsidTr="001067BE">
        <w:trPr>
          <w:trHeight w:val="60"/>
          <w:ins w:id="3110" w:author="Abercrombie, Kerrie" w:date="2021-02-02T07:11:00Z"/>
        </w:trPr>
        <w:tc>
          <w:tcPr>
            <w:tcW w:w="846" w:type="dxa"/>
            <w:shd w:val="clear" w:color="auto" w:fill="auto"/>
          </w:tcPr>
          <w:p w14:paraId="6392F62D" w14:textId="77777777" w:rsidR="00496AF5" w:rsidRPr="00FB0C8D" w:rsidRDefault="00496AF5" w:rsidP="00FB0C8D">
            <w:pPr>
              <w:pStyle w:val="Tabletext"/>
              <w:spacing w:before="0" w:after="0"/>
              <w:rPr>
                <w:ins w:id="3111" w:author="Abercrombie, Kerrie" w:date="2021-02-02T07:11:00Z"/>
                <w:rFonts w:cstheme="minorHAnsi"/>
                <w:b/>
                <w:szCs w:val="20"/>
              </w:rPr>
            </w:pPr>
          </w:p>
        </w:tc>
        <w:tc>
          <w:tcPr>
            <w:tcW w:w="4607" w:type="dxa"/>
            <w:shd w:val="clear" w:color="auto" w:fill="auto"/>
          </w:tcPr>
          <w:p w14:paraId="17FB0A45" w14:textId="77777777" w:rsidR="00496AF5" w:rsidRPr="00087D3E" w:rsidRDefault="00496AF5" w:rsidP="00FB0C8D">
            <w:pPr>
              <w:pStyle w:val="Tabletext"/>
              <w:spacing w:before="0" w:after="0"/>
              <w:ind w:left="0" w:right="0"/>
              <w:rPr>
                <w:ins w:id="3112" w:author="Abercrombie, Kerrie" w:date="2021-02-02T07:11:00Z"/>
                <w:rFonts w:cstheme="minorHAnsi"/>
                <w:i/>
                <w:szCs w:val="20"/>
              </w:rPr>
            </w:pPr>
          </w:p>
        </w:tc>
        <w:tc>
          <w:tcPr>
            <w:tcW w:w="921" w:type="dxa"/>
            <w:shd w:val="clear" w:color="auto" w:fill="auto"/>
          </w:tcPr>
          <w:p w14:paraId="14C5BE74" w14:textId="1C9D1E3A" w:rsidR="00496AF5" w:rsidRPr="00FB0C8D" w:rsidRDefault="00496AF5" w:rsidP="00FB0C8D">
            <w:pPr>
              <w:pStyle w:val="Tabletext"/>
              <w:spacing w:before="0" w:after="0"/>
              <w:ind w:left="0"/>
              <w:rPr>
                <w:ins w:id="3113" w:author="Abercrombie, Kerrie" w:date="2021-02-02T07:11:00Z"/>
                <w:rFonts w:cstheme="minorHAnsi"/>
                <w:szCs w:val="20"/>
              </w:rPr>
            </w:pPr>
            <w:ins w:id="3114" w:author="Abercrombie, Kerrie" w:date="2021-02-02T07:11:00Z">
              <w:r>
                <w:rPr>
                  <w:rFonts w:cstheme="minorHAnsi"/>
                  <w:szCs w:val="20"/>
                </w:rPr>
                <w:t>3.20.2</w:t>
              </w:r>
            </w:ins>
          </w:p>
        </w:tc>
        <w:tc>
          <w:tcPr>
            <w:tcW w:w="4607" w:type="dxa"/>
            <w:shd w:val="clear" w:color="auto" w:fill="auto"/>
          </w:tcPr>
          <w:p w14:paraId="01282343" w14:textId="411B6CF4" w:rsidR="00496AF5" w:rsidRPr="00FB0C8D" w:rsidRDefault="00496AF5" w:rsidP="00FB0C8D">
            <w:pPr>
              <w:pStyle w:val="Tabletext"/>
              <w:spacing w:before="0" w:after="0"/>
              <w:ind w:left="0"/>
              <w:rPr>
                <w:ins w:id="3115" w:author="Abercrombie, Kerrie" w:date="2021-02-02T07:11:00Z"/>
                <w:rFonts w:cstheme="minorHAnsi"/>
                <w:szCs w:val="20"/>
              </w:rPr>
            </w:pPr>
            <w:ins w:id="3116" w:author="Abercrombie, Kerrie" w:date="2021-02-02T07:11:00Z">
              <w:r>
                <w:rPr>
                  <w:rFonts w:cstheme="minorHAnsi"/>
                  <w:szCs w:val="20"/>
                </w:rPr>
                <w:t xml:space="preserve">? do we need any other topics </w:t>
              </w:r>
            </w:ins>
          </w:p>
        </w:tc>
        <w:tc>
          <w:tcPr>
            <w:tcW w:w="683" w:type="dxa"/>
            <w:shd w:val="clear" w:color="auto" w:fill="auto"/>
          </w:tcPr>
          <w:p w14:paraId="7BDD80E0" w14:textId="77777777" w:rsidR="00496AF5" w:rsidRPr="00FB0C8D" w:rsidRDefault="00496AF5" w:rsidP="00FB0C8D">
            <w:pPr>
              <w:pStyle w:val="Tabletext"/>
              <w:spacing w:before="0" w:after="0"/>
              <w:rPr>
                <w:ins w:id="3117" w:author="Abercrombie, Kerrie" w:date="2021-02-02T07:11:00Z"/>
                <w:rFonts w:cstheme="minorHAnsi"/>
                <w:b/>
                <w:szCs w:val="20"/>
              </w:rPr>
            </w:pPr>
          </w:p>
        </w:tc>
        <w:tc>
          <w:tcPr>
            <w:tcW w:w="3003" w:type="dxa"/>
            <w:shd w:val="clear" w:color="auto" w:fill="auto"/>
          </w:tcPr>
          <w:p w14:paraId="7BA612C6" w14:textId="77777777" w:rsidR="00496AF5" w:rsidRPr="00FB0C8D" w:rsidRDefault="00496AF5" w:rsidP="00FB0C8D">
            <w:pPr>
              <w:pStyle w:val="Tabletext"/>
              <w:spacing w:before="0" w:after="0"/>
              <w:ind w:left="0"/>
              <w:rPr>
                <w:ins w:id="3118" w:author="Abercrombie, Kerrie" w:date="2021-02-02T07:11:00Z"/>
                <w:rFonts w:cstheme="minorHAnsi"/>
                <w:szCs w:val="20"/>
              </w:rPr>
            </w:pPr>
          </w:p>
        </w:tc>
      </w:tr>
    </w:tbl>
    <w:p w14:paraId="67706D72" w14:textId="77777777" w:rsidR="00185207" w:rsidRDefault="00185207" w:rsidP="001348C7">
      <w:pPr>
        <w:pStyle w:val="BodyText"/>
        <w:rPr>
          <w:ins w:id="3119" w:author="Abercrombie, Kerrie" w:date="2021-01-21T13:15:00Z"/>
        </w:rPr>
      </w:pPr>
    </w:p>
    <w:p w14:paraId="73833426" w14:textId="77777777" w:rsidR="00C352C2" w:rsidRDefault="00C352C2" w:rsidP="00C352C2">
      <w:pPr>
        <w:pStyle w:val="Heading1"/>
        <w:rPr>
          <w:ins w:id="3120" w:author="Abercrombie, Kerrie" w:date="2021-01-21T13:24:00Z"/>
        </w:rPr>
      </w:pPr>
      <w:bookmarkStart w:id="3121" w:name="_Toc40341960"/>
      <w:bookmarkStart w:id="3122" w:name="_Toc62642281"/>
      <w:ins w:id="3123" w:author="Abercrombie, Kerrie" w:date="2021-01-21T13:24:00Z">
        <w:r>
          <w:lastRenderedPageBreak/>
          <w:t>REFERENCES REVELANT TO THIS MODULE</w:t>
        </w:r>
        <w:bookmarkEnd w:id="3121"/>
        <w:bookmarkEnd w:id="3122"/>
      </w:ins>
    </w:p>
    <w:p w14:paraId="0B749603" w14:textId="77777777" w:rsidR="00C352C2" w:rsidRDefault="00C352C2" w:rsidP="00C352C2">
      <w:pPr>
        <w:pStyle w:val="Heading1separatationline"/>
        <w:rPr>
          <w:ins w:id="3124" w:author="Abercrombie, Kerrie" w:date="2021-01-21T13:24:00Z"/>
        </w:rPr>
      </w:pPr>
    </w:p>
    <w:p w14:paraId="12AB9C7A" w14:textId="77777777" w:rsidR="00C352C2" w:rsidRDefault="00C352C2" w:rsidP="00C352C2">
      <w:pPr>
        <w:pStyle w:val="BodyText"/>
        <w:rPr>
          <w:ins w:id="3125" w:author="Abercrombie, Kerrie" w:date="2021-01-21T13:24:00Z"/>
        </w:rPr>
      </w:pPr>
      <w:ins w:id="3126" w:author="Abercrombie, Kerrie" w:date="2021-01-21T13:24:00Z">
        <w:r>
          <w:t>The following reference materials are relevant in the planning of this module:</w:t>
        </w:r>
      </w:ins>
    </w:p>
    <w:p w14:paraId="5C9EAE50" w14:textId="77777777" w:rsidR="00C352C2" w:rsidRDefault="00C352C2" w:rsidP="00C352C2">
      <w:pPr>
        <w:pStyle w:val="Bullet1"/>
        <w:rPr>
          <w:ins w:id="3127" w:author="Abercrombie, Kerrie" w:date="2021-01-21T13:24:00Z"/>
        </w:rPr>
      </w:pPr>
    </w:p>
    <w:p w14:paraId="0C5F3C58" w14:textId="77777777" w:rsidR="001348C7" w:rsidRDefault="001348C7" w:rsidP="001348C7">
      <w:pPr>
        <w:pStyle w:val="BodyText"/>
        <w:rPr>
          <w:ins w:id="3128" w:author="Abercrombie, Kerrie" w:date="2021-01-21T13:15:00Z"/>
        </w:rPr>
      </w:pPr>
    </w:p>
    <w:p w14:paraId="6BC99432" w14:textId="77777777" w:rsidR="001348C7" w:rsidRDefault="001348C7" w:rsidP="001348C7">
      <w:pPr>
        <w:pStyle w:val="BodyText"/>
        <w:rPr>
          <w:ins w:id="3129" w:author="Abercrombie, Kerrie" w:date="2021-01-21T13:15:00Z"/>
        </w:rPr>
      </w:pPr>
    </w:p>
    <w:p w14:paraId="2F472EE3" w14:textId="77777777" w:rsidR="001348C7" w:rsidRDefault="001348C7" w:rsidP="001348C7">
      <w:pPr>
        <w:pStyle w:val="Heading1"/>
        <w:rPr>
          <w:ins w:id="3130" w:author="Abercrombie, Kerrie" w:date="2021-01-21T13:15:00Z"/>
        </w:rPr>
      </w:pPr>
      <w:bookmarkStart w:id="3131" w:name="_Toc40341962"/>
      <w:bookmarkStart w:id="3132" w:name="_Toc62642282"/>
      <w:ins w:id="3133" w:author="Abercrombie, Kerrie" w:date="2021-01-21T13:15:00Z">
        <w:r>
          <w:t>VTS OPERATOR COMPETENCE CHART</w:t>
        </w:r>
        <w:bookmarkEnd w:id="3131"/>
        <w:bookmarkEnd w:id="3132"/>
      </w:ins>
    </w:p>
    <w:p w14:paraId="58DE8385" w14:textId="77777777" w:rsidR="001348C7" w:rsidRPr="00BF3E47" w:rsidRDefault="001348C7" w:rsidP="001348C7">
      <w:pPr>
        <w:pStyle w:val="Heading1separatationline"/>
        <w:rPr>
          <w:ins w:id="3134" w:author="Abercrombie, Kerrie" w:date="2021-01-21T13:15:00Z"/>
        </w:rPr>
      </w:pPr>
    </w:p>
    <w:tbl>
      <w:tblPr>
        <w:tblStyle w:val="TableGrid"/>
        <w:tblW w:w="0" w:type="auto"/>
        <w:tblLook w:val="04A0" w:firstRow="1" w:lastRow="0" w:firstColumn="1" w:lastColumn="0" w:noHBand="0" w:noVBand="1"/>
      </w:tblPr>
      <w:tblGrid>
        <w:gridCol w:w="3640"/>
        <w:gridCol w:w="3640"/>
        <w:gridCol w:w="3640"/>
        <w:gridCol w:w="3640"/>
      </w:tblGrid>
      <w:tr w:rsidR="001348C7" w14:paraId="48246810" w14:textId="77777777" w:rsidTr="001348C7">
        <w:trPr>
          <w:ins w:id="3135" w:author="Abercrombie, Kerrie" w:date="2021-01-21T13:15:00Z"/>
        </w:trPr>
        <w:tc>
          <w:tcPr>
            <w:tcW w:w="3640" w:type="dxa"/>
          </w:tcPr>
          <w:p w14:paraId="6B6862F9" w14:textId="77777777" w:rsidR="001348C7" w:rsidRDefault="001348C7" w:rsidP="001348C7">
            <w:pPr>
              <w:pStyle w:val="Tableheading"/>
              <w:rPr>
                <w:ins w:id="3136" w:author="Abercrombie, Kerrie" w:date="2021-01-21T13:15:00Z"/>
              </w:rPr>
            </w:pPr>
            <w:ins w:id="3137" w:author="Abercrombie, Kerrie" w:date="2021-01-21T13:15:00Z">
              <w:r>
                <w:t>Competence Area</w:t>
              </w:r>
            </w:ins>
          </w:p>
        </w:tc>
        <w:tc>
          <w:tcPr>
            <w:tcW w:w="3640" w:type="dxa"/>
          </w:tcPr>
          <w:p w14:paraId="1EA9EC9C" w14:textId="77777777" w:rsidR="001348C7" w:rsidRDefault="001348C7" w:rsidP="001348C7">
            <w:pPr>
              <w:pStyle w:val="Tableheading"/>
              <w:rPr>
                <w:ins w:id="3138" w:author="Abercrombie, Kerrie" w:date="2021-01-21T13:15:00Z"/>
              </w:rPr>
            </w:pPr>
            <w:ins w:id="3139" w:author="Abercrombie, Kerrie" w:date="2021-01-21T13:15:00Z">
              <w:r>
                <w:t>Knowledge, understanding and proficiency</w:t>
              </w:r>
            </w:ins>
          </w:p>
        </w:tc>
        <w:tc>
          <w:tcPr>
            <w:tcW w:w="3640" w:type="dxa"/>
          </w:tcPr>
          <w:p w14:paraId="77E6E3C7" w14:textId="77777777" w:rsidR="001348C7" w:rsidRDefault="001348C7" w:rsidP="001348C7">
            <w:pPr>
              <w:pStyle w:val="Tableheading"/>
              <w:rPr>
                <w:ins w:id="3140" w:author="Abercrombie, Kerrie" w:date="2021-01-21T13:15:00Z"/>
              </w:rPr>
            </w:pPr>
            <w:ins w:id="3141" w:author="Abercrombie, Kerrie" w:date="2021-01-21T13:15:00Z">
              <w:r>
                <w:t>Methods for demonstrating Competence</w:t>
              </w:r>
            </w:ins>
          </w:p>
        </w:tc>
        <w:tc>
          <w:tcPr>
            <w:tcW w:w="3640" w:type="dxa"/>
          </w:tcPr>
          <w:p w14:paraId="6FBD3197" w14:textId="77777777" w:rsidR="001348C7" w:rsidRDefault="001348C7" w:rsidP="001348C7">
            <w:pPr>
              <w:pStyle w:val="Tableheading"/>
              <w:rPr>
                <w:ins w:id="3142" w:author="Abercrombie, Kerrie" w:date="2021-01-21T13:15:00Z"/>
              </w:rPr>
            </w:pPr>
            <w:ins w:id="3143" w:author="Abercrombie, Kerrie" w:date="2021-01-21T13:15:00Z">
              <w:r>
                <w:t>Criteria for evaluating competence</w:t>
              </w:r>
            </w:ins>
          </w:p>
        </w:tc>
      </w:tr>
      <w:tr w:rsidR="001348C7" w14:paraId="6BC6CBBE" w14:textId="77777777" w:rsidTr="001348C7">
        <w:trPr>
          <w:ins w:id="3144" w:author="Abercrombie, Kerrie" w:date="2021-01-21T13:15:00Z"/>
        </w:trPr>
        <w:tc>
          <w:tcPr>
            <w:tcW w:w="3640" w:type="dxa"/>
          </w:tcPr>
          <w:p w14:paraId="37B9118B" w14:textId="77777777" w:rsidR="001348C7" w:rsidRDefault="001348C7" w:rsidP="001348C7">
            <w:pPr>
              <w:pStyle w:val="Tabletext"/>
              <w:rPr>
                <w:ins w:id="3145" w:author="Abercrombie, Kerrie" w:date="2021-01-21T13:15:00Z"/>
              </w:rPr>
            </w:pPr>
          </w:p>
        </w:tc>
        <w:tc>
          <w:tcPr>
            <w:tcW w:w="3640" w:type="dxa"/>
          </w:tcPr>
          <w:p w14:paraId="51E2D245" w14:textId="77777777" w:rsidR="001348C7" w:rsidRDefault="001348C7" w:rsidP="001348C7">
            <w:pPr>
              <w:pStyle w:val="Tabletext"/>
              <w:rPr>
                <w:ins w:id="3146" w:author="Abercrombie, Kerrie" w:date="2021-01-21T13:15:00Z"/>
              </w:rPr>
            </w:pPr>
          </w:p>
        </w:tc>
        <w:tc>
          <w:tcPr>
            <w:tcW w:w="3640" w:type="dxa"/>
          </w:tcPr>
          <w:p w14:paraId="05A97391" w14:textId="77777777" w:rsidR="001348C7" w:rsidRDefault="001348C7" w:rsidP="001348C7">
            <w:pPr>
              <w:pStyle w:val="Tabletext"/>
              <w:rPr>
                <w:ins w:id="3147" w:author="Abercrombie, Kerrie" w:date="2021-01-21T13:15:00Z"/>
              </w:rPr>
            </w:pPr>
          </w:p>
        </w:tc>
        <w:tc>
          <w:tcPr>
            <w:tcW w:w="3640" w:type="dxa"/>
          </w:tcPr>
          <w:p w14:paraId="50C334A0" w14:textId="77777777" w:rsidR="001348C7" w:rsidRDefault="001348C7" w:rsidP="001348C7">
            <w:pPr>
              <w:pStyle w:val="Tabletext"/>
              <w:rPr>
                <w:ins w:id="3148" w:author="Abercrombie, Kerrie" w:date="2021-01-21T13:15:00Z"/>
              </w:rPr>
            </w:pPr>
          </w:p>
        </w:tc>
      </w:tr>
      <w:tr w:rsidR="001348C7" w14:paraId="04630820" w14:textId="77777777" w:rsidTr="001348C7">
        <w:trPr>
          <w:ins w:id="3149" w:author="Abercrombie, Kerrie" w:date="2021-01-21T13:15:00Z"/>
        </w:trPr>
        <w:tc>
          <w:tcPr>
            <w:tcW w:w="3640" w:type="dxa"/>
          </w:tcPr>
          <w:p w14:paraId="44832E43" w14:textId="77777777" w:rsidR="001348C7" w:rsidRDefault="001348C7" w:rsidP="001348C7">
            <w:pPr>
              <w:pStyle w:val="Tabletext"/>
              <w:rPr>
                <w:ins w:id="3150" w:author="Abercrombie, Kerrie" w:date="2021-01-21T13:15:00Z"/>
              </w:rPr>
            </w:pPr>
          </w:p>
        </w:tc>
        <w:tc>
          <w:tcPr>
            <w:tcW w:w="3640" w:type="dxa"/>
          </w:tcPr>
          <w:p w14:paraId="77928C17" w14:textId="77777777" w:rsidR="001348C7" w:rsidRDefault="001348C7" w:rsidP="001348C7">
            <w:pPr>
              <w:pStyle w:val="Tabletext"/>
              <w:rPr>
                <w:ins w:id="3151" w:author="Abercrombie, Kerrie" w:date="2021-01-21T13:15:00Z"/>
              </w:rPr>
            </w:pPr>
          </w:p>
        </w:tc>
        <w:tc>
          <w:tcPr>
            <w:tcW w:w="3640" w:type="dxa"/>
          </w:tcPr>
          <w:p w14:paraId="4C1540B2" w14:textId="77777777" w:rsidR="001348C7" w:rsidRDefault="001348C7" w:rsidP="001348C7">
            <w:pPr>
              <w:pStyle w:val="Tabletext"/>
              <w:rPr>
                <w:ins w:id="3152" w:author="Abercrombie, Kerrie" w:date="2021-01-21T13:15:00Z"/>
              </w:rPr>
            </w:pPr>
          </w:p>
        </w:tc>
        <w:tc>
          <w:tcPr>
            <w:tcW w:w="3640" w:type="dxa"/>
          </w:tcPr>
          <w:p w14:paraId="665FCDB2" w14:textId="77777777" w:rsidR="001348C7" w:rsidRDefault="001348C7" w:rsidP="001348C7">
            <w:pPr>
              <w:pStyle w:val="Tabletext"/>
              <w:rPr>
                <w:ins w:id="3153" w:author="Abercrombie, Kerrie" w:date="2021-01-21T13:15:00Z"/>
              </w:rPr>
            </w:pPr>
          </w:p>
        </w:tc>
      </w:tr>
    </w:tbl>
    <w:p w14:paraId="663B5AA9" w14:textId="77777777" w:rsidR="001348C7" w:rsidRDefault="001348C7" w:rsidP="001348C7">
      <w:pPr>
        <w:pStyle w:val="BodyText"/>
        <w:rPr>
          <w:ins w:id="3154" w:author="Abercrombie, Kerrie" w:date="2021-01-21T13:15:00Z"/>
        </w:rPr>
      </w:pPr>
    </w:p>
    <w:p w14:paraId="3EB66F5B" w14:textId="77777777" w:rsidR="001348C7" w:rsidRPr="0036496F" w:rsidRDefault="001348C7" w:rsidP="001348C7">
      <w:pPr>
        <w:pStyle w:val="BodyText"/>
        <w:rPr>
          <w:ins w:id="3155" w:author="Abercrombie, Kerrie" w:date="2021-01-21T13:15:00Z"/>
        </w:rPr>
      </w:pPr>
    </w:p>
    <w:p w14:paraId="77DAC016" w14:textId="77777777" w:rsidR="001348C7" w:rsidRDefault="001348C7" w:rsidP="001348C7">
      <w:pPr>
        <w:pStyle w:val="BodyText"/>
        <w:rPr>
          <w:ins w:id="3156" w:author="Abercrombie, Kerrie" w:date="2021-01-21T13:15:00Z"/>
        </w:rPr>
      </w:pPr>
    </w:p>
    <w:p w14:paraId="1E07F784" w14:textId="77777777" w:rsidR="001348C7" w:rsidRDefault="001348C7" w:rsidP="001348C7">
      <w:pPr>
        <w:pStyle w:val="Module"/>
        <w:numPr>
          <w:ilvl w:val="0"/>
          <w:numId w:val="22"/>
        </w:numPr>
        <w:rPr>
          <w:ins w:id="3157" w:author="Abercrombie, Kerrie" w:date="2021-01-21T13:15:00Z"/>
        </w:rPr>
        <w:sectPr w:rsidR="001348C7" w:rsidSect="00D967BA">
          <w:pgSz w:w="16838" w:h="11906" w:orient="landscape" w:code="9"/>
          <w:pgMar w:top="907" w:right="1134" w:bottom="794" w:left="1134" w:header="851" w:footer="851" w:gutter="0"/>
          <w:cols w:space="708"/>
          <w:docGrid w:linePitch="360"/>
        </w:sectPr>
      </w:pPr>
    </w:p>
    <w:p w14:paraId="32AF4F9B" w14:textId="4114E64D" w:rsidR="001348C7" w:rsidRDefault="00C352C2" w:rsidP="00C352C2">
      <w:pPr>
        <w:pStyle w:val="Module"/>
        <w:rPr>
          <w:ins w:id="3158" w:author="Abercrombie, Kerrie" w:date="2021-01-21T13:15:00Z"/>
        </w:rPr>
      </w:pPr>
      <w:bookmarkStart w:id="3159" w:name="_Toc40341976"/>
      <w:bookmarkStart w:id="3160" w:name="_Toc62642283"/>
      <w:ins w:id="3161" w:author="Abercrombie, Kerrie" w:date="2021-01-21T13:20:00Z">
        <w:r>
          <w:lastRenderedPageBreak/>
          <w:t xml:space="preserve">MODULE </w:t>
        </w:r>
      </w:ins>
      <w:ins w:id="3162" w:author="Abercrombie, Kerrie" w:date="2021-01-22T13:40:00Z">
        <w:r w:rsidR="0067109F">
          <w:t>4</w:t>
        </w:r>
      </w:ins>
      <w:ins w:id="3163" w:author="Abercrombie, Kerrie" w:date="2021-01-21T13:20:00Z">
        <w:r>
          <w:t xml:space="preserve"> – </w:t>
        </w:r>
        <w:r w:rsidR="000B1C18">
          <w:t>NAUTICAL KNOWLEDGE</w:t>
        </w:r>
      </w:ins>
      <w:bookmarkEnd w:id="3159"/>
      <w:bookmarkEnd w:id="3160"/>
    </w:p>
    <w:p w14:paraId="0A8DC02F" w14:textId="1618CC80" w:rsidR="001348C7" w:rsidRDefault="000B1C18" w:rsidP="008A2B31">
      <w:pPr>
        <w:pStyle w:val="Heading1"/>
        <w:numPr>
          <w:ilvl w:val="0"/>
          <w:numId w:val="63"/>
        </w:numPr>
        <w:rPr>
          <w:ins w:id="3164" w:author="Abercrombie, Kerrie" w:date="2021-01-21T13:15:00Z"/>
        </w:rPr>
      </w:pPr>
      <w:bookmarkStart w:id="3165" w:name="_Toc40341977"/>
      <w:bookmarkStart w:id="3166" w:name="_Toc62642284"/>
      <w:ins w:id="3167" w:author="Abercrombie, Kerrie" w:date="2021-01-21T13:15:00Z">
        <w:r>
          <w:rPr>
            <w:caps w:val="0"/>
          </w:rPr>
          <w:t>SCOPE</w:t>
        </w:r>
        <w:bookmarkEnd w:id="3165"/>
        <w:bookmarkEnd w:id="3166"/>
      </w:ins>
    </w:p>
    <w:p w14:paraId="7B127A80" w14:textId="77777777" w:rsidR="001348C7" w:rsidRDefault="001348C7" w:rsidP="001348C7">
      <w:pPr>
        <w:pStyle w:val="Heading1separatationline"/>
        <w:rPr>
          <w:ins w:id="3168" w:author="Abercrombie, Kerrie" w:date="2021-01-21T13:15:00Z"/>
        </w:rPr>
      </w:pPr>
    </w:p>
    <w:p w14:paraId="08B57D9C" w14:textId="46C2B080" w:rsidR="0067109F" w:rsidRDefault="0067109F" w:rsidP="0067109F">
      <w:pPr>
        <w:pStyle w:val="BodyText"/>
        <w:rPr>
          <w:ins w:id="3169" w:author="Abercrombie, Kerrie" w:date="2021-01-22T13:39:00Z"/>
        </w:rPr>
      </w:pPr>
      <w:ins w:id="3170" w:author="Abercrombie, Kerrie" w:date="2021-01-22T13:39:00Z">
        <w:r>
          <w:t xml:space="preserve">This module describes the essential elements of nautical knowledge that a VTS operator requires to understand and apply within the VTS area.  </w:t>
        </w:r>
      </w:ins>
      <w:ins w:id="3171" w:author="Abercrombie, Kerrie" w:date="2021-01-26T21:31:00Z">
        <w:r w:rsidR="008C1096">
          <w:t>Key e</w:t>
        </w:r>
      </w:ins>
      <w:ins w:id="3172" w:author="Abercrombie, Kerrie" w:date="2021-01-22T13:39:00Z">
        <w:r>
          <w:t>lements covered include:</w:t>
        </w:r>
      </w:ins>
    </w:p>
    <w:p w14:paraId="35A08876" w14:textId="77777777" w:rsidR="0067109F" w:rsidRDefault="0067109F" w:rsidP="0067109F">
      <w:pPr>
        <w:pStyle w:val="Bullet1"/>
        <w:rPr>
          <w:ins w:id="3173" w:author="Abercrombie, Kerrie" w:date="2021-01-22T13:39:00Z"/>
        </w:rPr>
      </w:pPr>
      <w:ins w:id="3174" w:author="Abercrombie, Kerrie" w:date="2021-01-22T13:39:00Z">
        <w:r w:rsidRPr="00C50983">
          <w:t xml:space="preserve">collision regulations, </w:t>
        </w:r>
      </w:ins>
    </w:p>
    <w:p w14:paraId="6A9FF8F2" w14:textId="77777777" w:rsidR="0067109F" w:rsidRDefault="0067109F" w:rsidP="0067109F">
      <w:pPr>
        <w:pStyle w:val="Bullet1"/>
        <w:rPr>
          <w:ins w:id="3175" w:author="Abercrombie, Kerrie" w:date="2021-01-22T13:39:00Z"/>
        </w:rPr>
      </w:pPr>
      <w:ins w:id="3176" w:author="Abercrombie, Kerrie" w:date="2021-01-22T13:39:00Z">
        <w:r w:rsidRPr="00C50983">
          <w:t>buoyage and electronic aids to navigation systems</w:t>
        </w:r>
        <w:r>
          <w:t xml:space="preserve">, </w:t>
        </w:r>
      </w:ins>
    </w:p>
    <w:p w14:paraId="161E5334" w14:textId="77777777" w:rsidR="0067109F" w:rsidRDefault="0067109F" w:rsidP="0067109F">
      <w:pPr>
        <w:pStyle w:val="Bullet1"/>
        <w:rPr>
          <w:ins w:id="3177" w:author="Abercrombie, Kerrie" w:date="2021-01-22T13:39:00Z"/>
        </w:rPr>
      </w:pPr>
      <w:ins w:id="3178" w:author="Abercrombie, Kerrie" w:date="2021-01-22T13:39:00Z">
        <w:r>
          <w:t xml:space="preserve">ship stability and handling, </w:t>
        </w:r>
      </w:ins>
    </w:p>
    <w:p w14:paraId="246AABF6" w14:textId="77777777" w:rsidR="0067109F" w:rsidRDefault="0067109F" w:rsidP="0067109F">
      <w:pPr>
        <w:pStyle w:val="Bullet1"/>
        <w:rPr>
          <w:ins w:id="3179" w:author="Abercrombie, Kerrie" w:date="2021-01-22T13:39:00Z"/>
        </w:rPr>
      </w:pPr>
      <w:ins w:id="3180" w:author="Abercrombie, Kerrie" w:date="2021-01-22T13:39:00Z">
        <w:r>
          <w:t>bridge operations and shipboard</w:t>
        </w:r>
        <w:r w:rsidRPr="00C50983">
          <w:t xml:space="preserve"> equipment</w:t>
        </w:r>
        <w:r>
          <w:t>,</w:t>
        </w:r>
      </w:ins>
    </w:p>
    <w:p w14:paraId="2B53CD71" w14:textId="0C3FA816" w:rsidR="0067109F" w:rsidRDefault="0067109F" w:rsidP="0067109F">
      <w:pPr>
        <w:pStyle w:val="Bullet1"/>
        <w:rPr>
          <w:ins w:id="3181" w:author="Abercrombie, Kerrie" w:date="2021-01-22T13:39:00Z"/>
        </w:rPr>
      </w:pPr>
      <w:proofErr w:type="spellStart"/>
      <w:ins w:id="3182" w:author="Abercrombie, Kerrie" w:date="2021-01-22T13:39:00Z">
        <w:r>
          <w:t>chartwork</w:t>
        </w:r>
        <w:proofErr w:type="spellEnd"/>
        <w:r>
          <w:t>,</w:t>
        </w:r>
        <w:r w:rsidRPr="00C50983">
          <w:t xml:space="preserve"> a</w:t>
        </w:r>
        <w:r>
          <w:t>nd</w:t>
        </w:r>
      </w:ins>
    </w:p>
    <w:p w14:paraId="48FD300F" w14:textId="77777777" w:rsidR="0067109F" w:rsidRDefault="0067109F" w:rsidP="0067109F">
      <w:pPr>
        <w:pStyle w:val="Bullet1"/>
        <w:rPr>
          <w:ins w:id="3183" w:author="Abercrombie, Kerrie" w:date="2021-01-22T13:39:00Z"/>
        </w:rPr>
      </w:pPr>
      <w:proofErr w:type="gramStart"/>
      <w:ins w:id="3184" w:author="Abercrombie, Kerrie" w:date="2021-01-22T13:39:00Z">
        <w:r>
          <w:t>the</w:t>
        </w:r>
        <w:proofErr w:type="gramEnd"/>
        <w:r>
          <w:t xml:space="preserve"> effect of tides and tidal streams. </w:t>
        </w:r>
      </w:ins>
    </w:p>
    <w:p w14:paraId="34297848" w14:textId="5705A4F8" w:rsidR="0067109F" w:rsidRDefault="000B1C18" w:rsidP="0067109F">
      <w:pPr>
        <w:pStyle w:val="Heading1"/>
        <w:rPr>
          <w:ins w:id="3185" w:author="Abercrombie, Kerrie" w:date="2021-01-22T13:39:00Z"/>
        </w:rPr>
      </w:pPr>
      <w:bookmarkStart w:id="3186" w:name="_Toc40341938"/>
      <w:bookmarkStart w:id="3187" w:name="_Toc62642285"/>
      <w:ins w:id="3188" w:author="Abercrombie, Kerrie" w:date="2021-01-22T13:39:00Z">
        <w:r>
          <w:rPr>
            <w:caps w:val="0"/>
          </w:rPr>
          <w:t>LEARNING OBJECTIVE</w:t>
        </w:r>
        <w:bookmarkEnd w:id="3186"/>
        <w:bookmarkEnd w:id="3187"/>
      </w:ins>
    </w:p>
    <w:p w14:paraId="35F82AEA" w14:textId="77777777" w:rsidR="0067109F" w:rsidRDefault="0067109F" w:rsidP="0067109F">
      <w:pPr>
        <w:pStyle w:val="Heading1separatationline"/>
        <w:rPr>
          <w:ins w:id="3189" w:author="Abercrombie, Kerrie" w:date="2021-01-22T13:39:00Z"/>
        </w:rPr>
      </w:pPr>
    </w:p>
    <w:p w14:paraId="0C9314CC" w14:textId="77777777" w:rsidR="0067109F" w:rsidRDefault="0067109F" w:rsidP="0067109F">
      <w:pPr>
        <w:pStyle w:val="BodyText"/>
        <w:rPr>
          <w:ins w:id="3190" w:author="Abercrombie, Kerrie" w:date="2021-01-22T13:39:00Z"/>
        </w:rPr>
      </w:pPr>
      <w:ins w:id="3191" w:author="Abercrombie, Kerrie" w:date="2021-01-22T13:39:00Z">
        <w:r>
          <w:t xml:space="preserve">On completion of the module, the student should have an </w:t>
        </w:r>
        <w:r w:rsidRPr="00C50983">
          <w:t>understanding of ships and their systems to enable them to appreciate situations on board and to discuss matters and problems relating to the navigation of a ship through a VTS area with its master, pilot or navigating officer.</w:t>
        </w:r>
        <w:r>
          <w:t xml:space="preserve"> </w:t>
        </w:r>
      </w:ins>
    </w:p>
    <w:p w14:paraId="01919C06" w14:textId="77777777" w:rsidR="0067109F" w:rsidRPr="00BF3E47" w:rsidRDefault="0067109F" w:rsidP="0067109F">
      <w:pPr>
        <w:pStyle w:val="BodyText"/>
        <w:rPr>
          <w:ins w:id="3192" w:author="Abercrombie, Kerrie" w:date="2021-01-22T13:39:00Z"/>
        </w:rPr>
      </w:pPr>
      <w:ins w:id="3193" w:author="Abercrombie, Kerrie" w:date="2021-01-22T13:39:00Z">
        <w:r>
          <w:t xml:space="preserve">The student should also </w:t>
        </w:r>
        <w:r w:rsidRPr="006C4368">
          <w:t>have sufficient knowledge of ships to understand limitations of manoeuvrability or the need for special treatment caused by malfunction of shipboard systems or the type of cargo being carried.</w:t>
        </w:r>
      </w:ins>
    </w:p>
    <w:p w14:paraId="47AD5A8B" w14:textId="68C9AF25" w:rsidR="005300C7" w:rsidRDefault="000B1C18" w:rsidP="005300C7">
      <w:pPr>
        <w:pStyle w:val="Heading1"/>
        <w:rPr>
          <w:ins w:id="3194" w:author="Abercrombie, Kerrie" w:date="2021-01-25T09:56:00Z"/>
        </w:rPr>
      </w:pPr>
      <w:bookmarkStart w:id="3195" w:name="_Toc62642286"/>
      <w:bookmarkStart w:id="3196" w:name="_Toc40341940"/>
      <w:ins w:id="3197" w:author="Abercrombie, Kerrie" w:date="2021-01-25T09:56:00Z">
        <w:r w:rsidRPr="00C27B77">
          <w:rPr>
            <w:caps w:val="0"/>
          </w:rPr>
          <w:t>RECOMMENDED TRAINING HOURS</w:t>
        </w:r>
        <w:bookmarkEnd w:id="3195"/>
      </w:ins>
    </w:p>
    <w:p w14:paraId="6077686D" w14:textId="77777777" w:rsidR="005300C7" w:rsidRDefault="005300C7" w:rsidP="005300C7">
      <w:pPr>
        <w:pStyle w:val="Heading1separatationline"/>
        <w:rPr>
          <w:ins w:id="3198" w:author="Abercrombie, Kerrie" w:date="2021-01-25T09:56:00Z"/>
        </w:rPr>
      </w:pPr>
    </w:p>
    <w:p w14:paraId="5FEE06F2" w14:textId="77777777" w:rsidR="005300C7" w:rsidRPr="00C27B77" w:rsidRDefault="005300C7" w:rsidP="005300C7">
      <w:pPr>
        <w:pStyle w:val="BodyText"/>
        <w:rPr>
          <w:ins w:id="3199" w:author="Abercrombie, Kerrie" w:date="2021-01-25T09:56:00Z"/>
        </w:rPr>
      </w:pPr>
      <w:ins w:id="3200" w:author="Abercrombie, Kerrie" w:date="2021-01-25T09:56:00Z">
        <w:r>
          <w:t xml:space="preserve">The number of recommended hours are </w:t>
        </w:r>
        <w:r w:rsidRPr="00945E59">
          <w:rPr>
            <w:highlight w:val="yellow"/>
          </w:rPr>
          <w:t>XXX</w:t>
        </w:r>
        <w:r>
          <w:t xml:space="preserve">.  </w:t>
        </w:r>
      </w:ins>
    </w:p>
    <w:p w14:paraId="544DECEA" w14:textId="62FBB5DC" w:rsidR="0067109F" w:rsidRDefault="000B1C18" w:rsidP="0067109F">
      <w:pPr>
        <w:pStyle w:val="Heading1"/>
        <w:rPr>
          <w:ins w:id="3201" w:author="Abercrombie, Kerrie" w:date="2021-01-22T13:39:00Z"/>
          <w:szCs w:val="20"/>
        </w:rPr>
      </w:pPr>
      <w:bookmarkStart w:id="3202" w:name="_Toc62642287"/>
      <w:ins w:id="3203" w:author="Abercrombie, Kerrie" w:date="2021-01-22T13:39:00Z">
        <w:r w:rsidRPr="002A0F96">
          <w:rPr>
            <w:caps w:val="0"/>
            <w:szCs w:val="20"/>
          </w:rPr>
          <w:t>RECOMMENDED TRAINING AIDS AND EXERCISES</w:t>
        </w:r>
        <w:bookmarkEnd w:id="3196"/>
        <w:bookmarkEnd w:id="3202"/>
      </w:ins>
    </w:p>
    <w:p w14:paraId="4C86A340" w14:textId="77777777" w:rsidR="0067109F" w:rsidRDefault="0067109F" w:rsidP="0067109F">
      <w:pPr>
        <w:pStyle w:val="Heading1separatationline"/>
        <w:rPr>
          <w:ins w:id="3204" w:author="Abercrombie, Kerrie" w:date="2021-01-22T13:39:00Z"/>
        </w:rPr>
      </w:pPr>
    </w:p>
    <w:p w14:paraId="6431AAB6" w14:textId="77777777" w:rsidR="0067109F" w:rsidRDefault="0067109F" w:rsidP="0067109F">
      <w:pPr>
        <w:pStyle w:val="BodyText"/>
        <w:rPr>
          <w:ins w:id="3205" w:author="Abercrombie, Kerrie" w:date="2021-01-22T13:39:00Z"/>
        </w:rPr>
      </w:pPr>
      <w:ins w:id="3206" w:author="Abercrombie, Kerrie" w:date="2021-01-22T13:39:00Z">
        <w:r>
          <w:t>The teaching methods that should be used for the delivery of this module include:</w:t>
        </w:r>
      </w:ins>
    </w:p>
    <w:p w14:paraId="606EE780" w14:textId="7C5B1CA8" w:rsidR="0067109F" w:rsidRDefault="0067109F" w:rsidP="0067109F">
      <w:pPr>
        <w:pStyle w:val="Bullet1"/>
        <w:rPr>
          <w:ins w:id="3207" w:author="Abercrombie, Kerrie" w:date="2021-01-25T09:54:00Z"/>
        </w:rPr>
      </w:pPr>
      <w:ins w:id="3208" w:author="Abercrombie, Kerrie" w:date="2021-01-22T13:39:00Z">
        <w:r>
          <w:t>Classroom presentations and facilitated discussion</w:t>
        </w:r>
      </w:ins>
    </w:p>
    <w:p w14:paraId="0EA96893" w14:textId="1D561422" w:rsidR="005300C7" w:rsidRDefault="000B1C18" w:rsidP="005300C7">
      <w:pPr>
        <w:pStyle w:val="Heading1"/>
        <w:rPr>
          <w:ins w:id="3209" w:author="Abercrombie, Kerrie" w:date="2021-01-25T09:55:00Z"/>
        </w:rPr>
      </w:pPr>
      <w:bookmarkStart w:id="3210" w:name="_Toc40341939"/>
      <w:bookmarkStart w:id="3211" w:name="_Toc62642288"/>
      <w:bookmarkStart w:id="3212" w:name="_Toc40341980"/>
      <w:ins w:id="3213" w:author="Abercrombie, Kerrie" w:date="2021-01-25T09:55:00Z">
        <w:r>
          <w:rPr>
            <w:caps w:val="0"/>
          </w:rPr>
          <w:t>PRE-COURSE READING MATERIAL</w:t>
        </w:r>
        <w:bookmarkEnd w:id="3210"/>
        <w:bookmarkEnd w:id="3211"/>
        <w:r>
          <w:rPr>
            <w:caps w:val="0"/>
          </w:rPr>
          <w:t xml:space="preserve"> </w:t>
        </w:r>
      </w:ins>
    </w:p>
    <w:p w14:paraId="141D9982" w14:textId="77777777" w:rsidR="005300C7" w:rsidRPr="00AC0B20" w:rsidRDefault="005300C7" w:rsidP="005300C7">
      <w:pPr>
        <w:pStyle w:val="Heading1separatationline"/>
        <w:rPr>
          <w:ins w:id="3214" w:author="Abercrombie, Kerrie" w:date="2021-01-25T09:55:00Z"/>
        </w:rPr>
      </w:pPr>
    </w:p>
    <w:p w14:paraId="4E96DC5A" w14:textId="77777777" w:rsidR="005300C7" w:rsidRDefault="005300C7" w:rsidP="005300C7">
      <w:pPr>
        <w:pStyle w:val="BodyText"/>
        <w:rPr>
          <w:ins w:id="3215" w:author="Abercrombie, Kerrie" w:date="2021-01-25T09:55:00Z"/>
        </w:rPr>
      </w:pPr>
      <w:ins w:id="3216" w:author="Abercrombie, Kerrie" w:date="2021-01-25T09:55:00Z">
        <w:r>
          <w:t>Prior to attending the course, it is suggested that a student be provided with at least the following materials:</w:t>
        </w:r>
      </w:ins>
    </w:p>
    <w:p w14:paraId="0C905785" w14:textId="77777777" w:rsidR="005300C7" w:rsidRDefault="005300C7" w:rsidP="005300C7">
      <w:pPr>
        <w:pStyle w:val="Bullet1"/>
        <w:rPr>
          <w:ins w:id="3217" w:author="Abercrombie, Kerrie" w:date="2021-01-25T09:55:00Z"/>
        </w:rPr>
      </w:pPr>
      <w:ins w:id="3218" w:author="Abercrombie, Kerrie" w:date="2021-01-25T09:55:00Z">
        <w:r>
          <w:t>COLREGS</w:t>
        </w:r>
      </w:ins>
    </w:p>
    <w:p w14:paraId="187A2F3C" w14:textId="77777777" w:rsidR="005300C7" w:rsidRDefault="005300C7" w:rsidP="005300C7">
      <w:pPr>
        <w:pStyle w:val="Bullet1"/>
        <w:rPr>
          <w:ins w:id="3219" w:author="Abercrombie, Kerrie" w:date="2021-01-25T09:55:00Z"/>
        </w:rPr>
      </w:pPr>
      <w:ins w:id="3220" w:author="Abercrombie, Kerrie" w:date="2021-01-25T09:55:00Z">
        <w:r>
          <w:t>IALA Buoyage system</w:t>
        </w:r>
      </w:ins>
    </w:p>
    <w:p w14:paraId="1473D0B4" w14:textId="77777777" w:rsidR="002C764C" w:rsidRDefault="002C764C" w:rsidP="001348C7">
      <w:pPr>
        <w:pStyle w:val="Heading1"/>
        <w:sectPr w:rsidR="002C764C" w:rsidSect="00C47B4B">
          <w:pgSz w:w="11906" w:h="16838" w:code="9"/>
          <w:pgMar w:top="1134" w:right="794" w:bottom="1134" w:left="907" w:header="851" w:footer="851" w:gutter="0"/>
          <w:cols w:space="708"/>
          <w:docGrid w:linePitch="360"/>
        </w:sectPr>
      </w:pPr>
    </w:p>
    <w:p w14:paraId="5E021FBE" w14:textId="27C04697" w:rsidR="001348C7" w:rsidRDefault="000B1C18" w:rsidP="001348C7">
      <w:pPr>
        <w:pStyle w:val="Heading1"/>
        <w:rPr>
          <w:ins w:id="3221" w:author="Abercrombie, Kerrie" w:date="2021-01-22T10:26:00Z"/>
        </w:rPr>
      </w:pPr>
      <w:bookmarkStart w:id="3222" w:name="_Toc62642289"/>
      <w:ins w:id="3223" w:author="Abercrombie, Kerrie" w:date="2021-01-21T13:15:00Z">
        <w:r>
          <w:rPr>
            <w:caps w:val="0"/>
          </w:rPr>
          <w:lastRenderedPageBreak/>
          <w:t>DETAILED TEACHING SYLLABUS</w:t>
        </w:r>
      </w:ins>
      <w:bookmarkEnd w:id="3212"/>
      <w:bookmarkEnd w:id="3222"/>
    </w:p>
    <w:p w14:paraId="0B4135FC" w14:textId="4391B6DB" w:rsidR="00531867" w:rsidRDefault="00531867" w:rsidP="00531867">
      <w:pPr>
        <w:pStyle w:val="Heading1separatationline"/>
        <w:rPr>
          <w:ins w:id="3224" w:author="Abercrombie, Kerrie" w:date="2021-01-22T10:26:00Z"/>
        </w:rPr>
      </w:pPr>
    </w:p>
    <w:p w14:paraId="1288938B" w14:textId="15760DCB" w:rsidR="001348C7" w:rsidRPr="00BF3E47" w:rsidRDefault="001348C7" w:rsidP="00531867">
      <w:pPr>
        <w:pStyle w:val="BodyText"/>
        <w:rPr>
          <w:ins w:id="3225" w:author="Abercrombie, Kerrie" w:date="2021-01-21T13:15: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5300C7" w14:paraId="625020E9" w14:textId="77777777" w:rsidTr="002B5A22">
        <w:trPr>
          <w:cantSplit/>
          <w:trHeight w:val="1349"/>
          <w:tblHeader/>
          <w:ins w:id="3226" w:author="Abercrombie, Kerrie" w:date="2021-01-21T13:26:00Z"/>
        </w:trPr>
        <w:tc>
          <w:tcPr>
            <w:tcW w:w="846" w:type="dxa"/>
            <w:textDirection w:val="btLr"/>
          </w:tcPr>
          <w:p w14:paraId="0E70DEEB" w14:textId="77777777" w:rsidR="002B5A22" w:rsidRPr="005300C7" w:rsidRDefault="002B5A22" w:rsidP="005300C7">
            <w:pPr>
              <w:pStyle w:val="Tabletexttitle"/>
              <w:spacing w:before="0" w:after="0"/>
              <w:rPr>
                <w:ins w:id="3227" w:author="Abercrombie, Kerrie" w:date="2021-01-21T13:26:00Z"/>
                <w:rFonts w:cstheme="minorHAnsi"/>
                <w:szCs w:val="20"/>
              </w:rPr>
            </w:pPr>
            <w:ins w:id="3228" w:author="Abercrombie, Kerrie" w:date="2021-01-21T13:26:00Z">
              <w:r w:rsidRPr="005300C7">
                <w:rPr>
                  <w:rFonts w:cstheme="minorHAnsi"/>
                  <w:szCs w:val="20"/>
                </w:rPr>
                <w:t>Element</w:t>
              </w:r>
            </w:ins>
          </w:p>
        </w:tc>
        <w:tc>
          <w:tcPr>
            <w:tcW w:w="4607" w:type="dxa"/>
          </w:tcPr>
          <w:p w14:paraId="633E8CD4" w14:textId="77777777" w:rsidR="002B5A22" w:rsidRPr="005300C7" w:rsidRDefault="002B5A22" w:rsidP="005300C7">
            <w:pPr>
              <w:pStyle w:val="Tabletexttitle"/>
              <w:spacing w:before="0" w:after="0"/>
              <w:ind w:left="0" w:right="0"/>
              <w:rPr>
                <w:ins w:id="3229" w:author="Abercrombie, Kerrie" w:date="2021-01-21T13:26:00Z"/>
                <w:rFonts w:cstheme="minorHAnsi"/>
                <w:szCs w:val="20"/>
              </w:rPr>
            </w:pPr>
            <w:ins w:id="3230" w:author="Abercrombie, Kerrie" w:date="2021-01-21T13:26:00Z">
              <w:r w:rsidRPr="005300C7">
                <w:rPr>
                  <w:rFonts w:cstheme="minorHAnsi"/>
                  <w:szCs w:val="20"/>
                </w:rPr>
                <w:t>Session Objective</w:t>
              </w:r>
            </w:ins>
          </w:p>
        </w:tc>
        <w:tc>
          <w:tcPr>
            <w:tcW w:w="921" w:type="dxa"/>
            <w:textDirection w:val="btLr"/>
          </w:tcPr>
          <w:p w14:paraId="360D2774" w14:textId="49339A32" w:rsidR="002B5A22" w:rsidRPr="005300C7" w:rsidRDefault="002B5A22" w:rsidP="005300C7">
            <w:pPr>
              <w:pStyle w:val="Tabletexttitle"/>
              <w:spacing w:before="0" w:after="0"/>
              <w:ind w:left="0" w:right="0"/>
              <w:rPr>
                <w:ins w:id="3231" w:author="Abercrombie, Kerrie" w:date="2021-01-25T09:04:00Z"/>
                <w:rFonts w:cstheme="minorHAnsi"/>
                <w:szCs w:val="20"/>
              </w:rPr>
            </w:pPr>
            <w:ins w:id="3232" w:author="Abercrombie, Kerrie" w:date="2021-01-25T09:04:00Z">
              <w:r w:rsidRPr="005300C7">
                <w:rPr>
                  <w:rFonts w:cstheme="minorHAnsi"/>
                  <w:szCs w:val="20"/>
                </w:rPr>
                <w:t>Sub-element</w:t>
              </w:r>
            </w:ins>
          </w:p>
        </w:tc>
        <w:tc>
          <w:tcPr>
            <w:tcW w:w="4607" w:type="dxa"/>
          </w:tcPr>
          <w:p w14:paraId="71AD8378" w14:textId="003CC2E3" w:rsidR="002B5A22" w:rsidRPr="005300C7" w:rsidRDefault="002B5A22" w:rsidP="005300C7">
            <w:pPr>
              <w:pStyle w:val="Tabletexttitle"/>
              <w:spacing w:before="0" w:after="0"/>
              <w:ind w:left="0" w:right="0"/>
              <w:rPr>
                <w:ins w:id="3233" w:author="Abercrombie, Kerrie" w:date="2021-01-21T13:26:00Z"/>
                <w:rFonts w:cstheme="minorHAnsi"/>
                <w:szCs w:val="20"/>
              </w:rPr>
            </w:pPr>
            <w:ins w:id="3234" w:author="Abercrombie, Kerrie" w:date="2021-01-21T13:26:00Z">
              <w:r w:rsidRPr="005300C7">
                <w:rPr>
                  <w:rFonts w:cstheme="minorHAnsi"/>
                  <w:szCs w:val="20"/>
                </w:rPr>
                <w:t>Subject Elements</w:t>
              </w:r>
            </w:ins>
          </w:p>
        </w:tc>
        <w:tc>
          <w:tcPr>
            <w:tcW w:w="683" w:type="dxa"/>
            <w:textDirection w:val="btLr"/>
          </w:tcPr>
          <w:p w14:paraId="2899865C" w14:textId="77777777" w:rsidR="002B5A22" w:rsidRPr="005300C7" w:rsidRDefault="002B5A22" w:rsidP="005300C7">
            <w:pPr>
              <w:pStyle w:val="Tabletexttitle"/>
              <w:spacing w:before="0" w:after="0"/>
              <w:rPr>
                <w:ins w:id="3235" w:author="Abercrombie, Kerrie" w:date="2021-01-21T13:26:00Z"/>
                <w:rFonts w:cstheme="minorHAnsi"/>
                <w:szCs w:val="20"/>
              </w:rPr>
            </w:pPr>
            <w:ins w:id="3236" w:author="Abercrombie, Kerrie" w:date="2021-01-21T13:26:00Z">
              <w:r w:rsidRPr="005300C7">
                <w:rPr>
                  <w:rFonts w:cstheme="minorHAnsi"/>
                  <w:szCs w:val="20"/>
                </w:rPr>
                <w:t>Level of Competence</w:t>
              </w:r>
            </w:ins>
          </w:p>
        </w:tc>
        <w:tc>
          <w:tcPr>
            <w:tcW w:w="3003" w:type="dxa"/>
          </w:tcPr>
          <w:p w14:paraId="74CAE1D0" w14:textId="77777777" w:rsidR="002B5A22" w:rsidRPr="005300C7" w:rsidRDefault="002B5A22" w:rsidP="005300C7">
            <w:pPr>
              <w:pStyle w:val="Tabletexttitle"/>
              <w:spacing w:before="0" w:after="0"/>
              <w:ind w:left="0" w:right="7"/>
              <w:rPr>
                <w:ins w:id="3237" w:author="Abercrombie, Kerrie" w:date="2021-01-21T13:26:00Z"/>
                <w:rFonts w:cstheme="minorHAnsi"/>
                <w:szCs w:val="20"/>
              </w:rPr>
            </w:pPr>
            <w:ins w:id="3238" w:author="Abercrombie, Kerrie" w:date="2021-01-21T13:26:00Z">
              <w:r w:rsidRPr="005300C7">
                <w:rPr>
                  <w:rFonts w:cstheme="minorHAnsi"/>
                  <w:szCs w:val="20"/>
                </w:rPr>
                <w:t>Resources</w:t>
              </w:r>
            </w:ins>
          </w:p>
          <w:p w14:paraId="2645E432" w14:textId="77777777" w:rsidR="002B5A22" w:rsidRPr="005300C7" w:rsidRDefault="002B5A22" w:rsidP="005300C7">
            <w:pPr>
              <w:pStyle w:val="Tabletexttitle"/>
              <w:spacing w:before="0" w:after="0"/>
              <w:ind w:left="0" w:right="7"/>
              <w:rPr>
                <w:ins w:id="3239" w:author="Abercrombie, Kerrie" w:date="2021-01-21T13:26:00Z"/>
                <w:rFonts w:cstheme="minorHAnsi"/>
                <w:szCs w:val="20"/>
              </w:rPr>
            </w:pPr>
          </w:p>
        </w:tc>
      </w:tr>
      <w:tr w:rsidR="002B5A22" w:rsidRPr="005300C7" w14:paraId="3D3B6EFA" w14:textId="77777777" w:rsidTr="002B5A22">
        <w:trPr>
          <w:trHeight w:val="70"/>
          <w:ins w:id="3240" w:author="Abercrombie, Kerrie" w:date="2021-01-21T13:26:00Z"/>
        </w:trPr>
        <w:tc>
          <w:tcPr>
            <w:tcW w:w="846" w:type="dxa"/>
            <w:shd w:val="clear" w:color="auto" w:fill="F2F2F2" w:themeFill="background1" w:themeFillShade="F2"/>
          </w:tcPr>
          <w:p w14:paraId="370B872D" w14:textId="582F5209" w:rsidR="002B5A22" w:rsidRPr="005300C7" w:rsidRDefault="002B5A22" w:rsidP="005300C7">
            <w:pPr>
              <w:pStyle w:val="Tabletext"/>
              <w:spacing w:before="0" w:after="0"/>
              <w:rPr>
                <w:ins w:id="3241" w:author="Abercrombie, Kerrie" w:date="2021-01-21T13:26:00Z"/>
                <w:rFonts w:cstheme="minorHAnsi"/>
                <w:b/>
                <w:szCs w:val="20"/>
              </w:rPr>
            </w:pPr>
            <w:ins w:id="3242" w:author="Abercrombie, Kerrie" w:date="2021-01-22T13:40:00Z">
              <w:r w:rsidRPr="005300C7">
                <w:rPr>
                  <w:rFonts w:cstheme="minorHAnsi"/>
                  <w:b/>
                  <w:szCs w:val="20"/>
                </w:rPr>
                <w:t>4</w:t>
              </w:r>
            </w:ins>
            <w:ins w:id="3243" w:author="Abercrombie, Kerrie" w:date="2021-01-22T13:39:00Z">
              <w:r w:rsidRPr="005300C7">
                <w:rPr>
                  <w:rFonts w:cstheme="minorHAnsi"/>
                  <w:b/>
                  <w:szCs w:val="20"/>
                </w:rPr>
                <w:t>.1</w:t>
              </w:r>
            </w:ins>
          </w:p>
        </w:tc>
        <w:tc>
          <w:tcPr>
            <w:tcW w:w="4607" w:type="dxa"/>
            <w:shd w:val="clear" w:color="auto" w:fill="F2F2F2" w:themeFill="background1" w:themeFillShade="F2"/>
          </w:tcPr>
          <w:p w14:paraId="4CD3819C" w14:textId="64FF9D0A" w:rsidR="002B5A22" w:rsidRPr="005300C7" w:rsidRDefault="002B5A22" w:rsidP="005300C7">
            <w:pPr>
              <w:pStyle w:val="Tabletext"/>
              <w:spacing w:before="0" w:after="0"/>
              <w:ind w:left="0" w:right="0"/>
              <w:rPr>
                <w:ins w:id="3244" w:author="Abercrombie, Kerrie" w:date="2021-01-21T13:26:00Z"/>
                <w:rFonts w:cstheme="minorHAnsi"/>
                <w:b/>
                <w:i/>
                <w:szCs w:val="20"/>
              </w:rPr>
            </w:pPr>
            <w:ins w:id="3245" w:author="Abercrombie, Kerrie" w:date="2021-01-22T13:39:00Z">
              <w:r w:rsidRPr="005300C7">
                <w:rPr>
                  <w:rFonts w:cstheme="minorHAnsi"/>
                  <w:b/>
                  <w:szCs w:val="20"/>
                </w:rPr>
                <w:t>COLREGS</w:t>
              </w:r>
            </w:ins>
          </w:p>
        </w:tc>
        <w:tc>
          <w:tcPr>
            <w:tcW w:w="921" w:type="dxa"/>
            <w:shd w:val="clear" w:color="auto" w:fill="F2F2F2" w:themeFill="background1" w:themeFillShade="F2"/>
          </w:tcPr>
          <w:p w14:paraId="2D5CD5CB" w14:textId="77777777" w:rsidR="002B5A22" w:rsidRPr="005300C7" w:rsidRDefault="002B5A22" w:rsidP="005300C7">
            <w:pPr>
              <w:pStyle w:val="Tabletext"/>
              <w:spacing w:before="0" w:after="0"/>
              <w:ind w:left="0" w:right="0"/>
              <w:rPr>
                <w:ins w:id="3246" w:author="Abercrombie, Kerrie" w:date="2021-01-25T09:04:00Z"/>
                <w:rFonts w:cstheme="minorHAnsi"/>
                <w:b/>
                <w:szCs w:val="20"/>
              </w:rPr>
            </w:pPr>
          </w:p>
        </w:tc>
        <w:tc>
          <w:tcPr>
            <w:tcW w:w="4607" w:type="dxa"/>
            <w:shd w:val="clear" w:color="auto" w:fill="F2F2F2" w:themeFill="background1" w:themeFillShade="F2"/>
          </w:tcPr>
          <w:p w14:paraId="69201FE7" w14:textId="31AF4E55" w:rsidR="002B5A22" w:rsidRPr="005300C7" w:rsidRDefault="002B5A22" w:rsidP="005300C7">
            <w:pPr>
              <w:pStyle w:val="Tabletext"/>
              <w:spacing w:before="0" w:after="0"/>
              <w:ind w:left="0" w:right="0"/>
              <w:rPr>
                <w:ins w:id="3247" w:author="Abercrombie, Kerrie" w:date="2021-01-21T13:26:00Z"/>
                <w:rFonts w:cstheme="minorHAnsi"/>
                <w:b/>
                <w:szCs w:val="20"/>
              </w:rPr>
            </w:pPr>
          </w:p>
        </w:tc>
        <w:tc>
          <w:tcPr>
            <w:tcW w:w="683" w:type="dxa"/>
            <w:shd w:val="clear" w:color="auto" w:fill="F2F2F2" w:themeFill="background1" w:themeFillShade="F2"/>
          </w:tcPr>
          <w:p w14:paraId="1074BFC8" w14:textId="77777777" w:rsidR="002B5A22" w:rsidRPr="005300C7" w:rsidRDefault="002B5A22" w:rsidP="005300C7">
            <w:pPr>
              <w:pStyle w:val="Tabletext"/>
              <w:spacing w:before="0" w:after="0"/>
              <w:rPr>
                <w:ins w:id="3248" w:author="Abercrombie, Kerrie" w:date="2021-01-21T13:26:00Z"/>
                <w:rFonts w:cstheme="minorHAnsi"/>
                <w:b/>
                <w:szCs w:val="20"/>
              </w:rPr>
            </w:pPr>
          </w:p>
        </w:tc>
        <w:tc>
          <w:tcPr>
            <w:tcW w:w="3003" w:type="dxa"/>
            <w:shd w:val="clear" w:color="auto" w:fill="F2F2F2" w:themeFill="background1" w:themeFillShade="F2"/>
          </w:tcPr>
          <w:p w14:paraId="6C881FDE" w14:textId="77777777" w:rsidR="002B5A22" w:rsidRPr="005300C7" w:rsidRDefault="002B5A22" w:rsidP="005300C7">
            <w:pPr>
              <w:pStyle w:val="Tabletext"/>
              <w:spacing w:before="0" w:after="0"/>
              <w:ind w:left="0" w:right="7"/>
              <w:rPr>
                <w:ins w:id="3249" w:author="Abercrombie, Kerrie" w:date="2021-01-21T13:26:00Z"/>
                <w:rFonts w:cstheme="minorHAnsi"/>
                <w:b/>
                <w:szCs w:val="20"/>
              </w:rPr>
            </w:pPr>
          </w:p>
        </w:tc>
      </w:tr>
      <w:tr w:rsidR="00C54C64" w:rsidRPr="005300C7" w14:paraId="43CB0FD7" w14:textId="77777777" w:rsidTr="002B5A22">
        <w:trPr>
          <w:ins w:id="3250" w:author="Abercrombie, Kerrie" w:date="2021-01-21T13:26:00Z"/>
        </w:trPr>
        <w:tc>
          <w:tcPr>
            <w:tcW w:w="846" w:type="dxa"/>
            <w:vMerge w:val="restart"/>
          </w:tcPr>
          <w:p w14:paraId="2C1D32E1" w14:textId="77777777" w:rsidR="00C54C64" w:rsidRPr="005300C7" w:rsidRDefault="00C54C64" w:rsidP="005300C7">
            <w:pPr>
              <w:pStyle w:val="Tabletext"/>
              <w:spacing w:before="0" w:after="0"/>
              <w:rPr>
                <w:ins w:id="3251" w:author="Abercrombie, Kerrie" w:date="2021-01-21T13:26:00Z"/>
                <w:rFonts w:cstheme="minorHAnsi"/>
                <w:szCs w:val="20"/>
              </w:rPr>
            </w:pPr>
          </w:p>
        </w:tc>
        <w:tc>
          <w:tcPr>
            <w:tcW w:w="4607" w:type="dxa"/>
            <w:vMerge w:val="restart"/>
          </w:tcPr>
          <w:p w14:paraId="6275996E" w14:textId="3768AAA8" w:rsidR="00C54C64" w:rsidRPr="00C54C64" w:rsidRDefault="00C54C64" w:rsidP="00C54C64">
            <w:pPr>
              <w:pStyle w:val="Tabletext"/>
              <w:spacing w:before="0" w:after="0"/>
              <w:ind w:left="0"/>
              <w:rPr>
                <w:ins w:id="3252" w:author="Abercrombie, Kerrie" w:date="2021-01-21T13:26:00Z"/>
                <w:rFonts w:cstheme="minorHAnsi"/>
                <w:i/>
                <w:szCs w:val="20"/>
              </w:rPr>
            </w:pPr>
            <w:ins w:id="3253" w:author="Abercrombie, Kerrie" w:date="2021-01-22T13:39:00Z">
              <w:r w:rsidRPr="00C54C64">
                <w:rPr>
                  <w:rFonts w:cstheme="minorHAnsi"/>
                  <w:i/>
                  <w:szCs w:val="20"/>
                </w:rPr>
                <w:t>Cite and explain the international regulations for preventing collisions at sea</w:t>
              </w:r>
            </w:ins>
          </w:p>
        </w:tc>
        <w:tc>
          <w:tcPr>
            <w:tcW w:w="921" w:type="dxa"/>
          </w:tcPr>
          <w:p w14:paraId="73ABAECC" w14:textId="5BAF52C5" w:rsidR="00C54C64" w:rsidRPr="005300C7" w:rsidRDefault="00C54C64" w:rsidP="005300C7">
            <w:pPr>
              <w:pStyle w:val="Tablelevel1"/>
              <w:spacing w:before="0" w:after="0"/>
              <w:rPr>
                <w:ins w:id="3254" w:author="Abercrombie, Kerrie" w:date="2021-01-25T09:04:00Z"/>
                <w:rFonts w:asciiTheme="minorHAnsi" w:hAnsiTheme="minorHAnsi" w:cstheme="minorHAnsi"/>
                <w:sz w:val="20"/>
              </w:rPr>
            </w:pPr>
            <w:ins w:id="3255" w:author="Abercrombie, Kerrie" w:date="2021-01-25T09:04:00Z">
              <w:r w:rsidRPr="005300C7">
                <w:rPr>
                  <w:rFonts w:asciiTheme="minorHAnsi" w:hAnsiTheme="minorHAnsi" w:cstheme="minorHAnsi"/>
                  <w:sz w:val="20"/>
                </w:rPr>
                <w:t>4.1.1</w:t>
              </w:r>
            </w:ins>
          </w:p>
        </w:tc>
        <w:tc>
          <w:tcPr>
            <w:tcW w:w="4607" w:type="dxa"/>
          </w:tcPr>
          <w:p w14:paraId="4567B65D" w14:textId="5D828816" w:rsidR="00C54C64" w:rsidRPr="005300C7" w:rsidRDefault="00C54C64" w:rsidP="005300C7">
            <w:pPr>
              <w:pStyle w:val="Tablelevel1"/>
              <w:spacing w:before="0" w:after="0"/>
              <w:rPr>
                <w:ins w:id="3256" w:author="Abercrombie, Kerrie" w:date="2021-01-22T13:39:00Z"/>
                <w:rFonts w:asciiTheme="minorHAnsi" w:hAnsiTheme="minorHAnsi" w:cstheme="minorHAnsi"/>
                <w:sz w:val="20"/>
              </w:rPr>
            </w:pPr>
            <w:ins w:id="3257" w:author="Abercrombie, Kerrie" w:date="2021-01-22T13:39:00Z">
              <w:r w:rsidRPr="005300C7">
                <w:rPr>
                  <w:rFonts w:asciiTheme="minorHAnsi" w:hAnsiTheme="minorHAnsi" w:cstheme="minorHAnsi"/>
                  <w:sz w:val="20"/>
                </w:rPr>
                <w:t>Definitions of specific COLREGS terms:</w:t>
              </w:r>
            </w:ins>
          </w:p>
          <w:p w14:paraId="36CBE4A1" w14:textId="77777777" w:rsidR="00C54C64" w:rsidRPr="005300C7" w:rsidRDefault="00C54C64" w:rsidP="009F7283">
            <w:pPr>
              <w:pStyle w:val="Tablelevel2"/>
              <w:ind w:left="594"/>
              <w:rPr>
                <w:ins w:id="3258" w:author="Abercrombie, Kerrie" w:date="2021-01-22T13:39:00Z"/>
                <w:rFonts w:asciiTheme="minorHAnsi" w:hAnsiTheme="minorHAnsi" w:cstheme="minorHAnsi"/>
                <w:sz w:val="20"/>
              </w:rPr>
            </w:pPr>
            <w:ins w:id="3259" w:author="Abercrombie, Kerrie" w:date="2021-01-22T13:39:00Z">
              <w:r w:rsidRPr="005300C7">
                <w:rPr>
                  <w:rFonts w:asciiTheme="minorHAnsi" w:hAnsiTheme="minorHAnsi" w:cstheme="minorHAnsi"/>
                  <w:sz w:val="20"/>
                </w:rPr>
                <w:t>Application of the Collision Regulations</w:t>
              </w:r>
            </w:ins>
          </w:p>
          <w:p w14:paraId="470EBBF8" w14:textId="77777777" w:rsidR="00C54C64" w:rsidRPr="005300C7" w:rsidRDefault="00C54C64" w:rsidP="009F7283">
            <w:pPr>
              <w:pStyle w:val="Tablelevel2"/>
              <w:ind w:left="594"/>
              <w:rPr>
                <w:ins w:id="3260" w:author="Abercrombie, Kerrie" w:date="2021-01-22T13:39:00Z"/>
                <w:rFonts w:asciiTheme="minorHAnsi" w:hAnsiTheme="minorHAnsi" w:cstheme="minorHAnsi"/>
                <w:sz w:val="20"/>
              </w:rPr>
            </w:pPr>
            <w:ins w:id="3261" w:author="Abercrombie, Kerrie" w:date="2021-01-22T13:39:00Z">
              <w:r w:rsidRPr="005300C7">
                <w:rPr>
                  <w:rFonts w:asciiTheme="minorHAnsi" w:hAnsiTheme="minorHAnsi" w:cstheme="minorHAnsi"/>
                  <w:sz w:val="20"/>
                </w:rPr>
                <w:t>Application for ships</w:t>
              </w:r>
            </w:ins>
          </w:p>
          <w:p w14:paraId="548BEF72" w14:textId="68CD8F4E" w:rsidR="00C54C64" w:rsidRPr="000A604D" w:rsidRDefault="000A604D" w:rsidP="000A604D">
            <w:pPr>
              <w:pStyle w:val="Tablelevel2"/>
              <w:ind w:left="594"/>
              <w:rPr>
                <w:ins w:id="3262" w:author="Abercrombie, Kerrie" w:date="2021-01-21T13:26:00Z"/>
                <w:rFonts w:asciiTheme="minorHAnsi" w:hAnsiTheme="minorHAnsi" w:cstheme="minorHAnsi"/>
                <w:sz w:val="20"/>
              </w:rPr>
            </w:pPr>
            <w:ins w:id="3263" w:author="Abercrombie, Kerrie" w:date="2021-01-22T13:39:00Z">
              <w:r>
                <w:rPr>
                  <w:rFonts w:asciiTheme="minorHAnsi" w:hAnsiTheme="minorHAnsi" w:cstheme="minorHAnsi"/>
                  <w:sz w:val="20"/>
                </w:rPr>
                <w:t>Application as pertains to VTS</w:t>
              </w:r>
            </w:ins>
          </w:p>
        </w:tc>
        <w:tc>
          <w:tcPr>
            <w:tcW w:w="683" w:type="dxa"/>
          </w:tcPr>
          <w:p w14:paraId="176DC421" w14:textId="77777777" w:rsidR="00C54C64" w:rsidRPr="005300C7" w:rsidRDefault="00C54C64" w:rsidP="005300C7">
            <w:pPr>
              <w:pStyle w:val="Tabletext"/>
              <w:spacing w:before="0" w:after="0"/>
              <w:rPr>
                <w:ins w:id="3264" w:author="Abercrombie, Kerrie" w:date="2021-01-21T13:26:00Z"/>
                <w:rFonts w:cstheme="minorHAnsi"/>
                <w:szCs w:val="20"/>
              </w:rPr>
            </w:pPr>
          </w:p>
        </w:tc>
        <w:tc>
          <w:tcPr>
            <w:tcW w:w="3003" w:type="dxa"/>
          </w:tcPr>
          <w:p w14:paraId="106D14FE" w14:textId="21DC2191" w:rsidR="00C54C64" w:rsidRPr="005300C7" w:rsidRDefault="00C54C64" w:rsidP="005300C7">
            <w:pPr>
              <w:pStyle w:val="Tabletext"/>
              <w:spacing w:before="0" w:after="0"/>
              <w:ind w:left="0" w:right="7"/>
              <w:rPr>
                <w:ins w:id="3265" w:author="Abercrombie, Kerrie" w:date="2021-01-21T13:26:00Z"/>
                <w:rFonts w:cstheme="minorHAnsi"/>
                <w:szCs w:val="20"/>
              </w:rPr>
            </w:pPr>
            <w:ins w:id="3266" w:author="Abercrombie, Kerrie" w:date="2021-01-22T13:39:00Z">
              <w:r w:rsidRPr="005300C7">
                <w:rPr>
                  <w:rFonts w:cstheme="minorHAnsi"/>
                  <w:szCs w:val="20"/>
                </w:rPr>
                <w:t>R7 - COLREGS</w:t>
              </w:r>
            </w:ins>
          </w:p>
        </w:tc>
      </w:tr>
      <w:tr w:rsidR="000A604D" w:rsidRPr="005300C7" w14:paraId="6230B933" w14:textId="77777777" w:rsidTr="002B5A22">
        <w:trPr>
          <w:ins w:id="3267" w:author="Abercrombie, Kerrie" w:date="2021-01-27T11:45:00Z"/>
        </w:trPr>
        <w:tc>
          <w:tcPr>
            <w:tcW w:w="846" w:type="dxa"/>
            <w:vMerge/>
          </w:tcPr>
          <w:p w14:paraId="00E9AB24" w14:textId="77777777" w:rsidR="000A604D" w:rsidRPr="005300C7" w:rsidRDefault="000A604D" w:rsidP="000A604D">
            <w:pPr>
              <w:pStyle w:val="Tabletext"/>
              <w:spacing w:before="0" w:after="0"/>
              <w:rPr>
                <w:ins w:id="3268" w:author="Abercrombie, Kerrie" w:date="2021-01-27T11:45:00Z"/>
                <w:rFonts w:cstheme="minorHAnsi"/>
                <w:szCs w:val="20"/>
              </w:rPr>
            </w:pPr>
          </w:p>
        </w:tc>
        <w:tc>
          <w:tcPr>
            <w:tcW w:w="4607" w:type="dxa"/>
            <w:vMerge/>
          </w:tcPr>
          <w:p w14:paraId="1F572952" w14:textId="77777777" w:rsidR="000A604D" w:rsidRPr="00C54C64" w:rsidRDefault="000A604D" w:rsidP="000A604D">
            <w:pPr>
              <w:pStyle w:val="Tabletext"/>
              <w:spacing w:before="0" w:after="0"/>
              <w:ind w:left="0"/>
              <w:rPr>
                <w:ins w:id="3269" w:author="Abercrombie, Kerrie" w:date="2021-01-27T11:45:00Z"/>
                <w:rFonts w:cstheme="minorHAnsi"/>
                <w:i/>
                <w:szCs w:val="20"/>
              </w:rPr>
            </w:pPr>
          </w:p>
        </w:tc>
        <w:tc>
          <w:tcPr>
            <w:tcW w:w="921" w:type="dxa"/>
          </w:tcPr>
          <w:p w14:paraId="6DD8ECD4" w14:textId="4684671A" w:rsidR="000A604D" w:rsidRPr="005300C7" w:rsidRDefault="000A604D" w:rsidP="000A604D">
            <w:pPr>
              <w:pStyle w:val="Tablelevel1"/>
              <w:spacing w:before="0" w:after="0"/>
              <w:rPr>
                <w:ins w:id="3270" w:author="Abercrombie, Kerrie" w:date="2021-01-27T11:45:00Z"/>
                <w:rFonts w:asciiTheme="minorHAnsi" w:hAnsiTheme="minorHAnsi" w:cstheme="minorHAnsi"/>
                <w:sz w:val="20"/>
              </w:rPr>
            </w:pPr>
            <w:ins w:id="3271" w:author="Abercrombie, Kerrie" w:date="2021-01-27T11:45:00Z">
              <w:r w:rsidRPr="005300C7">
                <w:rPr>
                  <w:rFonts w:asciiTheme="minorHAnsi" w:hAnsiTheme="minorHAnsi" w:cstheme="minorHAnsi"/>
                  <w:sz w:val="20"/>
                </w:rPr>
                <w:t>4.1.2</w:t>
              </w:r>
            </w:ins>
          </w:p>
        </w:tc>
        <w:tc>
          <w:tcPr>
            <w:tcW w:w="4607" w:type="dxa"/>
          </w:tcPr>
          <w:p w14:paraId="360275A4" w14:textId="176F10A2" w:rsidR="000A604D" w:rsidRPr="005300C7" w:rsidRDefault="000A604D" w:rsidP="000A604D">
            <w:pPr>
              <w:pStyle w:val="Tablelevel1"/>
              <w:spacing w:before="0" w:after="0"/>
              <w:rPr>
                <w:ins w:id="3272" w:author="Abercrombie, Kerrie" w:date="2021-01-27T11:45:00Z"/>
                <w:rFonts w:asciiTheme="minorHAnsi" w:hAnsiTheme="minorHAnsi" w:cstheme="minorHAnsi"/>
                <w:sz w:val="20"/>
              </w:rPr>
            </w:pPr>
            <w:ins w:id="3273" w:author="Abercrombie, Kerrie" w:date="2021-01-27T11:45:00Z">
              <w:r w:rsidRPr="000A604D">
                <w:rPr>
                  <w:rFonts w:asciiTheme="minorHAnsi" w:hAnsiTheme="minorHAnsi" w:cstheme="minorHAnsi"/>
                  <w:sz w:val="20"/>
                </w:rPr>
                <w:t>Enforcement of regulations</w:t>
              </w:r>
            </w:ins>
          </w:p>
        </w:tc>
        <w:tc>
          <w:tcPr>
            <w:tcW w:w="683" w:type="dxa"/>
          </w:tcPr>
          <w:p w14:paraId="1767F71D" w14:textId="77777777" w:rsidR="000A604D" w:rsidRPr="005300C7" w:rsidRDefault="000A604D" w:rsidP="000A604D">
            <w:pPr>
              <w:pStyle w:val="Tabletext"/>
              <w:spacing w:before="0" w:after="0"/>
              <w:rPr>
                <w:ins w:id="3274" w:author="Abercrombie, Kerrie" w:date="2021-01-27T11:45:00Z"/>
                <w:rFonts w:cstheme="minorHAnsi"/>
                <w:szCs w:val="20"/>
              </w:rPr>
            </w:pPr>
          </w:p>
        </w:tc>
        <w:tc>
          <w:tcPr>
            <w:tcW w:w="3003" w:type="dxa"/>
          </w:tcPr>
          <w:p w14:paraId="0A7FC18B" w14:textId="77777777" w:rsidR="000A604D" w:rsidRPr="005300C7" w:rsidRDefault="000A604D" w:rsidP="000A604D">
            <w:pPr>
              <w:pStyle w:val="Tabletext"/>
              <w:spacing w:before="0" w:after="0"/>
              <w:ind w:left="0" w:right="7"/>
              <w:rPr>
                <w:ins w:id="3275" w:author="Abercrombie, Kerrie" w:date="2021-01-27T11:45:00Z"/>
                <w:rFonts w:cstheme="minorHAnsi"/>
                <w:szCs w:val="20"/>
              </w:rPr>
            </w:pPr>
          </w:p>
        </w:tc>
      </w:tr>
      <w:tr w:rsidR="000A604D" w:rsidRPr="005300C7" w14:paraId="0CB9C498" w14:textId="77777777" w:rsidTr="002B5A22">
        <w:trPr>
          <w:ins w:id="3276" w:author="Abercrombie, Kerrie" w:date="2021-01-21T13:26:00Z"/>
        </w:trPr>
        <w:tc>
          <w:tcPr>
            <w:tcW w:w="846" w:type="dxa"/>
            <w:vMerge/>
          </w:tcPr>
          <w:p w14:paraId="602B9474" w14:textId="77777777" w:rsidR="000A604D" w:rsidRPr="005300C7" w:rsidRDefault="000A604D" w:rsidP="000A604D">
            <w:pPr>
              <w:pStyle w:val="Tabletext"/>
              <w:spacing w:before="0" w:after="0"/>
              <w:rPr>
                <w:ins w:id="3277" w:author="Abercrombie, Kerrie" w:date="2021-01-21T13:26:00Z"/>
                <w:rFonts w:cstheme="minorHAnsi"/>
                <w:szCs w:val="20"/>
              </w:rPr>
            </w:pPr>
          </w:p>
        </w:tc>
        <w:tc>
          <w:tcPr>
            <w:tcW w:w="4607" w:type="dxa"/>
            <w:vMerge/>
          </w:tcPr>
          <w:p w14:paraId="0EA43841" w14:textId="77777777" w:rsidR="000A604D" w:rsidRPr="005300C7" w:rsidRDefault="000A604D" w:rsidP="000A604D">
            <w:pPr>
              <w:pStyle w:val="Tabletext"/>
              <w:spacing w:before="0" w:after="0"/>
              <w:ind w:left="0" w:right="0"/>
              <w:rPr>
                <w:ins w:id="3278" w:author="Abercrombie, Kerrie" w:date="2021-01-21T13:26:00Z"/>
                <w:rFonts w:cstheme="minorHAnsi"/>
                <w:i/>
                <w:szCs w:val="20"/>
              </w:rPr>
            </w:pPr>
          </w:p>
        </w:tc>
        <w:tc>
          <w:tcPr>
            <w:tcW w:w="921" w:type="dxa"/>
          </w:tcPr>
          <w:p w14:paraId="532E2A27" w14:textId="6074196C" w:rsidR="000A604D" w:rsidRPr="005300C7" w:rsidRDefault="000A604D" w:rsidP="000A604D">
            <w:pPr>
              <w:pStyle w:val="Tablelevel1"/>
              <w:spacing w:before="0" w:after="0"/>
              <w:rPr>
                <w:ins w:id="3279" w:author="Abercrombie, Kerrie" w:date="2021-01-25T09:04:00Z"/>
                <w:rFonts w:asciiTheme="minorHAnsi" w:hAnsiTheme="minorHAnsi" w:cstheme="minorHAnsi"/>
                <w:sz w:val="20"/>
              </w:rPr>
            </w:pPr>
            <w:ins w:id="3280" w:author="Abercrombie, Kerrie" w:date="2021-01-27T11:45:00Z">
              <w:r w:rsidRPr="005300C7">
                <w:rPr>
                  <w:rFonts w:asciiTheme="minorHAnsi" w:hAnsiTheme="minorHAnsi" w:cstheme="minorHAnsi"/>
                  <w:sz w:val="20"/>
                </w:rPr>
                <w:t>4.1.3</w:t>
              </w:r>
            </w:ins>
          </w:p>
        </w:tc>
        <w:tc>
          <w:tcPr>
            <w:tcW w:w="4607" w:type="dxa"/>
          </w:tcPr>
          <w:p w14:paraId="4CD0A0B1" w14:textId="1C5DBD26" w:rsidR="000A604D" w:rsidRPr="005300C7" w:rsidRDefault="000A604D" w:rsidP="000A604D">
            <w:pPr>
              <w:pStyle w:val="Tablelevel1"/>
              <w:spacing w:before="0" w:after="0"/>
              <w:rPr>
                <w:ins w:id="3281" w:author="Abercrombie, Kerrie" w:date="2021-01-22T13:39:00Z"/>
                <w:rFonts w:asciiTheme="minorHAnsi" w:hAnsiTheme="minorHAnsi" w:cstheme="minorHAnsi"/>
                <w:sz w:val="20"/>
              </w:rPr>
            </w:pPr>
            <w:ins w:id="3282" w:author="Abercrombie, Kerrie" w:date="2021-01-22T13:39:00Z">
              <w:r w:rsidRPr="005300C7">
                <w:rPr>
                  <w:rFonts w:asciiTheme="minorHAnsi" w:hAnsiTheme="minorHAnsi" w:cstheme="minorHAnsi"/>
                  <w:sz w:val="20"/>
                </w:rPr>
                <w:t>Basic steering and sailing rules</w:t>
              </w:r>
            </w:ins>
          </w:p>
          <w:p w14:paraId="7AB1889A" w14:textId="77777777" w:rsidR="000A604D" w:rsidRPr="005300C7" w:rsidRDefault="000A604D" w:rsidP="000A604D">
            <w:pPr>
              <w:pStyle w:val="Tablelevel2"/>
              <w:ind w:left="602"/>
              <w:rPr>
                <w:ins w:id="3283" w:author="Abercrombie, Kerrie" w:date="2021-01-22T13:39:00Z"/>
                <w:rFonts w:asciiTheme="minorHAnsi" w:hAnsiTheme="minorHAnsi" w:cstheme="minorHAnsi"/>
                <w:sz w:val="20"/>
              </w:rPr>
            </w:pPr>
            <w:ins w:id="3284" w:author="Abercrombie, Kerrie" w:date="2021-01-22T13:39:00Z">
              <w:r w:rsidRPr="005300C7">
                <w:rPr>
                  <w:rFonts w:asciiTheme="minorHAnsi" w:hAnsiTheme="minorHAnsi" w:cstheme="minorHAnsi"/>
                  <w:sz w:val="20"/>
                </w:rPr>
                <w:t>International regulations</w:t>
              </w:r>
            </w:ins>
          </w:p>
          <w:p w14:paraId="4D0EBE4D" w14:textId="07D28824" w:rsidR="000A604D" w:rsidRPr="005300C7" w:rsidRDefault="000A604D" w:rsidP="000A604D">
            <w:pPr>
              <w:pStyle w:val="Tabletext"/>
              <w:spacing w:before="0" w:after="0"/>
              <w:ind w:left="602" w:right="0"/>
              <w:rPr>
                <w:ins w:id="3285" w:author="Abercrombie, Kerrie" w:date="2021-01-21T13:26:00Z"/>
                <w:rFonts w:cstheme="minorHAnsi"/>
                <w:szCs w:val="20"/>
              </w:rPr>
            </w:pPr>
            <w:ins w:id="3286" w:author="Abercrombie, Kerrie" w:date="2021-01-22T13:39:00Z">
              <w:r w:rsidRPr="005300C7">
                <w:rPr>
                  <w:rFonts w:cstheme="minorHAnsi"/>
                  <w:szCs w:val="20"/>
                </w:rPr>
                <w:t>National specifications and variances</w:t>
              </w:r>
            </w:ins>
          </w:p>
        </w:tc>
        <w:tc>
          <w:tcPr>
            <w:tcW w:w="683" w:type="dxa"/>
          </w:tcPr>
          <w:p w14:paraId="49A772A7" w14:textId="77777777" w:rsidR="000A604D" w:rsidRPr="005300C7" w:rsidRDefault="000A604D" w:rsidP="000A604D">
            <w:pPr>
              <w:pStyle w:val="Tabletext"/>
              <w:spacing w:before="0" w:after="0"/>
              <w:rPr>
                <w:ins w:id="3287" w:author="Abercrombie, Kerrie" w:date="2021-01-21T13:26:00Z"/>
                <w:rFonts w:cstheme="minorHAnsi"/>
                <w:szCs w:val="20"/>
              </w:rPr>
            </w:pPr>
          </w:p>
        </w:tc>
        <w:tc>
          <w:tcPr>
            <w:tcW w:w="3003" w:type="dxa"/>
          </w:tcPr>
          <w:p w14:paraId="1A0A004A" w14:textId="298D85CE" w:rsidR="000A604D" w:rsidRPr="005300C7" w:rsidRDefault="000A604D" w:rsidP="000A604D">
            <w:pPr>
              <w:pStyle w:val="Tabletext"/>
              <w:spacing w:before="0" w:after="0"/>
              <w:ind w:left="0" w:right="7"/>
              <w:rPr>
                <w:ins w:id="3288" w:author="Abercrombie, Kerrie" w:date="2021-01-21T13:26:00Z"/>
                <w:rFonts w:cstheme="minorHAnsi"/>
                <w:szCs w:val="20"/>
              </w:rPr>
            </w:pPr>
          </w:p>
        </w:tc>
      </w:tr>
      <w:tr w:rsidR="000A604D" w:rsidRPr="005300C7" w14:paraId="5BAB89D9" w14:textId="77777777" w:rsidTr="002B5A22">
        <w:trPr>
          <w:trHeight w:val="60"/>
          <w:ins w:id="3289" w:author="Abercrombie, Kerrie" w:date="2021-01-21T13:26:00Z"/>
        </w:trPr>
        <w:tc>
          <w:tcPr>
            <w:tcW w:w="846" w:type="dxa"/>
            <w:vMerge/>
          </w:tcPr>
          <w:p w14:paraId="4DB7A70D" w14:textId="77777777" w:rsidR="000A604D" w:rsidRPr="005300C7" w:rsidRDefault="000A604D" w:rsidP="000A604D">
            <w:pPr>
              <w:pStyle w:val="Tabletext"/>
              <w:spacing w:before="0" w:after="0"/>
              <w:rPr>
                <w:ins w:id="3290" w:author="Abercrombie, Kerrie" w:date="2021-01-21T13:26:00Z"/>
                <w:rFonts w:cstheme="minorHAnsi"/>
                <w:szCs w:val="20"/>
              </w:rPr>
            </w:pPr>
          </w:p>
        </w:tc>
        <w:tc>
          <w:tcPr>
            <w:tcW w:w="4607" w:type="dxa"/>
            <w:vMerge/>
          </w:tcPr>
          <w:p w14:paraId="57C5EFC8" w14:textId="77777777" w:rsidR="000A604D" w:rsidRPr="005300C7" w:rsidRDefault="000A604D" w:rsidP="000A604D">
            <w:pPr>
              <w:pStyle w:val="Tabletext"/>
              <w:spacing w:before="0" w:after="0"/>
              <w:ind w:left="0" w:right="0"/>
              <w:rPr>
                <w:ins w:id="3291" w:author="Abercrombie, Kerrie" w:date="2021-01-21T13:26:00Z"/>
                <w:rFonts w:cstheme="minorHAnsi"/>
                <w:i/>
                <w:szCs w:val="20"/>
              </w:rPr>
            </w:pPr>
          </w:p>
        </w:tc>
        <w:tc>
          <w:tcPr>
            <w:tcW w:w="921" w:type="dxa"/>
          </w:tcPr>
          <w:p w14:paraId="7392CABB" w14:textId="6100414A" w:rsidR="000A604D" w:rsidRPr="005300C7" w:rsidRDefault="000A604D" w:rsidP="000A604D">
            <w:pPr>
              <w:pStyle w:val="Tablelevel1"/>
              <w:spacing w:before="0" w:after="0"/>
              <w:rPr>
                <w:ins w:id="3292" w:author="Abercrombie, Kerrie" w:date="2021-01-25T09:04:00Z"/>
                <w:rFonts w:asciiTheme="minorHAnsi" w:hAnsiTheme="minorHAnsi" w:cstheme="minorHAnsi"/>
                <w:sz w:val="20"/>
              </w:rPr>
            </w:pPr>
            <w:ins w:id="3293" w:author="Abercrombie, Kerrie" w:date="2021-01-27T11:45:00Z">
              <w:r w:rsidRPr="005300C7">
                <w:rPr>
                  <w:rFonts w:asciiTheme="minorHAnsi" w:hAnsiTheme="minorHAnsi" w:cstheme="minorHAnsi"/>
                  <w:sz w:val="20"/>
                </w:rPr>
                <w:t>4.1.4</w:t>
              </w:r>
            </w:ins>
          </w:p>
        </w:tc>
        <w:tc>
          <w:tcPr>
            <w:tcW w:w="4607" w:type="dxa"/>
          </w:tcPr>
          <w:p w14:paraId="2A1F2317" w14:textId="2D1401B8" w:rsidR="000A604D" w:rsidRPr="005300C7" w:rsidRDefault="000A604D" w:rsidP="000A604D">
            <w:pPr>
              <w:pStyle w:val="Tablelevel1"/>
              <w:spacing w:before="0" w:after="0"/>
              <w:rPr>
                <w:ins w:id="3294" w:author="Abercrombie, Kerrie" w:date="2021-01-22T13:39:00Z"/>
                <w:rFonts w:asciiTheme="minorHAnsi" w:hAnsiTheme="minorHAnsi" w:cstheme="minorHAnsi"/>
                <w:sz w:val="20"/>
              </w:rPr>
            </w:pPr>
            <w:ins w:id="3295" w:author="Abercrombie, Kerrie" w:date="2021-01-22T13:39:00Z">
              <w:r w:rsidRPr="005300C7">
                <w:rPr>
                  <w:rFonts w:asciiTheme="minorHAnsi" w:hAnsiTheme="minorHAnsi" w:cstheme="minorHAnsi"/>
                  <w:sz w:val="20"/>
                </w:rPr>
                <w:t>Conduct of vessels in specific conditions:</w:t>
              </w:r>
            </w:ins>
          </w:p>
          <w:p w14:paraId="0791E2AE" w14:textId="77777777" w:rsidR="000A604D" w:rsidRPr="005300C7" w:rsidRDefault="000A604D" w:rsidP="000A604D">
            <w:pPr>
              <w:pStyle w:val="Tablelevel2"/>
              <w:ind w:left="602"/>
              <w:rPr>
                <w:ins w:id="3296" w:author="Abercrombie, Kerrie" w:date="2021-01-22T13:39:00Z"/>
                <w:rFonts w:asciiTheme="minorHAnsi" w:hAnsiTheme="minorHAnsi" w:cstheme="minorHAnsi"/>
                <w:sz w:val="20"/>
              </w:rPr>
            </w:pPr>
            <w:ins w:id="3297" w:author="Abercrombie, Kerrie" w:date="2021-01-22T13:39:00Z">
              <w:r w:rsidRPr="005300C7">
                <w:rPr>
                  <w:rFonts w:asciiTheme="minorHAnsi" w:hAnsiTheme="minorHAnsi" w:cstheme="minorHAnsi"/>
                  <w:sz w:val="20"/>
                </w:rPr>
                <w:t>Narrow channels</w:t>
              </w:r>
            </w:ins>
          </w:p>
          <w:p w14:paraId="5F8CC065" w14:textId="02B1DEF8" w:rsidR="000A604D" w:rsidRPr="005300C7" w:rsidRDefault="000A604D" w:rsidP="000A604D">
            <w:pPr>
              <w:pStyle w:val="Tabletext"/>
              <w:spacing w:before="0" w:after="0"/>
              <w:ind w:left="602" w:right="0"/>
              <w:rPr>
                <w:ins w:id="3298" w:author="Abercrombie, Kerrie" w:date="2021-01-21T13:26:00Z"/>
                <w:rFonts w:cstheme="minorHAnsi"/>
                <w:szCs w:val="20"/>
              </w:rPr>
            </w:pPr>
            <w:ins w:id="3299" w:author="Abercrombie, Kerrie" w:date="2021-01-22T13:39:00Z">
              <w:r w:rsidRPr="005300C7">
                <w:rPr>
                  <w:rFonts w:cstheme="minorHAnsi"/>
                  <w:szCs w:val="20"/>
                </w:rPr>
                <w:t>Traffic Separation Schemes</w:t>
              </w:r>
            </w:ins>
          </w:p>
        </w:tc>
        <w:tc>
          <w:tcPr>
            <w:tcW w:w="683" w:type="dxa"/>
          </w:tcPr>
          <w:p w14:paraId="35BDBC62" w14:textId="77777777" w:rsidR="000A604D" w:rsidRPr="005300C7" w:rsidRDefault="000A604D" w:rsidP="000A604D">
            <w:pPr>
              <w:pStyle w:val="Tabletext"/>
              <w:spacing w:before="0" w:after="0"/>
              <w:rPr>
                <w:ins w:id="3300" w:author="Abercrombie, Kerrie" w:date="2021-01-21T13:26:00Z"/>
                <w:rFonts w:cstheme="minorHAnsi"/>
                <w:szCs w:val="20"/>
              </w:rPr>
            </w:pPr>
          </w:p>
        </w:tc>
        <w:tc>
          <w:tcPr>
            <w:tcW w:w="3003" w:type="dxa"/>
          </w:tcPr>
          <w:p w14:paraId="10E927E0" w14:textId="77777777" w:rsidR="000A604D" w:rsidRPr="005300C7" w:rsidRDefault="000A604D" w:rsidP="000A604D">
            <w:pPr>
              <w:pStyle w:val="Tabletext"/>
              <w:spacing w:before="0" w:after="0"/>
              <w:ind w:left="0" w:right="7"/>
              <w:rPr>
                <w:ins w:id="3301" w:author="Abercrombie, Kerrie" w:date="2021-01-21T13:26:00Z"/>
                <w:rFonts w:cstheme="minorHAnsi"/>
                <w:szCs w:val="20"/>
              </w:rPr>
            </w:pPr>
          </w:p>
        </w:tc>
      </w:tr>
      <w:tr w:rsidR="000A604D" w:rsidRPr="005300C7" w14:paraId="108A28C8" w14:textId="77777777" w:rsidTr="002B5A22">
        <w:trPr>
          <w:trHeight w:val="60"/>
          <w:ins w:id="3302" w:author="Abercrombie, Kerrie" w:date="2021-01-21T13:26:00Z"/>
        </w:trPr>
        <w:tc>
          <w:tcPr>
            <w:tcW w:w="846" w:type="dxa"/>
            <w:vMerge/>
            <w:shd w:val="clear" w:color="auto" w:fill="F2F2F2" w:themeFill="background1" w:themeFillShade="F2"/>
          </w:tcPr>
          <w:p w14:paraId="5ED442FD" w14:textId="3A244FD7" w:rsidR="000A604D" w:rsidRPr="005300C7" w:rsidRDefault="000A604D" w:rsidP="000A604D">
            <w:pPr>
              <w:pStyle w:val="Tabletext"/>
              <w:spacing w:before="0" w:after="0"/>
              <w:rPr>
                <w:ins w:id="3303" w:author="Abercrombie, Kerrie" w:date="2021-01-21T13:26:00Z"/>
                <w:rFonts w:cstheme="minorHAnsi"/>
                <w:b/>
                <w:szCs w:val="20"/>
              </w:rPr>
            </w:pPr>
          </w:p>
        </w:tc>
        <w:tc>
          <w:tcPr>
            <w:tcW w:w="4607" w:type="dxa"/>
            <w:vMerge/>
            <w:shd w:val="clear" w:color="auto" w:fill="F2F2F2" w:themeFill="background1" w:themeFillShade="F2"/>
          </w:tcPr>
          <w:p w14:paraId="71077137" w14:textId="591F3740" w:rsidR="000A604D" w:rsidRPr="005300C7" w:rsidRDefault="000A604D" w:rsidP="000A604D">
            <w:pPr>
              <w:pStyle w:val="Tabletext"/>
              <w:spacing w:before="0" w:after="0"/>
              <w:ind w:left="0" w:right="0"/>
              <w:rPr>
                <w:ins w:id="3304" w:author="Abercrombie, Kerrie" w:date="2021-01-21T13:26:00Z"/>
                <w:rFonts w:cstheme="minorHAnsi"/>
                <w:b/>
                <w:szCs w:val="20"/>
              </w:rPr>
            </w:pPr>
          </w:p>
        </w:tc>
        <w:tc>
          <w:tcPr>
            <w:tcW w:w="921" w:type="dxa"/>
            <w:shd w:val="clear" w:color="auto" w:fill="F2F2F2" w:themeFill="background1" w:themeFillShade="F2"/>
          </w:tcPr>
          <w:p w14:paraId="5F65E4BE" w14:textId="61D593CA" w:rsidR="000A604D" w:rsidRPr="005300C7" w:rsidRDefault="000A604D" w:rsidP="000A604D">
            <w:pPr>
              <w:pStyle w:val="Tablelevel1"/>
              <w:spacing w:before="0" w:after="0"/>
              <w:rPr>
                <w:ins w:id="3305" w:author="Abercrombie, Kerrie" w:date="2021-01-25T09:04:00Z"/>
                <w:rFonts w:asciiTheme="minorHAnsi" w:hAnsiTheme="minorHAnsi" w:cstheme="minorHAnsi"/>
                <w:sz w:val="20"/>
              </w:rPr>
            </w:pPr>
            <w:ins w:id="3306" w:author="Abercrombie, Kerrie" w:date="2021-01-27T11:45:00Z">
              <w:r w:rsidRPr="005300C7">
                <w:rPr>
                  <w:rFonts w:cstheme="minorHAnsi"/>
                </w:rPr>
                <w:t>4.1.5</w:t>
              </w:r>
            </w:ins>
          </w:p>
        </w:tc>
        <w:tc>
          <w:tcPr>
            <w:tcW w:w="4607" w:type="dxa"/>
            <w:shd w:val="clear" w:color="auto" w:fill="F2F2F2" w:themeFill="background1" w:themeFillShade="F2"/>
          </w:tcPr>
          <w:p w14:paraId="715C6393" w14:textId="61784E6F" w:rsidR="000A604D" w:rsidRPr="005300C7" w:rsidRDefault="000A604D" w:rsidP="000A604D">
            <w:pPr>
              <w:pStyle w:val="Tablelevel1"/>
              <w:spacing w:before="0" w:after="0"/>
              <w:rPr>
                <w:ins w:id="3307" w:author="Abercrombie, Kerrie" w:date="2021-01-22T13:39:00Z"/>
                <w:rFonts w:asciiTheme="minorHAnsi" w:hAnsiTheme="minorHAnsi" w:cstheme="minorHAnsi"/>
                <w:sz w:val="20"/>
              </w:rPr>
            </w:pPr>
            <w:ins w:id="3308" w:author="Abercrombie, Kerrie" w:date="2021-01-22T13:39:00Z">
              <w:r w:rsidRPr="005300C7">
                <w:rPr>
                  <w:rFonts w:asciiTheme="minorHAnsi" w:hAnsiTheme="minorHAnsi" w:cstheme="minorHAnsi"/>
                  <w:sz w:val="20"/>
                </w:rPr>
                <w:t xml:space="preserve">International Distress Signals </w:t>
              </w:r>
            </w:ins>
          </w:p>
          <w:p w14:paraId="458F42B7" w14:textId="00650175" w:rsidR="000A604D" w:rsidRPr="005300C7" w:rsidRDefault="000A604D" w:rsidP="000A604D">
            <w:pPr>
              <w:pStyle w:val="Tabletext"/>
              <w:spacing w:before="0" w:after="0"/>
              <w:ind w:left="0" w:right="0"/>
              <w:rPr>
                <w:ins w:id="3309" w:author="Abercrombie, Kerrie" w:date="2021-01-21T13:26:00Z"/>
                <w:rFonts w:cstheme="minorHAnsi"/>
                <w:b/>
                <w:szCs w:val="20"/>
              </w:rPr>
            </w:pPr>
            <w:ins w:id="3310" w:author="Abercrombie, Kerrie" w:date="2021-01-22T13:39:00Z">
              <w:r w:rsidRPr="005300C7">
                <w:rPr>
                  <w:rFonts w:cstheme="minorHAnsi"/>
                  <w:szCs w:val="20"/>
                </w:rPr>
                <w:t>Annex IV to the Collision Regulations</w:t>
              </w:r>
            </w:ins>
          </w:p>
        </w:tc>
        <w:tc>
          <w:tcPr>
            <w:tcW w:w="683" w:type="dxa"/>
            <w:shd w:val="clear" w:color="auto" w:fill="F2F2F2" w:themeFill="background1" w:themeFillShade="F2"/>
          </w:tcPr>
          <w:p w14:paraId="23FF4A83" w14:textId="77777777" w:rsidR="000A604D" w:rsidRPr="005300C7" w:rsidRDefault="000A604D" w:rsidP="000A604D">
            <w:pPr>
              <w:pStyle w:val="Tabletext"/>
              <w:spacing w:before="0" w:after="0"/>
              <w:rPr>
                <w:ins w:id="3311" w:author="Abercrombie, Kerrie" w:date="2021-01-21T13:26:00Z"/>
                <w:rFonts w:cstheme="minorHAnsi"/>
                <w:b/>
                <w:szCs w:val="20"/>
              </w:rPr>
            </w:pPr>
          </w:p>
        </w:tc>
        <w:tc>
          <w:tcPr>
            <w:tcW w:w="3003" w:type="dxa"/>
            <w:shd w:val="clear" w:color="auto" w:fill="F2F2F2" w:themeFill="background1" w:themeFillShade="F2"/>
          </w:tcPr>
          <w:p w14:paraId="3850D863" w14:textId="77777777" w:rsidR="000A604D" w:rsidRPr="005300C7" w:rsidRDefault="000A604D" w:rsidP="000A604D">
            <w:pPr>
              <w:pStyle w:val="Tabletext"/>
              <w:spacing w:before="0" w:after="0"/>
              <w:ind w:left="0" w:right="7"/>
              <w:rPr>
                <w:ins w:id="3312" w:author="Abercrombie, Kerrie" w:date="2021-01-21T13:26:00Z"/>
                <w:rFonts w:cstheme="minorHAnsi"/>
                <w:b/>
                <w:szCs w:val="20"/>
                <w:highlight w:val="yellow"/>
              </w:rPr>
            </w:pPr>
          </w:p>
        </w:tc>
      </w:tr>
      <w:tr w:rsidR="000A604D" w:rsidRPr="005300C7" w14:paraId="6BD94859" w14:textId="77777777" w:rsidTr="002B5A22">
        <w:trPr>
          <w:trHeight w:val="60"/>
          <w:ins w:id="3313" w:author="Abercrombie, Kerrie" w:date="2021-01-21T13:26:00Z"/>
        </w:trPr>
        <w:tc>
          <w:tcPr>
            <w:tcW w:w="846" w:type="dxa"/>
            <w:vMerge/>
            <w:shd w:val="clear" w:color="auto" w:fill="auto"/>
          </w:tcPr>
          <w:p w14:paraId="1F4B39D4" w14:textId="77777777" w:rsidR="000A604D" w:rsidRPr="005300C7" w:rsidRDefault="000A604D" w:rsidP="000A604D">
            <w:pPr>
              <w:pStyle w:val="Tabletext"/>
              <w:spacing w:before="0" w:after="0"/>
              <w:rPr>
                <w:ins w:id="3314" w:author="Abercrombie, Kerrie" w:date="2021-01-21T13:26:00Z"/>
                <w:rFonts w:cstheme="minorHAnsi"/>
                <w:b/>
                <w:szCs w:val="20"/>
              </w:rPr>
            </w:pPr>
          </w:p>
        </w:tc>
        <w:tc>
          <w:tcPr>
            <w:tcW w:w="4607" w:type="dxa"/>
            <w:vMerge/>
            <w:shd w:val="clear" w:color="auto" w:fill="auto"/>
          </w:tcPr>
          <w:p w14:paraId="39A30543" w14:textId="360C71BE" w:rsidR="000A604D" w:rsidRPr="005300C7" w:rsidRDefault="000A604D" w:rsidP="000A604D">
            <w:pPr>
              <w:pStyle w:val="Tabletext"/>
              <w:spacing w:before="0" w:after="0"/>
              <w:ind w:left="0" w:right="0"/>
              <w:rPr>
                <w:ins w:id="3315" w:author="Abercrombie, Kerrie" w:date="2021-01-21T13:26:00Z"/>
                <w:rFonts w:cstheme="minorHAnsi"/>
                <w:b/>
                <w:szCs w:val="20"/>
              </w:rPr>
            </w:pPr>
          </w:p>
        </w:tc>
        <w:tc>
          <w:tcPr>
            <w:tcW w:w="921" w:type="dxa"/>
          </w:tcPr>
          <w:p w14:paraId="5C7C26BC" w14:textId="59939967" w:rsidR="000A604D" w:rsidRPr="005300C7" w:rsidRDefault="000A604D" w:rsidP="000A604D">
            <w:pPr>
              <w:pStyle w:val="Tabletext"/>
              <w:spacing w:before="0" w:after="0"/>
              <w:ind w:left="0" w:right="0"/>
              <w:rPr>
                <w:ins w:id="3316" w:author="Abercrombie, Kerrie" w:date="2021-01-25T09:04:00Z"/>
                <w:rFonts w:cstheme="minorHAnsi"/>
                <w:szCs w:val="20"/>
              </w:rPr>
            </w:pPr>
            <w:ins w:id="3317" w:author="Abercrombie, Kerrie" w:date="2021-01-27T11:45:00Z">
              <w:r w:rsidRPr="005300C7">
                <w:rPr>
                  <w:rFonts w:cstheme="minorHAnsi"/>
                  <w:szCs w:val="20"/>
                </w:rPr>
                <w:t>4.1.6</w:t>
              </w:r>
            </w:ins>
          </w:p>
        </w:tc>
        <w:tc>
          <w:tcPr>
            <w:tcW w:w="4607" w:type="dxa"/>
            <w:shd w:val="clear" w:color="auto" w:fill="auto"/>
          </w:tcPr>
          <w:p w14:paraId="3E0D9FAD" w14:textId="630546DB" w:rsidR="000A604D" w:rsidRPr="005300C7" w:rsidRDefault="000A604D" w:rsidP="000A604D">
            <w:pPr>
              <w:pStyle w:val="Tabletext"/>
              <w:spacing w:before="0" w:after="0"/>
              <w:ind w:left="0" w:right="0"/>
              <w:rPr>
                <w:ins w:id="3318" w:author="Abercrombie, Kerrie" w:date="2021-01-21T13:26:00Z"/>
                <w:rFonts w:cstheme="minorHAnsi"/>
                <w:szCs w:val="20"/>
              </w:rPr>
            </w:pPr>
            <w:ins w:id="3319" w:author="Abercrombie, Kerrie" w:date="2021-01-22T13:39:00Z">
              <w:r w:rsidRPr="005300C7">
                <w:rPr>
                  <w:rFonts w:cstheme="minorHAnsi"/>
                  <w:szCs w:val="20"/>
                </w:rPr>
                <w:t>Basic lights, shapes and sounds as described in the Regulations</w:t>
              </w:r>
            </w:ins>
          </w:p>
        </w:tc>
        <w:tc>
          <w:tcPr>
            <w:tcW w:w="683" w:type="dxa"/>
            <w:shd w:val="clear" w:color="auto" w:fill="auto"/>
          </w:tcPr>
          <w:p w14:paraId="2BB37C80" w14:textId="77777777" w:rsidR="000A604D" w:rsidRPr="005300C7" w:rsidRDefault="000A604D" w:rsidP="000A604D">
            <w:pPr>
              <w:pStyle w:val="Tabletext"/>
              <w:spacing w:before="0" w:after="0"/>
              <w:rPr>
                <w:ins w:id="3320" w:author="Abercrombie, Kerrie" w:date="2021-01-21T13:26:00Z"/>
                <w:rFonts w:cstheme="minorHAnsi"/>
                <w:b/>
                <w:szCs w:val="20"/>
              </w:rPr>
            </w:pPr>
          </w:p>
        </w:tc>
        <w:tc>
          <w:tcPr>
            <w:tcW w:w="3003" w:type="dxa"/>
            <w:shd w:val="clear" w:color="auto" w:fill="auto"/>
          </w:tcPr>
          <w:p w14:paraId="0C59CB4F" w14:textId="1D9779F4" w:rsidR="000A604D" w:rsidRPr="005300C7" w:rsidRDefault="000A604D" w:rsidP="000A604D">
            <w:pPr>
              <w:pStyle w:val="Tabletext"/>
              <w:spacing w:before="0" w:after="0"/>
              <w:ind w:left="0" w:right="7"/>
              <w:rPr>
                <w:ins w:id="3321" w:author="Abercrombie, Kerrie" w:date="2021-01-21T13:26:00Z"/>
                <w:rFonts w:cstheme="minorHAnsi"/>
                <w:b/>
                <w:szCs w:val="20"/>
                <w:highlight w:val="yellow"/>
              </w:rPr>
            </w:pPr>
          </w:p>
        </w:tc>
      </w:tr>
      <w:tr w:rsidR="000A604D" w:rsidRPr="005300C7" w14:paraId="6D77F24E" w14:textId="77777777" w:rsidTr="002B5A22">
        <w:trPr>
          <w:trHeight w:val="60"/>
          <w:ins w:id="3322" w:author="Abercrombie, Kerrie" w:date="2021-01-21T13:26:00Z"/>
        </w:trPr>
        <w:tc>
          <w:tcPr>
            <w:tcW w:w="846" w:type="dxa"/>
            <w:vMerge/>
            <w:shd w:val="clear" w:color="auto" w:fill="auto"/>
          </w:tcPr>
          <w:p w14:paraId="09B97672" w14:textId="77777777" w:rsidR="000A604D" w:rsidRPr="005300C7" w:rsidRDefault="000A604D" w:rsidP="000A604D">
            <w:pPr>
              <w:pStyle w:val="Tabletext"/>
              <w:spacing w:before="0" w:after="0"/>
              <w:rPr>
                <w:ins w:id="3323" w:author="Abercrombie, Kerrie" w:date="2021-01-21T13:26:00Z"/>
                <w:rFonts w:cstheme="minorHAnsi"/>
                <w:b/>
                <w:szCs w:val="20"/>
              </w:rPr>
            </w:pPr>
          </w:p>
        </w:tc>
        <w:tc>
          <w:tcPr>
            <w:tcW w:w="4607" w:type="dxa"/>
            <w:vMerge/>
            <w:shd w:val="clear" w:color="auto" w:fill="auto"/>
          </w:tcPr>
          <w:p w14:paraId="7A693F1E" w14:textId="77777777" w:rsidR="000A604D" w:rsidRPr="005300C7" w:rsidRDefault="000A604D" w:rsidP="000A604D">
            <w:pPr>
              <w:pStyle w:val="Tabletext"/>
              <w:spacing w:before="0" w:after="0"/>
              <w:ind w:left="0" w:right="0"/>
              <w:rPr>
                <w:ins w:id="3324" w:author="Abercrombie, Kerrie" w:date="2021-01-21T13:26:00Z"/>
                <w:rFonts w:cstheme="minorHAnsi"/>
                <w:b/>
                <w:szCs w:val="20"/>
              </w:rPr>
            </w:pPr>
          </w:p>
        </w:tc>
        <w:tc>
          <w:tcPr>
            <w:tcW w:w="921" w:type="dxa"/>
          </w:tcPr>
          <w:p w14:paraId="30146C80" w14:textId="6A3B2567" w:rsidR="000A604D" w:rsidRPr="005300C7" w:rsidRDefault="000A604D" w:rsidP="000A604D">
            <w:pPr>
              <w:pStyle w:val="Tabletext"/>
              <w:spacing w:before="0" w:after="0"/>
              <w:ind w:left="0" w:right="0"/>
              <w:rPr>
                <w:ins w:id="3325" w:author="Abercrombie, Kerrie" w:date="2021-01-25T09:04:00Z"/>
                <w:rFonts w:cstheme="minorHAnsi"/>
                <w:szCs w:val="20"/>
              </w:rPr>
            </w:pPr>
            <w:ins w:id="3326" w:author="Abercrombie, Kerrie" w:date="2021-01-27T11:45:00Z">
              <w:r>
                <w:rPr>
                  <w:rFonts w:cstheme="minorHAnsi"/>
                  <w:szCs w:val="20"/>
                </w:rPr>
                <w:t>4.1.7</w:t>
              </w:r>
            </w:ins>
          </w:p>
        </w:tc>
        <w:tc>
          <w:tcPr>
            <w:tcW w:w="4607" w:type="dxa"/>
            <w:shd w:val="clear" w:color="auto" w:fill="auto"/>
          </w:tcPr>
          <w:p w14:paraId="32A75045" w14:textId="21E6D8B5" w:rsidR="000A604D" w:rsidRPr="005300C7" w:rsidRDefault="000A604D" w:rsidP="000A604D">
            <w:pPr>
              <w:pStyle w:val="Tabletext"/>
              <w:spacing w:before="0" w:after="0"/>
              <w:ind w:left="0" w:right="0"/>
              <w:rPr>
                <w:ins w:id="3327" w:author="Abercrombie, Kerrie" w:date="2021-01-21T13:26:00Z"/>
                <w:rFonts w:cstheme="minorHAnsi"/>
                <w:szCs w:val="20"/>
              </w:rPr>
            </w:pPr>
            <w:ins w:id="3328" w:author="Abercrombie, Kerrie" w:date="2021-01-22T13:39:00Z">
              <w:r w:rsidRPr="005300C7">
                <w:rPr>
                  <w:rFonts w:cstheme="minorHAnsi"/>
                  <w:szCs w:val="20"/>
                </w:rPr>
                <w:t>Description of Annexes I and III, and parts E and F</w:t>
              </w:r>
            </w:ins>
          </w:p>
        </w:tc>
        <w:tc>
          <w:tcPr>
            <w:tcW w:w="683" w:type="dxa"/>
            <w:shd w:val="clear" w:color="auto" w:fill="auto"/>
          </w:tcPr>
          <w:p w14:paraId="57BF2FF8" w14:textId="77777777" w:rsidR="000A604D" w:rsidRPr="005300C7" w:rsidRDefault="000A604D" w:rsidP="000A604D">
            <w:pPr>
              <w:pStyle w:val="Tabletext"/>
              <w:spacing w:before="0" w:after="0"/>
              <w:rPr>
                <w:ins w:id="3329" w:author="Abercrombie, Kerrie" w:date="2021-01-21T13:26:00Z"/>
                <w:rFonts w:cstheme="minorHAnsi"/>
                <w:b/>
                <w:szCs w:val="20"/>
              </w:rPr>
            </w:pPr>
          </w:p>
        </w:tc>
        <w:tc>
          <w:tcPr>
            <w:tcW w:w="3003" w:type="dxa"/>
            <w:shd w:val="clear" w:color="auto" w:fill="auto"/>
          </w:tcPr>
          <w:p w14:paraId="08D84FBE" w14:textId="77777777" w:rsidR="000A604D" w:rsidRPr="005300C7" w:rsidRDefault="000A604D" w:rsidP="000A604D">
            <w:pPr>
              <w:pStyle w:val="Tabletext"/>
              <w:spacing w:before="0" w:after="0"/>
              <w:ind w:left="0" w:right="7"/>
              <w:rPr>
                <w:ins w:id="3330" w:author="Abercrombie, Kerrie" w:date="2021-01-21T13:26:00Z"/>
                <w:rFonts w:cstheme="minorHAnsi"/>
                <w:b/>
                <w:szCs w:val="20"/>
                <w:highlight w:val="yellow"/>
              </w:rPr>
            </w:pPr>
          </w:p>
        </w:tc>
      </w:tr>
      <w:tr w:rsidR="000A604D" w:rsidRPr="005300C7" w14:paraId="2E0CAA01" w14:textId="77777777" w:rsidTr="00BF0549">
        <w:trPr>
          <w:trHeight w:val="60"/>
          <w:ins w:id="3331" w:author="Abercrombie, Kerrie" w:date="2021-01-22T13:39:00Z"/>
        </w:trPr>
        <w:tc>
          <w:tcPr>
            <w:tcW w:w="846" w:type="dxa"/>
            <w:shd w:val="clear" w:color="auto" w:fill="F2F2F2" w:themeFill="background1" w:themeFillShade="F2"/>
          </w:tcPr>
          <w:p w14:paraId="3C98B500" w14:textId="41BF6C9C" w:rsidR="000A604D" w:rsidRPr="005300C7" w:rsidRDefault="000A604D" w:rsidP="000A604D">
            <w:pPr>
              <w:pStyle w:val="Tabletext"/>
              <w:spacing w:before="0" w:after="0"/>
              <w:rPr>
                <w:ins w:id="3332" w:author="Abercrombie, Kerrie" w:date="2021-01-22T13:39:00Z"/>
                <w:rFonts w:cstheme="minorHAnsi"/>
                <w:b/>
                <w:szCs w:val="20"/>
              </w:rPr>
            </w:pPr>
            <w:ins w:id="3333" w:author="Abercrombie, Kerrie" w:date="2021-01-22T13:40:00Z">
              <w:r w:rsidRPr="005300C7">
                <w:rPr>
                  <w:rFonts w:cstheme="minorHAnsi"/>
                  <w:b/>
                  <w:szCs w:val="20"/>
                </w:rPr>
                <w:t>4</w:t>
              </w:r>
            </w:ins>
            <w:ins w:id="3334" w:author="Abercrombie, Kerrie" w:date="2021-01-22T13:39:00Z">
              <w:r w:rsidRPr="005300C7">
                <w:rPr>
                  <w:rFonts w:cstheme="minorHAnsi"/>
                  <w:b/>
                  <w:szCs w:val="20"/>
                </w:rPr>
                <w:t>.2</w:t>
              </w:r>
            </w:ins>
          </w:p>
        </w:tc>
        <w:tc>
          <w:tcPr>
            <w:tcW w:w="4607" w:type="dxa"/>
            <w:shd w:val="clear" w:color="auto" w:fill="F2F2F2" w:themeFill="background1" w:themeFillShade="F2"/>
          </w:tcPr>
          <w:p w14:paraId="315335C6" w14:textId="32B74848" w:rsidR="000A604D" w:rsidRPr="005300C7" w:rsidRDefault="000A604D" w:rsidP="000A604D">
            <w:pPr>
              <w:pStyle w:val="Tabletext"/>
              <w:spacing w:before="0" w:after="0"/>
              <w:ind w:left="0" w:right="0"/>
              <w:rPr>
                <w:ins w:id="3335" w:author="Abercrombie, Kerrie" w:date="2021-01-22T13:39:00Z"/>
                <w:rFonts w:cstheme="minorHAnsi"/>
                <w:b/>
                <w:szCs w:val="20"/>
              </w:rPr>
            </w:pPr>
            <w:ins w:id="3336" w:author="Abercrombie, Kerrie" w:date="2021-01-22T13:39:00Z">
              <w:r w:rsidRPr="005300C7">
                <w:rPr>
                  <w:rFonts w:cstheme="minorHAnsi"/>
                  <w:b/>
                  <w:szCs w:val="20"/>
                </w:rPr>
                <w:t>MARINE AIDS TO NAVIGATION (ATONS)</w:t>
              </w:r>
            </w:ins>
          </w:p>
        </w:tc>
        <w:tc>
          <w:tcPr>
            <w:tcW w:w="921" w:type="dxa"/>
            <w:shd w:val="clear" w:color="auto" w:fill="F2F2F2" w:themeFill="background1" w:themeFillShade="F2"/>
          </w:tcPr>
          <w:p w14:paraId="1B72D4A8" w14:textId="77777777" w:rsidR="000A604D" w:rsidRPr="005300C7" w:rsidRDefault="000A604D" w:rsidP="000A604D">
            <w:pPr>
              <w:pStyle w:val="Tabletext"/>
              <w:spacing w:before="0" w:after="0"/>
              <w:ind w:left="0" w:right="0"/>
              <w:rPr>
                <w:ins w:id="3337" w:author="Abercrombie, Kerrie" w:date="2021-01-25T09:04:00Z"/>
                <w:rFonts w:cstheme="minorHAnsi"/>
                <w:szCs w:val="20"/>
              </w:rPr>
            </w:pPr>
          </w:p>
        </w:tc>
        <w:tc>
          <w:tcPr>
            <w:tcW w:w="4607" w:type="dxa"/>
            <w:shd w:val="clear" w:color="auto" w:fill="F2F2F2" w:themeFill="background1" w:themeFillShade="F2"/>
          </w:tcPr>
          <w:p w14:paraId="6042B6A8" w14:textId="1A932EB0" w:rsidR="000A604D" w:rsidRPr="005300C7" w:rsidRDefault="000A604D" w:rsidP="000A604D">
            <w:pPr>
              <w:pStyle w:val="Tabletext"/>
              <w:spacing w:before="0" w:after="0"/>
              <w:ind w:left="0" w:right="0"/>
              <w:rPr>
                <w:ins w:id="3338" w:author="Abercrombie, Kerrie" w:date="2021-01-22T13:39:00Z"/>
                <w:rFonts w:cstheme="minorHAnsi"/>
                <w:szCs w:val="20"/>
              </w:rPr>
            </w:pPr>
          </w:p>
        </w:tc>
        <w:tc>
          <w:tcPr>
            <w:tcW w:w="683" w:type="dxa"/>
            <w:shd w:val="clear" w:color="auto" w:fill="F2F2F2" w:themeFill="background1" w:themeFillShade="F2"/>
          </w:tcPr>
          <w:p w14:paraId="7A66410A" w14:textId="77777777" w:rsidR="000A604D" w:rsidRPr="005300C7" w:rsidRDefault="000A604D" w:rsidP="000A604D">
            <w:pPr>
              <w:pStyle w:val="Tabletext"/>
              <w:spacing w:before="0" w:after="0"/>
              <w:rPr>
                <w:ins w:id="3339" w:author="Abercrombie, Kerrie" w:date="2021-01-22T13:39:00Z"/>
                <w:rFonts w:cstheme="minorHAnsi"/>
                <w:b/>
                <w:szCs w:val="20"/>
              </w:rPr>
            </w:pPr>
          </w:p>
        </w:tc>
        <w:tc>
          <w:tcPr>
            <w:tcW w:w="3003" w:type="dxa"/>
            <w:shd w:val="clear" w:color="auto" w:fill="F2F2F2" w:themeFill="background1" w:themeFillShade="F2"/>
          </w:tcPr>
          <w:p w14:paraId="3FDA200F" w14:textId="77777777" w:rsidR="000A604D" w:rsidRPr="005300C7" w:rsidRDefault="000A604D" w:rsidP="000A604D">
            <w:pPr>
              <w:pStyle w:val="Tabletext"/>
              <w:spacing w:before="0" w:after="0"/>
              <w:ind w:left="0" w:right="7"/>
              <w:rPr>
                <w:ins w:id="3340" w:author="Abercrombie, Kerrie" w:date="2021-01-22T13:39:00Z"/>
                <w:rFonts w:cstheme="minorHAnsi"/>
                <w:b/>
                <w:szCs w:val="20"/>
                <w:highlight w:val="yellow"/>
              </w:rPr>
            </w:pPr>
          </w:p>
        </w:tc>
      </w:tr>
      <w:tr w:rsidR="000A604D" w:rsidRPr="005300C7" w14:paraId="16D5EDF0" w14:textId="77777777" w:rsidTr="002B5A22">
        <w:trPr>
          <w:trHeight w:val="60"/>
          <w:ins w:id="3341" w:author="Abercrombie, Kerrie" w:date="2021-01-22T13:39:00Z"/>
        </w:trPr>
        <w:tc>
          <w:tcPr>
            <w:tcW w:w="846" w:type="dxa"/>
            <w:vMerge w:val="restart"/>
            <w:shd w:val="clear" w:color="auto" w:fill="auto"/>
          </w:tcPr>
          <w:p w14:paraId="0CDFCCD4" w14:textId="77777777" w:rsidR="000A604D" w:rsidRPr="005300C7" w:rsidRDefault="000A604D" w:rsidP="000A604D">
            <w:pPr>
              <w:pStyle w:val="Tabletext"/>
              <w:spacing w:before="0" w:after="0"/>
              <w:rPr>
                <w:ins w:id="3342" w:author="Abercrombie, Kerrie" w:date="2021-01-22T13:39:00Z"/>
                <w:rFonts w:cstheme="minorHAnsi"/>
                <w:b/>
                <w:szCs w:val="20"/>
              </w:rPr>
            </w:pPr>
          </w:p>
        </w:tc>
        <w:tc>
          <w:tcPr>
            <w:tcW w:w="4607" w:type="dxa"/>
            <w:vMerge w:val="restart"/>
            <w:shd w:val="clear" w:color="auto" w:fill="auto"/>
          </w:tcPr>
          <w:p w14:paraId="1E61AC53" w14:textId="69C5F6F9" w:rsidR="000A604D" w:rsidRPr="00C54C64" w:rsidRDefault="000A604D" w:rsidP="000A604D">
            <w:pPr>
              <w:pStyle w:val="Tabletext"/>
              <w:spacing w:before="0" w:after="0"/>
              <w:ind w:left="0" w:right="0"/>
              <w:rPr>
                <w:ins w:id="3343" w:author="Abercrombie, Kerrie" w:date="2021-01-22T13:39:00Z"/>
                <w:rFonts w:cstheme="minorHAnsi"/>
                <w:b/>
                <w:i/>
                <w:szCs w:val="20"/>
              </w:rPr>
            </w:pPr>
            <w:ins w:id="3344" w:author="Abercrombie, Kerrie" w:date="2021-01-22T13:39:00Z">
              <w:r w:rsidRPr="00C54C64">
                <w:rPr>
                  <w:rFonts w:cstheme="minorHAnsi"/>
                  <w:i/>
                  <w:szCs w:val="20"/>
                </w:rPr>
                <w:t xml:space="preserve">Describe the use of marine </w:t>
              </w:r>
              <w:proofErr w:type="spellStart"/>
              <w:r w:rsidRPr="00C54C64">
                <w:rPr>
                  <w:rFonts w:cstheme="minorHAnsi"/>
                  <w:i/>
                  <w:szCs w:val="20"/>
                </w:rPr>
                <w:t>AtoNs</w:t>
              </w:r>
              <w:proofErr w:type="spellEnd"/>
              <w:r w:rsidRPr="00C54C64">
                <w:rPr>
                  <w:rFonts w:cstheme="minorHAnsi"/>
                  <w:i/>
                  <w:szCs w:val="20"/>
                </w:rPr>
                <w:t xml:space="preserve"> including the International Maritime Buoyage System, Radar Beacons and the use of virtual AIS </w:t>
              </w:r>
              <w:proofErr w:type="spellStart"/>
              <w:r w:rsidRPr="00C54C64">
                <w:rPr>
                  <w:rFonts w:cstheme="minorHAnsi"/>
                  <w:i/>
                  <w:szCs w:val="20"/>
                </w:rPr>
                <w:t>AtoNs</w:t>
              </w:r>
              <w:proofErr w:type="spellEnd"/>
              <w:r w:rsidRPr="00C54C64">
                <w:rPr>
                  <w:rFonts w:cstheme="minorHAnsi"/>
                  <w:i/>
                  <w:szCs w:val="20"/>
                </w:rPr>
                <w:t>.</w:t>
              </w:r>
            </w:ins>
          </w:p>
        </w:tc>
        <w:tc>
          <w:tcPr>
            <w:tcW w:w="921" w:type="dxa"/>
          </w:tcPr>
          <w:p w14:paraId="16FFFEB4" w14:textId="11AB84D3" w:rsidR="000A604D" w:rsidRPr="005300C7" w:rsidRDefault="000A604D" w:rsidP="000A604D">
            <w:pPr>
              <w:pStyle w:val="Tabletext"/>
              <w:spacing w:before="0" w:after="0"/>
              <w:ind w:left="0" w:right="0"/>
              <w:rPr>
                <w:ins w:id="3345" w:author="Abercrombie, Kerrie" w:date="2021-01-25T09:04:00Z"/>
                <w:rFonts w:cstheme="minorHAnsi"/>
                <w:szCs w:val="20"/>
              </w:rPr>
            </w:pPr>
            <w:ins w:id="3346" w:author="Abercrombie, Kerrie" w:date="2021-01-25T09:04:00Z">
              <w:r w:rsidRPr="005300C7">
                <w:rPr>
                  <w:rFonts w:cstheme="minorHAnsi"/>
                  <w:szCs w:val="20"/>
                </w:rPr>
                <w:t>4.2.1</w:t>
              </w:r>
            </w:ins>
          </w:p>
        </w:tc>
        <w:tc>
          <w:tcPr>
            <w:tcW w:w="4607" w:type="dxa"/>
            <w:shd w:val="clear" w:color="auto" w:fill="auto"/>
          </w:tcPr>
          <w:p w14:paraId="6AA0AA9C" w14:textId="1F54E5C8" w:rsidR="000A604D" w:rsidRPr="005300C7" w:rsidRDefault="000A604D" w:rsidP="000A604D">
            <w:pPr>
              <w:pStyle w:val="Tabletext"/>
              <w:spacing w:before="0" w:after="0"/>
              <w:ind w:left="0" w:right="0"/>
              <w:rPr>
                <w:ins w:id="3347" w:author="Abercrombie, Kerrie" w:date="2021-01-22T13:39:00Z"/>
                <w:rFonts w:cstheme="minorHAnsi"/>
                <w:szCs w:val="20"/>
              </w:rPr>
            </w:pPr>
            <w:ins w:id="3348" w:author="Abercrombie, Kerrie" w:date="2021-01-22T13:39:00Z">
              <w:r w:rsidRPr="005300C7">
                <w:rPr>
                  <w:rFonts w:cstheme="minorHAnsi"/>
                  <w:szCs w:val="20"/>
                </w:rPr>
                <w:t>International Maritime Buoyage System</w:t>
              </w:r>
            </w:ins>
          </w:p>
          <w:p w14:paraId="30BE220D" w14:textId="77777777" w:rsidR="000A604D" w:rsidRPr="005300C7" w:rsidRDefault="000A604D" w:rsidP="000A604D">
            <w:pPr>
              <w:pStyle w:val="Tabletext"/>
              <w:spacing w:before="0" w:after="0"/>
              <w:ind w:left="602"/>
              <w:rPr>
                <w:ins w:id="3349" w:author="Abercrombie, Kerrie" w:date="2021-01-22T13:39:00Z"/>
                <w:rFonts w:cstheme="minorHAnsi"/>
                <w:szCs w:val="20"/>
              </w:rPr>
            </w:pPr>
            <w:ins w:id="3350" w:author="Abercrombie, Kerrie" w:date="2021-01-22T13:39:00Z">
              <w:r w:rsidRPr="005300C7">
                <w:rPr>
                  <w:rFonts w:cstheme="minorHAnsi"/>
                  <w:szCs w:val="20"/>
                </w:rPr>
                <w:t>Lateral systems (IALA A &amp; B)</w:t>
              </w:r>
            </w:ins>
          </w:p>
          <w:p w14:paraId="092D1E79" w14:textId="77777777" w:rsidR="000A604D" w:rsidRPr="005300C7" w:rsidRDefault="000A604D" w:rsidP="000A604D">
            <w:pPr>
              <w:pStyle w:val="Tabletext"/>
              <w:spacing w:before="0" w:after="0"/>
              <w:ind w:left="602"/>
              <w:rPr>
                <w:ins w:id="3351" w:author="Abercrombie, Kerrie" w:date="2021-01-22T13:39:00Z"/>
                <w:rFonts w:cstheme="minorHAnsi"/>
                <w:szCs w:val="20"/>
              </w:rPr>
            </w:pPr>
            <w:ins w:id="3352" w:author="Abercrombie, Kerrie" w:date="2021-01-22T13:39:00Z">
              <w:r w:rsidRPr="005300C7">
                <w:rPr>
                  <w:rFonts w:cstheme="minorHAnsi"/>
                  <w:szCs w:val="20"/>
                </w:rPr>
                <w:t>Cardinal systems</w:t>
              </w:r>
            </w:ins>
          </w:p>
          <w:p w14:paraId="241CBC67" w14:textId="22F6C1F4" w:rsidR="000A604D" w:rsidRPr="005300C7" w:rsidRDefault="000A604D" w:rsidP="000A604D">
            <w:pPr>
              <w:pStyle w:val="Tabletext"/>
              <w:spacing w:before="0" w:after="0"/>
              <w:ind w:left="602" w:right="0"/>
              <w:rPr>
                <w:ins w:id="3353" w:author="Abercrombie, Kerrie" w:date="2021-01-22T13:39:00Z"/>
                <w:rFonts w:cstheme="minorHAnsi"/>
                <w:szCs w:val="20"/>
              </w:rPr>
            </w:pPr>
            <w:ins w:id="3354" w:author="Abercrombie, Kerrie" w:date="2021-01-22T13:39:00Z">
              <w:r w:rsidRPr="005300C7">
                <w:rPr>
                  <w:rFonts w:cstheme="minorHAnsi"/>
                  <w:szCs w:val="20"/>
                </w:rPr>
                <w:t>Implications of various systems</w:t>
              </w:r>
            </w:ins>
          </w:p>
        </w:tc>
        <w:tc>
          <w:tcPr>
            <w:tcW w:w="683" w:type="dxa"/>
            <w:shd w:val="clear" w:color="auto" w:fill="auto"/>
          </w:tcPr>
          <w:p w14:paraId="7D748EFF" w14:textId="77777777" w:rsidR="000A604D" w:rsidRPr="005300C7" w:rsidRDefault="000A604D" w:rsidP="000A604D">
            <w:pPr>
              <w:pStyle w:val="Tabletext"/>
              <w:spacing w:before="0" w:after="0"/>
              <w:rPr>
                <w:ins w:id="3355" w:author="Abercrombie, Kerrie" w:date="2021-01-22T13:39:00Z"/>
                <w:rFonts w:cstheme="minorHAnsi"/>
                <w:b/>
                <w:szCs w:val="20"/>
              </w:rPr>
            </w:pPr>
          </w:p>
        </w:tc>
        <w:tc>
          <w:tcPr>
            <w:tcW w:w="3003" w:type="dxa"/>
            <w:shd w:val="clear" w:color="auto" w:fill="auto"/>
          </w:tcPr>
          <w:p w14:paraId="7B9ED172" w14:textId="6F7B77BE" w:rsidR="000A604D" w:rsidRPr="005300C7" w:rsidRDefault="000A604D" w:rsidP="000A604D">
            <w:pPr>
              <w:pStyle w:val="Tabletext"/>
              <w:spacing w:before="0" w:after="0"/>
              <w:ind w:left="0" w:right="7"/>
              <w:rPr>
                <w:ins w:id="3356" w:author="Abercrombie, Kerrie" w:date="2021-01-22T13:39:00Z"/>
                <w:rFonts w:cstheme="minorHAnsi"/>
                <w:b/>
                <w:szCs w:val="20"/>
                <w:highlight w:val="yellow"/>
              </w:rPr>
            </w:pPr>
            <w:ins w:id="3357" w:author="Abercrombie, Kerrie" w:date="2021-01-22T13:39:00Z">
              <w:r w:rsidRPr="005300C7">
                <w:rPr>
                  <w:rFonts w:cstheme="minorHAnsi"/>
                  <w:szCs w:val="20"/>
                </w:rPr>
                <w:t>R43</w:t>
              </w:r>
            </w:ins>
          </w:p>
        </w:tc>
      </w:tr>
      <w:tr w:rsidR="000A604D" w:rsidRPr="005300C7" w14:paraId="6ADBB256" w14:textId="77777777" w:rsidTr="002B5A22">
        <w:trPr>
          <w:trHeight w:val="60"/>
          <w:ins w:id="3358" w:author="Abercrombie, Kerrie" w:date="2021-01-22T13:39:00Z"/>
        </w:trPr>
        <w:tc>
          <w:tcPr>
            <w:tcW w:w="846" w:type="dxa"/>
            <w:vMerge/>
            <w:shd w:val="clear" w:color="auto" w:fill="auto"/>
          </w:tcPr>
          <w:p w14:paraId="02263D04" w14:textId="77777777" w:rsidR="000A604D" w:rsidRPr="005300C7" w:rsidRDefault="000A604D" w:rsidP="000A604D">
            <w:pPr>
              <w:pStyle w:val="Tabletext"/>
              <w:spacing w:before="0" w:after="0"/>
              <w:rPr>
                <w:ins w:id="3359" w:author="Abercrombie, Kerrie" w:date="2021-01-22T13:39:00Z"/>
                <w:rFonts w:cstheme="minorHAnsi"/>
                <w:b/>
                <w:szCs w:val="20"/>
              </w:rPr>
            </w:pPr>
          </w:p>
        </w:tc>
        <w:tc>
          <w:tcPr>
            <w:tcW w:w="4607" w:type="dxa"/>
            <w:vMerge/>
            <w:shd w:val="clear" w:color="auto" w:fill="auto"/>
          </w:tcPr>
          <w:p w14:paraId="5830880E" w14:textId="77777777" w:rsidR="000A604D" w:rsidRPr="005300C7" w:rsidRDefault="000A604D" w:rsidP="000A604D">
            <w:pPr>
              <w:pStyle w:val="Tabletext"/>
              <w:spacing w:before="0" w:after="0"/>
              <w:ind w:left="0" w:right="0"/>
              <w:rPr>
                <w:ins w:id="3360" w:author="Abercrombie, Kerrie" w:date="2021-01-22T13:39:00Z"/>
                <w:rFonts w:cstheme="minorHAnsi"/>
                <w:szCs w:val="20"/>
              </w:rPr>
            </w:pPr>
          </w:p>
        </w:tc>
        <w:tc>
          <w:tcPr>
            <w:tcW w:w="921" w:type="dxa"/>
          </w:tcPr>
          <w:p w14:paraId="6C929595" w14:textId="7C13453A" w:rsidR="000A604D" w:rsidRPr="009F7283" w:rsidRDefault="000A604D" w:rsidP="000A604D">
            <w:pPr>
              <w:pStyle w:val="Tablelevel1bold"/>
              <w:spacing w:before="0" w:after="0"/>
              <w:rPr>
                <w:ins w:id="3361" w:author="Abercrombie, Kerrie" w:date="2021-01-25T09:04:00Z"/>
                <w:rFonts w:asciiTheme="minorHAnsi" w:hAnsiTheme="minorHAnsi" w:cstheme="minorHAnsi"/>
                <w:b w:val="0"/>
                <w:sz w:val="20"/>
                <w:szCs w:val="20"/>
              </w:rPr>
            </w:pPr>
            <w:ins w:id="3362" w:author="Abercrombie, Kerrie" w:date="2021-01-25T09:04:00Z">
              <w:r w:rsidRPr="009F7283">
                <w:rPr>
                  <w:rFonts w:asciiTheme="minorHAnsi" w:hAnsiTheme="minorHAnsi" w:cstheme="minorHAnsi"/>
                  <w:b w:val="0"/>
                  <w:sz w:val="20"/>
                  <w:szCs w:val="20"/>
                </w:rPr>
                <w:t>4.2.2</w:t>
              </w:r>
            </w:ins>
          </w:p>
        </w:tc>
        <w:tc>
          <w:tcPr>
            <w:tcW w:w="4607" w:type="dxa"/>
            <w:shd w:val="clear" w:color="auto" w:fill="auto"/>
          </w:tcPr>
          <w:p w14:paraId="31E6A2C0" w14:textId="75DAF915" w:rsidR="000A604D" w:rsidRPr="005300C7" w:rsidRDefault="000A604D" w:rsidP="000A604D">
            <w:pPr>
              <w:pStyle w:val="Tablelevel1bold"/>
              <w:spacing w:before="0" w:after="0"/>
              <w:rPr>
                <w:ins w:id="3363" w:author="Abercrombie, Kerrie" w:date="2021-01-22T13:39:00Z"/>
                <w:rFonts w:asciiTheme="minorHAnsi" w:hAnsiTheme="minorHAnsi" w:cstheme="minorHAnsi"/>
                <w:b w:val="0"/>
                <w:sz w:val="20"/>
                <w:szCs w:val="20"/>
              </w:rPr>
            </w:pPr>
            <w:ins w:id="3364" w:author="Abercrombie, Kerrie" w:date="2021-01-22T13:39:00Z">
              <w:r w:rsidRPr="005300C7">
                <w:rPr>
                  <w:rFonts w:asciiTheme="minorHAnsi" w:hAnsiTheme="minorHAnsi" w:cstheme="minorHAnsi"/>
                  <w:b w:val="0"/>
                  <w:sz w:val="20"/>
                  <w:szCs w:val="20"/>
                </w:rPr>
                <w:t>Regulations for buoyage systems</w:t>
              </w:r>
            </w:ins>
          </w:p>
          <w:p w14:paraId="77FE5F70" w14:textId="77777777" w:rsidR="000A604D" w:rsidRPr="005300C7" w:rsidRDefault="000A604D" w:rsidP="000A604D">
            <w:pPr>
              <w:pStyle w:val="Tablelevel2"/>
              <w:ind w:left="567"/>
              <w:rPr>
                <w:ins w:id="3365" w:author="Abercrombie, Kerrie" w:date="2021-01-22T13:39:00Z"/>
                <w:rFonts w:asciiTheme="minorHAnsi" w:hAnsiTheme="minorHAnsi" w:cstheme="minorHAnsi"/>
                <w:sz w:val="20"/>
              </w:rPr>
            </w:pPr>
            <w:ins w:id="3366" w:author="Abercrombie, Kerrie" w:date="2021-01-22T13:39:00Z">
              <w:r w:rsidRPr="005300C7">
                <w:rPr>
                  <w:rFonts w:asciiTheme="minorHAnsi" w:hAnsiTheme="minorHAnsi" w:cstheme="minorHAnsi"/>
                  <w:sz w:val="20"/>
                </w:rPr>
                <w:t>Characteristics of floating aids</w:t>
              </w:r>
            </w:ins>
          </w:p>
          <w:p w14:paraId="74A034A9" w14:textId="77777777" w:rsidR="000A604D" w:rsidRPr="005300C7" w:rsidRDefault="000A604D" w:rsidP="000A604D">
            <w:pPr>
              <w:pStyle w:val="Tablelevel3"/>
              <w:ind w:left="850"/>
              <w:rPr>
                <w:ins w:id="3367" w:author="Abercrombie, Kerrie" w:date="2021-01-22T13:39:00Z"/>
                <w:rFonts w:asciiTheme="minorHAnsi" w:hAnsiTheme="minorHAnsi" w:cstheme="minorHAnsi"/>
              </w:rPr>
            </w:pPr>
            <w:ins w:id="3368" w:author="Abercrombie, Kerrie" w:date="2021-01-22T13:39:00Z">
              <w:r w:rsidRPr="005300C7">
                <w:rPr>
                  <w:rFonts w:asciiTheme="minorHAnsi" w:hAnsiTheme="minorHAnsi" w:cstheme="minorHAnsi"/>
                </w:rPr>
                <w:t>Types of buoys</w:t>
              </w:r>
            </w:ins>
          </w:p>
          <w:p w14:paraId="411123AB" w14:textId="77777777" w:rsidR="000A604D" w:rsidRPr="005300C7" w:rsidRDefault="000A604D" w:rsidP="000A604D">
            <w:pPr>
              <w:pStyle w:val="Tablelevel3"/>
              <w:ind w:left="850"/>
              <w:rPr>
                <w:ins w:id="3369" w:author="Abercrombie, Kerrie" w:date="2021-01-22T13:39:00Z"/>
                <w:rFonts w:asciiTheme="minorHAnsi" w:hAnsiTheme="minorHAnsi" w:cstheme="minorHAnsi"/>
              </w:rPr>
            </w:pPr>
            <w:ins w:id="3370" w:author="Abercrombie, Kerrie" w:date="2021-01-22T13:39:00Z">
              <w:r w:rsidRPr="005300C7">
                <w:rPr>
                  <w:rFonts w:asciiTheme="minorHAnsi" w:hAnsiTheme="minorHAnsi" w:cstheme="minorHAnsi"/>
                </w:rPr>
                <w:lastRenderedPageBreak/>
                <w:t>Placement of buoys</w:t>
              </w:r>
            </w:ins>
          </w:p>
          <w:p w14:paraId="49921CBB" w14:textId="77777777" w:rsidR="000A604D" w:rsidRPr="005300C7" w:rsidRDefault="000A604D" w:rsidP="000A604D">
            <w:pPr>
              <w:pStyle w:val="Tablelevel3"/>
              <w:ind w:left="850"/>
              <w:rPr>
                <w:ins w:id="3371" w:author="Abercrombie, Kerrie" w:date="2021-01-22T13:39:00Z"/>
                <w:rFonts w:asciiTheme="minorHAnsi" w:hAnsiTheme="minorHAnsi" w:cstheme="minorHAnsi"/>
              </w:rPr>
            </w:pPr>
            <w:ins w:id="3372" w:author="Abercrombie, Kerrie" w:date="2021-01-22T13:39:00Z">
              <w:r w:rsidRPr="005300C7">
                <w:rPr>
                  <w:rFonts w:asciiTheme="minorHAnsi" w:hAnsiTheme="minorHAnsi" w:cstheme="minorHAnsi"/>
                </w:rPr>
                <w:t>Fundamental rules for safe navigation</w:t>
              </w:r>
            </w:ins>
          </w:p>
          <w:p w14:paraId="056501F6" w14:textId="77777777" w:rsidR="000A604D" w:rsidRPr="005300C7" w:rsidRDefault="000A604D" w:rsidP="000A604D">
            <w:pPr>
              <w:pStyle w:val="Tablelevel3"/>
              <w:ind w:left="850"/>
              <w:rPr>
                <w:ins w:id="3373" w:author="Abercrombie, Kerrie" w:date="2021-01-22T13:39:00Z"/>
                <w:rFonts w:asciiTheme="minorHAnsi" w:hAnsiTheme="minorHAnsi" w:cstheme="minorHAnsi"/>
              </w:rPr>
            </w:pPr>
            <w:ins w:id="3374" w:author="Abercrombie, Kerrie" w:date="2021-01-22T13:39:00Z">
              <w:r w:rsidRPr="005300C7">
                <w:rPr>
                  <w:rFonts w:asciiTheme="minorHAnsi" w:hAnsiTheme="minorHAnsi" w:cstheme="minorHAnsi"/>
                </w:rPr>
                <w:t xml:space="preserve">Chart symbols and abbreviations </w:t>
              </w:r>
            </w:ins>
          </w:p>
          <w:p w14:paraId="0F08ED8C" w14:textId="77777777" w:rsidR="000A604D" w:rsidRPr="005300C7" w:rsidRDefault="000A604D" w:rsidP="000A604D">
            <w:pPr>
              <w:pStyle w:val="Tablelevel3"/>
              <w:ind w:left="850"/>
              <w:rPr>
                <w:ins w:id="3375" w:author="Abercrombie, Kerrie" w:date="2021-01-22T13:39:00Z"/>
                <w:rFonts w:asciiTheme="minorHAnsi" w:hAnsiTheme="minorHAnsi" w:cstheme="minorHAnsi"/>
              </w:rPr>
            </w:pPr>
            <w:ins w:id="3376" w:author="Abercrombie, Kerrie" w:date="2021-01-22T13:39:00Z">
              <w:r w:rsidRPr="005300C7">
                <w:rPr>
                  <w:rFonts w:asciiTheme="minorHAnsi" w:hAnsiTheme="minorHAnsi" w:cstheme="minorHAnsi"/>
                </w:rPr>
                <w:t>Numbering of aids</w:t>
              </w:r>
            </w:ins>
          </w:p>
          <w:p w14:paraId="648DC9A8" w14:textId="77777777" w:rsidR="000A604D" w:rsidRPr="005300C7" w:rsidRDefault="000A604D" w:rsidP="000A604D">
            <w:pPr>
              <w:pStyle w:val="Tablelevel3"/>
              <w:ind w:left="850"/>
              <w:rPr>
                <w:ins w:id="3377" w:author="Abercrombie, Kerrie" w:date="2021-01-22T13:39:00Z"/>
                <w:rFonts w:asciiTheme="minorHAnsi" w:hAnsiTheme="minorHAnsi" w:cstheme="minorHAnsi"/>
              </w:rPr>
            </w:pPr>
            <w:proofErr w:type="spellStart"/>
            <w:ins w:id="3378" w:author="Abercrombie, Kerrie" w:date="2021-01-22T13:39:00Z">
              <w:r w:rsidRPr="005300C7">
                <w:rPr>
                  <w:rFonts w:asciiTheme="minorHAnsi" w:hAnsiTheme="minorHAnsi" w:cstheme="minorHAnsi"/>
                </w:rPr>
                <w:t>Topmarks</w:t>
              </w:r>
              <w:proofErr w:type="spellEnd"/>
            </w:ins>
          </w:p>
          <w:p w14:paraId="2E7E1BE8" w14:textId="77777777" w:rsidR="000A604D" w:rsidRPr="005300C7" w:rsidRDefault="000A604D" w:rsidP="000A604D">
            <w:pPr>
              <w:pStyle w:val="Tablelevel2"/>
              <w:ind w:left="567"/>
              <w:rPr>
                <w:ins w:id="3379" w:author="Abercrombie, Kerrie" w:date="2021-01-22T13:39:00Z"/>
                <w:rFonts w:asciiTheme="minorHAnsi" w:hAnsiTheme="minorHAnsi" w:cstheme="minorHAnsi"/>
                <w:sz w:val="20"/>
              </w:rPr>
            </w:pPr>
            <w:ins w:id="3380" w:author="Abercrombie, Kerrie" w:date="2021-01-22T13:39:00Z">
              <w:r w:rsidRPr="005300C7">
                <w:rPr>
                  <w:rFonts w:asciiTheme="minorHAnsi" w:hAnsiTheme="minorHAnsi" w:cstheme="minorHAnsi"/>
                  <w:sz w:val="20"/>
                </w:rPr>
                <w:t>Characteristics of fixed aids</w:t>
              </w:r>
            </w:ins>
          </w:p>
          <w:p w14:paraId="37016002" w14:textId="77777777" w:rsidR="000A604D" w:rsidRPr="005300C7" w:rsidRDefault="000A604D" w:rsidP="000A604D">
            <w:pPr>
              <w:pStyle w:val="Tablelevel3"/>
              <w:ind w:left="850"/>
              <w:rPr>
                <w:ins w:id="3381" w:author="Abercrombie, Kerrie" w:date="2021-01-22T13:39:00Z"/>
                <w:rFonts w:asciiTheme="minorHAnsi" w:hAnsiTheme="minorHAnsi" w:cstheme="minorHAnsi"/>
              </w:rPr>
            </w:pPr>
            <w:ins w:id="3382" w:author="Abercrombie, Kerrie" w:date="2021-01-22T13:39:00Z">
              <w:r w:rsidRPr="005300C7">
                <w:rPr>
                  <w:rFonts w:asciiTheme="minorHAnsi" w:hAnsiTheme="minorHAnsi" w:cstheme="minorHAnsi"/>
                </w:rPr>
                <w:t>Day beacons</w:t>
              </w:r>
            </w:ins>
          </w:p>
          <w:p w14:paraId="4ACD0691" w14:textId="77777777" w:rsidR="000A604D" w:rsidRPr="005300C7" w:rsidRDefault="000A604D" w:rsidP="000A604D">
            <w:pPr>
              <w:pStyle w:val="Tablelevel3"/>
              <w:ind w:left="850"/>
              <w:rPr>
                <w:ins w:id="3383" w:author="Abercrombie, Kerrie" w:date="2021-01-22T13:39:00Z"/>
                <w:rFonts w:asciiTheme="minorHAnsi" w:hAnsiTheme="minorHAnsi" w:cstheme="minorHAnsi"/>
              </w:rPr>
            </w:pPr>
            <w:ins w:id="3384" w:author="Abercrombie, Kerrie" w:date="2021-01-22T13:39:00Z">
              <w:r w:rsidRPr="005300C7">
                <w:rPr>
                  <w:rFonts w:asciiTheme="minorHAnsi" w:hAnsiTheme="minorHAnsi" w:cstheme="minorHAnsi"/>
                </w:rPr>
                <w:t>Light stations</w:t>
              </w:r>
            </w:ins>
          </w:p>
          <w:p w14:paraId="3681BA59" w14:textId="77777777" w:rsidR="000A604D" w:rsidRPr="005300C7" w:rsidRDefault="000A604D" w:rsidP="000A604D">
            <w:pPr>
              <w:pStyle w:val="Tablelevel3"/>
              <w:ind w:left="850"/>
              <w:rPr>
                <w:ins w:id="3385" w:author="Abercrombie, Kerrie" w:date="2021-01-22T13:39:00Z"/>
                <w:rFonts w:asciiTheme="minorHAnsi" w:hAnsiTheme="minorHAnsi" w:cstheme="minorHAnsi"/>
              </w:rPr>
            </w:pPr>
            <w:ins w:id="3386" w:author="Abercrombie, Kerrie" w:date="2021-01-22T13:39:00Z">
              <w:r w:rsidRPr="005300C7">
                <w:rPr>
                  <w:rFonts w:asciiTheme="minorHAnsi" w:hAnsiTheme="minorHAnsi" w:cstheme="minorHAnsi"/>
                </w:rPr>
                <w:t>Ranges</w:t>
              </w:r>
            </w:ins>
          </w:p>
          <w:p w14:paraId="29D6C1B9" w14:textId="77777777" w:rsidR="000A604D" w:rsidRPr="005300C7" w:rsidRDefault="000A604D" w:rsidP="000A604D">
            <w:pPr>
              <w:pStyle w:val="Tablelevel3"/>
              <w:ind w:left="850"/>
              <w:rPr>
                <w:ins w:id="3387" w:author="Abercrombie, Kerrie" w:date="2021-01-22T13:39:00Z"/>
                <w:rFonts w:asciiTheme="minorHAnsi" w:hAnsiTheme="minorHAnsi" w:cstheme="minorHAnsi"/>
              </w:rPr>
            </w:pPr>
            <w:ins w:id="3388" w:author="Abercrombie, Kerrie" w:date="2021-01-22T13:39:00Z">
              <w:r w:rsidRPr="005300C7">
                <w:rPr>
                  <w:rFonts w:asciiTheme="minorHAnsi" w:hAnsiTheme="minorHAnsi" w:cstheme="minorHAnsi"/>
                </w:rPr>
                <w:t>Sector lights</w:t>
              </w:r>
            </w:ins>
          </w:p>
          <w:p w14:paraId="2ED2A46F" w14:textId="77777777" w:rsidR="000A604D" w:rsidRPr="005300C7" w:rsidRDefault="000A604D" w:rsidP="000A604D">
            <w:pPr>
              <w:pStyle w:val="Tablelevel3"/>
              <w:ind w:left="850"/>
              <w:rPr>
                <w:ins w:id="3389" w:author="Abercrombie, Kerrie" w:date="2021-01-22T13:39:00Z"/>
                <w:rFonts w:asciiTheme="minorHAnsi" w:hAnsiTheme="minorHAnsi" w:cstheme="minorHAnsi"/>
              </w:rPr>
            </w:pPr>
            <w:ins w:id="3390" w:author="Abercrombie, Kerrie" w:date="2021-01-22T13:39:00Z">
              <w:r w:rsidRPr="005300C7">
                <w:rPr>
                  <w:rFonts w:asciiTheme="minorHAnsi" w:hAnsiTheme="minorHAnsi" w:cstheme="minorHAnsi"/>
                </w:rPr>
                <w:t>Leading lights</w:t>
              </w:r>
            </w:ins>
          </w:p>
          <w:p w14:paraId="58E05DEC" w14:textId="61FB0213" w:rsidR="000A604D" w:rsidRPr="005300C7" w:rsidRDefault="000A604D" w:rsidP="000A604D">
            <w:pPr>
              <w:pStyle w:val="Tabletext"/>
              <w:spacing w:before="0" w:after="0"/>
              <w:ind w:left="850" w:right="0"/>
              <w:rPr>
                <w:ins w:id="3391" w:author="Abercrombie, Kerrie" w:date="2021-01-22T13:39:00Z"/>
                <w:rFonts w:cstheme="minorHAnsi"/>
                <w:szCs w:val="20"/>
              </w:rPr>
            </w:pPr>
            <w:ins w:id="3392" w:author="Abercrombie, Kerrie" w:date="2021-01-22T13:39:00Z">
              <w:r w:rsidRPr="005300C7">
                <w:rPr>
                  <w:rFonts w:cstheme="minorHAnsi"/>
                  <w:szCs w:val="20"/>
                </w:rPr>
                <w:t>Fog signals</w:t>
              </w:r>
            </w:ins>
          </w:p>
        </w:tc>
        <w:tc>
          <w:tcPr>
            <w:tcW w:w="683" w:type="dxa"/>
            <w:shd w:val="clear" w:color="auto" w:fill="auto"/>
          </w:tcPr>
          <w:p w14:paraId="32800299" w14:textId="77777777" w:rsidR="000A604D" w:rsidRPr="005300C7" w:rsidRDefault="000A604D" w:rsidP="000A604D">
            <w:pPr>
              <w:pStyle w:val="Tabletext"/>
              <w:spacing w:before="0" w:after="0"/>
              <w:rPr>
                <w:ins w:id="3393" w:author="Abercrombie, Kerrie" w:date="2021-01-22T13:39:00Z"/>
                <w:rFonts w:cstheme="minorHAnsi"/>
                <w:b/>
                <w:szCs w:val="20"/>
              </w:rPr>
            </w:pPr>
          </w:p>
        </w:tc>
        <w:tc>
          <w:tcPr>
            <w:tcW w:w="3003" w:type="dxa"/>
            <w:shd w:val="clear" w:color="auto" w:fill="auto"/>
          </w:tcPr>
          <w:p w14:paraId="73F07594" w14:textId="758B853D" w:rsidR="000A604D" w:rsidRPr="005300C7" w:rsidRDefault="000A604D" w:rsidP="000A604D">
            <w:pPr>
              <w:pStyle w:val="Tabletext"/>
              <w:spacing w:before="0" w:after="0"/>
              <w:ind w:left="0" w:right="7"/>
              <w:rPr>
                <w:ins w:id="3394" w:author="Abercrombie, Kerrie" w:date="2021-01-22T13:39:00Z"/>
                <w:rFonts w:cstheme="minorHAnsi"/>
                <w:szCs w:val="20"/>
              </w:rPr>
            </w:pPr>
            <w:ins w:id="3395" w:author="Abercrombie, Kerrie" w:date="2021-01-22T13:39:00Z">
              <w:r w:rsidRPr="005300C7">
                <w:rPr>
                  <w:rFonts w:cstheme="minorHAnsi"/>
                  <w:szCs w:val="20"/>
                </w:rPr>
                <w:t>R42</w:t>
              </w:r>
            </w:ins>
          </w:p>
        </w:tc>
      </w:tr>
      <w:tr w:rsidR="000A604D" w:rsidRPr="005300C7" w14:paraId="5F905D24" w14:textId="77777777" w:rsidTr="002B5A22">
        <w:trPr>
          <w:trHeight w:val="60"/>
          <w:ins w:id="3396" w:author="Abercrombie, Kerrie" w:date="2021-01-22T13:39:00Z"/>
        </w:trPr>
        <w:tc>
          <w:tcPr>
            <w:tcW w:w="846" w:type="dxa"/>
            <w:vMerge/>
            <w:shd w:val="clear" w:color="auto" w:fill="auto"/>
          </w:tcPr>
          <w:p w14:paraId="7B5ADFC0" w14:textId="77777777" w:rsidR="000A604D" w:rsidRPr="005300C7" w:rsidRDefault="000A604D" w:rsidP="000A604D">
            <w:pPr>
              <w:pStyle w:val="Tabletext"/>
              <w:spacing w:before="0" w:after="0"/>
              <w:rPr>
                <w:ins w:id="3397" w:author="Abercrombie, Kerrie" w:date="2021-01-22T13:39:00Z"/>
                <w:rFonts w:cstheme="minorHAnsi"/>
                <w:b/>
                <w:szCs w:val="20"/>
              </w:rPr>
            </w:pPr>
          </w:p>
        </w:tc>
        <w:tc>
          <w:tcPr>
            <w:tcW w:w="4607" w:type="dxa"/>
            <w:vMerge/>
            <w:shd w:val="clear" w:color="auto" w:fill="auto"/>
          </w:tcPr>
          <w:p w14:paraId="7D3F19E7" w14:textId="77777777" w:rsidR="000A604D" w:rsidRPr="005300C7" w:rsidRDefault="000A604D" w:rsidP="000A604D">
            <w:pPr>
              <w:pStyle w:val="Tabletext"/>
              <w:spacing w:before="0" w:after="0"/>
              <w:ind w:left="0" w:right="0"/>
              <w:rPr>
                <w:ins w:id="3398" w:author="Abercrombie, Kerrie" w:date="2021-01-22T13:39:00Z"/>
                <w:rFonts w:cstheme="minorHAnsi"/>
                <w:szCs w:val="20"/>
              </w:rPr>
            </w:pPr>
          </w:p>
        </w:tc>
        <w:tc>
          <w:tcPr>
            <w:tcW w:w="921" w:type="dxa"/>
          </w:tcPr>
          <w:p w14:paraId="57EC4AB6" w14:textId="0A53B337" w:rsidR="000A604D" w:rsidRPr="005300C7" w:rsidRDefault="000A604D" w:rsidP="000A604D">
            <w:pPr>
              <w:pStyle w:val="Tabletext"/>
              <w:spacing w:before="0" w:after="0"/>
              <w:ind w:left="0" w:right="0"/>
              <w:rPr>
                <w:ins w:id="3399" w:author="Abercrombie, Kerrie" w:date="2021-01-25T09:04:00Z"/>
                <w:rFonts w:cstheme="minorHAnsi"/>
                <w:szCs w:val="20"/>
              </w:rPr>
            </w:pPr>
            <w:ins w:id="3400" w:author="Abercrombie, Kerrie" w:date="2021-01-25T09:04:00Z">
              <w:r w:rsidRPr="005300C7">
                <w:rPr>
                  <w:rFonts w:cstheme="minorHAnsi"/>
                  <w:szCs w:val="20"/>
                </w:rPr>
                <w:t>4.2.3</w:t>
              </w:r>
            </w:ins>
          </w:p>
        </w:tc>
        <w:tc>
          <w:tcPr>
            <w:tcW w:w="4607" w:type="dxa"/>
            <w:shd w:val="clear" w:color="auto" w:fill="auto"/>
          </w:tcPr>
          <w:p w14:paraId="2A0BA5BF" w14:textId="4E81782E" w:rsidR="000A604D" w:rsidRPr="005300C7" w:rsidRDefault="000A604D" w:rsidP="000A604D">
            <w:pPr>
              <w:pStyle w:val="Tabletext"/>
              <w:spacing w:before="0" w:after="0"/>
              <w:ind w:left="0" w:right="0"/>
              <w:rPr>
                <w:ins w:id="3401" w:author="Abercrombie, Kerrie" w:date="2021-01-22T13:39:00Z"/>
                <w:rFonts w:cstheme="minorHAnsi"/>
                <w:szCs w:val="20"/>
              </w:rPr>
            </w:pPr>
            <w:ins w:id="3402" w:author="Abercrombie, Kerrie" w:date="2021-01-22T13:39:00Z">
              <w:r w:rsidRPr="005300C7">
                <w:rPr>
                  <w:rFonts w:cstheme="minorHAnsi"/>
                  <w:szCs w:val="20"/>
                </w:rPr>
                <w:t xml:space="preserve">Radar Beacons (RACONS/ </w:t>
              </w:r>
              <w:proofErr w:type="spellStart"/>
              <w:r w:rsidRPr="005300C7">
                <w:rPr>
                  <w:rFonts w:cstheme="minorHAnsi"/>
                  <w:szCs w:val="20"/>
                </w:rPr>
                <w:t>Ramarks</w:t>
              </w:r>
              <w:proofErr w:type="spellEnd"/>
              <w:r w:rsidRPr="005300C7">
                <w:rPr>
                  <w:rFonts w:cstheme="minorHAnsi"/>
                  <w:szCs w:val="20"/>
                </w:rPr>
                <w:t>)</w:t>
              </w:r>
            </w:ins>
          </w:p>
          <w:p w14:paraId="1BE2583F" w14:textId="77777777" w:rsidR="000A604D" w:rsidRPr="005300C7" w:rsidRDefault="000A604D" w:rsidP="000A604D">
            <w:pPr>
              <w:pStyle w:val="Tabletext"/>
              <w:spacing w:before="0" w:after="0"/>
              <w:ind w:left="709"/>
              <w:rPr>
                <w:ins w:id="3403" w:author="Abercrombie, Kerrie" w:date="2021-01-22T13:39:00Z"/>
                <w:rFonts w:cstheme="minorHAnsi"/>
                <w:szCs w:val="20"/>
              </w:rPr>
            </w:pPr>
            <w:ins w:id="3404" w:author="Abercrombie, Kerrie" w:date="2021-01-22T13:39:00Z">
              <w:r w:rsidRPr="005300C7">
                <w:rPr>
                  <w:rFonts w:cstheme="minorHAnsi"/>
                  <w:szCs w:val="20"/>
                </w:rPr>
                <w:t>Purpose</w:t>
              </w:r>
            </w:ins>
          </w:p>
          <w:p w14:paraId="556023C8" w14:textId="77777777" w:rsidR="000A604D" w:rsidRPr="005300C7" w:rsidRDefault="000A604D" w:rsidP="000A604D">
            <w:pPr>
              <w:pStyle w:val="Tabletext"/>
              <w:spacing w:before="0" w:after="0"/>
              <w:ind w:left="709"/>
              <w:rPr>
                <w:ins w:id="3405" w:author="Abercrombie, Kerrie" w:date="2021-01-22T13:39:00Z"/>
                <w:rFonts w:cstheme="minorHAnsi"/>
                <w:szCs w:val="20"/>
              </w:rPr>
            </w:pPr>
            <w:ins w:id="3406" w:author="Abercrombie, Kerrie" w:date="2021-01-22T13:39:00Z">
              <w:r w:rsidRPr="005300C7">
                <w:rPr>
                  <w:rFonts w:cstheme="minorHAnsi"/>
                  <w:szCs w:val="20"/>
                </w:rPr>
                <w:t>Special characteristics</w:t>
              </w:r>
            </w:ins>
          </w:p>
          <w:p w14:paraId="644980A7" w14:textId="77777777" w:rsidR="000A604D" w:rsidRPr="005300C7" w:rsidRDefault="000A604D" w:rsidP="000A604D">
            <w:pPr>
              <w:pStyle w:val="Tabletext"/>
              <w:spacing w:before="0" w:after="0"/>
              <w:ind w:left="709" w:right="0"/>
              <w:rPr>
                <w:ins w:id="3407" w:author="Abercrombie, Kerrie" w:date="2021-01-22T13:39:00Z"/>
                <w:rFonts w:cstheme="minorHAnsi"/>
                <w:szCs w:val="20"/>
              </w:rPr>
            </w:pPr>
            <w:ins w:id="3408" w:author="Abercrombie, Kerrie" w:date="2021-01-22T13:39:00Z">
              <w:r w:rsidRPr="005300C7">
                <w:rPr>
                  <w:rFonts w:cstheme="minorHAnsi"/>
                  <w:szCs w:val="20"/>
                </w:rPr>
                <w:t>Recognition and identification</w:t>
              </w:r>
            </w:ins>
          </w:p>
          <w:p w14:paraId="78D1B571" w14:textId="72D96E11" w:rsidR="000A604D" w:rsidRPr="00C54C64" w:rsidRDefault="000A604D" w:rsidP="000A604D">
            <w:pPr>
              <w:pStyle w:val="Tablelevel1bold"/>
              <w:spacing w:before="0" w:after="0"/>
              <w:ind w:left="709"/>
              <w:rPr>
                <w:ins w:id="3409" w:author="Abercrombie, Kerrie" w:date="2021-01-22T13:39:00Z"/>
                <w:rFonts w:asciiTheme="minorHAnsi" w:hAnsiTheme="minorHAnsi" w:cstheme="minorHAnsi"/>
                <w:b w:val="0"/>
                <w:sz w:val="20"/>
                <w:szCs w:val="20"/>
              </w:rPr>
            </w:pPr>
            <w:ins w:id="3410" w:author="Abercrombie, Kerrie" w:date="2021-01-22T13:39:00Z">
              <w:r w:rsidRPr="00C54C64">
                <w:rPr>
                  <w:rFonts w:asciiTheme="minorHAnsi" w:hAnsiTheme="minorHAnsi" w:cstheme="minorHAnsi"/>
                  <w:b w:val="0"/>
                  <w:sz w:val="20"/>
                  <w:szCs w:val="20"/>
                </w:rPr>
                <w:t>Limitations</w:t>
              </w:r>
            </w:ins>
          </w:p>
        </w:tc>
        <w:tc>
          <w:tcPr>
            <w:tcW w:w="683" w:type="dxa"/>
            <w:shd w:val="clear" w:color="auto" w:fill="auto"/>
          </w:tcPr>
          <w:p w14:paraId="202A9A14" w14:textId="77777777" w:rsidR="000A604D" w:rsidRPr="005300C7" w:rsidRDefault="000A604D" w:rsidP="000A604D">
            <w:pPr>
              <w:pStyle w:val="Tabletext"/>
              <w:spacing w:before="0" w:after="0"/>
              <w:rPr>
                <w:ins w:id="3411" w:author="Abercrombie, Kerrie" w:date="2021-01-22T13:39:00Z"/>
                <w:rFonts w:cstheme="minorHAnsi"/>
                <w:b/>
                <w:szCs w:val="20"/>
              </w:rPr>
            </w:pPr>
          </w:p>
        </w:tc>
        <w:tc>
          <w:tcPr>
            <w:tcW w:w="3003" w:type="dxa"/>
            <w:shd w:val="clear" w:color="auto" w:fill="auto"/>
          </w:tcPr>
          <w:p w14:paraId="1D65A5A5" w14:textId="6A55DB74" w:rsidR="000A604D" w:rsidRPr="005300C7" w:rsidRDefault="000A604D" w:rsidP="000A604D">
            <w:pPr>
              <w:pStyle w:val="Tabletext"/>
              <w:spacing w:before="0" w:after="0"/>
              <w:ind w:left="0" w:right="7"/>
              <w:rPr>
                <w:ins w:id="3412" w:author="Abercrombie, Kerrie" w:date="2021-01-22T13:39:00Z"/>
                <w:rFonts w:cstheme="minorHAnsi"/>
                <w:szCs w:val="20"/>
              </w:rPr>
            </w:pPr>
            <w:ins w:id="3413" w:author="Abercrombie, Kerrie" w:date="2021-01-22T13:39:00Z">
              <w:r w:rsidRPr="005300C7">
                <w:rPr>
                  <w:rFonts w:cstheme="minorHAnsi"/>
                  <w:szCs w:val="20"/>
                </w:rPr>
                <w:t>R42</w:t>
              </w:r>
            </w:ins>
            <w:ins w:id="3414" w:author="Abercrombie, Kerrie" w:date="2021-01-25T10:23:00Z">
              <w:r>
                <w:rPr>
                  <w:rFonts w:cstheme="minorHAnsi"/>
                  <w:szCs w:val="20"/>
                </w:rPr>
                <w:t>, R34</w:t>
              </w:r>
            </w:ins>
          </w:p>
        </w:tc>
      </w:tr>
      <w:tr w:rsidR="000A604D" w:rsidRPr="005300C7" w14:paraId="4E4E9A85" w14:textId="77777777" w:rsidTr="002B5A22">
        <w:trPr>
          <w:trHeight w:val="60"/>
          <w:ins w:id="3415" w:author="Abercrombie, Kerrie" w:date="2021-01-22T13:39:00Z"/>
        </w:trPr>
        <w:tc>
          <w:tcPr>
            <w:tcW w:w="846" w:type="dxa"/>
            <w:vMerge/>
            <w:shd w:val="clear" w:color="auto" w:fill="auto"/>
          </w:tcPr>
          <w:p w14:paraId="7905B8A8" w14:textId="77777777" w:rsidR="000A604D" w:rsidRPr="005300C7" w:rsidRDefault="000A604D" w:rsidP="000A604D">
            <w:pPr>
              <w:pStyle w:val="Tabletext"/>
              <w:spacing w:before="0" w:after="0"/>
              <w:rPr>
                <w:ins w:id="3416" w:author="Abercrombie, Kerrie" w:date="2021-01-22T13:39:00Z"/>
                <w:rFonts w:cstheme="minorHAnsi"/>
                <w:b/>
                <w:szCs w:val="20"/>
              </w:rPr>
            </w:pPr>
          </w:p>
        </w:tc>
        <w:tc>
          <w:tcPr>
            <w:tcW w:w="4607" w:type="dxa"/>
            <w:vMerge/>
            <w:shd w:val="clear" w:color="auto" w:fill="auto"/>
          </w:tcPr>
          <w:p w14:paraId="2500EE46" w14:textId="77777777" w:rsidR="000A604D" w:rsidRPr="005300C7" w:rsidRDefault="000A604D" w:rsidP="000A604D">
            <w:pPr>
              <w:pStyle w:val="Tabletext"/>
              <w:spacing w:before="0" w:after="0"/>
              <w:ind w:left="0" w:right="0"/>
              <w:rPr>
                <w:ins w:id="3417" w:author="Abercrombie, Kerrie" w:date="2021-01-22T13:39:00Z"/>
                <w:rFonts w:cstheme="minorHAnsi"/>
                <w:szCs w:val="20"/>
              </w:rPr>
            </w:pPr>
          </w:p>
        </w:tc>
        <w:tc>
          <w:tcPr>
            <w:tcW w:w="921" w:type="dxa"/>
          </w:tcPr>
          <w:p w14:paraId="1F083FDC" w14:textId="480F033F" w:rsidR="000A604D" w:rsidRPr="005300C7" w:rsidRDefault="000A604D" w:rsidP="000A604D">
            <w:pPr>
              <w:pStyle w:val="Tabletext"/>
              <w:spacing w:before="0" w:after="0"/>
              <w:ind w:left="0" w:right="0"/>
              <w:rPr>
                <w:ins w:id="3418" w:author="Abercrombie, Kerrie" w:date="2021-01-25T09:04:00Z"/>
                <w:rFonts w:cstheme="minorHAnsi"/>
                <w:szCs w:val="20"/>
              </w:rPr>
            </w:pPr>
            <w:ins w:id="3419" w:author="Abercrombie, Kerrie" w:date="2021-01-25T09:04:00Z">
              <w:r w:rsidRPr="005300C7">
                <w:rPr>
                  <w:rFonts w:cstheme="minorHAnsi"/>
                  <w:szCs w:val="20"/>
                </w:rPr>
                <w:t>4.2.4</w:t>
              </w:r>
            </w:ins>
          </w:p>
        </w:tc>
        <w:tc>
          <w:tcPr>
            <w:tcW w:w="4607" w:type="dxa"/>
            <w:shd w:val="clear" w:color="auto" w:fill="auto"/>
          </w:tcPr>
          <w:p w14:paraId="3BD270B0" w14:textId="1EFB0555" w:rsidR="000A604D" w:rsidRPr="005300C7" w:rsidRDefault="000A604D" w:rsidP="000A604D">
            <w:pPr>
              <w:pStyle w:val="Tabletext"/>
              <w:spacing w:before="0" w:after="0"/>
              <w:ind w:left="0" w:right="0"/>
              <w:rPr>
                <w:ins w:id="3420" w:author="Abercrombie, Kerrie" w:date="2021-01-22T13:39:00Z"/>
                <w:rFonts w:cstheme="minorHAnsi"/>
                <w:szCs w:val="20"/>
              </w:rPr>
            </w:pPr>
            <w:ins w:id="3421" w:author="Abercrombie, Kerrie" w:date="2021-01-22T13:39:00Z">
              <w:r w:rsidRPr="005300C7">
                <w:rPr>
                  <w:rFonts w:cstheme="minorHAnsi"/>
                  <w:szCs w:val="20"/>
                </w:rPr>
                <w:t xml:space="preserve">Virtual </w:t>
              </w:r>
              <w:proofErr w:type="spellStart"/>
              <w:r w:rsidRPr="005300C7">
                <w:rPr>
                  <w:rFonts w:cstheme="minorHAnsi"/>
                  <w:szCs w:val="20"/>
                </w:rPr>
                <w:t>AtoNs</w:t>
              </w:r>
              <w:proofErr w:type="spellEnd"/>
            </w:ins>
          </w:p>
          <w:p w14:paraId="2FC1B166" w14:textId="1339EA87" w:rsidR="000A604D" w:rsidRPr="005300C7" w:rsidRDefault="000A604D" w:rsidP="000A604D">
            <w:pPr>
              <w:pStyle w:val="Tabletext"/>
              <w:spacing w:before="0" w:after="0"/>
              <w:ind w:left="709" w:right="0"/>
              <w:rPr>
                <w:ins w:id="3422" w:author="Abercrombie, Kerrie" w:date="2021-01-22T13:39:00Z"/>
                <w:rFonts w:cstheme="minorHAnsi"/>
                <w:szCs w:val="20"/>
              </w:rPr>
            </w:pPr>
            <w:ins w:id="3423" w:author="Abercrombie, Kerrie" w:date="2021-01-22T13:39:00Z">
              <w:r w:rsidRPr="005300C7">
                <w:rPr>
                  <w:rFonts w:cstheme="minorHAnsi"/>
                  <w:szCs w:val="20"/>
                </w:rPr>
                <w:t xml:space="preserve">Application and use of virtual </w:t>
              </w:r>
              <w:proofErr w:type="spellStart"/>
              <w:r w:rsidRPr="005300C7">
                <w:rPr>
                  <w:rFonts w:cstheme="minorHAnsi"/>
                  <w:szCs w:val="20"/>
                </w:rPr>
                <w:t>AtoNs</w:t>
              </w:r>
              <w:proofErr w:type="spellEnd"/>
            </w:ins>
          </w:p>
        </w:tc>
        <w:tc>
          <w:tcPr>
            <w:tcW w:w="683" w:type="dxa"/>
            <w:shd w:val="clear" w:color="auto" w:fill="auto"/>
          </w:tcPr>
          <w:p w14:paraId="34BF51D9" w14:textId="77777777" w:rsidR="000A604D" w:rsidRPr="005300C7" w:rsidRDefault="000A604D" w:rsidP="000A604D">
            <w:pPr>
              <w:pStyle w:val="Tabletext"/>
              <w:spacing w:before="0" w:after="0"/>
              <w:rPr>
                <w:ins w:id="3424" w:author="Abercrombie, Kerrie" w:date="2021-01-22T13:39:00Z"/>
                <w:rFonts w:cstheme="minorHAnsi"/>
                <w:b/>
                <w:szCs w:val="20"/>
              </w:rPr>
            </w:pPr>
          </w:p>
        </w:tc>
        <w:tc>
          <w:tcPr>
            <w:tcW w:w="3003" w:type="dxa"/>
            <w:shd w:val="clear" w:color="auto" w:fill="auto"/>
          </w:tcPr>
          <w:p w14:paraId="2AB3C9B9" w14:textId="77777777" w:rsidR="000A604D" w:rsidRPr="005300C7" w:rsidRDefault="000A604D" w:rsidP="000A604D">
            <w:pPr>
              <w:pStyle w:val="Tabletext"/>
              <w:spacing w:before="0" w:after="0"/>
              <w:ind w:left="0" w:right="7"/>
              <w:rPr>
                <w:ins w:id="3425" w:author="Abercrombie, Kerrie" w:date="2021-01-22T13:39:00Z"/>
                <w:rFonts w:cstheme="minorHAnsi"/>
                <w:szCs w:val="20"/>
              </w:rPr>
            </w:pPr>
          </w:p>
        </w:tc>
      </w:tr>
      <w:tr w:rsidR="000A604D" w:rsidRPr="005300C7" w14:paraId="61A2C399" w14:textId="77777777" w:rsidTr="00BF0549">
        <w:trPr>
          <w:trHeight w:val="60"/>
          <w:ins w:id="3426" w:author="Abercrombie, Kerrie" w:date="2021-01-22T13:39:00Z"/>
        </w:trPr>
        <w:tc>
          <w:tcPr>
            <w:tcW w:w="846" w:type="dxa"/>
            <w:shd w:val="clear" w:color="auto" w:fill="F2F2F2" w:themeFill="background1" w:themeFillShade="F2"/>
          </w:tcPr>
          <w:p w14:paraId="7DF18508" w14:textId="52697391" w:rsidR="000A604D" w:rsidRPr="005300C7" w:rsidRDefault="000A604D" w:rsidP="000A604D">
            <w:pPr>
              <w:pStyle w:val="Tabletext"/>
              <w:spacing w:before="0" w:after="0"/>
              <w:rPr>
                <w:ins w:id="3427" w:author="Abercrombie, Kerrie" w:date="2021-01-22T13:39:00Z"/>
                <w:rFonts w:cstheme="minorHAnsi"/>
                <w:b/>
                <w:szCs w:val="20"/>
              </w:rPr>
            </w:pPr>
            <w:ins w:id="3428" w:author="Abercrombie, Kerrie" w:date="2021-01-22T13:40:00Z">
              <w:r w:rsidRPr="005300C7">
                <w:rPr>
                  <w:rFonts w:cstheme="minorHAnsi"/>
                  <w:b/>
                  <w:szCs w:val="20"/>
                </w:rPr>
                <w:t>4</w:t>
              </w:r>
            </w:ins>
            <w:ins w:id="3429" w:author="Abercrombie, Kerrie" w:date="2021-01-22T13:39:00Z">
              <w:r w:rsidRPr="005300C7">
                <w:rPr>
                  <w:rFonts w:cstheme="minorHAnsi"/>
                  <w:b/>
                  <w:szCs w:val="20"/>
                </w:rPr>
                <w:t>.3</w:t>
              </w:r>
            </w:ins>
          </w:p>
        </w:tc>
        <w:tc>
          <w:tcPr>
            <w:tcW w:w="4607" w:type="dxa"/>
            <w:shd w:val="clear" w:color="auto" w:fill="F2F2F2" w:themeFill="background1" w:themeFillShade="F2"/>
          </w:tcPr>
          <w:p w14:paraId="78DFE96E" w14:textId="52869623" w:rsidR="000A604D" w:rsidRPr="005300C7" w:rsidRDefault="000A604D" w:rsidP="000A604D">
            <w:pPr>
              <w:pStyle w:val="Tabletext"/>
              <w:spacing w:before="0" w:after="0"/>
              <w:ind w:left="0" w:right="0"/>
              <w:rPr>
                <w:ins w:id="3430" w:author="Abercrombie, Kerrie" w:date="2021-01-22T13:39:00Z"/>
                <w:rFonts w:cstheme="minorHAnsi"/>
                <w:szCs w:val="20"/>
              </w:rPr>
            </w:pPr>
            <w:ins w:id="3431" w:author="Abercrombie, Kerrie" w:date="2021-01-22T13:39:00Z">
              <w:r w:rsidRPr="005300C7">
                <w:rPr>
                  <w:rFonts w:cstheme="minorHAnsi"/>
                  <w:b/>
                  <w:szCs w:val="20"/>
                </w:rPr>
                <w:t>USE OF SHIP TERMINOLOGY</w:t>
              </w:r>
            </w:ins>
          </w:p>
        </w:tc>
        <w:tc>
          <w:tcPr>
            <w:tcW w:w="921" w:type="dxa"/>
            <w:shd w:val="clear" w:color="auto" w:fill="F2F2F2" w:themeFill="background1" w:themeFillShade="F2"/>
          </w:tcPr>
          <w:p w14:paraId="37F4C683" w14:textId="77777777" w:rsidR="000A604D" w:rsidRPr="005300C7" w:rsidRDefault="000A604D" w:rsidP="000A604D">
            <w:pPr>
              <w:pStyle w:val="Tabletext"/>
              <w:spacing w:before="0" w:after="0"/>
              <w:ind w:left="0" w:right="0"/>
              <w:rPr>
                <w:ins w:id="3432" w:author="Abercrombie, Kerrie" w:date="2021-01-25T09:04:00Z"/>
                <w:rFonts w:cstheme="minorHAnsi"/>
                <w:szCs w:val="20"/>
              </w:rPr>
            </w:pPr>
          </w:p>
        </w:tc>
        <w:tc>
          <w:tcPr>
            <w:tcW w:w="4607" w:type="dxa"/>
            <w:shd w:val="clear" w:color="auto" w:fill="F2F2F2" w:themeFill="background1" w:themeFillShade="F2"/>
          </w:tcPr>
          <w:p w14:paraId="410B267C" w14:textId="1A869452" w:rsidR="000A604D" w:rsidRPr="005300C7" w:rsidRDefault="000A604D" w:rsidP="000A604D">
            <w:pPr>
              <w:pStyle w:val="Tabletext"/>
              <w:spacing w:before="0" w:after="0"/>
              <w:ind w:left="0" w:right="0"/>
              <w:rPr>
                <w:ins w:id="3433" w:author="Abercrombie, Kerrie" w:date="2021-01-22T13:39:00Z"/>
                <w:rFonts w:cstheme="minorHAnsi"/>
                <w:szCs w:val="20"/>
              </w:rPr>
            </w:pPr>
          </w:p>
        </w:tc>
        <w:tc>
          <w:tcPr>
            <w:tcW w:w="683" w:type="dxa"/>
            <w:shd w:val="clear" w:color="auto" w:fill="F2F2F2" w:themeFill="background1" w:themeFillShade="F2"/>
          </w:tcPr>
          <w:p w14:paraId="63D030E5" w14:textId="77777777" w:rsidR="000A604D" w:rsidRPr="005300C7" w:rsidRDefault="000A604D" w:rsidP="000A604D">
            <w:pPr>
              <w:pStyle w:val="Tabletext"/>
              <w:spacing w:before="0" w:after="0"/>
              <w:rPr>
                <w:ins w:id="3434" w:author="Abercrombie, Kerrie" w:date="2021-01-22T13:39:00Z"/>
                <w:rFonts w:cstheme="minorHAnsi"/>
                <w:b/>
                <w:szCs w:val="20"/>
              </w:rPr>
            </w:pPr>
          </w:p>
        </w:tc>
        <w:tc>
          <w:tcPr>
            <w:tcW w:w="3003" w:type="dxa"/>
            <w:shd w:val="clear" w:color="auto" w:fill="F2F2F2" w:themeFill="background1" w:themeFillShade="F2"/>
          </w:tcPr>
          <w:p w14:paraId="44F0B6D4" w14:textId="77777777" w:rsidR="000A604D" w:rsidRPr="005300C7" w:rsidRDefault="000A604D" w:rsidP="000A604D">
            <w:pPr>
              <w:pStyle w:val="Tabletext"/>
              <w:spacing w:before="0" w:after="0"/>
              <w:ind w:left="0" w:right="7"/>
              <w:rPr>
                <w:ins w:id="3435" w:author="Abercrombie, Kerrie" w:date="2021-01-22T13:39:00Z"/>
                <w:rFonts w:cstheme="minorHAnsi"/>
                <w:szCs w:val="20"/>
              </w:rPr>
            </w:pPr>
          </w:p>
        </w:tc>
      </w:tr>
      <w:tr w:rsidR="000A604D" w:rsidRPr="005300C7" w14:paraId="6DAA2BD6" w14:textId="77777777" w:rsidTr="002B5A22">
        <w:trPr>
          <w:trHeight w:val="60"/>
          <w:ins w:id="3436" w:author="Abercrombie, Kerrie" w:date="2021-01-22T13:39:00Z"/>
        </w:trPr>
        <w:tc>
          <w:tcPr>
            <w:tcW w:w="846" w:type="dxa"/>
            <w:vMerge w:val="restart"/>
            <w:shd w:val="clear" w:color="auto" w:fill="auto"/>
          </w:tcPr>
          <w:p w14:paraId="21464DC4" w14:textId="77777777" w:rsidR="000A604D" w:rsidRPr="005300C7" w:rsidRDefault="000A604D" w:rsidP="000A604D">
            <w:pPr>
              <w:pStyle w:val="Tabletext"/>
              <w:spacing w:before="0" w:after="0"/>
              <w:rPr>
                <w:ins w:id="3437" w:author="Abercrombie, Kerrie" w:date="2021-01-22T13:39:00Z"/>
                <w:rFonts w:cstheme="minorHAnsi"/>
                <w:b/>
                <w:szCs w:val="20"/>
              </w:rPr>
            </w:pPr>
          </w:p>
        </w:tc>
        <w:tc>
          <w:tcPr>
            <w:tcW w:w="4607" w:type="dxa"/>
            <w:vMerge w:val="restart"/>
            <w:shd w:val="clear" w:color="auto" w:fill="auto"/>
          </w:tcPr>
          <w:p w14:paraId="377686B6" w14:textId="784C5574" w:rsidR="000A604D" w:rsidRPr="00C54C64" w:rsidRDefault="000A604D" w:rsidP="000A604D">
            <w:pPr>
              <w:pStyle w:val="Tabletext"/>
              <w:spacing w:before="0" w:after="0"/>
              <w:ind w:left="0" w:right="0"/>
              <w:rPr>
                <w:ins w:id="3438" w:author="Abercrombie, Kerrie" w:date="2021-01-22T13:39:00Z"/>
                <w:rFonts w:cstheme="minorHAnsi"/>
                <w:b/>
                <w:i/>
                <w:szCs w:val="20"/>
              </w:rPr>
            </w:pPr>
            <w:ins w:id="3439" w:author="Abercrombie, Kerrie" w:date="2021-01-22T13:39:00Z">
              <w:r w:rsidRPr="00C54C64">
                <w:rPr>
                  <w:rFonts w:cstheme="minorHAnsi"/>
                  <w:i/>
                  <w:szCs w:val="20"/>
                </w:rPr>
                <w:t>Understand technical and nautical phrases commonly used with regards to ships</w:t>
              </w:r>
            </w:ins>
          </w:p>
        </w:tc>
        <w:tc>
          <w:tcPr>
            <w:tcW w:w="921" w:type="dxa"/>
          </w:tcPr>
          <w:p w14:paraId="24AC739D" w14:textId="02FC5F8F" w:rsidR="000A604D" w:rsidRPr="005300C7" w:rsidRDefault="000A604D" w:rsidP="000A604D">
            <w:pPr>
              <w:pStyle w:val="Tabletext"/>
              <w:spacing w:before="0" w:after="0"/>
              <w:ind w:left="0"/>
              <w:rPr>
                <w:ins w:id="3440" w:author="Abercrombie, Kerrie" w:date="2021-01-25T09:04:00Z"/>
                <w:rFonts w:cstheme="minorHAnsi"/>
                <w:szCs w:val="20"/>
              </w:rPr>
            </w:pPr>
            <w:ins w:id="3441" w:author="Abercrombie, Kerrie" w:date="2021-01-25T09:04:00Z">
              <w:r w:rsidRPr="005300C7">
                <w:rPr>
                  <w:rFonts w:cstheme="minorHAnsi"/>
                  <w:szCs w:val="20"/>
                </w:rPr>
                <w:t>4.3.1</w:t>
              </w:r>
            </w:ins>
          </w:p>
        </w:tc>
        <w:tc>
          <w:tcPr>
            <w:tcW w:w="4607" w:type="dxa"/>
            <w:shd w:val="clear" w:color="auto" w:fill="auto"/>
          </w:tcPr>
          <w:p w14:paraId="237742F8" w14:textId="44705652" w:rsidR="000A604D" w:rsidRPr="005300C7" w:rsidRDefault="000A604D" w:rsidP="000A604D">
            <w:pPr>
              <w:pStyle w:val="Tabletext"/>
              <w:spacing w:before="0" w:after="0"/>
              <w:ind w:left="0"/>
              <w:rPr>
                <w:ins w:id="3442" w:author="Abercrombie, Kerrie" w:date="2021-01-22T13:39:00Z"/>
                <w:rFonts w:cstheme="minorHAnsi"/>
                <w:szCs w:val="20"/>
              </w:rPr>
            </w:pPr>
            <w:ins w:id="3443" w:author="Abercrombie, Kerrie" w:date="2021-01-22T13:39:00Z">
              <w:r w:rsidRPr="005300C7">
                <w:rPr>
                  <w:rFonts w:cstheme="minorHAnsi"/>
                  <w:szCs w:val="20"/>
                </w:rPr>
                <w:t>Technical Phrases</w:t>
              </w:r>
            </w:ins>
          </w:p>
          <w:p w14:paraId="3150F970" w14:textId="77777777" w:rsidR="000A604D" w:rsidRPr="005300C7" w:rsidRDefault="000A604D" w:rsidP="000A604D">
            <w:pPr>
              <w:pStyle w:val="Tabletext"/>
              <w:spacing w:before="0" w:after="0"/>
              <w:ind w:left="709"/>
              <w:rPr>
                <w:ins w:id="3444" w:author="Abercrombie, Kerrie" w:date="2021-01-22T13:39:00Z"/>
                <w:rFonts w:cstheme="minorHAnsi"/>
                <w:szCs w:val="20"/>
              </w:rPr>
            </w:pPr>
            <w:ins w:id="3445" w:author="Abercrombie, Kerrie" w:date="2021-01-22T13:39:00Z">
              <w:r w:rsidRPr="005300C7">
                <w:rPr>
                  <w:rFonts w:cstheme="minorHAnsi"/>
                  <w:szCs w:val="20"/>
                </w:rPr>
                <w:t>Ship construction terms</w:t>
              </w:r>
            </w:ins>
          </w:p>
          <w:p w14:paraId="0A7E1342" w14:textId="77777777" w:rsidR="000A604D" w:rsidRPr="005300C7" w:rsidRDefault="000A604D" w:rsidP="000A604D">
            <w:pPr>
              <w:pStyle w:val="Tabletext"/>
              <w:spacing w:before="0" w:after="0"/>
              <w:ind w:left="709"/>
              <w:rPr>
                <w:ins w:id="3446" w:author="Abercrombie, Kerrie" w:date="2021-01-22T13:39:00Z"/>
                <w:rFonts w:cstheme="minorHAnsi"/>
                <w:szCs w:val="20"/>
              </w:rPr>
            </w:pPr>
            <w:ins w:id="3447" w:author="Abercrombie, Kerrie" w:date="2021-01-22T13:39:00Z">
              <w:r w:rsidRPr="005300C7">
                <w:rPr>
                  <w:rFonts w:cstheme="minorHAnsi"/>
                  <w:szCs w:val="20"/>
                </w:rPr>
                <w:t>Ship dimensions - i.e. LOA, LBP, beam, draught, air draught</w:t>
              </w:r>
            </w:ins>
          </w:p>
          <w:p w14:paraId="21B58F17" w14:textId="77777777" w:rsidR="000A604D" w:rsidRPr="005300C7" w:rsidRDefault="000A604D" w:rsidP="000A604D">
            <w:pPr>
              <w:pStyle w:val="Tabletext"/>
              <w:spacing w:before="0" w:after="0"/>
              <w:ind w:left="709"/>
              <w:rPr>
                <w:ins w:id="3448" w:author="Abercrombie, Kerrie" w:date="2021-01-22T13:39:00Z"/>
                <w:rFonts w:cstheme="minorHAnsi"/>
                <w:szCs w:val="20"/>
              </w:rPr>
            </w:pPr>
            <w:ins w:id="3449" w:author="Abercrombie, Kerrie" w:date="2021-01-22T13:39:00Z">
              <w:r w:rsidRPr="005300C7">
                <w:rPr>
                  <w:rFonts w:cstheme="minorHAnsi"/>
                  <w:szCs w:val="20"/>
                </w:rPr>
                <w:t>Hull structure - i.e. types of bows, sterns</w:t>
              </w:r>
            </w:ins>
          </w:p>
          <w:p w14:paraId="591AD4C6" w14:textId="4D3F1D1A" w:rsidR="000A604D" w:rsidRPr="005300C7" w:rsidRDefault="000A604D" w:rsidP="000A604D">
            <w:pPr>
              <w:pStyle w:val="Tabletext"/>
              <w:spacing w:before="0" w:after="0"/>
              <w:ind w:left="709" w:right="0"/>
              <w:rPr>
                <w:ins w:id="3450" w:author="Abercrombie, Kerrie" w:date="2021-01-22T13:39:00Z"/>
                <w:rFonts w:cstheme="minorHAnsi"/>
                <w:szCs w:val="20"/>
              </w:rPr>
            </w:pPr>
            <w:proofErr w:type="spellStart"/>
            <w:ins w:id="3451" w:author="Abercrombie, Kerrie" w:date="2021-01-22T13:39:00Z">
              <w:r w:rsidRPr="005300C7">
                <w:rPr>
                  <w:rFonts w:cstheme="minorHAnsi"/>
                  <w:szCs w:val="20"/>
                </w:rPr>
                <w:t>Loadlines</w:t>
              </w:r>
              <w:proofErr w:type="spellEnd"/>
              <w:r w:rsidRPr="005300C7">
                <w:rPr>
                  <w:rFonts w:cstheme="minorHAnsi"/>
                  <w:szCs w:val="20"/>
                </w:rPr>
                <w:t xml:space="preserve"> draught marks </w:t>
              </w:r>
            </w:ins>
          </w:p>
        </w:tc>
        <w:tc>
          <w:tcPr>
            <w:tcW w:w="683" w:type="dxa"/>
            <w:shd w:val="clear" w:color="auto" w:fill="auto"/>
          </w:tcPr>
          <w:p w14:paraId="756195E7" w14:textId="77777777" w:rsidR="000A604D" w:rsidRPr="005300C7" w:rsidRDefault="000A604D" w:rsidP="000A604D">
            <w:pPr>
              <w:pStyle w:val="Tabletext"/>
              <w:spacing w:before="0" w:after="0"/>
              <w:rPr>
                <w:ins w:id="3452" w:author="Abercrombie, Kerrie" w:date="2021-01-22T13:39:00Z"/>
                <w:rFonts w:cstheme="minorHAnsi"/>
                <w:b/>
                <w:szCs w:val="20"/>
              </w:rPr>
            </w:pPr>
          </w:p>
        </w:tc>
        <w:tc>
          <w:tcPr>
            <w:tcW w:w="3003" w:type="dxa"/>
            <w:shd w:val="clear" w:color="auto" w:fill="auto"/>
          </w:tcPr>
          <w:p w14:paraId="3BC0C74A" w14:textId="77777777" w:rsidR="000A604D" w:rsidRPr="005300C7" w:rsidRDefault="000A604D" w:rsidP="000A604D">
            <w:pPr>
              <w:pStyle w:val="Tabletext"/>
              <w:spacing w:before="0" w:after="0"/>
              <w:ind w:left="0" w:right="7"/>
              <w:rPr>
                <w:ins w:id="3453" w:author="Abercrombie, Kerrie" w:date="2021-01-22T13:39:00Z"/>
                <w:rFonts w:cstheme="minorHAnsi"/>
                <w:szCs w:val="20"/>
              </w:rPr>
            </w:pPr>
          </w:p>
        </w:tc>
      </w:tr>
      <w:tr w:rsidR="000A604D" w:rsidRPr="005300C7" w14:paraId="5428E31E" w14:textId="77777777" w:rsidTr="002B5A22">
        <w:trPr>
          <w:trHeight w:val="60"/>
          <w:ins w:id="3454" w:author="Abercrombie, Kerrie" w:date="2021-01-22T13:39:00Z"/>
        </w:trPr>
        <w:tc>
          <w:tcPr>
            <w:tcW w:w="846" w:type="dxa"/>
            <w:vMerge/>
            <w:shd w:val="clear" w:color="auto" w:fill="auto"/>
          </w:tcPr>
          <w:p w14:paraId="66C4727E" w14:textId="77777777" w:rsidR="000A604D" w:rsidRPr="005300C7" w:rsidRDefault="000A604D" w:rsidP="000A604D">
            <w:pPr>
              <w:pStyle w:val="Tabletext"/>
              <w:spacing w:before="0" w:after="0"/>
              <w:rPr>
                <w:ins w:id="3455" w:author="Abercrombie, Kerrie" w:date="2021-01-22T13:39:00Z"/>
                <w:rFonts w:cstheme="minorHAnsi"/>
                <w:b/>
                <w:szCs w:val="20"/>
              </w:rPr>
            </w:pPr>
          </w:p>
        </w:tc>
        <w:tc>
          <w:tcPr>
            <w:tcW w:w="4607" w:type="dxa"/>
            <w:vMerge/>
            <w:shd w:val="clear" w:color="auto" w:fill="auto"/>
          </w:tcPr>
          <w:p w14:paraId="768373C6" w14:textId="77777777" w:rsidR="000A604D" w:rsidRPr="005300C7" w:rsidRDefault="000A604D" w:rsidP="000A604D">
            <w:pPr>
              <w:pStyle w:val="Tabletext"/>
              <w:spacing w:before="0" w:after="0"/>
              <w:ind w:left="0" w:right="0"/>
              <w:rPr>
                <w:ins w:id="3456" w:author="Abercrombie, Kerrie" w:date="2021-01-22T13:39:00Z"/>
                <w:rFonts w:cstheme="minorHAnsi"/>
                <w:szCs w:val="20"/>
              </w:rPr>
            </w:pPr>
          </w:p>
        </w:tc>
        <w:tc>
          <w:tcPr>
            <w:tcW w:w="921" w:type="dxa"/>
          </w:tcPr>
          <w:p w14:paraId="4363570B" w14:textId="26EA91FF" w:rsidR="000A604D" w:rsidRPr="009F7283" w:rsidRDefault="000A604D" w:rsidP="000A604D">
            <w:pPr>
              <w:pStyle w:val="Tablelevel1bold"/>
              <w:spacing w:before="0" w:after="0"/>
              <w:rPr>
                <w:ins w:id="3457" w:author="Abercrombie, Kerrie" w:date="2021-01-25T09:04:00Z"/>
                <w:rFonts w:asciiTheme="minorHAnsi" w:hAnsiTheme="minorHAnsi" w:cstheme="minorHAnsi"/>
                <w:b w:val="0"/>
                <w:sz w:val="20"/>
                <w:szCs w:val="20"/>
              </w:rPr>
            </w:pPr>
            <w:ins w:id="3458" w:author="Abercrombie, Kerrie" w:date="2021-01-25T09:04:00Z">
              <w:r w:rsidRPr="009F7283">
                <w:rPr>
                  <w:rFonts w:asciiTheme="minorHAnsi" w:hAnsiTheme="minorHAnsi" w:cstheme="minorHAnsi"/>
                  <w:b w:val="0"/>
                  <w:sz w:val="20"/>
                  <w:szCs w:val="20"/>
                </w:rPr>
                <w:t>4.3.2</w:t>
              </w:r>
            </w:ins>
          </w:p>
        </w:tc>
        <w:tc>
          <w:tcPr>
            <w:tcW w:w="4607" w:type="dxa"/>
            <w:shd w:val="clear" w:color="auto" w:fill="auto"/>
          </w:tcPr>
          <w:p w14:paraId="277611F5" w14:textId="06DC1020" w:rsidR="000A604D" w:rsidRPr="005300C7" w:rsidRDefault="000A604D" w:rsidP="000A604D">
            <w:pPr>
              <w:pStyle w:val="Tablelevel1bold"/>
              <w:spacing w:before="0" w:after="0"/>
              <w:rPr>
                <w:ins w:id="3459" w:author="Abercrombie, Kerrie" w:date="2021-01-22T13:39:00Z"/>
                <w:rFonts w:asciiTheme="minorHAnsi" w:hAnsiTheme="minorHAnsi" w:cstheme="minorHAnsi"/>
                <w:b w:val="0"/>
                <w:sz w:val="20"/>
                <w:szCs w:val="20"/>
              </w:rPr>
            </w:pPr>
            <w:ins w:id="3460" w:author="Abercrombie, Kerrie" w:date="2021-01-22T13:39:00Z">
              <w:r w:rsidRPr="005300C7">
                <w:rPr>
                  <w:rFonts w:asciiTheme="minorHAnsi" w:hAnsiTheme="minorHAnsi" w:cstheme="minorHAnsi"/>
                  <w:b w:val="0"/>
                  <w:sz w:val="20"/>
                  <w:szCs w:val="20"/>
                </w:rPr>
                <w:t xml:space="preserve">Nautical phrases </w:t>
              </w:r>
            </w:ins>
          </w:p>
          <w:p w14:paraId="779BBBAB" w14:textId="77777777" w:rsidR="000A604D" w:rsidRPr="005300C7" w:rsidRDefault="000A604D" w:rsidP="000A604D">
            <w:pPr>
              <w:pStyle w:val="Tablelevel2"/>
              <w:ind w:left="709"/>
              <w:rPr>
                <w:ins w:id="3461" w:author="Abercrombie, Kerrie" w:date="2021-01-22T13:39:00Z"/>
                <w:rFonts w:asciiTheme="minorHAnsi" w:hAnsiTheme="minorHAnsi" w:cstheme="minorHAnsi"/>
                <w:sz w:val="20"/>
              </w:rPr>
            </w:pPr>
            <w:ins w:id="3462" w:author="Abercrombie, Kerrie" w:date="2021-01-22T13:39:00Z">
              <w:r w:rsidRPr="005300C7">
                <w:rPr>
                  <w:rFonts w:asciiTheme="minorHAnsi" w:hAnsiTheme="minorHAnsi" w:cstheme="minorHAnsi"/>
                  <w:sz w:val="20"/>
                </w:rPr>
                <w:t>Directions/relative bearings</w:t>
              </w:r>
            </w:ins>
          </w:p>
          <w:p w14:paraId="2BFD7A8D" w14:textId="2C7B7CE4" w:rsidR="000A604D" w:rsidRPr="005300C7" w:rsidRDefault="000A604D" w:rsidP="000A604D">
            <w:pPr>
              <w:pStyle w:val="Tabletext"/>
              <w:spacing w:before="0" w:after="0"/>
              <w:ind w:left="709"/>
              <w:rPr>
                <w:ins w:id="3463" w:author="Abercrombie, Kerrie" w:date="2021-01-22T13:39:00Z"/>
                <w:rFonts w:cstheme="minorHAnsi"/>
                <w:szCs w:val="20"/>
              </w:rPr>
            </w:pPr>
            <w:ins w:id="3464" w:author="Abercrombie, Kerrie" w:date="2021-01-22T13:39:00Z">
              <w:r w:rsidRPr="005300C7">
                <w:rPr>
                  <w:rFonts w:cstheme="minorHAnsi"/>
                  <w:szCs w:val="20"/>
                </w:rPr>
                <w:t>Numbers</w:t>
              </w:r>
              <w:r w:rsidRPr="005300C7">
                <w:rPr>
                  <w:rFonts w:cstheme="minorHAnsi"/>
                  <w:szCs w:val="20"/>
                </w:rPr>
                <w:br/>
                <w:t>Mooring/anchoring terms</w:t>
              </w:r>
            </w:ins>
          </w:p>
        </w:tc>
        <w:tc>
          <w:tcPr>
            <w:tcW w:w="683" w:type="dxa"/>
            <w:shd w:val="clear" w:color="auto" w:fill="auto"/>
          </w:tcPr>
          <w:p w14:paraId="3653445F" w14:textId="77777777" w:rsidR="000A604D" w:rsidRPr="005300C7" w:rsidRDefault="000A604D" w:rsidP="000A604D">
            <w:pPr>
              <w:pStyle w:val="Tabletext"/>
              <w:spacing w:before="0" w:after="0"/>
              <w:rPr>
                <w:ins w:id="3465" w:author="Abercrombie, Kerrie" w:date="2021-01-22T13:39:00Z"/>
                <w:rFonts w:cstheme="minorHAnsi"/>
                <w:b/>
                <w:szCs w:val="20"/>
              </w:rPr>
            </w:pPr>
          </w:p>
        </w:tc>
        <w:tc>
          <w:tcPr>
            <w:tcW w:w="3003" w:type="dxa"/>
            <w:shd w:val="clear" w:color="auto" w:fill="auto"/>
          </w:tcPr>
          <w:p w14:paraId="3372BF7D" w14:textId="77777777" w:rsidR="000A604D" w:rsidRPr="005300C7" w:rsidRDefault="000A604D" w:rsidP="000A604D">
            <w:pPr>
              <w:pStyle w:val="Tabletext"/>
              <w:spacing w:before="0" w:after="0"/>
              <w:ind w:left="0" w:right="7"/>
              <w:rPr>
                <w:ins w:id="3466" w:author="Abercrombie, Kerrie" w:date="2021-01-22T13:39:00Z"/>
                <w:rFonts w:cstheme="minorHAnsi"/>
                <w:szCs w:val="20"/>
              </w:rPr>
            </w:pPr>
          </w:p>
        </w:tc>
      </w:tr>
      <w:tr w:rsidR="000A604D" w:rsidRPr="005300C7" w14:paraId="34FD4578" w14:textId="77777777" w:rsidTr="00BF0549">
        <w:trPr>
          <w:trHeight w:val="60"/>
          <w:ins w:id="3467" w:author="Abercrombie, Kerrie" w:date="2021-01-22T13:39:00Z"/>
        </w:trPr>
        <w:tc>
          <w:tcPr>
            <w:tcW w:w="846" w:type="dxa"/>
            <w:shd w:val="clear" w:color="auto" w:fill="F2F2F2" w:themeFill="background1" w:themeFillShade="F2"/>
          </w:tcPr>
          <w:p w14:paraId="6FD22148" w14:textId="3851B7B9" w:rsidR="000A604D" w:rsidRPr="005300C7" w:rsidRDefault="000A604D" w:rsidP="000A604D">
            <w:pPr>
              <w:pStyle w:val="Tabletext"/>
              <w:spacing w:before="0" w:after="0"/>
              <w:rPr>
                <w:ins w:id="3468" w:author="Abercrombie, Kerrie" w:date="2021-01-22T13:39:00Z"/>
                <w:rFonts w:cstheme="minorHAnsi"/>
                <w:b/>
                <w:szCs w:val="20"/>
              </w:rPr>
            </w:pPr>
            <w:ins w:id="3469" w:author="Abercrombie, Kerrie" w:date="2021-01-22T13:41:00Z">
              <w:r w:rsidRPr="005300C7">
                <w:rPr>
                  <w:rFonts w:cstheme="minorHAnsi"/>
                  <w:b/>
                  <w:szCs w:val="20"/>
                </w:rPr>
                <w:lastRenderedPageBreak/>
                <w:t>4</w:t>
              </w:r>
            </w:ins>
            <w:ins w:id="3470" w:author="Abercrombie, Kerrie" w:date="2021-01-22T13:39:00Z">
              <w:r w:rsidRPr="005300C7">
                <w:rPr>
                  <w:rFonts w:cstheme="minorHAnsi"/>
                  <w:b/>
                  <w:szCs w:val="20"/>
                </w:rPr>
                <w:t>.4</w:t>
              </w:r>
            </w:ins>
          </w:p>
        </w:tc>
        <w:tc>
          <w:tcPr>
            <w:tcW w:w="4607" w:type="dxa"/>
            <w:shd w:val="clear" w:color="auto" w:fill="F2F2F2" w:themeFill="background1" w:themeFillShade="F2"/>
          </w:tcPr>
          <w:p w14:paraId="08840134" w14:textId="1A48072C" w:rsidR="000A604D" w:rsidRPr="005300C7" w:rsidRDefault="000A604D" w:rsidP="000A604D">
            <w:pPr>
              <w:pStyle w:val="Tabletext"/>
              <w:spacing w:before="0" w:after="0"/>
              <w:ind w:left="0" w:right="0"/>
              <w:rPr>
                <w:ins w:id="3471" w:author="Abercrombie, Kerrie" w:date="2021-01-22T13:39:00Z"/>
                <w:rFonts w:cstheme="minorHAnsi"/>
                <w:szCs w:val="20"/>
              </w:rPr>
            </w:pPr>
            <w:ins w:id="3472" w:author="Abercrombie, Kerrie" w:date="2021-01-22T13:39:00Z">
              <w:r w:rsidRPr="005300C7">
                <w:rPr>
                  <w:rFonts w:cstheme="minorHAnsi"/>
                  <w:b/>
                  <w:szCs w:val="20"/>
                </w:rPr>
                <w:t>INTRODUCTION TO SHIP STABILITY</w:t>
              </w:r>
            </w:ins>
          </w:p>
        </w:tc>
        <w:tc>
          <w:tcPr>
            <w:tcW w:w="921" w:type="dxa"/>
            <w:shd w:val="clear" w:color="auto" w:fill="F2F2F2" w:themeFill="background1" w:themeFillShade="F2"/>
          </w:tcPr>
          <w:p w14:paraId="3FC1B2B3" w14:textId="77777777" w:rsidR="000A604D" w:rsidRPr="005300C7" w:rsidRDefault="000A604D" w:rsidP="000A604D">
            <w:pPr>
              <w:pStyle w:val="Tablelevel1bold"/>
              <w:spacing w:before="0" w:after="0"/>
              <w:rPr>
                <w:ins w:id="3473" w:author="Abercrombie, Kerrie" w:date="2021-01-25T09:04:00Z"/>
                <w:rFonts w:asciiTheme="minorHAnsi" w:hAnsiTheme="minorHAnsi" w:cstheme="minorHAnsi"/>
                <w:b w:val="0"/>
                <w:sz w:val="20"/>
                <w:szCs w:val="20"/>
              </w:rPr>
            </w:pPr>
          </w:p>
        </w:tc>
        <w:tc>
          <w:tcPr>
            <w:tcW w:w="4607" w:type="dxa"/>
            <w:shd w:val="clear" w:color="auto" w:fill="F2F2F2" w:themeFill="background1" w:themeFillShade="F2"/>
          </w:tcPr>
          <w:p w14:paraId="4B2EE1A9" w14:textId="550F1C68" w:rsidR="000A604D" w:rsidRPr="005300C7" w:rsidRDefault="000A604D" w:rsidP="000A604D">
            <w:pPr>
              <w:pStyle w:val="Tablelevel1bold"/>
              <w:spacing w:before="0" w:after="0"/>
              <w:rPr>
                <w:ins w:id="3474" w:author="Abercrombie, Kerrie" w:date="2021-01-22T13:39:00Z"/>
                <w:rFonts w:asciiTheme="minorHAnsi" w:hAnsiTheme="minorHAnsi" w:cstheme="minorHAnsi"/>
                <w:b w:val="0"/>
                <w:sz w:val="20"/>
                <w:szCs w:val="20"/>
              </w:rPr>
            </w:pPr>
          </w:p>
        </w:tc>
        <w:tc>
          <w:tcPr>
            <w:tcW w:w="683" w:type="dxa"/>
            <w:shd w:val="clear" w:color="auto" w:fill="F2F2F2" w:themeFill="background1" w:themeFillShade="F2"/>
          </w:tcPr>
          <w:p w14:paraId="6093EBF5" w14:textId="77777777" w:rsidR="000A604D" w:rsidRPr="005300C7" w:rsidRDefault="000A604D" w:rsidP="000A604D">
            <w:pPr>
              <w:pStyle w:val="Tabletext"/>
              <w:spacing w:before="0" w:after="0"/>
              <w:rPr>
                <w:ins w:id="3475" w:author="Abercrombie, Kerrie" w:date="2021-01-22T13:39:00Z"/>
                <w:rFonts w:cstheme="minorHAnsi"/>
                <w:b/>
                <w:szCs w:val="20"/>
              </w:rPr>
            </w:pPr>
          </w:p>
        </w:tc>
        <w:tc>
          <w:tcPr>
            <w:tcW w:w="3003" w:type="dxa"/>
            <w:shd w:val="clear" w:color="auto" w:fill="F2F2F2" w:themeFill="background1" w:themeFillShade="F2"/>
          </w:tcPr>
          <w:p w14:paraId="25CFEE7F" w14:textId="77777777" w:rsidR="000A604D" w:rsidRPr="005300C7" w:rsidRDefault="000A604D" w:rsidP="000A604D">
            <w:pPr>
              <w:pStyle w:val="Tabletext"/>
              <w:spacing w:before="0" w:after="0"/>
              <w:ind w:left="0" w:right="7"/>
              <w:rPr>
                <w:ins w:id="3476" w:author="Abercrombie, Kerrie" w:date="2021-01-22T13:39:00Z"/>
                <w:rFonts w:cstheme="minorHAnsi"/>
                <w:szCs w:val="20"/>
              </w:rPr>
            </w:pPr>
          </w:p>
        </w:tc>
      </w:tr>
      <w:tr w:rsidR="000A604D" w:rsidRPr="005300C7" w14:paraId="00FC3BB8" w14:textId="77777777" w:rsidTr="002B5A22">
        <w:trPr>
          <w:trHeight w:val="60"/>
          <w:ins w:id="3477" w:author="Abercrombie, Kerrie" w:date="2021-01-22T13:39:00Z"/>
        </w:trPr>
        <w:tc>
          <w:tcPr>
            <w:tcW w:w="846" w:type="dxa"/>
            <w:vMerge w:val="restart"/>
            <w:shd w:val="clear" w:color="auto" w:fill="auto"/>
          </w:tcPr>
          <w:p w14:paraId="4463F0A1" w14:textId="77777777" w:rsidR="000A604D" w:rsidRPr="005300C7" w:rsidRDefault="000A604D" w:rsidP="000A604D">
            <w:pPr>
              <w:pStyle w:val="Tabletext"/>
              <w:spacing w:before="0" w:after="0"/>
              <w:rPr>
                <w:ins w:id="3478" w:author="Abercrombie, Kerrie" w:date="2021-01-22T13:39:00Z"/>
                <w:rFonts w:cstheme="minorHAnsi"/>
                <w:b/>
                <w:szCs w:val="20"/>
              </w:rPr>
            </w:pPr>
          </w:p>
        </w:tc>
        <w:tc>
          <w:tcPr>
            <w:tcW w:w="4607" w:type="dxa"/>
            <w:vMerge w:val="restart"/>
            <w:shd w:val="clear" w:color="auto" w:fill="auto"/>
          </w:tcPr>
          <w:p w14:paraId="7EE9EE95" w14:textId="72708239" w:rsidR="000A604D" w:rsidRPr="009F7283" w:rsidRDefault="000A604D" w:rsidP="000A604D">
            <w:pPr>
              <w:pStyle w:val="Tabletext"/>
              <w:spacing w:before="0" w:after="0"/>
              <w:ind w:left="0" w:right="0"/>
              <w:rPr>
                <w:ins w:id="3479" w:author="Abercrombie, Kerrie" w:date="2021-01-22T13:39:00Z"/>
                <w:rFonts w:cstheme="minorHAnsi"/>
                <w:b/>
                <w:i/>
                <w:szCs w:val="20"/>
              </w:rPr>
            </w:pPr>
            <w:ins w:id="3480" w:author="Abercrombie, Kerrie" w:date="2021-01-22T13:39:00Z">
              <w:r w:rsidRPr="009F7283">
                <w:rPr>
                  <w:rFonts w:cstheme="minorHAnsi"/>
                  <w:i/>
                  <w:szCs w:val="20"/>
                </w:rPr>
                <w:t>Understand the principles of ship stability</w:t>
              </w:r>
            </w:ins>
          </w:p>
        </w:tc>
        <w:tc>
          <w:tcPr>
            <w:tcW w:w="921" w:type="dxa"/>
          </w:tcPr>
          <w:p w14:paraId="3814860A" w14:textId="0FEF9B17" w:rsidR="000A604D" w:rsidRPr="009F7283" w:rsidRDefault="000A604D" w:rsidP="000A604D">
            <w:pPr>
              <w:pStyle w:val="Tablelevel1bold"/>
              <w:spacing w:before="0" w:after="0"/>
              <w:rPr>
                <w:ins w:id="3481" w:author="Abercrombie, Kerrie" w:date="2021-01-25T09:04:00Z"/>
                <w:rFonts w:asciiTheme="minorHAnsi" w:hAnsiTheme="minorHAnsi" w:cstheme="minorHAnsi"/>
                <w:b w:val="0"/>
                <w:sz w:val="20"/>
                <w:szCs w:val="20"/>
              </w:rPr>
            </w:pPr>
            <w:ins w:id="3482" w:author="Abercrombie, Kerrie" w:date="2021-01-25T09:04:00Z">
              <w:r w:rsidRPr="009F7283">
                <w:rPr>
                  <w:rFonts w:asciiTheme="minorHAnsi" w:hAnsiTheme="minorHAnsi" w:cstheme="minorHAnsi"/>
                  <w:b w:val="0"/>
                  <w:sz w:val="20"/>
                  <w:szCs w:val="20"/>
                </w:rPr>
                <w:t>4.4.1</w:t>
              </w:r>
            </w:ins>
          </w:p>
        </w:tc>
        <w:tc>
          <w:tcPr>
            <w:tcW w:w="4607" w:type="dxa"/>
            <w:shd w:val="clear" w:color="auto" w:fill="auto"/>
          </w:tcPr>
          <w:p w14:paraId="6F72BC8B" w14:textId="04F14C9B" w:rsidR="000A604D" w:rsidRPr="009F7283" w:rsidRDefault="000A604D" w:rsidP="000A604D">
            <w:pPr>
              <w:pStyle w:val="Tablelevel1bold"/>
              <w:spacing w:before="0" w:after="0"/>
              <w:rPr>
                <w:ins w:id="3483" w:author="Abercrombie, Kerrie" w:date="2021-01-22T13:39:00Z"/>
                <w:rFonts w:asciiTheme="minorHAnsi" w:hAnsiTheme="minorHAnsi" w:cstheme="minorHAnsi"/>
                <w:b w:val="0"/>
                <w:sz w:val="20"/>
                <w:szCs w:val="20"/>
              </w:rPr>
            </w:pPr>
            <w:ins w:id="3484" w:author="Abercrombie, Kerrie" w:date="2021-01-22T13:39:00Z">
              <w:r w:rsidRPr="009F7283">
                <w:rPr>
                  <w:rFonts w:asciiTheme="minorHAnsi" w:hAnsiTheme="minorHAnsi" w:cstheme="minorHAnsi"/>
                  <w:b w:val="0"/>
                  <w:sz w:val="20"/>
                  <w:szCs w:val="20"/>
                </w:rPr>
                <w:t>Definitions of heel, list and trim</w:t>
              </w:r>
            </w:ins>
          </w:p>
        </w:tc>
        <w:tc>
          <w:tcPr>
            <w:tcW w:w="683" w:type="dxa"/>
            <w:shd w:val="clear" w:color="auto" w:fill="auto"/>
          </w:tcPr>
          <w:p w14:paraId="1FB8086D" w14:textId="77777777" w:rsidR="000A604D" w:rsidRPr="005300C7" w:rsidRDefault="000A604D" w:rsidP="000A604D">
            <w:pPr>
              <w:pStyle w:val="Tabletext"/>
              <w:spacing w:before="0" w:after="0"/>
              <w:rPr>
                <w:ins w:id="3485" w:author="Abercrombie, Kerrie" w:date="2021-01-22T13:39:00Z"/>
                <w:rFonts w:cstheme="minorHAnsi"/>
                <w:b/>
                <w:szCs w:val="20"/>
              </w:rPr>
            </w:pPr>
          </w:p>
        </w:tc>
        <w:tc>
          <w:tcPr>
            <w:tcW w:w="3003" w:type="dxa"/>
            <w:shd w:val="clear" w:color="auto" w:fill="auto"/>
          </w:tcPr>
          <w:p w14:paraId="7227EEAC" w14:textId="77777777" w:rsidR="000A604D" w:rsidRPr="005300C7" w:rsidRDefault="000A604D" w:rsidP="000A604D">
            <w:pPr>
              <w:pStyle w:val="Tabletext"/>
              <w:spacing w:before="0" w:after="0"/>
              <w:ind w:left="0" w:right="7"/>
              <w:rPr>
                <w:ins w:id="3486" w:author="Abercrombie, Kerrie" w:date="2021-01-22T13:39:00Z"/>
                <w:rFonts w:cstheme="minorHAnsi"/>
                <w:szCs w:val="20"/>
              </w:rPr>
            </w:pPr>
          </w:p>
        </w:tc>
      </w:tr>
      <w:tr w:rsidR="000A604D" w:rsidRPr="005300C7" w14:paraId="43233CF2" w14:textId="77777777" w:rsidTr="002B5A22">
        <w:trPr>
          <w:trHeight w:val="60"/>
          <w:ins w:id="3487" w:author="Abercrombie, Kerrie" w:date="2021-01-22T13:39:00Z"/>
        </w:trPr>
        <w:tc>
          <w:tcPr>
            <w:tcW w:w="846" w:type="dxa"/>
            <w:vMerge/>
            <w:shd w:val="clear" w:color="auto" w:fill="auto"/>
          </w:tcPr>
          <w:p w14:paraId="26DA0C63" w14:textId="77777777" w:rsidR="000A604D" w:rsidRPr="005300C7" w:rsidRDefault="000A604D" w:rsidP="000A604D">
            <w:pPr>
              <w:pStyle w:val="Tabletext"/>
              <w:spacing w:before="0" w:after="0"/>
              <w:rPr>
                <w:ins w:id="3488" w:author="Abercrombie, Kerrie" w:date="2021-01-22T13:39:00Z"/>
                <w:rFonts w:cstheme="minorHAnsi"/>
                <w:b/>
                <w:szCs w:val="20"/>
              </w:rPr>
            </w:pPr>
          </w:p>
        </w:tc>
        <w:tc>
          <w:tcPr>
            <w:tcW w:w="4607" w:type="dxa"/>
            <w:vMerge/>
            <w:shd w:val="clear" w:color="auto" w:fill="auto"/>
          </w:tcPr>
          <w:p w14:paraId="7CBFF7FC" w14:textId="77777777" w:rsidR="000A604D" w:rsidRPr="005300C7" w:rsidRDefault="000A604D" w:rsidP="000A604D">
            <w:pPr>
              <w:pStyle w:val="Tabletext"/>
              <w:spacing w:before="0" w:after="0"/>
              <w:ind w:left="0" w:right="0"/>
              <w:rPr>
                <w:ins w:id="3489" w:author="Abercrombie, Kerrie" w:date="2021-01-22T13:39:00Z"/>
                <w:rFonts w:cstheme="minorHAnsi"/>
                <w:szCs w:val="20"/>
              </w:rPr>
            </w:pPr>
          </w:p>
        </w:tc>
        <w:tc>
          <w:tcPr>
            <w:tcW w:w="921" w:type="dxa"/>
          </w:tcPr>
          <w:p w14:paraId="37E47228" w14:textId="761D755A" w:rsidR="000A604D" w:rsidRPr="009F7283" w:rsidRDefault="000A604D" w:rsidP="000A604D">
            <w:pPr>
              <w:pStyle w:val="Tablelevel1bold"/>
              <w:spacing w:before="0" w:after="0"/>
              <w:rPr>
                <w:ins w:id="3490" w:author="Abercrombie, Kerrie" w:date="2021-01-25T09:04:00Z"/>
                <w:rFonts w:asciiTheme="minorHAnsi" w:hAnsiTheme="minorHAnsi" w:cstheme="minorHAnsi"/>
                <w:b w:val="0"/>
                <w:sz w:val="20"/>
                <w:szCs w:val="20"/>
              </w:rPr>
            </w:pPr>
            <w:ins w:id="3491" w:author="Abercrombie, Kerrie" w:date="2021-01-25T09:04:00Z">
              <w:r w:rsidRPr="009F7283">
                <w:rPr>
                  <w:rFonts w:asciiTheme="minorHAnsi" w:hAnsiTheme="minorHAnsi" w:cstheme="minorHAnsi"/>
                  <w:b w:val="0"/>
                  <w:sz w:val="20"/>
                  <w:szCs w:val="20"/>
                </w:rPr>
                <w:t>4.4.2</w:t>
              </w:r>
            </w:ins>
          </w:p>
        </w:tc>
        <w:tc>
          <w:tcPr>
            <w:tcW w:w="4607" w:type="dxa"/>
            <w:shd w:val="clear" w:color="auto" w:fill="auto"/>
          </w:tcPr>
          <w:p w14:paraId="6B996FD6" w14:textId="0666FC29" w:rsidR="000A604D" w:rsidRPr="009F7283" w:rsidRDefault="000A604D" w:rsidP="000A604D">
            <w:pPr>
              <w:pStyle w:val="Tablelevel1bold"/>
              <w:spacing w:before="0" w:after="0"/>
              <w:rPr>
                <w:ins w:id="3492" w:author="Abercrombie, Kerrie" w:date="2021-01-22T13:39:00Z"/>
                <w:rFonts w:asciiTheme="minorHAnsi" w:hAnsiTheme="minorHAnsi" w:cstheme="minorHAnsi"/>
                <w:b w:val="0"/>
                <w:sz w:val="20"/>
                <w:szCs w:val="20"/>
              </w:rPr>
            </w:pPr>
            <w:ins w:id="3493" w:author="Abercrombie, Kerrie" w:date="2021-01-22T13:39:00Z">
              <w:r w:rsidRPr="009F7283">
                <w:rPr>
                  <w:rFonts w:asciiTheme="minorHAnsi" w:hAnsiTheme="minorHAnsi" w:cstheme="minorHAnsi"/>
                  <w:b w:val="0"/>
                  <w:sz w:val="20"/>
                  <w:szCs w:val="20"/>
                </w:rPr>
                <w:t>Factors influencing ship stability</w:t>
              </w:r>
            </w:ins>
          </w:p>
        </w:tc>
        <w:tc>
          <w:tcPr>
            <w:tcW w:w="683" w:type="dxa"/>
            <w:shd w:val="clear" w:color="auto" w:fill="auto"/>
          </w:tcPr>
          <w:p w14:paraId="78645728" w14:textId="77777777" w:rsidR="000A604D" w:rsidRPr="005300C7" w:rsidRDefault="000A604D" w:rsidP="000A604D">
            <w:pPr>
              <w:pStyle w:val="Tabletext"/>
              <w:spacing w:before="0" w:after="0"/>
              <w:rPr>
                <w:ins w:id="3494" w:author="Abercrombie, Kerrie" w:date="2021-01-22T13:39:00Z"/>
                <w:rFonts w:cstheme="minorHAnsi"/>
                <w:b/>
                <w:szCs w:val="20"/>
              </w:rPr>
            </w:pPr>
          </w:p>
        </w:tc>
        <w:tc>
          <w:tcPr>
            <w:tcW w:w="3003" w:type="dxa"/>
            <w:shd w:val="clear" w:color="auto" w:fill="auto"/>
          </w:tcPr>
          <w:p w14:paraId="3C708175" w14:textId="77777777" w:rsidR="000A604D" w:rsidRPr="005300C7" w:rsidRDefault="000A604D" w:rsidP="000A604D">
            <w:pPr>
              <w:pStyle w:val="Tabletext"/>
              <w:spacing w:before="0" w:after="0"/>
              <w:ind w:left="0" w:right="7"/>
              <w:rPr>
                <w:ins w:id="3495" w:author="Abercrombie, Kerrie" w:date="2021-01-22T13:39:00Z"/>
                <w:rFonts w:cstheme="minorHAnsi"/>
                <w:szCs w:val="20"/>
              </w:rPr>
            </w:pPr>
          </w:p>
        </w:tc>
      </w:tr>
      <w:tr w:rsidR="000A604D" w:rsidRPr="005300C7" w14:paraId="78B9BBA4" w14:textId="77777777" w:rsidTr="002B5A22">
        <w:trPr>
          <w:trHeight w:val="60"/>
          <w:ins w:id="3496" w:author="Abercrombie, Kerrie" w:date="2021-01-22T13:39:00Z"/>
        </w:trPr>
        <w:tc>
          <w:tcPr>
            <w:tcW w:w="846" w:type="dxa"/>
            <w:vMerge/>
            <w:shd w:val="clear" w:color="auto" w:fill="auto"/>
          </w:tcPr>
          <w:p w14:paraId="3B3EF36F" w14:textId="77777777" w:rsidR="000A604D" w:rsidRPr="005300C7" w:rsidRDefault="000A604D" w:rsidP="000A604D">
            <w:pPr>
              <w:pStyle w:val="Tabletext"/>
              <w:spacing w:before="0" w:after="0"/>
              <w:rPr>
                <w:ins w:id="3497" w:author="Abercrombie, Kerrie" w:date="2021-01-22T13:39:00Z"/>
                <w:rFonts w:cstheme="minorHAnsi"/>
                <w:b/>
                <w:szCs w:val="20"/>
              </w:rPr>
            </w:pPr>
          </w:p>
        </w:tc>
        <w:tc>
          <w:tcPr>
            <w:tcW w:w="4607" w:type="dxa"/>
            <w:vMerge/>
            <w:shd w:val="clear" w:color="auto" w:fill="auto"/>
          </w:tcPr>
          <w:p w14:paraId="1CCED8EB" w14:textId="77777777" w:rsidR="000A604D" w:rsidRPr="005300C7" w:rsidRDefault="000A604D" w:rsidP="000A604D">
            <w:pPr>
              <w:pStyle w:val="Tabletext"/>
              <w:spacing w:before="0" w:after="0"/>
              <w:ind w:left="0" w:right="0"/>
              <w:rPr>
                <w:ins w:id="3498" w:author="Abercrombie, Kerrie" w:date="2021-01-22T13:39:00Z"/>
                <w:rFonts w:cstheme="minorHAnsi"/>
                <w:szCs w:val="20"/>
              </w:rPr>
            </w:pPr>
          </w:p>
        </w:tc>
        <w:tc>
          <w:tcPr>
            <w:tcW w:w="921" w:type="dxa"/>
          </w:tcPr>
          <w:p w14:paraId="56BE9A58" w14:textId="632C0025" w:rsidR="000A604D" w:rsidRPr="009F7283" w:rsidRDefault="000A604D" w:rsidP="000A604D">
            <w:pPr>
              <w:pStyle w:val="Tablelevel1bold"/>
              <w:spacing w:before="0" w:after="0"/>
              <w:rPr>
                <w:ins w:id="3499" w:author="Abercrombie, Kerrie" w:date="2021-01-25T09:04:00Z"/>
                <w:rFonts w:asciiTheme="minorHAnsi" w:hAnsiTheme="minorHAnsi" w:cstheme="minorHAnsi"/>
                <w:b w:val="0"/>
                <w:sz w:val="20"/>
                <w:szCs w:val="20"/>
              </w:rPr>
            </w:pPr>
            <w:ins w:id="3500" w:author="Abercrombie, Kerrie" w:date="2021-01-25T09:04:00Z">
              <w:r w:rsidRPr="009F7283">
                <w:rPr>
                  <w:rFonts w:asciiTheme="minorHAnsi" w:hAnsiTheme="minorHAnsi" w:cstheme="minorHAnsi"/>
                  <w:b w:val="0"/>
                  <w:sz w:val="20"/>
                  <w:szCs w:val="20"/>
                </w:rPr>
                <w:t>4.4.3</w:t>
              </w:r>
            </w:ins>
          </w:p>
        </w:tc>
        <w:tc>
          <w:tcPr>
            <w:tcW w:w="4607" w:type="dxa"/>
            <w:shd w:val="clear" w:color="auto" w:fill="auto"/>
          </w:tcPr>
          <w:p w14:paraId="46647E1F" w14:textId="51FC4A63" w:rsidR="000A604D" w:rsidRPr="009F7283" w:rsidRDefault="000A604D" w:rsidP="000A604D">
            <w:pPr>
              <w:pStyle w:val="Tablelevel1bold"/>
              <w:spacing w:before="0" w:after="0"/>
              <w:rPr>
                <w:ins w:id="3501" w:author="Abercrombie, Kerrie" w:date="2021-01-22T13:39:00Z"/>
                <w:rFonts w:asciiTheme="minorHAnsi" w:hAnsiTheme="minorHAnsi" w:cstheme="minorHAnsi"/>
                <w:b w:val="0"/>
                <w:sz w:val="20"/>
                <w:szCs w:val="20"/>
              </w:rPr>
            </w:pPr>
            <w:ins w:id="3502" w:author="Abercrombie, Kerrie" w:date="2021-01-22T13:39:00Z">
              <w:r w:rsidRPr="009F7283">
                <w:rPr>
                  <w:rFonts w:asciiTheme="minorHAnsi" w:hAnsiTheme="minorHAnsi" w:cstheme="minorHAnsi"/>
                  <w:b w:val="0"/>
                  <w:sz w:val="20"/>
                  <w:szCs w:val="20"/>
                </w:rPr>
                <w:t>Recognising dangerous situations regarding ship stability</w:t>
              </w:r>
            </w:ins>
          </w:p>
        </w:tc>
        <w:tc>
          <w:tcPr>
            <w:tcW w:w="683" w:type="dxa"/>
            <w:shd w:val="clear" w:color="auto" w:fill="auto"/>
          </w:tcPr>
          <w:p w14:paraId="1847416F" w14:textId="77777777" w:rsidR="000A604D" w:rsidRPr="005300C7" w:rsidRDefault="000A604D" w:rsidP="000A604D">
            <w:pPr>
              <w:pStyle w:val="Tabletext"/>
              <w:spacing w:before="0" w:after="0"/>
              <w:rPr>
                <w:ins w:id="3503" w:author="Abercrombie, Kerrie" w:date="2021-01-22T13:39:00Z"/>
                <w:rFonts w:cstheme="minorHAnsi"/>
                <w:b/>
                <w:szCs w:val="20"/>
              </w:rPr>
            </w:pPr>
          </w:p>
        </w:tc>
        <w:tc>
          <w:tcPr>
            <w:tcW w:w="3003" w:type="dxa"/>
            <w:shd w:val="clear" w:color="auto" w:fill="auto"/>
          </w:tcPr>
          <w:p w14:paraId="00A5EE75" w14:textId="77777777" w:rsidR="000A604D" w:rsidRPr="005300C7" w:rsidRDefault="000A604D" w:rsidP="000A604D">
            <w:pPr>
              <w:pStyle w:val="Tabletext"/>
              <w:spacing w:before="0" w:after="0"/>
              <w:ind w:left="0" w:right="7"/>
              <w:rPr>
                <w:ins w:id="3504" w:author="Abercrombie, Kerrie" w:date="2021-01-22T13:39:00Z"/>
                <w:rFonts w:cstheme="minorHAnsi"/>
                <w:szCs w:val="20"/>
              </w:rPr>
            </w:pPr>
          </w:p>
        </w:tc>
      </w:tr>
      <w:tr w:rsidR="000A604D" w:rsidRPr="005300C7" w14:paraId="50793CF0" w14:textId="77777777" w:rsidTr="00BF0549">
        <w:trPr>
          <w:trHeight w:val="60"/>
          <w:ins w:id="3505" w:author="Abercrombie, Kerrie" w:date="2021-01-22T13:39:00Z"/>
        </w:trPr>
        <w:tc>
          <w:tcPr>
            <w:tcW w:w="846" w:type="dxa"/>
            <w:shd w:val="clear" w:color="auto" w:fill="F2F2F2" w:themeFill="background1" w:themeFillShade="F2"/>
          </w:tcPr>
          <w:p w14:paraId="6BC000A4" w14:textId="47669923" w:rsidR="000A604D" w:rsidRPr="005300C7" w:rsidRDefault="000A604D" w:rsidP="000A604D">
            <w:pPr>
              <w:pStyle w:val="Tabletext"/>
              <w:spacing w:before="0" w:after="0"/>
              <w:rPr>
                <w:ins w:id="3506" w:author="Abercrombie, Kerrie" w:date="2021-01-22T13:39:00Z"/>
                <w:rFonts w:cstheme="minorHAnsi"/>
                <w:b/>
                <w:szCs w:val="20"/>
              </w:rPr>
            </w:pPr>
            <w:ins w:id="3507" w:author="Abercrombie, Kerrie" w:date="2021-01-22T13:41:00Z">
              <w:r w:rsidRPr="005300C7">
                <w:rPr>
                  <w:rFonts w:cstheme="minorHAnsi"/>
                  <w:b/>
                  <w:szCs w:val="20"/>
                </w:rPr>
                <w:t>4</w:t>
              </w:r>
            </w:ins>
            <w:ins w:id="3508" w:author="Abercrombie, Kerrie" w:date="2021-01-22T13:39:00Z">
              <w:r w:rsidRPr="005300C7">
                <w:rPr>
                  <w:rFonts w:cstheme="minorHAnsi"/>
                  <w:b/>
                  <w:szCs w:val="20"/>
                </w:rPr>
                <w:t>.5</w:t>
              </w:r>
            </w:ins>
          </w:p>
        </w:tc>
        <w:tc>
          <w:tcPr>
            <w:tcW w:w="4607" w:type="dxa"/>
            <w:shd w:val="clear" w:color="auto" w:fill="F2F2F2" w:themeFill="background1" w:themeFillShade="F2"/>
          </w:tcPr>
          <w:p w14:paraId="63A88551" w14:textId="3006BECF" w:rsidR="000A604D" w:rsidRPr="005300C7" w:rsidRDefault="000A604D" w:rsidP="000A604D">
            <w:pPr>
              <w:pStyle w:val="Tabletext"/>
              <w:spacing w:before="0" w:after="0"/>
              <w:ind w:left="0" w:right="0"/>
              <w:rPr>
                <w:ins w:id="3509" w:author="Abercrombie, Kerrie" w:date="2021-01-22T13:39:00Z"/>
                <w:rFonts w:cstheme="minorHAnsi"/>
                <w:szCs w:val="20"/>
              </w:rPr>
            </w:pPr>
            <w:ins w:id="3510" w:author="Abercrombie, Kerrie" w:date="2021-01-22T13:39:00Z">
              <w:r w:rsidRPr="005300C7">
                <w:rPr>
                  <w:rFonts w:cstheme="minorHAnsi"/>
                  <w:b/>
                  <w:szCs w:val="20"/>
                </w:rPr>
                <w:t>INTRODUCTION TO SHIP HANDLING</w:t>
              </w:r>
            </w:ins>
          </w:p>
        </w:tc>
        <w:tc>
          <w:tcPr>
            <w:tcW w:w="921" w:type="dxa"/>
            <w:shd w:val="clear" w:color="auto" w:fill="F2F2F2" w:themeFill="background1" w:themeFillShade="F2"/>
          </w:tcPr>
          <w:p w14:paraId="0D274528" w14:textId="77777777" w:rsidR="000A604D" w:rsidRPr="009F7283" w:rsidRDefault="000A604D" w:rsidP="000A604D">
            <w:pPr>
              <w:pStyle w:val="Tablelevel1bold"/>
              <w:spacing w:before="0" w:after="0"/>
              <w:rPr>
                <w:ins w:id="3511" w:author="Abercrombie, Kerrie" w:date="2021-01-25T09:04:00Z"/>
                <w:rFonts w:asciiTheme="minorHAnsi" w:hAnsiTheme="minorHAnsi" w:cstheme="minorHAnsi"/>
                <w:b w:val="0"/>
                <w:sz w:val="20"/>
                <w:szCs w:val="20"/>
              </w:rPr>
            </w:pPr>
          </w:p>
        </w:tc>
        <w:tc>
          <w:tcPr>
            <w:tcW w:w="4607" w:type="dxa"/>
            <w:shd w:val="clear" w:color="auto" w:fill="F2F2F2" w:themeFill="background1" w:themeFillShade="F2"/>
          </w:tcPr>
          <w:p w14:paraId="530F699D" w14:textId="69340EC3" w:rsidR="000A604D" w:rsidRPr="005300C7" w:rsidRDefault="000A604D" w:rsidP="000A604D">
            <w:pPr>
              <w:pStyle w:val="Tablelevel1bold"/>
              <w:spacing w:before="0" w:after="0"/>
              <w:rPr>
                <w:ins w:id="3512" w:author="Abercrombie, Kerrie" w:date="2021-01-22T13:39:00Z"/>
                <w:rFonts w:asciiTheme="minorHAnsi" w:hAnsiTheme="minorHAnsi" w:cstheme="minorHAnsi"/>
                <w:sz w:val="20"/>
                <w:szCs w:val="20"/>
              </w:rPr>
            </w:pPr>
          </w:p>
        </w:tc>
        <w:tc>
          <w:tcPr>
            <w:tcW w:w="683" w:type="dxa"/>
            <w:shd w:val="clear" w:color="auto" w:fill="F2F2F2" w:themeFill="background1" w:themeFillShade="F2"/>
          </w:tcPr>
          <w:p w14:paraId="1153892D" w14:textId="77777777" w:rsidR="000A604D" w:rsidRPr="005300C7" w:rsidRDefault="000A604D" w:rsidP="000A604D">
            <w:pPr>
              <w:pStyle w:val="Tabletext"/>
              <w:spacing w:before="0" w:after="0"/>
              <w:rPr>
                <w:ins w:id="3513" w:author="Abercrombie, Kerrie" w:date="2021-01-22T13:39:00Z"/>
                <w:rFonts w:cstheme="minorHAnsi"/>
                <w:b/>
                <w:szCs w:val="20"/>
              </w:rPr>
            </w:pPr>
          </w:p>
        </w:tc>
        <w:tc>
          <w:tcPr>
            <w:tcW w:w="3003" w:type="dxa"/>
            <w:shd w:val="clear" w:color="auto" w:fill="F2F2F2" w:themeFill="background1" w:themeFillShade="F2"/>
          </w:tcPr>
          <w:p w14:paraId="4CC22E5B" w14:textId="77777777" w:rsidR="000A604D" w:rsidRPr="005300C7" w:rsidRDefault="000A604D" w:rsidP="000A604D">
            <w:pPr>
              <w:pStyle w:val="Tabletext"/>
              <w:spacing w:before="0" w:after="0"/>
              <w:ind w:left="0" w:right="7"/>
              <w:rPr>
                <w:ins w:id="3514" w:author="Abercrombie, Kerrie" w:date="2021-01-22T13:39:00Z"/>
                <w:rFonts w:cstheme="minorHAnsi"/>
                <w:szCs w:val="20"/>
              </w:rPr>
            </w:pPr>
          </w:p>
        </w:tc>
      </w:tr>
      <w:tr w:rsidR="000A604D" w:rsidRPr="005300C7" w14:paraId="49AD8CF6" w14:textId="77777777" w:rsidTr="002B5A22">
        <w:trPr>
          <w:trHeight w:val="60"/>
          <w:ins w:id="3515" w:author="Abercrombie, Kerrie" w:date="2021-01-22T13:39:00Z"/>
        </w:trPr>
        <w:tc>
          <w:tcPr>
            <w:tcW w:w="846" w:type="dxa"/>
            <w:vMerge w:val="restart"/>
            <w:shd w:val="clear" w:color="auto" w:fill="auto"/>
          </w:tcPr>
          <w:p w14:paraId="46F3C6C3" w14:textId="77777777" w:rsidR="000A604D" w:rsidRPr="005300C7" w:rsidRDefault="000A604D" w:rsidP="000A604D">
            <w:pPr>
              <w:pStyle w:val="Tabletext"/>
              <w:spacing w:before="0" w:after="0"/>
              <w:rPr>
                <w:ins w:id="3516" w:author="Abercrombie, Kerrie" w:date="2021-01-22T13:39:00Z"/>
                <w:rFonts w:cstheme="minorHAnsi"/>
                <w:b/>
                <w:szCs w:val="20"/>
              </w:rPr>
            </w:pPr>
          </w:p>
        </w:tc>
        <w:tc>
          <w:tcPr>
            <w:tcW w:w="4607" w:type="dxa"/>
            <w:vMerge w:val="restart"/>
            <w:shd w:val="clear" w:color="auto" w:fill="auto"/>
          </w:tcPr>
          <w:p w14:paraId="1EC45B00" w14:textId="495ABC08" w:rsidR="000A604D" w:rsidRPr="009F7283" w:rsidRDefault="000A604D" w:rsidP="000A604D">
            <w:pPr>
              <w:pStyle w:val="Tabletext"/>
              <w:spacing w:before="0" w:after="0"/>
              <w:ind w:left="0" w:right="0"/>
              <w:rPr>
                <w:ins w:id="3517" w:author="Abercrombie, Kerrie" w:date="2021-01-22T13:39:00Z"/>
                <w:rFonts w:cstheme="minorHAnsi"/>
                <w:b/>
                <w:i/>
                <w:szCs w:val="20"/>
              </w:rPr>
            </w:pPr>
            <w:ins w:id="3518" w:author="Abercrombie, Kerrie" w:date="2021-01-22T13:39:00Z">
              <w:r w:rsidRPr="009F7283">
                <w:rPr>
                  <w:rFonts w:cstheme="minorHAnsi"/>
                  <w:i/>
                  <w:szCs w:val="20"/>
                </w:rPr>
                <w:t>Understand the theory and practice of ship handling</w:t>
              </w:r>
            </w:ins>
          </w:p>
        </w:tc>
        <w:tc>
          <w:tcPr>
            <w:tcW w:w="921" w:type="dxa"/>
          </w:tcPr>
          <w:p w14:paraId="02F321F2" w14:textId="2A0E6E6C" w:rsidR="000A604D" w:rsidRPr="009F7283" w:rsidRDefault="000A604D" w:rsidP="000A604D">
            <w:pPr>
              <w:pStyle w:val="Tablelevel1bold"/>
              <w:spacing w:before="0" w:after="0"/>
              <w:rPr>
                <w:ins w:id="3519" w:author="Abercrombie, Kerrie" w:date="2021-01-25T09:04:00Z"/>
                <w:rFonts w:asciiTheme="minorHAnsi" w:hAnsiTheme="minorHAnsi" w:cstheme="minorHAnsi"/>
                <w:b w:val="0"/>
                <w:sz w:val="20"/>
                <w:szCs w:val="20"/>
              </w:rPr>
            </w:pPr>
            <w:ins w:id="3520" w:author="Abercrombie, Kerrie" w:date="2021-01-25T09:04:00Z">
              <w:r w:rsidRPr="009F7283">
                <w:rPr>
                  <w:rFonts w:asciiTheme="minorHAnsi" w:hAnsiTheme="minorHAnsi" w:cstheme="minorHAnsi"/>
                  <w:b w:val="0"/>
                  <w:sz w:val="20"/>
                  <w:szCs w:val="20"/>
                </w:rPr>
                <w:t>4.5.1</w:t>
              </w:r>
            </w:ins>
          </w:p>
        </w:tc>
        <w:tc>
          <w:tcPr>
            <w:tcW w:w="4607" w:type="dxa"/>
            <w:shd w:val="clear" w:color="auto" w:fill="auto"/>
          </w:tcPr>
          <w:p w14:paraId="6DE3D02F" w14:textId="3694BBBD" w:rsidR="000A604D" w:rsidRPr="005300C7" w:rsidRDefault="000A604D" w:rsidP="000A604D">
            <w:pPr>
              <w:pStyle w:val="Tablelevel1bold"/>
              <w:spacing w:before="0" w:after="0"/>
              <w:rPr>
                <w:ins w:id="3521" w:author="Abercrombie, Kerrie" w:date="2021-01-22T13:39:00Z"/>
                <w:rFonts w:asciiTheme="minorHAnsi" w:hAnsiTheme="minorHAnsi" w:cstheme="minorHAnsi"/>
                <w:b w:val="0"/>
                <w:sz w:val="20"/>
                <w:szCs w:val="20"/>
              </w:rPr>
            </w:pPr>
            <w:ins w:id="3522" w:author="Abercrombie, Kerrie" w:date="2021-01-22T13:39:00Z">
              <w:r w:rsidRPr="005300C7">
                <w:rPr>
                  <w:rFonts w:asciiTheme="minorHAnsi" w:hAnsiTheme="minorHAnsi" w:cstheme="minorHAnsi"/>
                  <w:b w:val="0"/>
                  <w:sz w:val="20"/>
                  <w:szCs w:val="20"/>
                </w:rPr>
                <w:t>Effect of pivot point on ship handling</w:t>
              </w:r>
            </w:ins>
          </w:p>
        </w:tc>
        <w:tc>
          <w:tcPr>
            <w:tcW w:w="683" w:type="dxa"/>
            <w:shd w:val="clear" w:color="auto" w:fill="auto"/>
          </w:tcPr>
          <w:p w14:paraId="57B69C53" w14:textId="77777777" w:rsidR="000A604D" w:rsidRPr="005300C7" w:rsidRDefault="000A604D" w:rsidP="000A604D">
            <w:pPr>
              <w:pStyle w:val="Tabletext"/>
              <w:spacing w:before="0" w:after="0"/>
              <w:rPr>
                <w:ins w:id="3523" w:author="Abercrombie, Kerrie" w:date="2021-01-22T13:39:00Z"/>
                <w:rFonts w:cstheme="minorHAnsi"/>
                <w:b/>
                <w:szCs w:val="20"/>
              </w:rPr>
            </w:pPr>
          </w:p>
        </w:tc>
        <w:tc>
          <w:tcPr>
            <w:tcW w:w="3003" w:type="dxa"/>
            <w:shd w:val="clear" w:color="auto" w:fill="auto"/>
          </w:tcPr>
          <w:p w14:paraId="139802BB" w14:textId="77777777" w:rsidR="000A604D" w:rsidRPr="005300C7" w:rsidRDefault="000A604D" w:rsidP="000A604D">
            <w:pPr>
              <w:pStyle w:val="Tabletext"/>
              <w:spacing w:before="0" w:after="0"/>
              <w:ind w:left="0" w:right="7"/>
              <w:rPr>
                <w:ins w:id="3524" w:author="Abercrombie, Kerrie" w:date="2021-01-22T13:39:00Z"/>
                <w:rFonts w:cstheme="minorHAnsi"/>
                <w:szCs w:val="20"/>
              </w:rPr>
            </w:pPr>
          </w:p>
        </w:tc>
      </w:tr>
      <w:tr w:rsidR="000A604D" w:rsidRPr="005300C7" w14:paraId="5D4DFE74" w14:textId="77777777" w:rsidTr="002B5A22">
        <w:trPr>
          <w:trHeight w:val="60"/>
          <w:ins w:id="3525" w:author="Abercrombie, Kerrie" w:date="2021-01-22T13:39:00Z"/>
        </w:trPr>
        <w:tc>
          <w:tcPr>
            <w:tcW w:w="846" w:type="dxa"/>
            <w:vMerge/>
            <w:shd w:val="clear" w:color="auto" w:fill="auto"/>
          </w:tcPr>
          <w:p w14:paraId="0CB03B26" w14:textId="77777777" w:rsidR="000A604D" w:rsidRPr="005300C7" w:rsidRDefault="000A604D" w:rsidP="000A604D">
            <w:pPr>
              <w:pStyle w:val="Tabletext"/>
              <w:spacing w:before="0" w:after="0"/>
              <w:rPr>
                <w:ins w:id="3526" w:author="Abercrombie, Kerrie" w:date="2021-01-22T13:39:00Z"/>
                <w:rFonts w:cstheme="minorHAnsi"/>
                <w:b/>
                <w:szCs w:val="20"/>
              </w:rPr>
            </w:pPr>
          </w:p>
        </w:tc>
        <w:tc>
          <w:tcPr>
            <w:tcW w:w="4607" w:type="dxa"/>
            <w:vMerge/>
            <w:shd w:val="clear" w:color="auto" w:fill="auto"/>
          </w:tcPr>
          <w:p w14:paraId="421666D0" w14:textId="77777777" w:rsidR="000A604D" w:rsidRPr="005300C7" w:rsidRDefault="000A604D" w:rsidP="000A604D">
            <w:pPr>
              <w:pStyle w:val="Tabletext"/>
              <w:spacing w:before="0" w:after="0"/>
              <w:ind w:left="0" w:right="0"/>
              <w:rPr>
                <w:ins w:id="3527" w:author="Abercrombie, Kerrie" w:date="2021-01-22T13:39:00Z"/>
                <w:rFonts w:cstheme="minorHAnsi"/>
                <w:szCs w:val="20"/>
              </w:rPr>
            </w:pPr>
          </w:p>
        </w:tc>
        <w:tc>
          <w:tcPr>
            <w:tcW w:w="921" w:type="dxa"/>
          </w:tcPr>
          <w:p w14:paraId="322A36F9" w14:textId="06AEFD0E" w:rsidR="000A604D" w:rsidRPr="009F7283" w:rsidRDefault="000A604D" w:rsidP="000A604D">
            <w:pPr>
              <w:pStyle w:val="Tablelevel1bold"/>
              <w:spacing w:before="0" w:after="0"/>
              <w:rPr>
                <w:ins w:id="3528" w:author="Abercrombie, Kerrie" w:date="2021-01-25T09:04:00Z"/>
                <w:rFonts w:asciiTheme="minorHAnsi" w:hAnsiTheme="minorHAnsi" w:cstheme="minorHAnsi"/>
                <w:b w:val="0"/>
                <w:sz w:val="20"/>
                <w:szCs w:val="20"/>
              </w:rPr>
            </w:pPr>
            <w:ins w:id="3529" w:author="Abercrombie, Kerrie" w:date="2021-01-25T09:04:00Z">
              <w:r w:rsidRPr="009F7283">
                <w:rPr>
                  <w:rFonts w:asciiTheme="minorHAnsi" w:hAnsiTheme="minorHAnsi" w:cstheme="minorHAnsi"/>
                  <w:b w:val="0"/>
                  <w:sz w:val="20"/>
                  <w:szCs w:val="20"/>
                </w:rPr>
                <w:t>4.5.2</w:t>
              </w:r>
            </w:ins>
          </w:p>
        </w:tc>
        <w:tc>
          <w:tcPr>
            <w:tcW w:w="4607" w:type="dxa"/>
            <w:shd w:val="clear" w:color="auto" w:fill="auto"/>
          </w:tcPr>
          <w:p w14:paraId="70730B4E" w14:textId="446A040D" w:rsidR="000A604D" w:rsidRPr="005300C7" w:rsidRDefault="000A604D" w:rsidP="000A604D">
            <w:pPr>
              <w:pStyle w:val="Tablelevel1bold"/>
              <w:spacing w:before="0" w:after="0"/>
              <w:rPr>
                <w:ins w:id="3530" w:author="Abercrombie, Kerrie" w:date="2021-01-22T13:39:00Z"/>
                <w:rFonts w:asciiTheme="minorHAnsi" w:hAnsiTheme="minorHAnsi" w:cstheme="minorHAnsi"/>
                <w:b w:val="0"/>
                <w:sz w:val="20"/>
                <w:szCs w:val="20"/>
              </w:rPr>
            </w:pPr>
            <w:ins w:id="3531" w:author="Abercrombie, Kerrie" w:date="2021-01-22T13:39:00Z">
              <w:r w:rsidRPr="005300C7">
                <w:rPr>
                  <w:rFonts w:asciiTheme="minorHAnsi" w:hAnsiTheme="minorHAnsi" w:cstheme="minorHAnsi"/>
                  <w:b w:val="0"/>
                  <w:sz w:val="20"/>
                  <w:szCs w:val="20"/>
                </w:rPr>
                <w:t>Line of approach</w:t>
              </w:r>
            </w:ins>
          </w:p>
        </w:tc>
        <w:tc>
          <w:tcPr>
            <w:tcW w:w="683" w:type="dxa"/>
            <w:shd w:val="clear" w:color="auto" w:fill="auto"/>
          </w:tcPr>
          <w:p w14:paraId="0885B610" w14:textId="77777777" w:rsidR="000A604D" w:rsidRPr="005300C7" w:rsidRDefault="000A604D" w:rsidP="000A604D">
            <w:pPr>
              <w:pStyle w:val="Tabletext"/>
              <w:spacing w:before="0" w:after="0"/>
              <w:rPr>
                <w:ins w:id="3532" w:author="Abercrombie, Kerrie" w:date="2021-01-22T13:39:00Z"/>
                <w:rFonts w:cstheme="minorHAnsi"/>
                <w:b/>
                <w:szCs w:val="20"/>
              </w:rPr>
            </w:pPr>
          </w:p>
        </w:tc>
        <w:tc>
          <w:tcPr>
            <w:tcW w:w="3003" w:type="dxa"/>
            <w:shd w:val="clear" w:color="auto" w:fill="auto"/>
          </w:tcPr>
          <w:p w14:paraId="0CA627B5" w14:textId="77777777" w:rsidR="000A604D" w:rsidRPr="005300C7" w:rsidRDefault="000A604D" w:rsidP="000A604D">
            <w:pPr>
              <w:pStyle w:val="Tabletext"/>
              <w:spacing w:before="0" w:after="0"/>
              <w:ind w:left="0" w:right="7"/>
              <w:rPr>
                <w:ins w:id="3533" w:author="Abercrombie, Kerrie" w:date="2021-01-22T13:39:00Z"/>
                <w:rFonts w:cstheme="minorHAnsi"/>
                <w:szCs w:val="20"/>
              </w:rPr>
            </w:pPr>
          </w:p>
        </w:tc>
      </w:tr>
      <w:tr w:rsidR="000A604D" w:rsidRPr="005300C7" w14:paraId="08F4D31C" w14:textId="77777777" w:rsidTr="002B5A22">
        <w:trPr>
          <w:trHeight w:val="60"/>
          <w:ins w:id="3534" w:author="Abercrombie, Kerrie" w:date="2021-01-22T13:39:00Z"/>
        </w:trPr>
        <w:tc>
          <w:tcPr>
            <w:tcW w:w="846" w:type="dxa"/>
            <w:vMerge/>
            <w:shd w:val="clear" w:color="auto" w:fill="auto"/>
          </w:tcPr>
          <w:p w14:paraId="40C493A6" w14:textId="77777777" w:rsidR="000A604D" w:rsidRPr="005300C7" w:rsidRDefault="000A604D" w:rsidP="000A604D">
            <w:pPr>
              <w:pStyle w:val="Tabletext"/>
              <w:spacing w:before="0" w:after="0"/>
              <w:rPr>
                <w:ins w:id="3535" w:author="Abercrombie, Kerrie" w:date="2021-01-22T13:39:00Z"/>
                <w:rFonts w:cstheme="minorHAnsi"/>
                <w:b/>
                <w:szCs w:val="20"/>
              </w:rPr>
            </w:pPr>
          </w:p>
        </w:tc>
        <w:tc>
          <w:tcPr>
            <w:tcW w:w="4607" w:type="dxa"/>
            <w:vMerge/>
            <w:shd w:val="clear" w:color="auto" w:fill="auto"/>
          </w:tcPr>
          <w:p w14:paraId="39837724" w14:textId="77777777" w:rsidR="000A604D" w:rsidRPr="005300C7" w:rsidRDefault="000A604D" w:rsidP="000A604D">
            <w:pPr>
              <w:pStyle w:val="Tabletext"/>
              <w:spacing w:before="0" w:after="0"/>
              <w:ind w:left="0" w:right="0"/>
              <w:rPr>
                <w:ins w:id="3536" w:author="Abercrombie, Kerrie" w:date="2021-01-22T13:39:00Z"/>
                <w:rFonts w:cstheme="minorHAnsi"/>
                <w:szCs w:val="20"/>
              </w:rPr>
            </w:pPr>
          </w:p>
        </w:tc>
        <w:tc>
          <w:tcPr>
            <w:tcW w:w="921" w:type="dxa"/>
          </w:tcPr>
          <w:p w14:paraId="4659143A" w14:textId="022EB112" w:rsidR="000A604D" w:rsidRPr="009F7283" w:rsidRDefault="000A604D" w:rsidP="000A604D">
            <w:pPr>
              <w:pStyle w:val="Tablelevel1bold"/>
              <w:spacing w:before="0" w:after="0"/>
              <w:rPr>
                <w:ins w:id="3537" w:author="Abercrombie, Kerrie" w:date="2021-01-25T09:04:00Z"/>
                <w:rFonts w:asciiTheme="minorHAnsi" w:hAnsiTheme="minorHAnsi" w:cstheme="minorHAnsi"/>
                <w:b w:val="0"/>
                <w:sz w:val="20"/>
                <w:szCs w:val="20"/>
              </w:rPr>
            </w:pPr>
            <w:ins w:id="3538" w:author="Abercrombie, Kerrie" w:date="2021-01-25T09:04:00Z">
              <w:r w:rsidRPr="009F7283">
                <w:rPr>
                  <w:rFonts w:asciiTheme="minorHAnsi" w:hAnsiTheme="minorHAnsi" w:cstheme="minorHAnsi"/>
                  <w:b w:val="0"/>
                  <w:sz w:val="20"/>
                  <w:szCs w:val="20"/>
                </w:rPr>
                <w:t>4.5.3</w:t>
              </w:r>
            </w:ins>
          </w:p>
        </w:tc>
        <w:tc>
          <w:tcPr>
            <w:tcW w:w="4607" w:type="dxa"/>
            <w:shd w:val="clear" w:color="auto" w:fill="auto"/>
          </w:tcPr>
          <w:p w14:paraId="037E676A" w14:textId="188BCD8B" w:rsidR="000A604D" w:rsidRPr="005300C7" w:rsidRDefault="000A604D" w:rsidP="000A604D">
            <w:pPr>
              <w:pStyle w:val="Tablelevel1bold"/>
              <w:spacing w:before="0" w:after="0"/>
              <w:rPr>
                <w:ins w:id="3539" w:author="Abercrombie, Kerrie" w:date="2021-01-22T13:39:00Z"/>
                <w:rFonts w:asciiTheme="minorHAnsi" w:hAnsiTheme="minorHAnsi" w:cstheme="minorHAnsi"/>
                <w:b w:val="0"/>
                <w:sz w:val="20"/>
                <w:szCs w:val="20"/>
              </w:rPr>
            </w:pPr>
            <w:ins w:id="3540" w:author="Abercrombie, Kerrie" w:date="2021-01-22T13:39:00Z">
              <w:r w:rsidRPr="005300C7">
                <w:rPr>
                  <w:rFonts w:asciiTheme="minorHAnsi" w:hAnsiTheme="minorHAnsi" w:cstheme="minorHAnsi"/>
                  <w:b w:val="0"/>
                  <w:sz w:val="20"/>
                  <w:szCs w:val="20"/>
                </w:rPr>
                <w:t>Stopping characteristics</w:t>
              </w:r>
            </w:ins>
          </w:p>
        </w:tc>
        <w:tc>
          <w:tcPr>
            <w:tcW w:w="683" w:type="dxa"/>
            <w:shd w:val="clear" w:color="auto" w:fill="auto"/>
          </w:tcPr>
          <w:p w14:paraId="2351FDFD" w14:textId="77777777" w:rsidR="000A604D" w:rsidRPr="005300C7" w:rsidRDefault="000A604D" w:rsidP="000A604D">
            <w:pPr>
              <w:pStyle w:val="Tabletext"/>
              <w:spacing w:before="0" w:after="0"/>
              <w:rPr>
                <w:ins w:id="3541" w:author="Abercrombie, Kerrie" w:date="2021-01-22T13:39:00Z"/>
                <w:rFonts w:cstheme="minorHAnsi"/>
                <w:b/>
                <w:szCs w:val="20"/>
              </w:rPr>
            </w:pPr>
          </w:p>
        </w:tc>
        <w:tc>
          <w:tcPr>
            <w:tcW w:w="3003" w:type="dxa"/>
            <w:shd w:val="clear" w:color="auto" w:fill="auto"/>
          </w:tcPr>
          <w:p w14:paraId="1B899A65" w14:textId="77777777" w:rsidR="000A604D" w:rsidRPr="005300C7" w:rsidRDefault="000A604D" w:rsidP="000A604D">
            <w:pPr>
              <w:pStyle w:val="Tabletext"/>
              <w:spacing w:before="0" w:after="0"/>
              <w:ind w:left="0" w:right="7"/>
              <w:rPr>
                <w:ins w:id="3542" w:author="Abercrombie, Kerrie" w:date="2021-01-22T13:39:00Z"/>
                <w:rFonts w:cstheme="minorHAnsi"/>
                <w:szCs w:val="20"/>
              </w:rPr>
            </w:pPr>
          </w:p>
        </w:tc>
      </w:tr>
      <w:tr w:rsidR="000A604D" w:rsidRPr="005300C7" w14:paraId="74AD0E9B" w14:textId="77777777" w:rsidTr="002B5A22">
        <w:trPr>
          <w:trHeight w:val="60"/>
          <w:ins w:id="3543" w:author="Abercrombie, Kerrie" w:date="2021-01-22T13:39:00Z"/>
        </w:trPr>
        <w:tc>
          <w:tcPr>
            <w:tcW w:w="846" w:type="dxa"/>
            <w:vMerge/>
            <w:shd w:val="clear" w:color="auto" w:fill="auto"/>
          </w:tcPr>
          <w:p w14:paraId="24F13715" w14:textId="77777777" w:rsidR="000A604D" w:rsidRPr="005300C7" w:rsidRDefault="000A604D" w:rsidP="000A604D">
            <w:pPr>
              <w:pStyle w:val="Tabletext"/>
              <w:spacing w:before="0" w:after="0"/>
              <w:rPr>
                <w:ins w:id="3544" w:author="Abercrombie, Kerrie" w:date="2021-01-22T13:39:00Z"/>
                <w:rFonts w:cstheme="minorHAnsi"/>
                <w:b/>
                <w:szCs w:val="20"/>
              </w:rPr>
            </w:pPr>
          </w:p>
        </w:tc>
        <w:tc>
          <w:tcPr>
            <w:tcW w:w="4607" w:type="dxa"/>
            <w:vMerge/>
            <w:shd w:val="clear" w:color="auto" w:fill="auto"/>
          </w:tcPr>
          <w:p w14:paraId="6F7722E2" w14:textId="77777777" w:rsidR="000A604D" w:rsidRPr="005300C7" w:rsidRDefault="000A604D" w:rsidP="000A604D">
            <w:pPr>
              <w:pStyle w:val="Tabletext"/>
              <w:spacing w:before="0" w:after="0"/>
              <w:ind w:left="0" w:right="0"/>
              <w:rPr>
                <w:ins w:id="3545" w:author="Abercrombie, Kerrie" w:date="2021-01-22T13:39:00Z"/>
                <w:rFonts w:cstheme="minorHAnsi"/>
                <w:szCs w:val="20"/>
              </w:rPr>
            </w:pPr>
          </w:p>
        </w:tc>
        <w:tc>
          <w:tcPr>
            <w:tcW w:w="921" w:type="dxa"/>
          </w:tcPr>
          <w:p w14:paraId="12E57348" w14:textId="544BAEBE" w:rsidR="000A604D" w:rsidRPr="009F7283" w:rsidRDefault="000A604D" w:rsidP="000A604D">
            <w:pPr>
              <w:pStyle w:val="Tablelevel1bold"/>
              <w:spacing w:before="0" w:after="0"/>
              <w:rPr>
                <w:ins w:id="3546" w:author="Abercrombie, Kerrie" w:date="2021-01-25T09:04:00Z"/>
                <w:rFonts w:asciiTheme="minorHAnsi" w:hAnsiTheme="minorHAnsi" w:cstheme="minorHAnsi"/>
                <w:b w:val="0"/>
                <w:sz w:val="20"/>
                <w:szCs w:val="20"/>
              </w:rPr>
            </w:pPr>
            <w:ins w:id="3547" w:author="Abercrombie, Kerrie" w:date="2021-01-25T09:04:00Z">
              <w:r w:rsidRPr="009F7283">
                <w:rPr>
                  <w:rFonts w:asciiTheme="minorHAnsi" w:hAnsiTheme="minorHAnsi" w:cstheme="minorHAnsi"/>
                  <w:b w:val="0"/>
                  <w:sz w:val="20"/>
                  <w:szCs w:val="20"/>
                </w:rPr>
                <w:t>4.5.4</w:t>
              </w:r>
            </w:ins>
          </w:p>
        </w:tc>
        <w:tc>
          <w:tcPr>
            <w:tcW w:w="4607" w:type="dxa"/>
            <w:shd w:val="clear" w:color="auto" w:fill="auto"/>
          </w:tcPr>
          <w:p w14:paraId="48823827" w14:textId="6269E0E4" w:rsidR="000A604D" w:rsidRPr="005300C7" w:rsidRDefault="000A604D" w:rsidP="000A604D">
            <w:pPr>
              <w:pStyle w:val="Tablelevel1bold"/>
              <w:spacing w:before="0" w:after="0"/>
              <w:rPr>
                <w:ins w:id="3548" w:author="Abercrombie, Kerrie" w:date="2021-01-22T13:39:00Z"/>
                <w:rFonts w:asciiTheme="minorHAnsi" w:hAnsiTheme="minorHAnsi" w:cstheme="minorHAnsi"/>
                <w:b w:val="0"/>
                <w:sz w:val="20"/>
                <w:szCs w:val="20"/>
              </w:rPr>
            </w:pPr>
            <w:ins w:id="3549" w:author="Abercrombie, Kerrie" w:date="2021-01-22T13:39:00Z">
              <w:r w:rsidRPr="005300C7">
                <w:rPr>
                  <w:rFonts w:asciiTheme="minorHAnsi" w:hAnsiTheme="minorHAnsi" w:cstheme="minorHAnsi"/>
                  <w:b w:val="0"/>
                  <w:sz w:val="20"/>
                  <w:szCs w:val="20"/>
                </w:rPr>
                <w:t>Turning characteristics</w:t>
              </w:r>
            </w:ins>
          </w:p>
        </w:tc>
        <w:tc>
          <w:tcPr>
            <w:tcW w:w="683" w:type="dxa"/>
            <w:shd w:val="clear" w:color="auto" w:fill="auto"/>
          </w:tcPr>
          <w:p w14:paraId="46B11A57" w14:textId="77777777" w:rsidR="000A604D" w:rsidRPr="005300C7" w:rsidRDefault="000A604D" w:rsidP="000A604D">
            <w:pPr>
              <w:pStyle w:val="Tabletext"/>
              <w:spacing w:before="0" w:after="0"/>
              <w:rPr>
                <w:ins w:id="3550" w:author="Abercrombie, Kerrie" w:date="2021-01-22T13:39:00Z"/>
                <w:rFonts w:cstheme="minorHAnsi"/>
                <w:b/>
                <w:szCs w:val="20"/>
              </w:rPr>
            </w:pPr>
          </w:p>
        </w:tc>
        <w:tc>
          <w:tcPr>
            <w:tcW w:w="3003" w:type="dxa"/>
            <w:shd w:val="clear" w:color="auto" w:fill="auto"/>
          </w:tcPr>
          <w:p w14:paraId="134C6435" w14:textId="77777777" w:rsidR="000A604D" w:rsidRPr="005300C7" w:rsidRDefault="000A604D" w:rsidP="000A604D">
            <w:pPr>
              <w:pStyle w:val="Tabletext"/>
              <w:spacing w:before="0" w:after="0"/>
              <w:ind w:left="0" w:right="7"/>
              <w:rPr>
                <w:ins w:id="3551" w:author="Abercrombie, Kerrie" w:date="2021-01-22T13:39:00Z"/>
                <w:rFonts w:cstheme="minorHAnsi"/>
                <w:szCs w:val="20"/>
              </w:rPr>
            </w:pPr>
          </w:p>
        </w:tc>
      </w:tr>
      <w:tr w:rsidR="000A604D" w:rsidRPr="005300C7" w14:paraId="5C41388F" w14:textId="77777777" w:rsidTr="002B5A22">
        <w:trPr>
          <w:trHeight w:val="60"/>
          <w:ins w:id="3552" w:author="Abercrombie, Kerrie" w:date="2021-01-22T13:39:00Z"/>
        </w:trPr>
        <w:tc>
          <w:tcPr>
            <w:tcW w:w="846" w:type="dxa"/>
            <w:vMerge/>
            <w:shd w:val="clear" w:color="auto" w:fill="auto"/>
          </w:tcPr>
          <w:p w14:paraId="366064A7" w14:textId="77777777" w:rsidR="000A604D" w:rsidRPr="005300C7" w:rsidRDefault="000A604D" w:rsidP="000A604D">
            <w:pPr>
              <w:pStyle w:val="Tabletext"/>
              <w:spacing w:before="0" w:after="0"/>
              <w:rPr>
                <w:ins w:id="3553" w:author="Abercrombie, Kerrie" w:date="2021-01-22T13:39:00Z"/>
                <w:rFonts w:cstheme="minorHAnsi"/>
                <w:b/>
                <w:szCs w:val="20"/>
              </w:rPr>
            </w:pPr>
          </w:p>
        </w:tc>
        <w:tc>
          <w:tcPr>
            <w:tcW w:w="4607" w:type="dxa"/>
            <w:vMerge/>
            <w:shd w:val="clear" w:color="auto" w:fill="auto"/>
          </w:tcPr>
          <w:p w14:paraId="0BDC50FA" w14:textId="77777777" w:rsidR="000A604D" w:rsidRPr="005300C7" w:rsidRDefault="000A604D" w:rsidP="000A604D">
            <w:pPr>
              <w:pStyle w:val="Tabletext"/>
              <w:spacing w:before="0" w:after="0"/>
              <w:ind w:left="0" w:right="0"/>
              <w:rPr>
                <w:ins w:id="3554" w:author="Abercrombie, Kerrie" w:date="2021-01-22T13:39:00Z"/>
                <w:rFonts w:cstheme="minorHAnsi"/>
                <w:szCs w:val="20"/>
              </w:rPr>
            </w:pPr>
          </w:p>
        </w:tc>
        <w:tc>
          <w:tcPr>
            <w:tcW w:w="921" w:type="dxa"/>
          </w:tcPr>
          <w:p w14:paraId="797A7ED0" w14:textId="767B997F" w:rsidR="000A604D" w:rsidRPr="009F7283" w:rsidRDefault="000A604D" w:rsidP="000A604D">
            <w:pPr>
              <w:pStyle w:val="Tablelevel1bold"/>
              <w:spacing w:before="0" w:after="0"/>
              <w:rPr>
                <w:ins w:id="3555" w:author="Abercrombie, Kerrie" w:date="2021-01-25T09:04:00Z"/>
                <w:rFonts w:asciiTheme="minorHAnsi" w:hAnsiTheme="minorHAnsi" w:cstheme="minorHAnsi"/>
                <w:b w:val="0"/>
                <w:sz w:val="20"/>
                <w:szCs w:val="20"/>
              </w:rPr>
            </w:pPr>
            <w:ins w:id="3556" w:author="Abercrombie, Kerrie" w:date="2021-01-25T09:04:00Z">
              <w:r w:rsidRPr="009F7283">
                <w:rPr>
                  <w:rFonts w:asciiTheme="minorHAnsi" w:hAnsiTheme="minorHAnsi" w:cstheme="minorHAnsi"/>
                  <w:b w:val="0"/>
                  <w:sz w:val="20"/>
                  <w:szCs w:val="20"/>
                </w:rPr>
                <w:t>4.5.5</w:t>
              </w:r>
            </w:ins>
          </w:p>
        </w:tc>
        <w:tc>
          <w:tcPr>
            <w:tcW w:w="4607" w:type="dxa"/>
            <w:shd w:val="clear" w:color="auto" w:fill="auto"/>
          </w:tcPr>
          <w:p w14:paraId="1E1B2C10" w14:textId="07844C94" w:rsidR="000A604D" w:rsidRPr="005300C7" w:rsidRDefault="000A604D" w:rsidP="000A604D">
            <w:pPr>
              <w:pStyle w:val="Tablelevel1bold"/>
              <w:spacing w:before="0" w:after="0"/>
              <w:rPr>
                <w:ins w:id="3557" w:author="Abercrombie, Kerrie" w:date="2021-01-22T13:39:00Z"/>
                <w:rFonts w:asciiTheme="minorHAnsi" w:hAnsiTheme="minorHAnsi" w:cstheme="minorHAnsi"/>
                <w:b w:val="0"/>
                <w:sz w:val="20"/>
                <w:szCs w:val="20"/>
              </w:rPr>
            </w:pPr>
            <w:ins w:id="3558" w:author="Abercrombie, Kerrie" w:date="2021-01-22T13:39:00Z">
              <w:r w:rsidRPr="005300C7">
                <w:rPr>
                  <w:rFonts w:asciiTheme="minorHAnsi" w:hAnsiTheme="minorHAnsi" w:cstheme="minorHAnsi"/>
                  <w:b w:val="0"/>
                  <w:sz w:val="20"/>
                  <w:szCs w:val="20"/>
                </w:rPr>
                <w:t>External forces on ship handling – winds and tides</w:t>
              </w:r>
            </w:ins>
          </w:p>
        </w:tc>
        <w:tc>
          <w:tcPr>
            <w:tcW w:w="683" w:type="dxa"/>
            <w:shd w:val="clear" w:color="auto" w:fill="auto"/>
          </w:tcPr>
          <w:p w14:paraId="13761FDB" w14:textId="77777777" w:rsidR="000A604D" w:rsidRPr="005300C7" w:rsidRDefault="000A604D" w:rsidP="000A604D">
            <w:pPr>
              <w:pStyle w:val="Tabletext"/>
              <w:spacing w:before="0" w:after="0"/>
              <w:rPr>
                <w:ins w:id="3559" w:author="Abercrombie, Kerrie" w:date="2021-01-22T13:39:00Z"/>
                <w:rFonts w:cstheme="minorHAnsi"/>
                <w:b/>
                <w:szCs w:val="20"/>
              </w:rPr>
            </w:pPr>
          </w:p>
        </w:tc>
        <w:tc>
          <w:tcPr>
            <w:tcW w:w="3003" w:type="dxa"/>
            <w:shd w:val="clear" w:color="auto" w:fill="auto"/>
          </w:tcPr>
          <w:p w14:paraId="35B0D752" w14:textId="77777777" w:rsidR="000A604D" w:rsidRPr="005300C7" w:rsidRDefault="000A604D" w:rsidP="000A604D">
            <w:pPr>
              <w:pStyle w:val="Tabletext"/>
              <w:spacing w:before="0" w:after="0"/>
              <w:ind w:left="0" w:right="7"/>
              <w:rPr>
                <w:ins w:id="3560" w:author="Abercrombie, Kerrie" w:date="2021-01-22T13:39:00Z"/>
                <w:rFonts w:cstheme="minorHAnsi"/>
                <w:szCs w:val="20"/>
              </w:rPr>
            </w:pPr>
          </w:p>
        </w:tc>
      </w:tr>
      <w:tr w:rsidR="000A604D" w:rsidRPr="005300C7" w14:paraId="0449681F" w14:textId="77777777" w:rsidTr="002B5A22">
        <w:trPr>
          <w:trHeight w:val="60"/>
          <w:ins w:id="3561" w:author="Abercrombie, Kerrie" w:date="2021-01-22T13:39:00Z"/>
        </w:trPr>
        <w:tc>
          <w:tcPr>
            <w:tcW w:w="846" w:type="dxa"/>
            <w:vMerge/>
            <w:shd w:val="clear" w:color="auto" w:fill="auto"/>
          </w:tcPr>
          <w:p w14:paraId="69AF11AF" w14:textId="77777777" w:rsidR="000A604D" w:rsidRPr="005300C7" w:rsidRDefault="000A604D" w:rsidP="000A604D">
            <w:pPr>
              <w:pStyle w:val="Tabletext"/>
              <w:spacing w:before="0" w:after="0"/>
              <w:rPr>
                <w:ins w:id="3562" w:author="Abercrombie, Kerrie" w:date="2021-01-22T13:39:00Z"/>
                <w:rFonts w:cstheme="minorHAnsi"/>
                <w:b/>
                <w:szCs w:val="20"/>
              </w:rPr>
            </w:pPr>
          </w:p>
        </w:tc>
        <w:tc>
          <w:tcPr>
            <w:tcW w:w="4607" w:type="dxa"/>
            <w:vMerge/>
            <w:shd w:val="clear" w:color="auto" w:fill="auto"/>
          </w:tcPr>
          <w:p w14:paraId="338B75D8" w14:textId="77777777" w:rsidR="000A604D" w:rsidRPr="005300C7" w:rsidRDefault="000A604D" w:rsidP="000A604D">
            <w:pPr>
              <w:pStyle w:val="Tabletext"/>
              <w:spacing w:before="0" w:after="0"/>
              <w:ind w:left="0" w:right="0"/>
              <w:rPr>
                <w:ins w:id="3563" w:author="Abercrombie, Kerrie" w:date="2021-01-22T13:39:00Z"/>
                <w:rFonts w:cstheme="minorHAnsi"/>
                <w:szCs w:val="20"/>
              </w:rPr>
            </w:pPr>
          </w:p>
        </w:tc>
        <w:tc>
          <w:tcPr>
            <w:tcW w:w="921" w:type="dxa"/>
          </w:tcPr>
          <w:p w14:paraId="58805855" w14:textId="7EBC923F" w:rsidR="000A604D" w:rsidRPr="009F7283" w:rsidRDefault="000A604D" w:rsidP="000A604D">
            <w:pPr>
              <w:pStyle w:val="Tablelevel1bold"/>
              <w:spacing w:before="0" w:after="0"/>
              <w:rPr>
                <w:ins w:id="3564" w:author="Abercrombie, Kerrie" w:date="2021-01-25T09:04:00Z"/>
                <w:rFonts w:asciiTheme="minorHAnsi" w:hAnsiTheme="minorHAnsi" w:cstheme="minorHAnsi"/>
                <w:b w:val="0"/>
                <w:sz w:val="20"/>
                <w:szCs w:val="20"/>
              </w:rPr>
            </w:pPr>
            <w:ins w:id="3565" w:author="Abercrombie, Kerrie" w:date="2021-01-25T09:04:00Z">
              <w:r w:rsidRPr="009F7283">
                <w:rPr>
                  <w:rFonts w:asciiTheme="minorHAnsi" w:hAnsiTheme="minorHAnsi" w:cstheme="minorHAnsi"/>
                  <w:b w:val="0"/>
                  <w:sz w:val="20"/>
                  <w:szCs w:val="20"/>
                </w:rPr>
                <w:t>4.5.6</w:t>
              </w:r>
            </w:ins>
          </w:p>
        </w:tc>
        <w:tc>
          <w:tcPr>
            <w:tcW w:w="4607" w:type="dxa"/>
            <w:shd w:val="clear" w:color="auto" w:fill="auto"/>
          </w:tcPr>
          <w:p w14:paraId="0834C167" w14:textId="6B5FE27A" w:rsidR="000A604D" w:rsidRPr="005300C7" w:rsidRDefault="000A604D" w:rsidP="000A604D">
            <w:pPr>
              <w:pStyle w:val="Tablelevel1bold"/>
              <w:spacing w:before="0" w:after="0"/>
              <w:rPr>
                <w:ins w:id="3566" w:author="Abercrombie, Kerrie" w:date="2021-01-22T13:39:00Z"/>
                <w:rFonts w:asciiTheme="minorHAnsi" w:hAnsiTheme="minorHAnsi" w:cstheme="minorHAnsi"/>
                <w:b w:val="0"/>
                <w:sz w:val="20"/>
                <w:szCs w:val="20"/>
              </w:rPr>
            </w:pPr>
            <w:ins w:id="3567" w:author="Abercrombie, Kerrie" w:date="2021-01-22T13:39:00Z">
              <w:r w:rsidRPr="005300C7">
                <w:rPr>
                  <w:rFonts w:asciiTheme="minorHAnsi" w:hAnsiTheme="minorHAnsi" w:cstheme="minorHAnsi"/>
                  <w:b w:val="0"/>
                  <w:sz w:val="20"/>
                  <w:szCs w:val="20"/>
                </w:rPr>
                <w:t>Effect of interaction and squat</w:t>
              </w:r>
            </w:ins>
          </w:p>
        </w:tc>
        <w:tc>
          <w:tcPr>
            <w:tcW w:w="683" w:type="dxa"/>
            <w:shd w:val="clear" w:color="auto" w:fill="auto"/>
          </w:tcPr>
          <w:p w14:paraId="6AEC4F67" w14:textId="77777777" w:rsidR="000A604D" w:rsidRPr="005300C7" w:rsidRDefault="000A604D" w:rsidP="000A604D">
            <w:pPr>
              <w:pStyle w:val="Tabletext"/>
              <w:spacing w:before="0" w:after="0"/>
              <w:rPr>
                <w:ins w:id="3568" w:author="Abercrombie, Kerrie" w:date="2021-01-22T13:39:00Z"/>
                <w:rFonts w:cstheme="minorHAnsi"/>
                <w:b/>
                <w:szCs w:val="20"/>
              </w:rPr>
            </w:pPr>
          </w:p>
        </w:tc>
        <w:tc>
          <w:tcPr>
            <w:tcW w:w="3003" w:type="dxa"/>
            <w:shd w:val="clear" w:color="auto" w:fill="auto"/>
          </w:tcPr>
          <w:p w14:paraId="06AF0B19" w14:textId="77777777" w:rsidR="000A604D" w:rsidRPr="005300C7" w:rsidRDefault="000A604D" w:rsidP="000A604D">
            <w:pPr>
              <w:pStyle w:val="Tabletext"/>
              <w:spacing w:before="0" w:after="0"/>
              <w:ind w:left="0" w:right="7"/>
              <w:rPr>
                <w:ins w:id="3569" w:author="Abercrombie, Kerrie" w:date="2021-01-22T13:39:00Z"/>
                <w:rFonts w:cstheme="minorHAnsi"/>
                <w:szCs w:val="20"/>
              </w:rPr>
            </w:pPr>
          </w:p>
        </w:tc>
      </w:tr>
      <w:tr w:rsidR="000A604D" w:rsidRPr="005300C7" w14:paraId="44C39457" w14:textId="77777777" w:rsidTr="002B5A22">
        <w:trPr>
          <w:trHeight w:val="60"/>
          <w:ins w:id="3570" w:author="Abercrombie, Kerrie" w:date="2021-01-22T13:39:00Z"/>
        </w:trPr>
        <w:tc>
          <w:tcPr>
            <w:tcW w:w="846" w:type="dxa"/>
            <w:vMerge/>
            <w:shd w:val="clear" w:color="auto" w:fill="auto"/>
          </w:tcPr>
          <w:p w14:paraId="253EE2F8" w14:textId="77777777" w:rsidR="000A604D" w:rsidRPr="005300C7" w:rsidRDefault="000A604D" w:rsidP="000A604D">
            <w:pPr>
              <w:pStyle w:val="Tabletext"/>
              <w:spacing w:before="0" w:after="0"/>
              <w:rPr>
                <w:ins w:id="3571" w:author="Abercrombie, Kerrie" w:date="2021-01-22T13:39:00Z"/>
                <w:rFonts w:cstheme="minorHAnsi"/>
                <w:b/>
                <w:szCs w:val="20"/>
              </w:rPr>
            </w:pPr>
          </w:p>
        </w:tc>
        <w:tc>
          <w:tcPr>
            <w:tcW w:w="4607" w:type="dxa"/>
            <w:vMerge/>
            <w:shd w:val="clear" w:color="auto" w:fill="auto"/>
          </w:tcPr>
          <w:p w14:paraId="2FE22433" w14:textId="77777777" w:rsidR="000A604D" w:rsidRPr="005300C7" w:rsidRDefault="000A604D" w:rsidP="000A604D">
            <w:pPr>
              <w:pStyle w:val="Tabletext"/>
              <w:spacing w:before="0" w:after="0"/>
              <w:ind w:left="0" w:right="0"/>
              <w:rPr>
                <w:ins w:id="3572" w:author="Abercrombie, Kerrie" w:date="2021-01-22T13:39:00Z"/>
                <w:rFonts w:cstheme="minorHAnsi"/>
                <w:szCs w:val="20"/>
              </w:rPr>
            </w:pPr>
          </w:p>
        </w:tc>
        <w:tc>
          <w:tcPr>
            <w:tcW w:w="921" w:type="dxa"/>
          </w:tcPr>
          <w:p w14:paraId="25F374D4" w14:textId="2343777F" w:rsidR="000A604D" w:rsidRPr="009F7283" w:rsidRDefault="000A604D" w:rsidP="000A604D">
            <w:pPr>
              <w:pStyle w:val="Tablelevel1bold"/>
              <w:spacing w:before="0" w:after="0"/>
              <w:rPr>
                <w:ins w:id="3573" w:author="Abercrombie, Kerrie" w:date="2021-01-25T09:04:00Z"/>
                <w:rFonts w:asciiTheme="minorHAnsi" w:hAnsiTheme="minorHAnsi" w:cstheme="minorHAnsi"/>
                <w:b w:val="0"/>
                <w:sz w:val="20"/>
                <w:szCs w:val="20"/>
              </w:rPr>
            </w:pPr>
            <w:ins w:id="3574" w:author="Abercrombie, Kerrie" w:date="2021-01-25T09:04:00Z">
              <w:r w:rsidRPr="009F7283">
                <w:rPr>
                  <w:rFonts w:asciiTheme="minorHAnsi" w:hAnsiTheme="minorHAnsi" w:cstheme="minorHAnsi"/>
                  <w:b w:val="0"/>
                  <w:sz w:val="20"/>
                  <w:szCs w:val="20"/>
                </w:rPr>
                <w:t>4.5.7</w:t>
              </w:r>
            </w:ins>
          </w:p>
        </w:tc>
        <w:tc>
          <w:tcPr>
            <w:tcW w:w="4607" w:type="dxa"/>
            <w:shd w:val="clear" w:color="auto" w:fill="auto"/>
          </w:tcPr>
          <w:p w14:paraId="11937F7D" w14:textId="4EC99204" w:rsidR="000A604D" w:rsidRPr="005300C7" w:rsidRDefault="000A604D" w:rsidP="000A604D">
            <w:pPr>
              <w:pStyle w:val="Tablelevel1bold"/>
              <w:spacing w:before="0" w:after="0"/>
              <w:rPr>
                <w:ins w:id="3575" w:author="Abercrombie, Kerrie" w:date="2021-01-22T13:39:00Z"/>
                <w:rFonts w:asciiTheme="minorHAnsi" w:hAnsiTheme="minorHAnsi" w:cstheme="minorHAnsi"/>
                <w:b w:val="0"/>
                <w:sz w:val="20"/>
                <w:szCs w:val="20"/>
              </w:rPr>
            </w:pPr>
            <w:ins w:id="3576" w:author="Abercrombie, Kerrie" w:date="2021-01-22T13:39:00Z">
              <w:r w:rsidRPr="005300C7">
                <w:rPr>
                  <w:rFonts w:asciiTheme="minorHAnsi" w:hAnsiTheme="minorHAnsi" w:cstheme="minorHAnsi"/>
                  <w:b w:val="0"/>
                  <w:sz w:val="20"/>
                  <w:szCs w:val="20"/>
                </w:rPr>
                <w:t>Vessel manoeuvrability</w:t>
              </w:r>
            </w:ins>
          </w:p>
        </w:tc>
        <w:tc>
          <w:tcPr>
            <w:tcW w:w="683" w:type="dxa"/>
            <w:shd w:val="clear" w:color="auto" w:fill="auto"/>
          </w:tcPr>
          <w:p w14:paraId="628E9269" w14:textId="77777777" w:rsidR="000A604D" w:rsidRPr="005300C7" w:rsidRDefault="000A604D" w:rsidP="000A604D">
            <w:pPr>
              <w:pStyle w:val="Tabletext"/>
              <w:spacing w:before="0" w:after="0"/>
              <w:rPr>
                <w:ins w:id="3577" w:author="Abercrombie, Kerrie" w:date="2021-01-22T13:39:00Z"/>
                <w:rFonts w:cstheme="minorHAnsi"/>
                <w:b/>
                <w:szCs w:val="20"/>
              </w:rPr>
            </w:pPr>
          </w:p>
        </w:tc>
        <w:tc>
          <w:tcPr>
            <w:tcW w:w="3003" w:type="dxa"/>
            <w:shd w:val="clear" w:color="auto" w:fill="auto"/>
          </w:tcPr>
          <w:p w14:paraId="1293A23C" w14:textId="77777777" w:rsidR="000A604D" w:rsidRPr="005300C7" w:rsidRDefault="000A604D" w:rsidP="000A604D">
            <w:pPr>
              <w:pStyle w:val="Tabletext"/>
              <w:spacing w:before="0" w:after="0"/>
              <w:ind w:left="0" w:right="7"/>
              <w:rPr>
                <w:ins w:id="3578" w:author="Abercrombie, Kerrie" w:date="2021-01-22T13:39:00Z"/>
                <w:rFonts w:cstheme="minorHAnsi"/>
                <w:szCs w:val="20"/>
              </w:rPr>
            </w:pPr>
          </w:p>
        </w:tc>
      </w:tr>
      <w:tr w:rsidR="000A604D" w:rsidRPr="005300C7" w14:paraId="20A7DB7A" w14:textId="77777777" w:rsidTr="002B5A22">
        <w:trPr>
          <w:trHeight w:val="60"/>
          <w:ins w:id="3579" w:author="Abercrombie, Kerrie" w:date="2021-01-22T13:39:00Z"/>
        </w:trPr>
        <w:tc>
          <w:tcPr>
            <w:tcW w:w="846" w:type="dxa"/>
            <w:vMerge/>
            <w:shd w:val="clear" w:color="auto" w:fill="auto"/>
          </w:tcPr>
          <w:p w14:paraId="55B08B61" w14:textId="77777777" w:rsidR="000A604D" w:rsidRPr="005300C7" w:rsidRDefault="000A604D" w:rsidP="000A604D">
            <w:pPr>
              <w:pStyle w:val="Tabletext"/>
              <w:spacing w:before="0" w:after="0"/>
              <w:rPr>
                <w:ins w:id="3580" w:author="Abercrombie, Kerrie" w:date="2021-01-22T13:39:00Z"/>
                <w:rFonts w:cstheme="minorHAnsi"/>
                <w:b/>
                <w:szCs w:val="20"/>
              </w:rPr>
            </w:pPr>
          </w:p>
        </w:tc>
        <w:tc>
          <w:tcPr>
            <w:tcW w:w="4607" w:type="dxa"/>
            <w:vMerge/>
            <w:shd w:val="clear" w:color="auto" w:fill="auto"/>
          </w:tcPr>
          <w:p w14:paraId="59C575DB" w14:textId="77777777" w:rsidR="000A604D" w:rsidRPr="005300C7" w:rsidRDefault="000A604D" w:rsidP="000A604D">
            <w:pPr>
              <w:pStyle w:val="Tabletext"/>
              <w:spacing w:before="0" w:after="0"/>
              <w:ind w:left="0" w:right="0"/>
              <w:rPr>
                <w:ins w:id="3581" w:author="Abercrombie, Kerrie" w:date="2021-01-22T13:39:00Z"/>
                <w:rFonts w:cstheme="minorHAnsi"/>
                <w:szCs w:val="20"/>
              </w:rPr>
            </w:pPr>
          </w:p>
        </w:tc>
        <w:tc>
          <w:tcPr>
            <w:tcW w:w="921" w:type="dxa"/>
          </w:tcPr>
          <w:p w14:paraId="2A628E1E" w14:textId="6E4BF94F" w:rsidR="000A604D" w:rsidRPr="009F7283" w:rsidRDefault="000A604D" w:rsidP="000A604D">
            <w:pPr>
              <w:pStyle w:val="Tablelevel1bold"/>
              <w:spacing w:before="0" w:after="0"/>
              <w:rPr>
                <w:ins w:id="3582" w:author="Abercrombie, Kerrie" w:date="2021-01-25T09:04:00Z"/>
                <w:rFonts w:asciiTheme="minorHAnsi" w:hAnsiTheme="minorHAnsi" w:cstheme="minorHAnsi"/>
                <w:b w:val="0"/>
                <w:sz w:val="20"/>
                <w:szCs w:val="20"/>
              </w:rPr>
            </w:pPr>
            <w:ins w:id="3583" w:author="Abercrombie, Kerrie" w:date="2021-01-25T09:04:00Z">
              <w:r w:rsidRPr="009F7283">
                <w:rPr>
                  <w:rFonts w:asciiTheme="minorHAnsi" w:hAnsiTheme="minorHAnsi" w:cstheme="minorHAnsi"/>
                  <w:b w:val="0"/>
                  <w:sz w:val="20"/>
                  <w:szCs w:val="20"/>
                </w:rPr>
                <w:t>4.5.8</w:t>
              </w:r>
            </w:ins>
          </w:p>
        </w:tc>
        <w:tc>
          <w:tcPr>
            <w:tcW w:w="4607" w:type="dxa"/>
            <w:shd w:val="clear" w:color="auto" w:fill="auto"/>
          </w:tcPr>
          <w:p w14:paraId="07473ED5" w14:textId="07D5A689" w:rsidR="000A604D" w:rsidRPr="005300C7" w:rsidRDefault="000A604D" w:rsidP="000A604D">
            <w:pPr>
              <w:pStyle w:val="Tablelevel1bold"/>
              <w:spacing w:before="0" w:after="0"/>
              <w:rPr>
                <w:ins w:id="3584" w:author="Abercrombie, Kerrie" w:date="2021-01-22T13:39:00Z"/>
                <w:rFonts w:asciiTheme="minorHAnsi" w:hAnsiTheme="minorHAnsi" w:cstheme="minorHAnsi"/>
                <w:b w:val="0"/>
                <w:sz w:val="20"/>
                <w:szCs w:val="20"/>
              </w:rPr>
            </w:pPr>
            <w:ins w:id="3585" w:author="Abercrombie, Kerrie" w:date="2021-01-22T13:39:00Z">
              <w:r w:rsidRPr="005300C7">
                <w:rPr>
                  <w:rFonts w:asciiTheme="minorHAnsi" w:hAnsiTheme="minorHAnsi" w:cstheme="minorHAnsi"/>
                  <w:b w:val="0"/>
                  <w:sz w:val="20"/>
                  <w:szCs w:val="20"/>
                </w:rPr>
                <w:t>Different types of rudder</w:t>
              </w:r>
            </w:ins>
          </w:p>
        </w:tc>
        <w:tc>
          <w:tcPr>
            <w:tcW w:w="683" w:type="dxa"/>
            <w:shd w:val="clear" w:color="auto" w:fill="auto"/>
          </w:tcPr>
          <w:p w14:paraId="534236E9" w14:textId="77777777" w:rsidR="000A604D" w:rsidRPr="005300C7" w:rsidRDefault="000A604D" w:rsidP="000A604D">
            <w:pPr>
              <w:pStyle w:val="Tabletext"/>
              <w:spacing w:before="0" w:after="0"/>
              <w:rPr>
                <w:ins w:id="3586" w:author="Abercrombie, Kerrie" w:date="2021-01-22T13:39:00Z"/>
                <w:rFonts w:cstheme="minorHAnsi"/>
                <w:b/>
                <w:szCs w:val="20"/>
              </w:rPr>
            </w:pPr>
          </w:p>
        </w:tc>
        <w:tc>
          <w:tcPr>
            <w:tcW w:w="3003" w:type="dxa"/>
            <w:shd w:val="clear" w:color="auto" w:fill="auto"/>
          </w:tcPr>
          <w:p w14:paraId="2E417810" w14:textId="77777777" w:rsidR="000A604D" w:rsidRPr="005300C7" w:rsidRDefault="000A604D" w:rsidP="000A604D">
            <w:pPr>
              <w:pStyle w:val="Tabletext"/>
              <w:spacing w:before="0" w:after="0"/>
              <w:ind w:left="0" w:right="7"/>
              <w:rPr>
                <w:ins w:id="3587" w:author="Abercrombie, Kerrie" w:date="2021-01-22T13:39:00Z"/>
                <w:rFonts w:cstheme="minorHAnsi"/>
                <w:szCs w:val="20"/>
              </w:rPr>
            </w:pPr>
          </w:p>
        </w:tc>
      </w:tr>
      <w:tr w:rsidR="000A604D" w:rsidRPr="005300C7" w14:paraId="544B4672" w14:textId="77777777" w:rsidTr="002B5A22">
        <w:trPr>
          <w:trHeight w:val="60"/>
          <w:ins w:id="3588" w:author="Abercrombie, Kerrie" w:date="2021-01-22T13:39:00Z"/>
        </w:trPr>
        <w:tc>
          <w:tcPr>
            <w:tcW w:w="846" w:type="dxa"/>
            <w:vMerge/>
            <w:shd w:val="clear" w:color="auto" w:fill="auto"/>
          </w:tcPr>
          <w:p w14:paraId="1D548578" w14:textId="77777777" w:rsidR="000A604D" w:rsidRPr="005300C7" w:rsidRDefault="000A604D" w:rsidP="000A604D">
            <w:pPr>
              <w:pStyle w:val="Tabletext"/>
              <w:spacing w:before="0" w:after="0"/>
              <w:rPr>
                <w:ins w:id="3589" w:author="Abercrombie, Kerrie" w:date="2021-01-22T13:39:00Z"/>
                <w:rFonts w:cstheme="minorHAnsi"/>
                <w:b/>
                <w:szCs w:val="20"/>
              </w:rPr>
            </w:pPr>
          </w:p>
        </w:tc>
        <w:tc>
          <w:tcPr>
            <w:tcW w:w="4607" w:type="dxa"/>
            <w:vMerge/>
            <w:shd w:val="clear" w:color="auto" w:fill="auto"/>
          </w:tcPr>
          <w:p w14:paraId="2B85E6AB" w14:textId="77777777" w:rsidR="000A604D" w:rsidRPr="005300C7" w:rsidRDefault="000A604D" w:rsidP="000A604D">
            <w:pPr>
              <w:pStyle w:val="Tabletext"/>
              <w:spacing w:before="0" w:after="0"/>
              <w:ind w:left="0" w:right="0"/>
              <w:rPr>
                <w:ins w:id="3590" w:author="Abercrombie, Kerrie" w:date="2021-01-22T13:39:00Z"/>
                <w:rFonts w:cstheme="minorHAnsi"/>
                <w:szCs w:val="20"/>
              </w:rPr>
            </w:pPr>
          </w:p>
        </w:tc>
        <w:tc>
          <w:tcPr>
            <w:tcW w:w="921" w:type="dxa"/>
          </w:tcPr>
          <w:p w14:paraId="7D67B53A" w14:textId="73A8320C" w:rsidR="000A604D" w:rsidRPr="009F7283" w:rsidRDefault="000A604D" w:rsidP="000A604D">
            <w:pPr>
              <w:pStyle w:val="Tablelevel1bold"/>
              <w:spacing w:before="0" w:after="0"/>
              <w:rPr>
                <w:ins w:id="3591" w:author="Abercrombie, Kerrie" w:date="2021-01-25T09:04:00Z"/>
                <w:rFonts w:asciiTheme="minorHAnsi" w:hAnsiTheme="minorHAnsi" w:cstheme="minorHAnsi"/>
                <w:b w:val="0"/>
                <w:sz w:val="20"/>
                <w:szCs w:val="20"/>
              </w:rPr>
            </w:pPr>
            <w:ins w:id="3592" w:author="Abercrombie, Kerrie" w:date="2021-01-25T09:04:00Z">
              <w:r w:rsidRPr="009F7283">
                <w:rPr>
                  <w:rFonts w:asciiTheme="minorHAnsi" w:hAnsiTheme="minorHAnsi" w:cstheme="minorHAnsi"/>
                  <w:b w:val="0"/>
                  <w:sz w:val="20"/>
                  <w:szCs w:val="20"/>
                </w:rPr>
                <w:t>4.5.9</w:t>
              </w:r>
            </w:ins>
          </w:p>
        </w:tc>
        <w:tc>
          <w:tcPr>
            <w:tcW w:w="4607" w:type="dxa"/>
            <w:shd w:val="clear" w:color="auto" w:fill="auto"/>
          </w:tcPr>
          <w:p w14:paraId="4AEF0915" w14:textId="21F2DF28" w:rsidR="000A604D" w:rsidRPr="005300C7" w:rsidRDefault="000A604D" w:rsidP="000A604D">
            <w:pPr>
              <w:pStyle w:val="Tablelevel1bold"/>
              <w:spacing w:before="0" w:after="0"/>
              <w:rPr>
                <w:ins w:id="3593" w:author="Abercrombie, Kerrie" w:date="2021-01-22T13:39:00Z"/>
                <w:rFonts w:asciiTheme="minorHAnsi" w:hAnsiTheme="minorHAnsi" w:cstheme="minorHAnsi"/>
                <w:b w:val="0"/>
                <w:sz w:val="20"/>
                <w:szCs w:val="20"/>
              </w:rPr>
            </w:pPr>
            <w:ins w:id="3594" w:author="Abercrombie, Kerrie" w:date="2021-01-22T13:39:00Z">
              <w:r w:rsidRPr="005300C7">
                <w:rPr>
                  <w:rFonts w:asciiTheme="minorHAnsi" w:hAnsiTheme="minorHAnsi" w:cstheme="minorHAnsi"/>
                  <w:b w:val="0"/>
                  <w:sz w:val="20"/>
                  <w:szCs w:val="20"/>
                </w:rPr>
                <w:t>Different types of propeller</w:t>
              </w:r>
            </w:ins>
          </w:p>
        </w:tc>
        <w:tc>
          <w:tcPr>
            <w:tcW w:w="683" w:type="dxa"/>
            <w:shd w:val="clear" w:color="auto" w:fill="auto"/>
          </w:tcPr>
          <w:p w14:paraId="4F3C5819" w14:textId="77777777" w:rsidR="000A604D" w:rsidRPr="005300C7" w:rsidRDefault="000A604D" w:rsidP="000A604D">
            <w:pPr>
              <w:pStyle w:val="Tabletext"/>
              <w:spacing w:before="0" w:after="0"/>
              <w:rPr>
                <w:ins w:id="3595" w:author="Abercrombie, Kerrie" w:date="2021-01-22T13:39:00Z"/>
                <w:rFonts w:cstheme="minorHAnsi"/>
                <w:b/>
                <w:szCs w:val="20"/>
              </w:rPr>
            </w:pPr>
          </w:p>
        </w:tc>
        <w:tc>
          <w:tcPr>
            <w:tcW w:w="3003" w:type="dxa"/>
            <w:shd w:val="clear" w:color="auto" w:fill="auto"/>
          </w:tcPr>
          <w:p w14:paraId="590C9F62" w14:textId="77777777" w:rsidR="000A604D" w:rsidRPr="005300C7" w:rsidRDefault="000A604D" w:rsidP="000A604D">
            <w:pPr>
              <w:pStyle w:val="Tabletext"/>
              <w:spacing w:before="0" w:after="0"/>
              <w:ind w:left="0" w:right="7"/>
              <w:rPr>
                <w:ins w:id="3596" w:author="Abercrombie, Kerrie" w:date="2021-01-22T13:39:00Z"/>
                <w:rFonts w:cstheme="minorHAnsi"/>
                <w:szCs w:val="20"/>
              </w:rPr>
            </w:pPr>
          </w:p>
        </w:tc>
      </w:tr>
      <w:tr w:rsidR="000A604D" w:rsidRPr="005300C7" w14:paraId="62ED93D4" w14:textId="77777777" w:rsidTr="002B5A22">
        <w:trPr>
          <w:trHeight w:val="60"/>
          <w:ins w:id="3597" w:author="Abercrombie, Kerrie" w:date="2021-01-22T13:39:00Z"/>
        </w:trPr>
        <w:tc>
          <w:tcPr>
            <w:tcW w:w="846" w:type="dxa"/>
            <w:vMerge/>
            <w:shd w:val="clear" w:color="auto" w:fill="auto"/>
          </w:tcPr>
          <w:p w14:paraId="1E30D9D2" w14:textId="77777777" w:rsidR="000A604D" w:rsidRPr="005300C7" w:rsidRDefault="000A604D" w:rsidP="000A604D">
            <w:pPr>
              <w:pStyle w:val="Tabletext"/>
              <w:spacing w:before="0" w:after="0"/>
              <w:rPr>
                <w:ins w:id="3598" w:author="Abercrombie, Kerrie" w:date="2021-01-22T13:39:00Z"/>
                <w:rFonts w:cstheme="minorHAnsi"/>
                <w:b/>
                <w:szCs w:val="20"/>
              </w:rPr>
            </w:pPr>
          </w:p>
        </w:tc>
        <w:tc>
          <w:tcPr>
            <w:tcW w:w="4607" w:type="dxa"/>
            <w:vMerge/>
            <w:shd w:val="clear" w:color="auto" w:fill="auto"/>
          </w:tcPr>
          <w:p w14:paraId="3796C94D" w14:textId="77777777" w:rsidR="000A604D" w:rsidRPr="005300C7" w:rsidRDefault="000A604D" w:rsidP="000A604D">
            <w:pPr>
              <w:pStyle w:val="Tabletext"/>
              <w:spacing w:before="0" w:after="0"/>
              <w:ind w:left="0" w:right="0"/>
              <w:rPr>
                <w:ins w:id="3599" w:author="Abercrombie, Kerrie" w:date="2021-01-22T13:39:00Z"/>
                <w:rFonts w:cstheme="minorHAnsi"/>
                <w:szCs w:val="20"/>
              </w:rPr>
            </w:pPr>
          </w:p>
        </w:tc>
        <w:tc>
          <w:tcPr>
            <w:tcW w:w="921" w:type="dxa"/>
          </w:tcPr>
          <w:p w14:paraId="3E356331" w14:textId="1694FB5C" w:rsidR="000A604D" w:rsidRPr="009F7283" w:rsidRDefault="000A604D" w:rsidP="000A604D">
            <w:pPr>
              <w:pStyle w:val="Tablelevel1bold"/>
              <w:spacing w:before="0" w:after="0"/>
              <w:rPr>
                <w:ins w:id="3600" w:author="Abercrombie, Kerrie" w:date="2021-01-25T09:04:00Z"/>
                <w:rFonts w:asciiTheme="minorHAnsi" w:hAnsiTheme="minorHAnsi" w:cstheme="minorHAnsi"/>
                <w:b w:val="0"/>
                <w:sz w:val="20"/>
                <w:szCs w:val="20"/>
              </w:rPr>
            </w:pPr>
            <w:ins w:id="3601" w:author="Abercrombie, Kerrie" w:date="2021-01-25T09:04:00Z">
              <w:r w:rsidRPr="009F7283">
                <w:rPr>
                  <w:rFonts w:asciiTheme="minorHAnsi" w:hAnsiTheme="minorHAnsi" w:cstheme="minorHAnsi"/>
                  <w:b w:val="0"/>
                  <w:sz w:val="20"/>
                  <w:szCs w:val="20"/>
                </w:rPr>
                <w:t>4.5.10</w:t>
              </w:r>
            </w:ins>
          </w:p>
        </w:tc>
        <w:tc>
          <w:tcPr>
            <w:tcW w:w="4607" w:type="dxa"/>
            <w:shd w:val="clear" w:color="auto" w:fill="auto"/>
          </w:tcPr>
          <w:p w14:paraId="2EB56D4F" w14:textId="0EA07F04" w:rsidR="000A604D" w:rsidRPr="005300C7" w:rsidRDefault="000A604D" w:rsidP="000A604D">
            <w:pPr>
              <w:pStyle w:val="Tablelevel1bold"/>
              <w:spacing w:before="0" w:after="0"/>
              <w:rPr>
                <w:ins w:id="3602" w:author="Abercrombie, Kerrie" w:date="2021-01-22T13:39:00Z"/>
                <w:rFonts w:asciiTheme="minorHAnsi" w:hAnsiTheme="minorHAnsi" w:cstheme="minorHAnsi"/>
                <w:b w:val="0"/>
                <w:sz w:val="20"/>
                <w:szCs w:val="20"/>
              </w:rPr>
            </w:pPr>
            <w:ins w:id="3603" w:author="Abercrombie, Kerrie" w:date="2021-01-22T13:39:00Z">
              <w:r w:rsidRPr="005300C7">
                <w:rPr>
                  <w:rFonts w:asciiTheme="minorHAnsi" w:hAnsiTheme="minorHAnsi" w:cstheme="minorHAnsi"/>
                  <w:b w:val="0"/>
                  <w:sz w:val="20"/>
                  <w:szCs w:val="20"/>
                </w:rPr>
                <w:t>Thrusters</w:t>
              </w:r>
            </w:ins>
          </w:p>
        </w:tc>
        <w:tc>
          <w:tcPr>
            <w:tcW w:w="683" w:type="dxa"/>
            <w:shd w:val="clear" w:color="auto" w:fill="auto"/>
          </w:tcPr>
          <w:p w14:paraId="012F3D7B" w14:textId="77777777" w:rsidR="000A604D" w:rsidRPr="005300C7" w:rsidRDefault="000A604D" w:rsidP="000A604D">
            <w:pPr>
              <w:pStyle w:val="Tabletext"/>
              <w:spacing w:before="0" w:after="0"/>
              <w:rPr>
                <w:ins w:id="3604" w:author="Abercrombie, Kerrie" w:date="2021-01-22T13:39:00Z"/>
                <w:rFonts w:cstheme="minorHAnsi"/>
                <w:b/>
                <w:szCs w:val="20"/>
              </w:rPr>
            </w:pPr>
          </w:p>
        </w:tc>
        <w:tc>
          <w:tcPr>
            <w:tcW w:w="3003" w:type="dxa"/>
            <w:shd w:val="clear" w:color="auto" w:fill="auto"/>
          </w:tcPr>
          <w:p w14:paraId="0C5639A1" w14:textId="77777777" w:rsidR="000A604D" w:rsidRPr="005300C7" w:rsidRDefault="000A604D" w:rsidP="000A604D">
            <w:pPr>
              <w:pStyle w:val="Tabletext"/>
              <w:spacing w:before="0" w:after="0"/>
              <w:ind w:left="0" w:right="7"/>
              <w:rPr>
                <w:ins w:id="3605" w:author="Abercrombie, Kerrie" w:date="2021-01-22T13:39:00Z"/>
                <w:rFonts w:cstheme="minorHAnsi"/>
                <w:szCs w:val="20"/>
              </w:rPr>
            </w:pPr>
          </w:p>
        </w:tc>
      </w:tr>
      <w:tr w:rsidR="000A604D" w:rsidRPr="005300C7" w14:paraId="74000F54" w14:textId="77777777" w:rsidTr="002B5A22">
        <w:trPr>
          <w:trHeight w:val="60"/>
          <w:ins w:id="3606" w:author="Abercrombie, Kerrie" w:date="2021-01-22T13:39:00Z"/>
        </w:trPr>
        <w:tc>
          <w:tcPr>
            <w:tcW w:w="846" w:type="dxa"/>
            <w:vMerge/>
            <w:shd w:val="clear" w:color="auto" w:fill="auto"/>
          </w:tcPr>
          <w:p w14:paraId="6299E89B" w14:textId="77777777" w:rsidR="000A604D" w:rsidRPr="005300C7" w:rsidRDefault="000A604D" w:rsidP="000A604D">
            <w:pPr>
              <w:pStyle w:val="Tabletext"/>
              <w:spacing w:before="0" w:after="0"/>
              <w:rPr>
                <w:ins w:id="3607" w:author="Abercrombie, Kerrie" w:date="2021-01-22T13:39:00Z"/>
                <w:rFonts w:cstheme="minorHAnsi"/>
                <w:b/>
                <w:szCs w:val="20"/>
              </w:rPr>
            </w:pPr>
          </w:p>
        </w:tc>
        <w:tc>
          <w:tcPr>
            <w:tcW w:w="4607" w:type="dxa"/>
            <w:vMerge/>
            <w:shd w:val="clear" w:color="auto" w:fill="auto"/>
          </w:tcPr>
          <w:p w14:paraId="79330236" w14:textId="77777777" w:rsidR="000A604D" w:rsidRPr="005300C7" w:rsidRDefault="000A604D" w:rsidP="000A604D">
            <w:pPr>
              <w:pStyle w:val="Tabletext"/>
              <w:spacing w:before="0" w:after="0"/>
              <w:ind w:left="0" w:right="0"/>
              <w:rPr>
                <w:ins w:id="3608" w:author="Abercrombie, Kerrie" w:date="2021-01-22T13:39:00Z"/>
                <w:rFonts w:cstheme="minorHAnsi"/>
                <w:szCs w:val="20"/>
              </w:rPr>
            </w:pPr>
          </w:p>
        </w:tc>
        <w:tc>
          <w:tcPr>
            <w:tcW w:w="921" w:type="dxa"/>
          </w:tcPr>
          <w:p w14:paraId="0F3BD355" w14:textId="6C7BBBC8" w:rsidR="000A604D" w:rsidRPr="009F7283" w:rsidRDefault="000A604D" w:rsidP="000A604D">
            <w:pPr>
              <w:pStyle w:val="Tablelevel1bold"/>
              <w:spacing w:before="0" w:after="0"/>
              <w:rPr>
                <w:ins w:id="3609" w:author="Abercrombie, Kerrie" w:date="2021-01-25T09:04:00Z"/>
                <w:rFonts w:asciiTheme="minorHAnsi" w:hAnsiTheme="minorHAnsi" w:cstheme="minorHAnsi"/>
                <w:b w:val="0"/>
                <w:sz w:val="20"/>
                <w:szCs w:val="20"/>
              </w:rPr>
            </w:pPr>
            <w:ins w:id="3610" w:author="Abercrombie, Kerrie" w:date="2021-01-25T09:04:00Z">
              <w:r w:rsidRPr="009F7283">
                <w:rPr>
                  <w:rFonts w:asciiTheme="minorHAnsi" w:hAnsiTheme="minorHAnsi" w:cstheme="minorHAnsi"/>
                  <w:b w:val="0"/>
                  <w:sz w:val="20"/>
                  <w:szCs w:val="20"/>
                </w:rPr>
                <w:t>4.5.11</w:t>
              </w:r>
            </w:ins>
          </w:p>
        </w:tc>
        <w:tc>
          <w:tcPr>
            <w:tcW w:w="4607" w:type="dxa"/>
            <w:shd w:val="clear" w:color="auto" w:fill="auto"/>
          </w:tcPr>
          <w:p w14:paraId="34E8BA71" w14:textId="212B251F" w:rsidR="000A604D" w:rsidRPr="005300C7" w:rsidRDefault="000A604D" w:rsidP="000A604D">
            <w:pPr>
              <w:pStyle w:val="Tablelevel1bold"/>
              <w:spacing w:before="0" w:after="0"/>
              <w:rPr>
                <w:ins w:id="3611" w:author="Abercrombie, Kerrie" w:date="2021-01-22T13:39:00Z"/>
                <w:rFonts w:asciiTheme="minorHAnsi" w:hAnsiTheme="minorHAnsi" w:cstheme="minorHAnsi"/>
                <w:b w:val="0"/>
                <w:sz w:val="20"/>
                <w:szCs w:val="20"/>
              </w:rPr>
            </w:pPr>
            <w:ins w:id="3612" w:author="Abercrombie, Kerrie" w:date="2021-01-22T13:39:00Z">
              <w:r w:rsidRPr="005300C7">
                <w:rPr>
                  <w:rFonts w:asciiTheme="minorHAnsi" w:hAnsiTheme="minorHAnsi" w:cstheme="minorHAnsi"/>
                  <w:b w:val="0"/>
                  <w:sz w:val="20"/>
                  <w:szCs w:val="20"/>
                </w:rPr>
                <w:t>Use of tugs within a port</w:t>
              </w:r>
            </w:ins>
          </w:p>
        </w:tc>
        <w:tc>
          <w:tcPr>
            <w:tcW w:w="683" w:type="dxa"/>
            <w:shd w:val="clear" w:color="auto" w:fill="auto"/>
          </w:tcPr>
          <w:p w14:paraId="5F455F62" w14:textId="77777777" w:rsidR="000A604D" w:rsidRPr="005300C7" w:rsidRDefault="000A604D" w:rsidP="000A604D">
            <w:pPr>
              <w:pStyle w:val="Tabletext"/>
              <w:spacing w:before="0" w:after="0"/>
              <w:rPr>
                <w:ins w:id="3613" w:author="Abercrombie, Kerrie" w:date="2021-01-22T13:39:00Z"/>
                <w:rFonts w:cstheme="minorHAnsi"/>
                <w:b/>
                <w:szCs w:val="20"/>
              </w:rPr>
            </w:pPr>
          </w:p>
        </w:tc>
        <w:tc>
          <w:tcPr>
            <w:tcW w:w="3003" w:type="dxa"/>
            <w:shd w:val="clear" w:color="auto" w:fill="auto"/>
          </w:tcPr>
          <w:p w14:paraId="036926BF" w14:textId="77777777" w:rsidR="000A604D" w:rsidRPr="005300C7" w:rsidRDefault="000A604D" w:rsidP="000A604D">
            <w:pPr>
              <w:pStyle w:val="Tabletext"/>
              <w:spacing w:before="0" w:after="0"/>
              <w:ind w:left="0" w:right="7"/>
              <w:rPr>
                <w:ins w:id="3614" w:author="Abercrombie, Kerrie" w:date="2021-01-22T13:39:00Z"/>
                <w:rFonts w:cstheme="minorHAnsi"/>
                <w:szCs w:val="20"/>
              </w:rPr>
            </w:pPr>
          </w:p>
        </w:tc>
      </w:tr>
      <w:tr w:rsidR="000A604D" w:rsidRPr="005300C7" w14:paraId="24999DCC" w14:textId="77777777" w:rsidTr="00BF0549">
        <w:trPr>
          <w:trHeight w:val="60"/>
          <w:ins w:id="3615" w:author="Abercrombie, Kerrie" w:date="2021-01-22T13:39:00Z"/>
        </w:trPr>
        <w:tc>
          <w:tcPr>
            <w:tcW w:w="846" w:type="dxa"/>
            <w:shd w:val="clear" w:color="auto" w:fill="F2F2F2" w:themeFill="background1" w:themeFillShade="F2"/>
          </w:tcPr>
          <w:p w14:paraId="6307B157" w14:textId="77CD9706" w:rsidR="000A604D" w:rsidRPr="005300C7" w:rsidRDefault="000A604D" w:rsidP="000A604D">
            <w:pPr>
              <w:pStyle w:val="Tabletext"/>
              <w:spacing w:before="0" w:after="0"/>
              <w:rPr>
                <w:ins w:id="3616" w:author="Abercrombie, Kerrie" w:date="2021-01-22T13:39:00Z"/>
                <w:rFonts w:cstheme="minorHAnsi"/>
                <w:b/>
                <w:szCs w:val="20"/>
              </w:rPr>
            </w:pPr>
            <w:ins w:id="3617" w:author="Abercrombie, Kerrie" w:date="2021-01-22T13:39:00Z">
              <w:r w:rsidRPr="005300C7">
                <w:rPr>
                  <w:rFonts w:cstheme="minorHAnsi"/>
                  <w:b/>
                  <w:szCs w:val="20"/>
                </w:rPr>
                <w:t>4.6</w:t>
              </w:r>
            </w:ins>
          </w:p>
        </w:tc>
        <w:tc>
          <w:tcPr>
            <w:tcW w:w="4607" w:type="dxa"/>
            <w:shd w:val="clear" w:color="auto" w:fill="F2F2F2" w:themeFill="background1" w:themeFillShade="F2"/>
          </w:tcPr>
          <w:p w14:paraId="4905560D" w14:textId="31EBBC25" w:rsidR="000A604D" w:rsidRPr="005300C7" w:rsidRDefault="000A604D" w:rsidP="000A604D">
            <w:pPr>
              <w:pStyle w:val="Tabletext"/>
              <w:spacing w:before="0" w:after="0"/>
              <w:ind w:left="0" w:right="0"/>
              <w:rPr>
                <w:ins w:id="3618" w:author="Abercrombie, Kerrie" w:date="2021-01-22T13:39:00Z"/>
                <w:rFonts w:cstheme="minorHAnsi"/>
                <w:szCs w:val="20"/>
              </w:rPr>
            </w:pPr>
            <w:ins w:id="3619" w:author="Abercrombie, Kerrie" w:date="2021-01-22T13:39:00Z">
              <w:r w:rsidRPr="005300C7">
                <w:rPr>
                  <w:rFonts w:cstheme="minorHAnsi"/>
                  <w:b/>
                  <w:szCs w:val="20"/>
                </w:rPr>
                <w:t>BRIDGE OPERATIONS</w:t>
              </w:r>
            </w:ins>
          </w:p>
        </w:tc>
        <w:tc>
          <w:tcPr>
            <w:tcW w:w="921" w:type="dxa"/>
            <w:shd w:val="clear" w:color="auto" w:fill="F2F2F2" w:themeFill="background1" w:themeFillShade="F2"/>
          </w:tcPr>
          <w:p w14:paraId="47EE6D46" w14:textId="77777777" w:rsidR="000A604D" w:rsidRPr="005300C7" w:rsidRDefault="000A604D" w:rsidP="000A604D">
            <w:pPr>
              <w:pStyle w:val="Tablelevel1bold"/>
              <w:spacing w:before="0" w:after="0"/>
              <w:rPr>
                <w:ins w:id="3620" w:author="Abercrombie, Kerrie" w:date="2021-01-25T09:04:00Z"/>
                <w:rFonts w:asciiTheme="minorHAnsi" w:hAnsiTheme="minorHAnsi" w:cstheme="minorHAnsi"/>
                <w:sz w:val="20"/>
                <w:szCs w:val="20"/>
              </w:rPr>
            </w:pPr>
          </w:p>
        </w:tc>
        <w:tc>
          <w:tcPr>
            <w:tcW w:w="4607" w:type="dxa"/>
            <w:shd w:val="clear" w:color="auto" w:fill="F2F2F2" w:themeFill="background1" w:themeFillShade="F2"/>
          </w:tcPr>
          <w:p w14:paraId="6CC30F81" w14:textId="052718C8" w:rsidR="000A604D" w:rsidRPr="005300C7" w:rsidRDefault="000A604D" w:rsidP="000A604D">
            <w:pPr>
              <w:pStyle w:val="Tablelevel1bold"/>
              <w:spacing w:before="0" w:after="0"/>
              <w:rPr>
                <w:ins w:id="3621" w:author="Abercrombie, Kerrie" w:date="2021-01-22T13:39:00Z"/>
                <w:rFonts w:asciiTheme="minorHAnsi" w:hAnsiTheme="minorHAnsi" w:cstheme="minorHAnsi"/>
                <w:sz w:val="20"/>
                <w:szCs w:val="20"/>
              </w:rPr>
            </w:pPr>
          </w:p>
        </w:tc>
        <w:tc>
          <w:tcPr>
            <w:tcW w:w="683" w:type="dxa"/>
            <w:shd w:val="clear" w:color="auto" w:fill="F2F2F2" w:themeFill="background1" w:themeFillShade="F2"/>
          </w:tcPr>
          <w:p w14:paraId="1236BF74" w14:textId="77777777" w:rsidR="000A604D" w:rsidRPr="005300C7" w:rsidRDefault="000A604D" w:rsidP="000A604D">
            <w:pPr>
              <w:pStyle w:val="Tabletext"/>
              <w:spacing w:before="0" w:after="0"/>
              <w:rPr>
                <w:ins w:id="3622" w:author="Abercrombie, Kerrie" w:date="2021-01-22T13:39:00Z"/>
                <w:rFonts w:cstheme="minorHAnsi"/>
                <w:b/>
                <w:szCs w:val="20"/>
              </w:rPr>
            </w:pPr>
          </w:p>
        </w:tc>
        <w:tc>
          <w:tcPr>
            <w:tcW w:w="3003" w:type="dxa"/>
            <w:shd w:val="clear" w:color="auto" w:fill="F2F2F2" w:themeFill="background1" w:themeFillShade="F2"/>
          </w:tcPr>
          <w:p w14:paraId="595B74B8" w14:textId="7C34D426" w:rsidR="000A604D" w:rsidRPr="005300C7" w:rsidRDefault="000A604D" w:rsidP="000A604D">
            <w:pPr>
              <w:pStyle w:val="Tabletext"/>
              <w:spacing w:before="0" w:after="0"/>
              <w:ind w:left="0" w:right="7"/>
              <w:rPr>
                <w:ins w:id="3623" w:author="Abercrombie, Kerrie" w:date="2021-01-22T13:39:00Z"/>
                <w:rFonts w:cstheme="minorHAnsi"/>
                <w:szCs w:val="20"/>
              </w:rPr>
            </w:pPr>
            <w:ins w:id="3624" w:author="Abercrombie, Kerrie" w:date="2021-01-25T10:23:00Z">
              <w:r>
                <w:rPr>
                  <w:rFonts w:cstheme="minorHAnsi"/>
                  <w:szCs w:val="20"/>
                </w:rPr>
                <w:t>?</w:t>
              </w:r>
              <w:r w:rsidRPr="003B629F">
                <w:rPr>
                  <w:rFonts w:ascii="Calibri" w:hAnsi="Calibri"/>
                  <w:sz w:val="22"/>
                  <w:szCs w:val="22"/>
                </w:rPr>
                <w:t xml:space="preserve"> R11, R13, R10, R35, R37</w:t>
              </w:r>
              <w:r>
                <w:rPr>
                  <w:rFonts w:ascii="Calibri" w:hAnsi="Calibri"/>
                  <w:sz w:val="22"/>
                  <w:szCs w:val="22"/>
                </w:rPr>
                <w:t xml:space="preserve"> </w:t>
              </w:r>
              <w:r w:rsidRPr="003B629F">
                <w:rPr>
                  <w:rFonts w:ascii="Calibri" w:hAnsi="Calibri"/>
                  <w:sz w:val="22"/>
                  <w:szCs w:val="22"/>
                </w:rPr>
                <w:t>R39</w:t>
              </w:r>
            </w:ins>
          </w:p>
        </w:tc>
      </w:tr>
      <w:tr w:rsidR="000A604D" w:rsidRPr="005300C7" w14:paraId="5851753D" w14:textId="77777777" w:rsidTr="002B5A22">
        <w:trPr>
          <w:trHeight w:val="60"/>
          <w:ins w:id="3625" w:author="Abercrombie, Kerrie" w:date="2021-01-22T13:39:00Z"/>
        </w:trPr>
        <w:tc>
          <w:tcPr>
            <w:tcW w:w="846" w:type="dxa"/>
            <w:vMerge w:val="restart"/>
            <w:shd w:val="clear" w:color="auto" w:fill="auto"/>
          </w:tcPr>
          <w:p w14:paraId="7007A978" w14:textId="77777777" w:rsidR="000A604D" w:rsidRPr="005300C7" w:rsidRDefault="000A604D" w:rsidP="000A604D">
            <w:pPr>
              <w:pStyle w:val="Tabletext"/>
              <w:spacing w:before="0" w:after="0"/>
              <w:rPr>
                <w:ins w:id="3626" w:author="Abercrombie, Kerrie" w:date="2021-01-22T13:39:00Z"/>
                <w:rFonts w:cstheme="minorHAnsi"/>
                <w:b/>
                <w:szCs w:val="20"/>
              </w:rPr>
            </w:pPr>
          </w:p>
        </w:tc>
        <w:tc>
          <w:tcPr>
            <w:tcW w:w="4607" w:type="dxa"/>
            <w:vMerge w:val="restart"/>
            <w:shd w:val="clear" w:color="auto" w:fill="auto"/>
          </w:tcPr>
          <w:p w14:paraId="420FF419" w14:textId="00190661" w:rsidR="000A604D" w:rsidRPr="009F7283" w:rsidRDefault="000A604D" w:rsidP="000A604D">
            <w:pPr>
              <w:pStyle w:val="Tabletext"/>
              <w:spacing w:before="0" w:after="0"/>
              <w:ind w:left="0" w:right="0"/>
              <w:rPr>
                <w:ins w:id="3627" w:author="Abercrombie, Kerrie" w:date="2021-01-22T13:39:00Z"/>
                <w:rFonts w:cstheme="minorHAnsi"/>
                <w:b/>
                <w:i/>
                <w:szCs w:val="20"/>
              </w:rPr>
            </w:pPr>
            <w:ins w:id="3628" w:author="Abercrombie, Kerrie" w:date="2021-01-22T13:39:00Z">
              <w:r w:rsidRPr="009F7283">
                <w:rPr>
                  <w:rFonts w:cstheme="minorHAnsi"/>
                  <w:i/>
                  <w:szCs w:val="20"/>
                </w:rPr>
                <w:t>Understand the elements of bridge operations</w:t>
              </w:r>
            </w:ins>
          </w:p>
        </w:tc>
        <w:tc>
          <w:tcPr>
            <w:tcW w:w="921" w:type="dxa"/>
          </w:tcPr>
          <w:p w14:paraId="3CDABC3B" w14:textId="61DFCCCF" w:rsidR="000A604D" w:rsidRPr="005300C7" w:rsidRDefault="000A604D" w:rsidP="000A604D">
            <w:pPr>
              <w:pStyle w:val="Tabletext"/>
              <w:spacing w:before="0" w:after="0"/>
              <w:ind w:left="0"/>
              <w:rPr>
                <w:ins w:id="3629" w:author="Abercrombie, Kerrie" w:date="2021-01-25T09:04:00Z"/>
                <w:rFonts w:cstheme="minorHAnsi"/>
                <w:szCs w:val="20"/>
              </w:rPr>
            </w:pPr>
            <w:ins w:id="3630" w:author="Abercrombie, Kerrie" w:date="2021-01-25T09:04:00Z">
              <w:r w:rsidRPr="005300C7">
                <w:rPr>
                  <w:rFonts w:cstheme="minorHAnsi"/>
                  <w:szCs w:val="20"/>
                </w:rPr>
                <w:t>4.6.1</w:t>
              </w:r>
            </w:ins>
          </w:p>
        </w:tc>
        <w:tc>
          <w:tcPr>
            <w:tcW w:w="4607" w:type="dxa"/>
            <w:shd w:val="clear" w:color="auto" w:fill="auto"/>
          </w:tcPr>
          <w:p w14:paraId="5B1658BB" w14:textId="20E2EE3F" w:rsidR="000A604D" w:rsidRPr="005300C7" w:rsidRDefault="000A604D" w:rsidP="000A604D">
            <w:pPr>
              <w:pStyle w:val="Tabletext"/>
              <w:spacing w:before="0" w:after="0"/>
              <w:rPr>
                <w:ins w:id="3631" w:author="Abercrombie, Kerrie" w:date="2021-01-22T13:39:00Z"/>
                <w:rFonts w:cstheme="minorHAnsi"/>
                <w:szCs w:val="20"/>
              </w:rPr>
            </w:pPr>
            <w:ins w:id="3632" w:author="Abercrombie, Kerrie" w:date="2021-01-22T13:39:00Z">
              <w:r w:rsidRPr="005300C7">
                <w:rPr>
                  <w:rFonts w:cstheme="minorHAnsi"/>
                  <w:szCs w:val="20"/>
                </w:rPr>
                <w:t>Maintaining a navigational watch</w:t>
              </w:r>
            </w:ins>
          </w:p>
          <w:p w14:paraId="0356DF32" w14:textId="77777777" w:rsidR="000A604D" w:rsidRPr="005300C7" w:rsidRDefault="000A604D" w:rsidP="000A604D">
            <w:pPr>
              <w:pStyle w:val="Tabletext"/>
              <w:spacing w:before="0" w:after="0"/>
              <w:ind w:left="709"/>
              <w:rPr>
                <w:ins w:id="3633" w:author="Abercrombie, Kerrie" w:date="2021-01-22T13:39:00Z"/>
                <w:rFonts w:cstheme="minorHAnsi"/>
                <w:szCs w:val="20"/>
              </w:rPr>
            </w:pPr>
            <w:ins w:id="3634" w:author="Abercrombie, Kerrie" w:date="2021-01-22T13:39:00Z">
              <w:r w:rsidRPr="005300C7">
                <w:rPr>
                  <w:rFonts w:cstheme="minorHAnsi"/>
                  <w:szCs w:val="20"/>
                </w:rPr>
                <w:t>Under routine circumstances</w:t>
              </w:r>
            </w:ins>
          </w:p>
          <w:p w14:paraId="36BD3970" w14:textId="77777777" w:rsidR="000A604D" w:rsidRPr="005300C7" w:rsidRDefault="000A604D" w:rsidP="000A604D">
            <w:pPr>
              <w:pStyle w:val="Tabletext"/>
              <w:spacing w:before="0" w:after="0"/>
              <w:ind w:left="709"/>
              <w:rPr>
                <w:ins w:id="3635" w:author="Abercrombie, Kerrie" w:date="2021-01-22T13:39:00Z"/>
                <w:rFonts w:cstheme="minorHAnsi"/>
                <w:szCs w:val="20"/>
              </w:rPr>
            </w:pPr>
            <w:ins w:id="3636" w:author="Abercrombie, Kerrie" w:date="2021-01-22T13:39:00Z">
              <w:r w:rsidRPr="005300C7">
                <w:rPr>
                  <w:rFonts w:cstheme="minorHAnsi"/>
                  <w:szCs w:val="20"/>
                </w:rPr>
                <w:t>In pilotage waters</w:t>
              </w:r>
            </w:ins>
          </w:p>
          <w:p w14:paraId="79143487" w14:textId="145140FA" w:rsidR="000A604D" w:rsidRPr="009F7283" w:rsidRDefault="000A604D" w:rsidP="000A604D">
            <w:pPr>
              <w:pStyle w:val="Tablelevel1bold"/>
              <w:spacing w:before="0" w:after="0"/>
              <w:ind w:left="709"/>
              <w:rPr>
                <w:ins w:id="3637" w:author="Abercrombie, Kerrie" w:date="2021-01-22T13:39:00Z"/>
                <w:rFonts w:asciiTheme="minorHAnsi" w:hAnsiTheme="minorHAnsi" w:cstheme="minorHAnsi"/>
                <w:b w:val="0"/>
                <w:sz w:val="20"/>
                <w:szCs w:val="20"/>
              </w:rPr>
            </w:pPr>
            <w:ins w:id="3638" w:author="Abercrombie, Kerrie" w:date="2021-01-22T13:39:00Z">
              <w:r w:rsidRPr="009F7283">
                <w:rPr>
                  <w:rFonts w:asciiTheme="minorHAnsi" w:hAnsiTheme="minorHAnsi" w:cstheme="minorHAnsi"/>
                  <w:b w:val="0"/>
                  <w:sz w:val="20"/>
                  <w:szCs w:val="20"/>
                </w:rPr>
                <w:t>In non-pilotage restricted waters</w:t>
              </w:r>
            </w:ins>
          </w:p>
        </w:tc>
        <w:tc>
          <w:tcPr>
            <w:tcW w:w="683" w:type="dxa"/>
            <w:shd w:val="clear" w:color="auto" w:fill="auto"/>
          </w:tcPr>
          <w:p w14:paraId="173009E5" w14:textId="77777777" w:rsidR="000A604D" w:rsidRPr="005300C7" w:rsidRDefault="000A604D" w:rsidP="000A604D">
            <w:pPr>
              <w:pStyle w:val="Tabletext"/>
              <w:spacing w:before="0" w:after="0"/>
              <w:rPr>
                <w:ins w:id="3639" w:author="Abercrombie, Kerrie" w:date="2021-01-22T13:39:00Z"/>
                <w:rFonts w:cstheme="minorHAnsi"/>
                <w:b/>
                <w:szCs w:val="20"/>
              </w:rPr>
            </w:pPr>
          </w:p>
        </w:tc>
        <w:tc>
          <w:tcPr>
            <w:tcW w:w="3003" w:type="dxa"/>
            <w:shd w:val="clear" w:color="auto" w:fill="auto"/>
          </w:tcPr>
          <w:p w14:paraId="28F84A91" w14:textId="77777777" w:rsidR="000A604D" w:rsidRPr="005300C7" w:rsidRDefault="000A604D" w:rsidP="000A604D">
            <w:pPr>
              <w:pStyle w:val="Tabletext"/>
              <w:spacing w:before="0" w:after="0"/>
              <w:ind w:left="0" w:right="7"/>
              <w:rPr>
                <w:ins w:id="3640" w:author="Abercrombie, Kerrie" w:date="2021-01-22T13:39:00Z"/>
                <w:rFonts w:cstheme="minorHAnsi"/>
                <w:szCs w:val="20"/>
              </w:rPr>
            </w:pPr>
          </w:p>
        </w:tc>
      </w:tr>
      <w:tr w:rsidR="000A604D" w:rsidRPr="005300C7" w14:paraId="672BF579" w14:textId="77777777" w:rsidTr="002B5A22">
        <w:trPr>
          <w:trHeight w:val="60"/>
          <w:ins w:id="3641" w:author="Abercrombie, Kerrie" w:date="2021-01-22T13:39:00Z"/>
        </w:trPr>
        <w:tc>
          <w:tcPr>
            <w:tcW w:w="846" w:type="dxa"/>
            <w:vMerge/>
            <w:shd w:val="clear" w:color="auto" w:fill="auto"/>
          </w:tcPr>
          <w:p w14:paraId="3FB0C9A1" w14:textId="77777777" w:rsidR="000A604D" w:rsidRPr="005300C7" w:rsidRDefault="000A604D" w:rsidP="000A604D">
            <w:pPr>
              <w:pStyle w:val="Tabletext"/>
              <w:spacing w:before="0" w:after="0"/>
              <w:rPr>
                <w:ins w:id="3642" w:author="Abercrombie, Kerrie" w:date="2021-01-22T13:39:00Z"/>
                <w:rFonts w:cstheme="minorHAnsi"/>
                <w:b/>
                <w:szCs w:val="20"/>
              </w:rPr>
            </w:pPr>
          </w:p>
        </w:tc>
        <w:tc>
          <w:tcPr>
            <w:tcW w:w="4607" w:type="dxa"/>
            <w:vMerge/>
            <w:shd w:val="clear" w:color="auto" w:fill="auto"/>
          </w:tcPr>
          <w:p w14:paraId="71DCCAED" w14:textId="77777777" w:rsidR="000A604D" w:rsidRPr="005300C7" w:rsidRDefault="000A604D" w:rsidP="000A604D">
            <w:pPr>
              <w:pStyle w:val="Tabletext"/>
              <w:spacing w:before="0" w:after="0"/>
              <w:ind w:left="0" w:right="0"/>
              <w:rPr>
                <w:ins w:id="3643" w:author="Abercrombie, Kerrie" w:date="2021-01-22T13:39:00Z"/>
                <w:rFonts w:cstheme="minorHAnsi"/>
                <w:szCs w:val="20"/>
              </w:rPr>
            </w:pPr>
          </w:p>
        </w:tc>
        <w:tc>
          <w:tcPr>
            <w:tcW w:w="921" w:type="dxa"/>
          </w:tcPr>
          <w:p w14:paraId="32245F79" w14:textId="61C1036E" w:rsidR="000A604D" w:rsidRPr="005300C7" w:rsidRDefault="000A604D" w:rsidP="000A604D">
            <w:pPr>
              <w:pStyle w:val="Tabletext"/>
              <w:spacing w:before="0" w:after="0"/>
              <w:ind w:left="0"/>
              <w:rPr>
                <w:ins w:id="3644" w:author="Abercrombie, Kerrie" w:date="2021-01-25T09:04:00Z"/>
                <w:rFonts w:cstheme="minorHAnsi"/>
                <w:szCs w:val="20"/>
              </w:rPr>
            </w:pPr>
            <w:ins w:id="3645" w:author="Abercrombie, Kerrie" w:date="2021-01-25T09:04:00Z">
              <w:r w:rsidRPr="005300C7">
                <w:rPr>
                  <w:rFonts w:cstheme="minorHAnsi"/>
                  <w:szCs w:val="20"/>
                </w:rPr>
                <w:t>4.6.2</w:t>
              </w:r>
            </w:ins>
          </w:p>
        </w:tc>
        <w:tc>
          <w:tcPr>
            <w:tcW w:w="4607" w:type="dxa"/>
            <w:shd w:val="clear" w:color="auto" w:fill="auto"/>
          </w:tcPr>
          <w:p w14:paraId="50C21C62" w14:textId="2E73F901" w:rsidR="000A604D" w:rsidRPr="005300C7" w:rsidRDefault="000A604D" w:rsidP="000A604D">
            <w:pPr>
              <w:pStyle w:val="Tabletext"/>
              <w:spacing w:before="0" w:after="0"/>
              <w:rPr>
                <w:ins w:id="3646" w:author="Abercrombie, Kerrie" w:date="2021-01-22T13:39:00Z"/>
                <w:rFonts w:cstheme="minorHAnsi"/>
                <w:szCs w:val="20"/>
              </w:rPr>
            </w:pPr>
            <w:ins w:id="3647" w:author="Abercrombie, Kerrie" w:date="2021-01-22T13:39:00Z">
              <w:r w:rsidRPr="005300C7">
                <w:rPr>
                  <w:rFonts w:cstheme="minorHAnsi"/>
                  <w:szCs w:val="20"/>
                </w:rPr>
                <w:t>Response to emergencies which arise in a VTS area</w:t>
              </w:r>
            </w:ins>
          </w:p>
          <w:p w14:paraId="41C7B0A5" w14:textId="77777777" w:rsidR="000A604D" w:rsidRPr="005300C7" w:rsidRDefault="000A604D" w:rsidP="000A604D">
            <w:pPr>
              <w:pStyle w:val="Tabletext"/>
              <w:spacing w:before="0" w:after="0"/>
              <w:ind w:left="709"/>
              <w:rPr>
                <w:ins w:id="3648" w:author="Abercrombie, Kerrie" w:date="2021-01-22T13:39:00Z"/>
                <w:rFonts w:cstheme="minorHAnsi"/>
                <w:szCs w:val="20"/>
              </w:rPr>
            </w:pPr>
            <w:ins w:id="3649" w:author="Abercrombie, Kerrie" w:date="2021-01-22T13:39:00Z">
              <w:r w:rsidRPr="005300C7">
                <w:rPr>
                  <w:rFonts w:cstheme="minorHAnsi"/>
                  <w:szCs w:val="20"/>
                </w:rPr>
                <w:t>Regulations governing transit of vessels with regard to special circumstances</w:t>
              </w:r>
            </w:ins>
          </w:p>
          <w:p w14:paraId="3E61DD9C" w14:textId="24D08A00" w:rsidR="000A604D" w:rsidRPr="005300C7" w:rsidRDefault="000A604D" w:rsidP="000A604D">
            <w:pPr>
              <w:pStyle w:val="Tabletext"/>
              <w:spacing w:before="0" w:after="0"/>
              <w:rPr>
                <w:ins w:id="3650" w:author="Abercrombie, Kerrie" w:date="2021-01-22T13:39:00Z"/>
                <w:rFonts w:cstheme="minorHAnsi"/>
                <w:szCs w:val="20"/>
              </w:rPr>
            </w:pPr>
            <w:ins w:id="3651" w:author="Abercrombie, Kerrie" w:date="2021-01-22T13:39:00Z">
              <w:r w:rsidRPr="005300C7">
                <w:rPr>
                  <w:rFonts w:cstheme="minorHAnsi"/>
                  <w:szCs w:val="20"/>
                </w:rPr>
                <w:t>Expected actions on board vessels during special circumstances</w:t>
              </w:r>
            </w:ins>
          </w:p>
        </w:tc>
        <w:tc>
          <w:tcPr>
            <w:tcW w:w="683" w:type="dxa"/>
            <w:shd w:val="clear" w:color="auto" w:fill="auto"/>
          </w:tcPr>
          <w:p w14:paraId="4B7F78B9" w14:textId="77777777" w:rsidR="000A604D" w:rsidRPr="005300C7" w:rsidRDefault="000A604D" w:rsidP="000A604D">
            <w:pPr>
              <w:pStyle w:val="Tabletext"/>
              <w:spacing w:before="0" w:after="0"/>
              <w:rPr>
                <w:ins w:id="3652" w:author="Abercrombie, Kerrie" w:date="2021-01-22T13:39:00Z"/>
                <w:rFonts w:cstheme="minorHAnsi"/>
                <w:b/>
                <w:szCs w:val="20"/>
              </w:rPr>
            </w:pPr>
          </w:p>
        </w:tc>
        <w:tc>
          <w:tcPr>
            <w:tcW w:w="3003" w:type="dxa"/>
            <w:shd w:val="clear" w:color="auto" w:fill="auto"/>
          </w:tcPr>
          <w:p w14:paraId="74471CE2" w14:textId="77777777" w:rsidR="000A604D" w:rsidRPr="005300C7" w:rsidRDefault="000A604D" w:rsidP="000A604D">
            <w:pPr>
              <w:pStyle w:val="Tabletext"/>
              <w:spacing w:before="0" w:after="0"/>
              <w:ind w:left="0" w:right="7"/>
              <w:rPr>
                <w:ins w:id="3653" w:author="Abercrombie, Kerrie" w:date="2021-01-22T13:39:00Z"/>
                <w:rFonts w:cstheme="minorHAnsi"/>
                <w:szCs w:val="20"/>
              </w:rPr>
            </w:pPr>
          </w:p>
        </w:tc>
      </w:tr>
      <w:tr w:rsidR="000A604D" w:rsidRPr="005300C7" w14:paraId="470E48BC" w14:textId="77777777" w:rsidTr="002B5A22">
        <w:trPr>
          <w:trHeight w:val="60"/>
          <w:ins w:id="3654" w:author="Abercrombie, Kerrie" w:date="2021-01-22T13:39:00Z"/>
        </w:trPr>
        <w:tc>
          <w:tcPr>
            <w:tcW w:w="846" w:type="dxa"/>
            <w:vMerge/>
            <w:shd w:val="clear" w:color="auto" w:fill="auto"/>
          </w:tcPr>
          <w:p w14:paraId="79CAC56D" w14:textId="77777777" w:rsidR="000A604D" w:rsidRPr="005300C7" w:rsidRDefault="000A604D" w:rsidP="000A604D">
            <w:pPr>
              <w:pStyle w:val="Tabletext"/>
              <w:spacing w:before="0" w:after="0"/>
              <w:rPr>
                <w:ins w:id="3655" w:author="Abercrombie, Kerrie" w:date="2021-01-22T13:39:00Z"/>
                <w:rFonts w:cstheme="minorHAnsi"/>
                <w:b/>
                <w:szCs w:val="20"/>
              </w:rPr>
            </w:pPr>
          </w:p>
        </w:tc>
        <w:tc>
          <w:tcPr>
            <w:tcW w:w="4607" w:type="dxa"/>
            <w:vMerge/>
            <w:shd w:val="clear" w:color="auto" w:fill="auto"/>
          </w:tcPr>
          <w:p w14:paraId="1E0B98BD" w14:textId="77777777" w:rsidR="000A604D" w:rsidRPr="005300C7" w:rsidRDefault="000A604D" w:rsidP="000A604D">
            <w:pPr>
              <w:pStyle w:val="Tabletext"/>
              <w:spacing w:before="0" w:after="0"/>
              <w:ind w:left="0" w:right="0"/>
              <w:rPr>
                <w:ins w:id="3656" w:author="Abercrombie, Kerrie" w:date="2021-01-22T13:39:00Z"/>
                <w:rFonts w:cstheme="minorHAnsi"/>
                <w:szCs w:val="20"/>
              </w:rPr>
            </w:pPr>
          </w:p>
        </w:tc>
        <w:tc>
          <w:tcPr>
            <w:tcW w:w="921" w:type="dxa"/>
          </w:tcPr>
          <w:p w14:paraId="29040269" w14:textId="44AD71D2" w:rsidR="000A604D" w:rsidRPr="005300C7" w:rsidRDefault="000A604D" w:rsidP="000A604D">
            <w:pPr>
              <w:pStyle w:val="Tabletext"/>
              <w:spacing w:before="0" w:after="0"/>
              <w:ind w:left="0"/>
              <w:rPr>
                <w:ins w:id="3657" w:author="Abercrombie, Kerrie" w:date="2021-01-25T09:04:00Z"/>
                <w:rFonts w:cstheme="minorHAnsi"/>
                <w:szCs w:val="20"/>
              </w:rPr>
            </w:pPr>
            <w:ins w:id="3658" w:author="Abercrombie, Kerrie" w:date="2021-01-25T09:04:00Z">
              <w:r w:rsidRPr="005300C7">
                <w:rPr>
                  <w:rFonts w:cstheme="minorHAnsi"/>
                  <w:szCs w:val="20"/>
                </w:rPr>
                <w:t>4.6.3</w:t>
              </w:r>
            </w:ins>
          </w:p>
        </w:tc>
        <w:tc>
          <w:tcPr>
            <w:tcW w:w="4607" w:type="dxa"/>
            <w:shd w:val="clear" w:color="auto" w:fill="auto"/>
          </w:tcPr>
          <w:p w14:paraId="1F4CAE98" w14:textId="386F8311" w:rsidR="000A604D" w:rsidRPr="005300C7" w:rsidRDefault="000A604D" w:rsidP="000A604D">
            <w:pPr>
              <w:pStyle w:val="Tabletext"/>
              <w:spacing w:before="0" w:after="0"/>
              <w:rPr>
                <w:ins w:id="3659" w:author="Abercrombie, Kerrie" w:date="2021-01-22T13:39:00Z"/>
                <w:rFonts w:cstheme="minorHAnsi"/>
                <w:szCs w:val="20"/>
              </w:rPr>
            </w:pPr>
            <w:ins w:id="3660" w:author="Abercrombie, Kerrie" w:date="2021-01-22T13:39:00Z">
              <w:r w:rsidRPr="005300C7">
                <w:rPr>
                  <w:rFonts w:cstheme="minorHAnsi"/>
                  <w:szCs w:val="20"/>
                </w:rPr>
                <w:t>Bridge operations (arrival &amp; departure)</w:t>
              </w:r>
            </w:ins>
          </w:p>
          <w:p w14:paraId="5BD2B93C" w14:textId="77777777" w:rsidR="000A604D" w:rsidRPr="005300C7" w:rsidRDefault="000A604D" w:rsidP="000A604D">
            <w:pPr>
              <w:pStyle w:val="Tabletext"/>
              <w:spacing w:before="0" w:after="0"/>
              <w:ind w:left="709"/>
              <w:rPr>
                <w:ins w:id="3661" w:author="Abercrombie, Kerrie" w:date="2021-01-22T13:39:00Z"/>
                <w:rFonts w:cstheme="minorHAnsi"/>
                <w:szCs w:val="20"/>
              </w:rPr>
            </w:pPr>
            <w:ins w:id="3662" w:author="Abercrombie, Kerrie" w:date="2021-01-22T13:39:00Z">
              <w:r w:rsidRPr="005300C7">
                <w:rPr>
                  <w:rFonts w:cstheme="minorHAnsi"/>
                  <w:szCs w:val="20"/>
                </w:rPr>
                <w:t>Berthing</w:t>
              </w:r>
            </w:ins>
          </w:p>
          <w:p w14:paraId="3DEF5537" w14:textId="3E191F98" w:rsidR="000A604D" w:rsidRPr="005300C7" w:rsidRDefault="000A604D" w:rsidP="000A604D">
            <w:pPr>
              <w:pStyle w:val="Tabletext"/>
              <w:spacing w:before="0" w:after="0"/>
              <w:ind w:left="709"/>
              <w:rPr>
                <w:ins w:id="3663" w:author="Abercrombie, Kerrie" w:date="2021-01-22T13:39:00Z"/>
                <w:rFonts w:cstheme="minorHAnsi"/>
                <w:szCs w:val="20"/>
              </w:rPr>
            </w:pPr>
            <w:ins w:id="3664" w:author="Abercrombie, Kerrie" w:date="2021-01-22T13:39:00Z">
              <w:r w:rsidRPr="005300C7">
                <w:rPr>
                  <w:rFonts w:cstheme="minorHAnsi"/>
                  <w:szCs w:val="20"/>
                </w:rPr>
                <w:t>Anchoring</w:t>
              </w:r>
            </w:ins>
          </w:p>
        </w:tc>
        <w:tc>
          <w:tcPr>
            <w:tcW w:w="683" w:type="dxa"/>
            <w:shd w:val="clear" w:color="auto" w:fill="auto"/>
          </w:tcPr>
          <w:p w14:paraId="21A4EE8E" w14:textId="77777777" w:rsidR="000A604D" w:rsidRPr="005300C7" w:rsidRDefault="000A604D" w:rsidP="000A604D">
            <w:pPr>
              <w:pStyle w:val="Tabletext"/>
              <w:spacing w:before="0" w:after="0"/>
              <w:rPr>
                <w:ins w:id="3665" w:author="Abercrombie, Kerrie" w:date="2021-01-22T13:39:00Z"/>
                <w:rFonts w:cstheme="minorHAnsi"/>
                <w:b/>
                <w:szCs w:val="20"/>
              </w:rPr>
            </w:pPr>
          </w:p>
        </w:tc>
        <w:tc>
          <w:tcPr>
            <w:tcW w:w="3003" w:type="dxa"/>
            <w:shd w:val="clear" w:color="auto" w:fill="auto"/>
          </w:tcPr>
          <w:p w14:paraId="4F6093AE" w14:textId="77777777" w:rsidR="000A604D" w:rsidRPr="005300C7" w:rsidRDefault="000A604D" w:rsidP="000A604D">
            <w:pPr>
              <w:pStyle w:val="Tabletext"/>
              <w:spacing w:before="0" w:after="0"/>
              <w:ind w:left="0" w:right="7"/>
              <w:rPr>
                <w:ins w:id="3666" w:author="Abercrombie, Kerrie" w:date="2021-01-22T13:39:00Z"/>
                <w:rFonts w:cstheme="minorHAnsi"/>
                <w:szCs w:val="20"/>
              </w:rPr>
            </w:pPr>
          </w:p>
        </w:tc>
      </w:tr>
      <w:tr w:rsidR="00050BE0" w:rsidRPr="005300C7" w14:paraId="0F46329E" w14:textId="77777777" w:rsidTr="00EC3285">
        <w:trPr>
          <w:trHeight w:val="60"/>
          <w:ins w:id="3667" w:author="Abercrombie, Kerrie" w:date="2021-02-02T07:59:00Z"/>
        </w:trPr>
        <w:tc>
          <w:tcPr>
            <w:tcW w:w="846" w:type="dxa"/>
            <w:shd w:val="clear" w:color="auto" w:fill="F2F2F2" w:themeFill="background1" w:themeFillShade="F2"/>
          </w:tcPr>
          <w:p w14:paraId="40819397" w14:textId="77777777" w:rsidR="00050BE0" w:rsidRPr="005300C7" w:rsidRDefault="00050BE0" w:rsidP="00EC3285">
            <w:pPr>
              <w:pStyle w:val="Tabletext"/>
              <w:spacing w:before="0" w:after="0"/>
              <w:rPr>
                <w:ins w:id="3668" w:author="Abercrombie, Kerrie" w:date="2021-02-02T07:59:00Z"/>
                <w:rFonts w:cstheme="minorHAnsi"/>
                <w:b/>
                <w:szCs w:val="20"/>
              </w:rPr>
            </w:pPr>
            <w:ins w:id="3669" w:author="Abercrombie, Kerrie" w:date="2021-02-02T07:59:00Z">
              <w:r w:rsidRPr="005300C7">
                <w:rPr>
                  <w:rFonts w:cstheme="minorHAnsi"/>
                  <w:b/>
                  <w:szCs w:val="20"/>
                </w:rPr>
                <w:lastRenderedPageBreak/>
                <w:t>4.7</w:t>
              </w:r>
            </w:ins>
          </w:p>
        </w:tc>
        <w:tc>
          <w:tcPr>
            <w:tcW w:w="4607" w:type="dxa"/>
            <w:shd w:val="clear" w:color="auto" w:fill="F2F2F2" w:themeFill="background1" w:themeFillShade="F2"/>
          </w:tcPr>
          <w:p w14:paraId="4607F10E" w14:textId="4D19A086" w:rsidR="00050BE0" w:rsidRPr="005300C7" w:rsidRDefault="00050BE0" w:rsidP="00EC3285">
            <w:pPr>
              <w:pStyle w:val="Tabletext"/>
              <w:spacing w:before="0" w:after="0"/>
              <w:ind w:left="0" w:right="0"/>
              <w:rPr>
                <w:ins w:id="3670" w:author="Abercrombie, Kerrie" w:date="2021-02-02T07:59:00Z"/>
                <w:rFonts w:cstheme="minorHAnsi"/>
                <w:szCs w:val="20"/>
              </w:rPr>
            </w:pPr>
            <w:commentRangeStart w:id="3671"/>
            <w:ins w:id="3672" w:author="Abercrombie, Kerrie" w:date="2021-02-02T07:59:00Z">
              <w:r>
                <w:rPr>
                  <w:rFonts w:cstheme="minorHAnsi"/>
                  <w:b/>
                  <w:szCs w:val="20"/>
                </w:rPr>
                <w:t>LAYOUT OF BRIDGE</w:t>
              </w:r>
              <w:r w:rsidRPr="005300C7">
                <w:rPr>
                  <w:rFonts w:cstheme="minorHAnsi"/>
                  <w:b/>
                  <w:szCs w:val="20"/>
                </w:rPr>
                <w:t xml:space="preserve"> </w:t>
              </w:r>
            </w:ins>
            <w:commentRangeEnd w:id="3671"/>
            <w:ins w:id="3673" w:author="Abercrombie, Kerrie" w:date="2021-02-02T08:06:00Z">
              <w:r w:rsidR="00066E40">
                <w:rPr>
                  <w:rStyle w:val="CommentReference"/>
                  <w:color w:val="auto"/>
                </w:rPr>
                <w:commentReference w:id="3671"/>
              </w:r>
            </w:ins>
          </w:p>
        </w:tc>
        <w:tc>
          <w:tcPr>
            <w:tcW w:w="921" w:type="dxa"/>
            <w:shd w:val="clear" w:color="auto" w:fill="F2F2F2" w:themeFill="background1" w:themeFillShade="F2"/>
          </w:tcPr>
          <w:p w14:paraId="39B780D3" w14:textId="77777777" w:rsidR="00050BE0" w:rsidRPr="005300C7" w:rsidRDefault="00050BE0" w:rsidP="00EC3285">
            <w:pPr>
              <w:pStyle w:val="Tabletext"/>
              <w:spacing w:before="0" w:after="0"/>
              <w:ind w:left="0"/>
              <w:rPr>
                <w:ins w:id="3674" w:author="Abercrombie, Kerrie" w:date="2021-02-02T07:59:00Z"/>
                <w:rFonts w:cstheme="minorHAnsi"/>
                <w:szCs w:val="20"/>
              </w:rPr>
            </w:pPr>
          </w:p>
        </w:tc>
        <w:tc>
          <w:tcPr>
            <w:tcW w:w="4607" w:type="dxa"/>
            <w:shd w:val="clear" w:color="auto" w:fill="F2F2F2" w:themeFill="background1" w:themeFillShade="F2"/>
          </w:tcPr>
          <w:p w14:paraId="4FD5F738" w14:textId="77777777" w:rsidR="00050BE0" w:rsidRPr="005300C7" w:rsidRDefault="00050BE0" w:rsidP="00EC3285">
            <w:pPr>
              <w:pStyle w:val="Tabletext"/>
              <w:spacing w:before="0" w:after="0"/>
              <w:rPr>
                <w:ins w:id="3675" w:author="Abercrombie, Kerrie" w:date="2021-02-02T07:59:00Z"/>
                <w:rFonts w:cstheme="minorHAnsi"/>
                <w:szCs w:val="20"/>
              </w:rPr>
            </w:pPr>
          </w:p>
        </w:tc>
        <w:tc>
          <w:tcPr>
            <w:tcW w:w="683" w:type="dxa"/>
            <w:shd w:val="clear" w:color="auto" w:fill="F2F2F2" w:themeFill="background1" w:themeFillShade="F2"/>
          </w:tcPr>
          <w:p w14:paraId="5E79EDA4" w14:textId="77777777" w:rsidR="00050BE0" w:rsidRPr="005300C7" w:rsidRDefault="00050BE0" w:rsidP="00EC3285">
            <w:pPr>
              <w:pStyle w:val="Tabletext"/>
              <w:spacing w:before="0" w:after="0"/>
              <w:rPr>
                <w:ins w:id="3676" w:author="Abercrombie, Kerrie" w:date="2021-02-02T07:59:00Z"/>
                <w:rFonts w:cstheme="minorHAnsi"/>
                <w:b/>
                <w:szCs w:val="20"/>
              </w:rPr>
            </w:pPr>
          </w:p>
        </w:tc>
        <w:tc>
          <w:tcPr>
            <w:tcW w:w="3003" w:type="dxa"/>
            <w:shd w:val="clear" w:color="auto" w:fill="F2F2F2" w:themeFill="background1" w:themeFillShade="F2"/>
          </w:tcPr>
          <w:p w14:paraId="069EA5AB" w14:textId="77777777" w:rsidR="00050BE0" w:rsidRPr="005300C7" w:rsidRDefault="00050BE0" w:rsidP="00EC3285">
            <w:pPr>
              <w:pStyle w:val="Tabletext"/>
              <w:spacing w:before="0" w:after="0"/>
              <w:ind w:left="0" w:right="7"/>
              <w:rPr>
                <w:ins w:id="3677" w:author="Abercrombie, Kerrie" w:date="2021-02-02T07:59:00Z"/>
                <w:rFonts w:cstheme="minorHAnsi"/>
                <w:szCs w:val="20"/>
              </w:rPr>
            </w:pPr>
          </w:p>
        </w:tc>
      </w:tr>
      <w:tr w:rsidR="00050BE0" w:rsidRPr="005300C7" w14:paraId="2D47371E" w14:textId="77777777" w:rsidTr="00EC3285">
        <w:trPr>
          <w:trHeight w:val="60"/>
          <w:ins w:id="3678" w:author="Abercrombie, Kerrie" w:date="2021-02-02T07:59:00Z"/>
        </w:trPr>
        <w:tc>
          <w:tcPr>
            <w:tcW w:w="846" w:type="dxa"/>
            <w:shd w:val="clear" w:color="auto" w:fill="auto"/>
          </w:tcPr>
          <w:p w14:paraId="1310924C" w14:textId="77777777" w:rsidR="00050BE0" w:rsidRPr="005300C7" w:rsidRDefault="00050BE0" w:rsidP="00EC3285">
            <w:pPr>
              <w:pStyle w:val="Tabletext"/>
              <w:spacing w:before="0" w:after="0"/>
              <w:rPr>
                <w:ins w:id="3679" w:author="Abercrombie, Kerrie" w:date="2021-02-02T07:59:00Z"/>
                <w:rFonts w:cstheme="minorHAnsi"/>
                <w:b/>
                <w:szCs w:val="20"/>
              </w:rPr>
            </w:pPr>
          </w:p>
        </w:tc>
        <w:tc>
          <w:tcPr>
            <w:tcW w:w="4607" w:type="dxa"/>
            <w:shd w:val="clear" w:color="auto" w:fill="auto"/>
          </w:tcPr>
          <w:p w14:paraId="7DC9183D" w14:textId="26E0898E" w:rsidR="00050BE0" w:rsidRPr="00047167" w:rsidRDefault="00047167" w:rsidP="00EC3285">
            <w:pPr>
              <w:pStyle w:val="Tabletext"/>
              <w:spacing w:before="0" w:after="0"/>
              <w:ind w:left="0" w:right="0"/>
              <w:rPr>
                <w:ins w:id="3680" w:author="Abercrombie, Kerrie" w:date="2021-02-02T07:59:00Z"/>
                <w:rFonts w:cstheme="minorHAnsi"/>
                <w:i/>
                <w:szCs w:val="20"/>
              </w:rPr>
            </w:pPr>
            <w:ins w:id="3681" w:author="Abercrombie, Kerrie" w:date="2021-02-02T08:41:00Z">
              <w:r w:rsidRPr="00047167">
                <w:rPr>
                  <w:rFonts w:cstheme="minorHAnsi"/>
                  <w:i/>
                  <w:szCs w:val="20"/>
                </w:rPr>
                <w:t>Provide an overview of the equipment used on the bridge</w:t>
              </w:r>
              <w:r>
                <w:rPr>
                  <w:rFonts w:cstheme="minorHAnsi"/>
                  <w:i/>
                  <w:szCs w:val="20"/>
                </w:rPr>
                <w:t>.</w:t>
              </w:r>
            </w:ins>
          </w:p>
        </w:tc>
        <w:tc>
          <w:tcPr>
            <w:tcW w:w="921" w:type="dxa"/>
          </w:tcPr>
          <w:p w14:paraId="26B3E9ED" w14:textId="275C61A4" w:rsidR="00050BE0" w:rsidRPr="005300C7" w:rsidRDefault="00050BE0" w:rsidP="00EC3285">
            <w:pPr>
              <w:pStyle w:val="Tabletext"/>
              <w:spacing w:before="0" w:after="0"/>
              <w:ind w:left="0"/>
              <w:rPr>
                <w:ins w:id="3682" w:author="Abercrombie, Kerrie" w:date="2021-02-02T07:59:00Z"/>
                <w:rFonts w:cstheme="minorHAnsi"/>
                <w:szCs w:val="20"/>
              </w:rPr>
            </w:pPr>
          </w:p>
        </w:tc>
        <w:tc>
          <w:tcPr>
            <w:tcW w:w="4607" w:type="dxa"/>
            <w:shd w:val="clear" w:color="auto" w:fill="auto"/>
          </w:tcPr>
          <w:p w14:paraId="30257B2C" w14:textId="77777777" w:rsidR="00066E40" w:rsidRPr="003B629F" w:rsidRDefault="00066E40" w:rsidP="00066E40">
            <w:pPr>
              <w:pStyle w:val="Tablelevel2"/>
              <w:shd w:val="clear" w:color="auto" w:fill="D9D9D9" w:themeFill="background1" w:themeFillShade="D9"/>
              <w:ind w:left="0"/>
              <w:rPr>
                <w:ins w:id="3683" w:author="Abercrombie, Kerrie" w:date="2021-02-02T08:05:00Z"/>
                <w:rFonts w:ascii="Calibri" w:hAnsi="Calibri"/>
                <w:sz w:val="22"/>
                <w:szCs w:val="22"/>
              </w:rPr>
            </w:pPr>
            <w:ins w:id="3684" w:author="Abercrombie, Kerrie" w:date="2021-02-02T08:05:00Z">
              <w:r w:rsidRPr="003B629F">
                <w:rPr>
                  <w:rFonts w:ascii="Calibri" w:hAnsi="Calibri"/>
                  <w:sz w:val="22"/>
                  <w:szCs w:val="22"/>
                </w:rPr>
                <w:t>Introduction to echo sounders</w:t>
              </w:r>
            </w:ins>
          </w:p>
          <w:p w14:paraId="28F30DDE" w14:textId="77777777" w:rsidR="00066E40" w:rsidRPr="003B629F" w:rsidRDefault="00066E40" w:rsidP="00066E40">
            <w:pPr>
              <w:pStyle w:val="Tablelevel2"/>
              <w:shd w:val="clear" w:color="auto" w:fill="D9D9D9" w:themeFill="background1" w:themeFillShade="D9"/>
              <w:ind w:left="0"/>
              <w:rPr>
                <w:ins w:id="3685" w:author="Abercrombie, Kerrie" w:date="2021-02-02T08:05:00Z"/>
                <w:rFonts w:ascii="Calibri" w:hAnsi="Calibri"/>
                <w:sz w:val="22"/>
                <w:szCs w:val="22"/>
              </w:rPr>
            </w:pPr>
            <w:ins w:id="3686" w:author="Abercrombie, Kerrie" w:date="2021-02-02T08:05:00Z">
              <w:r w:rsidRPr="003B629F">
                <w:rPr>
                  <w:rFonts w:ascii="Calibri" w:hAnsi="Calibri"/>
                  <w:sz w:val="22"/>
                  <w:szCs w:val="22"/>
                </w:rPr>
                <w:t>Introduction to speed logs</w:t>
              </w:r>
            </w:ins>
          </w:p>
          <w:p w14:paraId="0F67D10C" w14:textId="77777777" w:rsidR="00066E40" w:rsidRPr="003B629F" w:rsidRDefault="00066E40" w:rsidP="00066E40">
            <w:pPr>
              <w:pStyle w:val="Tablelevel3"/>
              <w:shd w:val="clear" w:color="auto" w:fill="D9D9D9" w:themeFill="background1" w:themeFillShade="D9"/>
              <w:ind w:left="283"/>
              <w:rPr>
                <w:ins w:id="3687" w:author="Abercrombie, Kerrie" w:date="2021-02-02T08:05:00Z"/>
                <w:rFonts w:ascii="Calibri" w:hAnsi="Calibri"/>
                <w:sz w:val="22"/>
                <w:szCs w:val="22"/>
              </w:rPr>
            </w:pPr>
            <w:ins w:id="3688" w:author="Abercrombie, Kerrie" w:date="2021-02-02T08:05:00Z">
              <w:r w:rsidRPr="003B629F">
                <w:rPr>
                  <w:rFonts w:ascii="Calibri" w:hAnsi="Calibri"/>
                  <w:sz w:val="22"/>
                  <w:szCs w:val="22"/>
                </w:rPr>
                <w:t>Principles of speed logs</w:t>
              </w:r>
            </w:ins>
          </w:p>
          <w:p w14:paraId="1CCB7335" w14:textId="77777777" w:rsidR="00066E40" w:rsidRPr="003B629F" w:rsidRDefault="00066E40" w:rsidP="00066E40">
            <w:pPr>
              <w:pStyle w:val="Tablelevel3"/>
              <w:shd w:val="clear" w:color="auto" w:fill="D9D9D9" w:themeFill="background1" w:themeFillShade="D9"/>
              <w:ind w:left="283"/>
              <w:rPr>
                <w:ins w:id="3689" w:author="Abercrombie, Kerrie" w:date="2021-02-02T08:05:00Z"/>
                <w:rFonts w:ascii="Calibri" w:hAnsi="Calibri"/>
                <w:sz w:val="22"/>
                <w:szCs w:val="22"/>
              </w:rPr>
            </w:pPr>
            <w:ins w:id="3690" w:author="Abercrombie, Kerrie" w:date="2021-02-02T08:05:00Z">
              <w:r w:rsidRPr="003B629F">
                <w:rPr>
                  <w:rFonts w:ascii="Calibri" w:hAnsi="Calibri"/>
                  <w:sz w:val="22"/>
                  <w:szCs w:val="22"/>
                </w:rPr>
                <w:t>Accuracy of speed logs</w:t>
              </w:r>
            </w:ins>
          </w:p>
          <w:p w14:paraId="440F746C" w14:textId="77777777" w:rsidR="00066E40" w:rsidRPr="00047167" w:rsidRDefault="00066E40" w:rsidP="00066E40">
            <w:pPr>
              <w:pStyle w:val="Tablelevel2"/>
              <w:shd w:val="clear" w:color="auto" w:fill="D9D9D9" w:themeFill="background1" w:themeFillShade="D9"/>
              <w:ind w:left="0"/>
              <w:rPr>
                <w:ins w:id="3691" w:author="Abercrombie, Kerrie" w:date="2021-02-02T08:05:00Z"/>
                <w:rFonts w:ascii="Calibri" w:hAnsi="Calibri"/>
                <w:sz w:val="22"/>
                <w:szCs w:val="22"/>
              </w:rPr>
            </w:pPr>
            <w:ins w:id="3692" w:author="Abercrombie, Kerrie" w:date="2021-02-02T08:05:00Z">
              <w:r w:rsidRPr="00047167">
                <w:rPr>
                  <w:rFonts w:ascii="Calibri" w:hAnsi="Calibri"/>
                  <w:sz w:val="22"/>
                  <w:szCs w:val="22"/>
                </w:rPr>
                <w:t>Introduction to ECDIS and ECS</w:t>
              </w:r>
            </w:ins>
          </w:p>
          <w:p w14:paraId="1FF2279B" w14:textId="77777777" w:rsidR="00066E40" w:rsidRPr="00047167" w:rsidRDefault="00066E40" w:rsidP="00066E40">
            <w:pPr>
              <w:pStyle w:val="Tablelevel3"/>
              <w:shd w:val="clear" w:color="auto" w:fill="D9D9D9" w:themeFill="background1" w:themeFillShade="D9"/>
              <w:ind w:left="283"/>
              <w:rPr>
                <w:ins w:id="3693" w:author="Abercrombie, Kerrie" w:date="2021-02-02T08:05:00Z"/>
                <w:rFonts w:ascii="Calibri" w:hAnsi="Calibri"/>
                <w:sz w:val="22"/>
                <w:szCs w:val="22"/>
              </w:rPr>
            </w:pPr>
            <w:ins w:id="3694" w:author="Abercrombie, Kerrie" w:date="2021-02-02T08:05:00Z">
              <w:r w:rsidRPr="00047167">
                <w:rPr>
                  <w:rFonts w:ascii="Calibri" w:hAnsi="Calibri"/>
                  <w:sz w:val="22"/>
                  <w:szCs w:val="22"/>
                </w:rPr>
                <w:t>Means of displaying information</w:t>
              </w:r>
            </w:ins>
          </w:p>
          <w:p w14:paraId="27E62D04" w14:textId="77777777" w:rsidR="00066E40" w:rsidRPr="00047167" w:rsidRDefault="00066E40" w:rsidP="00066E40">
            <w:pPr>
              <w:pStyle w:val="Tablelevel3"/>
              <w:shd w:val="clear" w:color="auto" w:fill="D9D9D9" w:themeFill="background1" w:themeFillShade="D9"/>
              <w:ind w:left="283"/>
              <w:rPr>
                <w:ins w:id="3695" w:author="Abercrombie, Kerrie" w:date="2021-02-02T08:05:00Z"/>
                <w:rFonts w:ascii="Calibri" w:hAnsi="Calibri"/>
                <w:sz w:val="22"/>
                <w:szCs w:val="22"/>
              </w:rPr>
            </w:pPr>
            <w:proofErr w:type="spellStart"/>
            <w:ins w:id="3696" w:author="Abercrombie, Kerrie" w:date="2021-02-02T08:05:00Z">
              <w:r w:rsidRPr="00047167">
                <w:rPr>
                  <w:rFonts w:ascii="Calibri" w:hAnsi="Calibri"/>
                  <w:sz w:val="22"/>
                  <w:szCs w:val="22"/>
                </w:rPr>
                <w:t>Symbology</w:t>
              </w:r>
              <w:proofErr w:type="spellEnd"/>
            </w:ins>
          </w:p>
          <w:p w14:paraId="4459C5C6" w14:textId="77777777" w:rsidR="00066E40" w:rsidRPr="00047167" w:rsidRDefault="00066E40" w:rsidP="00066E40">
            <w:pPr>
              <w:pStyle w:val="Tablelevel3"/>
              <w:shd w:val="clear" w:color="auto" w:fill="D9D9D9" w:themeFill="background1" w:themeFillShade="D9"/>
              <w:ind w:left="283"/>
              <w:rPr>
                <w:ins w:id="3697" w:author="Abercrombie, Kerrie" w:date="2021-02-02T08:05:00Z"/>
                <w:rFonts w:ascii="Calibri" w:hAnsi="Calibri"/>
                <w:sz w:val="22"/>
                <w:szCs w:val="22"/>
              </w:rPr>
            </w:pPr>
            <w:ins w:id="3698" w:author="Abercrombie, Kerrie" w:date="2021-02-02T08:05:00Z">
              <w:r w:rsidRPr="00047167">
                <w:rPr>
                  <w:rFonts w:ascii="Calibri" w:hAnsi="Calibri"/>
                  <w:sz w:val="22"/>
                  <w:szCs w:val="22"/>
                </w:rPr>
                <w:t>Uses and limitations</w:t>
              </w:r>
            </w:ins>
          </w:p>
          <w:p w14:paraId="38ACE76A" w14:textId="4305162B" w:rsidR="00050BE0" w:rsidRPr="005300C7" w:rsidRDefault="00066E40" w:rsidP="00066E40">
            <w:pPr>
              <w:pStyle w:val="Tabletext"/>
              <w:spacing w:before="0" w:after="0"/>
              <w:ind w:left="283"/>
              <w:rPr>
                <w:ins w:id="3699" w:author="Abercrombie, Kerrie" w:date="2021-02-02T07:59:00Z"/>
                <w:rFonts w:cstheme="minorHAnsi"/>
                <w:szCs w:val="20"/>
              </w:rPr>
            </w:pPr>
            <w:ins w:id="3700" w:author="Abercrombie, Kerrie" w:date="2021-02-02T08:05:00Z">
              <w:r w:rsidRPr="00047167">
                <w:rPr>
                  <w:rFonts w:ascii="Calibri" w:hAnsi="Calibri"/>
                  <w:sz w:val="22"/>
                  <w:szCs w:val="22"/>
                </w:rPr>
                <w:t xml:space="preserve">Chart </w:t>
              </w:r>
              <w:proofErr w:type="spellStart"/>
              <w:r w:rsidRPr="00047167">
                <w:rPr>
                  <w:rFonts w:ascii="Calibri" w:hAnsi="Calibri"/>
                  <w:sz w:val="22"/>
                  <w:szCs w:val="22"/>
                </w:rPr>
                <w:t>datums</w:t>
              </w:r>
            </w:ins>
            <w:proofErr w:type="spellEnd"/>
          </w:p>
        </w:tc>
        <w:tc>
          <w:tcPr>
            <w:tcW w:w="683" w:type="dxa"/>
            <w:shd w:val="clear" w:color="auto" w:fill="auto"/>
          </w:tcPr>
          <w:p w14:paraId="5C36912B" w14:textId="77777777" w:rsidR="00050BE0" w:rsidRPr="005300C7" w:rsidRDefault="00050BE0" w:rsidP="00EC3285">
            <w:pPr>
              <w:pStyle w:val="Tabletext"/>
              <w:spacing w:before="0" w:after="0"/>
              <w:rPr>
                <w:ins w:id="3701" w:author="Abercrombie, Kerrie" w:date="2021-02-02T07:59:00Z"/>
                <w:rFonts w:cstheme="minorHAnsi"/>
                <w:b/>
                <w:szCs w:val="20"/>
              </w:rPr>
            </w:pPr>
          </w:p>
        </w:tc>
        <w:tc>
          <w:tcPr>
            <w:tcW w:w="3003" w:type="dxa"/>
            <w:shd w:val="clear" w:color="auto" w:fill="auto"/>
          </w:tcPr>
          <w:p w14:paraId="346BF949" w14:textId="77777777" w:rsidR="00050BE0" w:rsidRPr="005300C7" w:rsidRDefault="00050BE0" w:rsidP="00EC3285">
            <w:pPr>
              <w:pStyle w:val="Tabletext"/>
              <w:spacing w:before="0" w:after="0"/>
              <w:ind w:left="0" w:right="7"/>
              <w:rPr>
                <w:ins w:id="3702" w:author="Abercrombie, Kerrie" w:date="2021-02-02T07:59:00Z"/>
                <w:rFonts w:cstheme="minorHAnsi"/>
                <w:szCs w:val="20"/>
              </w:rPr>
            </w:pPr>
          </w:p>
        </w:tc>
      </w:tr>
      <w:tr w:rsidR="00050BE0" w:rsidRPr="005300C7" w14:paraId="5A28E850" w14:textId="77777777" w:rsidTr="00EC3285">
        <w:trPr>
          <w:trHeight w:val="60"/>
          <w:ins w:id="3703" w:author="Abercrombie, Kerrie" w:date="2021-02-02T08:02:00Z"/>
        </w:trPr>
        <w:tc>
          <w:tcPr>
            <w:tcW w:w="846" w:type="dxa"/>
            <w:shd w:val="clear" w:color="auto" w:fill="auto"/>
          </w:tcPr>
          <w:p w14:paraId="3F44E3F4" w14:textId="77777777" w:rsidR="00050BE0" w:rsidRPr="005300C7" w:rsidRDefault="00050BE0" w:rsidP="00EC3285">
            <w:pPr>
              <w:pStyle w:val="Tabletext"/>
              <w:spacing w:before="0" w:after="0"/>
              <w:rPr>
                <w:ins w:id="3704" w:author="Abercrombie, Kerrie" w:date="2021-02-02T08:02:00Z"/>
                <w:rFonts w:cstheme="minorHAnsi"/>
                <w:b/>
                <w:szCs w:val="20"/>
              </w:rPr>
            </w:pPr>
          </w:p>
        </w:tc>
        <w:tc>
          <w:tcPr>
            <w:tcW w:w="4607" w:type="dxa"/>
            <w:shd w:val="clear" w:color="auto" w:fill="auto"/>
          </w:tcPr>
          <w:p w14:paraId="50E9D51E" w14:textId="77777777" w:rsidR="00050BE0" w:rsidRPr="009F7283" w:rsidRDefault="00050BE0" w:rsidP="00EC3285">
            <w:pPr>
              <w:pStyle w:val="Tabletext"/>
              <w:spacing w:before="0" w:after="0"/>
              <w:ind w:left="0" w:right="0"/>
              <w:rPr>
                <w:ins w:id="3705" w:author="Abercrombie, Kerrie" w:date="2021-02-02T08:02:00Z"/>
                <w:rFonts w:cstheme="minorHAnsi"/>
                <w:b/>
                <w:i/>
                <w:szCs w:val="20"/>
              </w:rPr>
            </w:pPr>
          </w:p>
        </w:tc>
        <w:tc>
          <w:tcPr>
            <w:tcW w:w="921" w:type="dxa"/>
          </w:tcPr>
          <w:p w14:paraId="35A1B2B2" w14:textId="77777777" w:rsidR="00050BE0" w:rsidRPr="005300C7" w:rsidRDefault="00050BE0" w:rsidP="00EC3285">
            <w:pPr>
              <w:pStyle w:val="Tabletext"/>
              <w:spacing w:before="0" w:after="0"/>
              <w:ind w:left="0"/>
              <w:rPr>
                <w:ins w:id="3706" w:author="Abercrombie, Kerrie" w:date="2021-02-02T08:02:00Z"/>
                <w:rFonts w:cstheme="minorHAnsi"/>
                <w:szCs w:val="20"/>
              </w:rPr>
            </w:pPr>
          </w:p>
        </w:tc>
        <w:tc>
          <w:tcPr>
            <w:tcW w:w="4607" w:type="dxa"/>
            <w:shd w:val="clear" w:color="auto" w:fill="auto"/>
          </w:tcPr>
          <w:p w14:paraId="1751257E" w14:textId="77777777" w:rsidR="00050BE0" w:rsidRPr="005300C7" w:rsidRDefault="00050BE0" w:rsidP="00EC3285">
            <w:pPr>
              <w:pStyle w:val="Tabletext"/>
              <w:spacing w:before="0" w:after="0"/>
              <w:rPr>
                <w:ins w:id="3707" w:author="Abercrombie, Kerrie" w:date="2021-02-02T08:02:00Z"/>
                <w:rFonts w:cstheme="minorHAnsi"/>
                <w:szCs w:val="20"/>
              </w:rPr>
            </w:pPr>
          </w:p>
        </w:tc>
        <w:tc>
          <w:tcPr>
            <w:tcW w:w="683" w:type="dxa"/>
            <w:shd w:val="clear" w:color="auto" w:fill="auto"/>
          </w:tcPr>
          <w:p w14:paraId="1F18098C" w14:textId="77777777" w:rsidR="00050BE0" w:rsidRPr="005300C7" w:rsidRDefault="00050BE0" w:rsidP="00EC3285">
            <w:pPr>
              <w:pStyle w:val="Tabletext"/>
              <w:spacing w:before="0" w:after="0"/>
              <w:rPr>
                <w:ins w:id="3708" w:author="Abercrombie, Kerrie" w:date="2021-02-02T08:02:00Z"/>
                <w:rFonts w:cstheme="minorHAnsi"/>
                <w:b/>
                <w:szCs w:val="20"/>
              </w:rPr>
            </w:pPr>
          </w:p>
        </w:tc>
        <w:tc>
          <w:tcPr>
            <w:tcW w:w="3003" w:type="dxa"/>
            <w:shd w:val="clear" w:color="auto" w:fill="auto"/>
          </w:tcPr>
          <w:p w14:paraId="7833113A" w14:textId="77777777" w:rsidR="00050BE0" w:rsidRPr="005300C7" w:rsidRDefault="00050BE0" w:rsidP="00EC3285">
            <w:pPr>
              <w:pStyle w:val="Tabletext"/>
              <w:spacing w:before="0" w:after="0"/>
              <w:ind w:left="0" w:right="7"/>
              <w:rPr>
                <w:ins w:id="3709" w:author="Abercrombie, Kerrie" w:date="2021-02-02T08:02:00Z"/>
                <w:rFonts w:cstheme="minorHAnsi"/>
                <w:szCs w:val="20"/>
              </w:rPr>
            </w:pPr>
          </w:p>
        </w:tc>
      </w:tr>
      <w:tr w:rsidR="000A604D" w:rsidRPr="005300C7" w14:paraId="4D2047A1" w14:textId="77777777" w:rsidTr="009F7283">
        <w:trPr>
          <w:trHeight w:val="60"/>
          <w:ins w:id="3710" w:author="Abercrombie, Kerrie" w:date="2021-01-22T13:39:00Z"/>
        </w:trPr>
        <w:tc>
          <w:tcPr>
            <w:tcW w:w="846" w:type="dxa"/>
            <w:shd w:val="clear" w:color="auto" w:fill="F2F2F2" w:themeFill="background1" w:themeFillShade="F2"/>
          </w:tcPr>
          <w:p w14:paraId="47E26952" w14:textId="26E76006" w:rsidR="000A604D" w:rsidRPr="005300C7" w:rsidRDefault="000A604D" w:rsidP="000A604D">
            <w:pPr>
              <w:pStyle w:val="Tabletext"/>
              <w:spacing w:before="0" w:after="0"/>
              <w:rPr>
                <w:ins w:id="3711" w:author="Abercrombie, Kerrie" w:date="2021-01-22T13:39:00Z"/>
                <w:rFonts w:cstheme="minorHAnsi"/>
                <w:b/>
                <w:szCs w:val="20"/>
              </w:rPr>
            </w:pPr>
            <w:ins w:id="3712" w:author="Abercrombie, Kerrie" w:date="2021-01-22T13:39:00Z">
              <w:r w:rsidRPr="005300C7">
                <w:rPr>
                  <w:rFonts w:cstheme="minorHAnsi"/>
                  <w:b/>
                  <w:szCs w:val="20"/>
                </w:rPr>
                <w:t>4.7</w:t>
              </w:r>
            </w:ins>
          </w:p>
        </w:tc>
        <w:tc>
          <w:tcPr>
            <w:tcW w:w="4607" w:type="dxa"/>
            <w:shd w:val="clear" w:color="auto" w:fill="F2F2F2" w:themeFill="background1" w:themeFillShade="F2"/>
          </w:tcPr>
          <w:p w14:paraId="20545C8C" w14:textId="52808101" w:rsidR="000A604D" w:rsidRPr="005300C7" w:rsidRDefault="000A604D" w:rsidP="000A604D">
            <w:pPr>
              <w:pStyle w:val="Tabletext"/>
              <w:spacing w:before="0" w:after="0"/>
              <w:ind w:left="0" w:right="0"/>
              <w:rPr>
                <w:ins w:id="3713" w:author="Abercrombie, Kerrie" w:date="2021-01-22T13:39:00Z"/>
                <w:rFonts w:cstheme="minorHAnsi"/>
                <w:szCs w:val="20"/>
              </w:rPr>
            </w:pPr>
            <w:ins w:id="3714" w:author="Abercrombie, Kerrie" w:date="2021-01-22T13:39:00Z">
              <w:r w:rsidRPr="005300C7">
                <w:rPr>
                  <w:rFonts w:cstheme="minorHAnsi"/>
                  <w:b/>
                  <w:szCs w:val="20"/>
                </w:rPr>
                <w:t xml:space="preserve">USE OF GYRO AND MAGNETIC COMPASSES </w:t>
              </w:r>
            </w:ins>
          </w:p>
        </w:tc>
        <w:tc>
          <w:tcPr>
            <w:tcW w:w="921" w:type="dxa"/>
            <w:shd w:val="clear" w:color="auto" w:fill="F2F2F2" w:themeFill="background1" w:themeFillShade="F2"/>
          </w:tcPr>
          <w:p w14:paraId="598BF124" w14:textId="77777777" w:rsidR="000A604D" w:rsidRPr="005300C7" w:rsidRDefault="000A604D" w:rsidP="000A604D">
            <w:pPr>
              <w:pStyle w:val="Tabletext"/>
              <w:spacing w:before="0" w:after="0"/>
              <w:ind w:left="0"/>
              <w:rPr>
                <w:ins w:id="3715" w:author="Abercrombie, Kerrie" w:date="2021-01-25T09:04:00Z"/>
                <w:rFonts w:cstheme="minorHAnsi"/>
                <w:szCs w:val="20"/>
              </w:rPr>
            </w:pPr>
          </w:p>
        </w:tc>
        <w:tc>
          <w:tcPr>
            <w:tcW w:w="4607" w:type="dxa"/>
            <w:shd w:val="clear" w:color="auto" w:fill="F2F2F2" w:themeFill="background1" w:themeFillShade="F2"/>
          </w:tcPr>
          <w:p w14:paraId="5F6F293F" w14:textId="19DD4AD1" w:rsidR="000A604D" w:rsidRPr="005300C7" w:rsidRDefault="000A604D" w:rsidP="000A604D">
            <w:pPr>
              <w:pStyle w:val="Tabletext"/>
              <w:spacing w:before="0" w:after="0"/>
              <w:rPr>
                <w:ins w:id="3716" w:author="Abercrombie, Kerrie" w:date="2021-01-22T13:39:00Z"/>
                <w:rFonts w:cstheme="minorHAnsi"/>
                <w:szCs w:val="20"/>
              </w:rPr>
            </w:pPr>
          </w:p>
        </w:tc>
        <w:tc>
          <w:tcPr>
            <w:tcW w:w="683" w:type="dxa"/>
            <w:shd w:val="clear" w:color="auto" w:fill="F2F2F2" w:themeFill="background1" w:themeFillShade="F2"/>
          </w:tcPr>
          <w:p w14:paraId="468E2D2E" w14:textId="77777777" w:rsidR="000A604D" w:rsidRPr="005300C7" w:rsidRDefault="000A604D" w:rsidP="000A604D">
            <w:pPr>
              <w:pStyle w:val="Tabletext"/>
              <w:spacing w:before="0" w:after="0"/>
              <w:rPr>
                <w:ins w:id="3717" w:author="Abercrombie, Kerrie" w:date="2021-01-22T13:39:00Z"/>
                <w:rFonts w:cstheme="minorHAnsi"/>
                <w:b/>
                <w:szCs w:val="20"/>
              </w:rPr>
            </w:pPr>
          </w:p>
        </w:tc>
        <w:tc>
          <w:tcPr>
            <w:tcW w:w="3003" w:type="dxa"/>
            <w:shd w:val="clear" w:color="auto" w:fill="F2F2F2" w:themeFill="background1" w:themeFillShade="F2"/>
          </w:tcPr>
          <w:p w14:paraId="576808A3" w14:textId="77777777" w:rsidR="000A604D" w:rsidRPr="005300C7" w:rsidRDefault="000A604D" w:rsidP="000A604D">
            <w:pPr>
              <w:pStyle w:val="Tabletext"/>
              <w:spacing w:before="0" w:after="0"/>
              <w:ind w:left="0" w:right="7"/>
              <w:rPr>
                <w:ins w:id="3718" w:author="Abercrombie, Kerrie" w:date="2021-01-22T13:39:00Z"/>
                <w:rFonts w:cstheme="minorHAnsi"/>
                <w:szCs w:val="20"/>
              </w:rPr>
            </w:pPr>
          </w:p>
        </w:tc>
      </w:tr>
      <w:tr w:rsidR="000A604D" w:rsidRPr="005300C7" w14:paraId="37784B45" w14:textId="77777777" w:rsidTr="002B5A22">
        <w:trPr>
          <w:trHeight w:val="60"/>
          <w:ins w:id="3719" w:author="Abercrombie, Kerrie" w:date="2021-01-22T13:39:00Z"/>
        </w:trPr>
        <w:tc>
          <w:tcPr>
            <w:tcW w:w="846" w:type="dxa"/>
            <w:vMerge w:val="restart"/>
            <w:shd w:val="clear" w:color="auto" w:fill="auto"/>
          </w:tcPr>
          <w:p w14:paraId="527D9A72" w14:textId="77777777" w:rsidR="000A604D" w:rsidRPr="005300C7" w:rsidRDefault="000A604D" w:rsidP="000A604D">
            <w:pPr>
              <w:pStyle w:val="Tabletext"/>
              <w:spacing w:before="0" w:after="0"/>
              <w:rPr>
                <w:ins w:id="3720" w:author="Abercrombie, Kerrie" w:date="2021-01-22T13:39:00Z"/>
                <w:rFonts w:cstheme="minorHAnsi"/>
                <w:b/>
                <w:szCs w:val="20"/>
              </w:rPr>
            </w:pPr>
          </w:p>
        </w:tc>
        <w:tc>
          <w:tcPr>
            <w:tcW w:w="4607" w:type="dxa"/>
            <w:vMerge w:val="restart"/>
            <w:shd w:val="clear" w:color="auto" w:fill="auto"/>
          </w:tcPr>
          <w:p w14:paraId="4D4CFA70" w14:textId="351AEE21" w:rsidR="000A604D" w:rsidRPr="009F7283" w:rsidRDefault="000A604D" w:rsidP="000A604D">
            <w:pPr>
              <w:pStyle w:val="Tabletext"/>
              <w:spacing w:before="0" w:after="0"/>
              <w:ind w:left="0" w:right="0"/>
              <w:rPr>
                <w:ins w:id="3721" w:author="Abercrombie, Kerrie" w:date="2021-01-22T13:39:00Z"/>
                <w:rFonts w:cstheme="minorHAnsi"/>
                <w:b/>
                <w:i/>
                <w:szCs w:val="20"/>
              </w:rPr>
            </w:pPr>
            <w:ins w:id="3722" w:author="Abercrombie, Kerrie" w:date="2021-01-22T13:39:00Z">
              <w:r w:rsidRPr="009F7283">
                <w:rPr>
                  <w:rFonts w:cstheme="minorHAnsi"/>
                  <w:i/>
                  <w:szCs w:val="20"/>
                </w:rPr>
                <w:t>Explain the theory and use of Magnetic and Gyro compasses</w:t>
              </w:r>
            </w:ins>
          </w:p>
        </w:tc>
        <w:tc>
          <w:tcPr>
            <w:tcW w:w="921" w:type="dxa"/>
          </w:tcPr>
          <w:p w14:paraId="171F0D89" w14:textId="4CF45D7B" w:rsidR="000A604D" w:rsidRPr="005300C7" w:rsidRDefault="000A604D" w:rsidP="000A604D">
            <w:pPr>
              <w:pStyle w:val="Tabletext"/>
              <w:spacing w:before="0" w:after="0"/>
              <w:ind w:left="0"/>
              <w:rPr>
                <w:ins w:id="3723" w:author="Abercrombie, Kerrie" w:date="2021-01-25T09:04:00Z"/>
                <w:rFonts w:cstheme="minorHAnsi"/>
                <w:szCs w:val="20"/>
              </w:rPr>
            </w:pPr>
            <w:ins w:id="3724" w:author="Abercrombie, Kerrie" w:date="2021-01-25T09:04:00Z">
              <w:r w:rsidRPr="005300C7">
                <w:rPr>
                  <w:rFonts w:cstheme="minorHAnsi"/>
                  <w:szCs w:val="20"/>
                </w:rPr>
                <w:t>4.7.1</w:t>
              </w:r>
            </w:ins>
          </w:p>
        </w:tc>
        <w:tc>
          <w:tcPr>
            <w:tcW w:w="4607" w:type="dxa"/>
            <w:shd w:val="clear" w:color="auto" w:fill="auto"/>
          </w:tcPr>
          <w:p w14:paraId="652E2667" w14:textId="68AEDB46" w:rsidR="000A604D" w:rsidRPr="005300C7" w:rsidRDefault="000A604D" w:rsidP="000A604D">
            <w:pPr>
              <w:pStyle w:val="Tabletext"/>
              <w:spacing w:before="0" w:after="0"/>
              <w:rPr>
                <w:ins w:id="3725" w:author="Abercrombie, Kerrie" w:date="2021-01-22T13:39:00Z"/>
                <w:rFonts w:cstheme="minorHAnsi"/>
                <w:szCs w:val="20"/>
              </w:rPr>
            </w:pPr>
            <w:ins w:id="3726" w:author="Abercrombie, Kerrie" w:date="2021-01-22T13:39:00Z">
              <w:r w:rsidRPr="005300C7">
                <w:rPr>
                  <w:rFonts w:cstheme="minorHAnsi"/>
                  <w:szCs w:val="20"/>
                </w:rPr>
                <w:t xml:space="preserve">Magnetic compasses </w:t>
              </w:r>
            </w:ins>
          </w:p>
          <w:p w14:paraId="36842306" w14:textId="77777777" w:rsidR="000A604D" w:rsidRPr="005300C7" w:rsidRDefault="000A604D" w:rsidP="000A604D">
            <w:pPr>
              <w:pStyle w:val="Tabletext"/>
              <w:spacing w:before="0" w:after="0"/>
              <w:ind w:left="709"/>
              <w:rPr>
                <w:ins w:id="3727" w:author="Abercrombie, Kerrie" w:date="2021-01-22T13:39:00Z"/>
                <w:rFonts w:cstheme="minorHAnsi"/>
                <w:szCs w:val="20"/>
              </w:rPr>
            </w:pPr>
            <w:ins w:id="3728" w:author="Abercrombie, Kerrie" w:date="2021-01-22T13:39:00Z">
              <w:r w:rsidRPr="005300C7">
                <w:rPr>
                  <w:rFonts w:cstheme="minorHAnsi"/>
                  <w:szCs w:val="20"/>
                </w:rPr>
                <w:t xml:space="preserve">Sources of error </w:t>
              </w:r>
            </w:ins>
          </w:p>
          <w:p w14:paraId="06405C59" w14:textId="77777777" w:rsidR="000A604D" w:rsidRPr="005300C7" w:rsidRDefault="000A604D" w:rsidP="000A604D">
            <w:pPr>
              <w:pStyle w:val="Tabletext"/>
              <w:spacing w:before="0" w:after="0"/>
              <w:ind w:left="709"/>
              <w:rPr>
                <w:ins w:id="3729" w:author="Abercrombie, Kerrie" w:date="2021-01-22T13:39:00Z"/>
                <w:rFonts w:cstheme="minorHAnsi"/>
                <w:szCs w:val="20"/>
              </w:rPr>
            </w:pPr>
            <w:ins w:id="3730" w:author="Abercrombie, Kerrie" w:date="2021-01-22T13:39:00Z">
              <w:r w:rsidRPr="005300C7">
                <w:rPr>
                  <w:rFonts w:cstheme="minorHAnsi"/>
                  <w:szCs w:val="20"/>
                </w:rPr>
                <w:t xml:space="preserve">Corrections </w:t>
              </w:r>
            </w:ins>
          </w:p>
          <w:p w14:paraId="1D307AD3" w14:textId="6E237A87" w:rsidR="000A604D" w:rsidRPr="005300C7" w:rsidRDefault="000A604D" w:rsidP="000A604D">
            <w:pPr>
              <w:pStyle w:val="Tabletext"/>
              <w:spacing w:before="0" w:after="0"/>
              <w:ind w:left="709"/>
              <w:rPr>
                <w:ins w:id="3731" w:author="Abercrombie, Kerrie" w:date="2021-01-22T13:39:00Z"/>
                <w:rFonts w:cstheme="minorHAnsi"/>
                <w:szCs w:val="20"/>
              </w:rPr>
            </w:pPr>
            <w:ins w:id="3732" w:author="Abercrombie, Kerrie" w:date="2021-01-22T13:39:00Z">
              <w:r w:rsidRPr="005300C7">
                <w:rPr>
                  <w:rFonts w:cstheme="minorHAnsi"/>
                  <w:szCs w:val="20"/>
                </w:rPr>
                <w:t xml:space="preserve">Reliability </w:t>
              </w:r>
            </w:ins>
          </w:p>
        </w:tc>
        <w:tc>
          <w:tcPr>
            <w:tcW w:w="683" w:type="dxa"/>
            <w:shd w:val="clear" w:color="auto" w:fill="auto"/>
          </w:tcPr>
          <w:p w14:paraId="67E4A5D9" w14:textId="77777777" w:rsidR="000A604D" w:rsidRPr="005300C7" w:rsidRDefault="000A604D" w:rsidP="000A604D">
            <w:pPr>
              <w:pStyle w:val="Tabletext"/>
              <w:spacing w:before="0" w:after="0"/>
              <w:rPr>
                <w:ins w:id="3733" w:author="Abercrombie, Kerrie" w:date="2021-01-22T13:39:00Z"/>
                <w:rFonts w:cstheme="minorHAnsi"/>
                <w:b/>
                <w:szCs w:val="20"/>
              </w:rPr>
            </w:pPr>
          </w:p>
        </w:tc>
        <w:tc>
          <w:tcPr>
            <w:tcW w:w="3003" w:type="dxa"/>
            <w:shd w:val="clear" w:color="auto" w:fill="auto"/>
          </w:tcPr>
          <w:p w14:paraId="49BB74AF" w14:textId="77777777" w:rsidR="000A604D" w:rsidRPr="005300C7" w:rsidRDefault="000A604D" w:rsidP="000A604D">
            <w:pPr>
              <w:pStyle w:val="Tabletext"/>
              <w:spacing w:before="0" w:after="0"/>
              <w:ind w:left="0" w:right="7"/>
              <w:rPr>
                <w:ins w:id="3734" w:author="Abercrombie, Kerrie" w:date="2021-01-22T13:39:00Z"/>
                <w:rFonts w:cstheme="minorHAnsi"/>
                <w:szCs w:val="20"/>
              </w:rPr>
            </w:pPr>
          </w:p>
        </w:tc>
      </w:tr>
      <w:tr w:rsidR="000A604D" w:rsidRPr="005300C7" w14:paraId="5BA2ED41" w14:textId="77777777" w:rsidTr="002B5A22">
        <w:trPr>
          <w:trHeight w:val="60"/>
          <w:ins w:id="3735" w:author="Abercrombie, Kerrie" w:date="2021-01-22T13:39:00Z"/>
        </w:trPr>
        <w:tc>
          <w:tcPr>
            <w:tcW w:w="846" w:type="dxa"/>
            <w:vMerge/>
            <w:shd w:val="clear" w:color="auto" w:fill="auto"/>
          </w:tcPr>
          <w:p w14:paraId="23F58973" w14:textId="77777777" w:rsidR="000A604D" w:rsidRPr="005300C7" w:rsidRDefault="000A604D" w:rsidP="000A604D">
            <w:pPr>
              <w:pStyle w:val="Tabletext"/>
              <w:spacing w:before="0" w:after="0"/>
              <w:rPr>
                <w:ins w:id="3736" w:author="Abercrombie, Kerrie" w:date="2021-01-22T13:39:00Z"/>
                <w:rFonts w:cstheme="minorHAnsi"/>
                <w:b/>
                <w:szCs w:val="20"/>
              </w:rPr>
            </w:pPr>
          </w:p>
        </w:tc>
        <w:tc>
          <w:tcPr>
            <w:tcW w:w="4607" w:type="dxa"/>
            <w:vMerge/>
            <w:shd w:val="clear" w:color="auto" w:fill="auto"/>
          </w:tcPr>
          <w:p w14:paraId="23ADC1A0" w14:textId="77777777" w:rsidR="000A604D" w:rsidRPr="005300C7" w:rsidRDefault="000A604D" w:rsidP="000A604D">
            <w:pPr>
              <w:pStyle w:val="Tabletext"/>
              <w:spacing w:before="0" w:after="0"/>
              <w:ind w:left="0" w:right="0"/>
              <w:rPr>
                <w:ins w:id="3737" w:author="Abercrombie, Kerrie" w:date="2021-01-22T13:39:00Z"/>
                <w:rFonts w:cstheme="minorHAnsi"/>
                <w:szCs w:val="20"/>
              </w:rPr>
            </w:pPr>
          </w:p>
        </w:tc>
        <w:tc>
          <w:tcPr>
            <w:tcW w:w="921" w:type="dxa"/>
          </w:tcPr>
          <w:p w14:paraId="2BB408C2" w14:textId="55B30981" w:rsidR="000A604D" w:rsidRPr="005300C7" w:rsidRDefault="000A604D" w:rsidP="000A604D">
            <w:pPr>
              <w:pStyle w:val="Tabletext"/>
              <w:spacing w:before="0" w:after="0"/>
              <w:ind w:left="0"/>
              <w:rPr>
                <w:ins w:id="3738" w:author="Abercrombie, Kerrie" w:date="2021-01-25T09:04:00Z"/>
                <w:rFonts w:cstheme="minorHAnsi"/>
                <w:szCs w:val="20"/>
              </w:rPr>
            </w:pPr>
            <w:ins w:id="3739" w:author="Abercrombie, Kerrie" w:date="2021-01-25T09:04:00Z">
              <w:r w:rsidRPr="005300C7">
                <w:rPr>
                  <w:rFonts w:cstheme="minorHAnsi"/>
                  <w:szCs w:val="20"/>
                </w:rPr>
                <w:t>4.7.2</w:t>
              </w:r>
            </w:ins>
          </w:p>
        </w:tc>
        <w:tc>
          <w:tcPr>
            <w:tcW w:w="4607" w:type="dxa"/>
            <w:shd w:val="clear" w:color="auto" w:fill="auto"/>
          </w:tcPr>
          <w:p w14:paraId="5B406835" w14:textId="1D56F2F9" w:rsidR="000A604D" w:rsidRPr="005300C7" w:rsidRDefault="000A604D" w:rsidP="000A604D">
            <w:pPr>
              <w:pStyle w:val="Tabletext"/>
              <w:spacing w:before="0" w:after="0"/>
              <w:rPr>
                <w:ins w:id="3740" w:author="Abercrombie, Kerrie" w:date="2021-01-22T13:39:00Z"/>
                <w:rFonts w:cstheme="minorHAnsi"/>
                <w:szCs w:val="20"/>
              </w:rPr>
            </w:pPr>
            <w:ins w:id="3741" w:author="Abercrombie, Kerrie" w:date="2021-01-22T13:39:00Z">
              <w:r w:rsidRPr="005300C7">
                <w:rPr>
                  <w:rFonts w:cstheme="minorHAnsi"/>
                  <w:szCs w:val="20"/>
                </w:rPr>
                <w:t xml:space="preserve">Gyro compass </w:t>
              </w:r>
            </w:ins>
          </w:p>
          <w:p w14:paraId="50EAABAB" w14:textId="77777777" w:rsidR="000A604D" w:rsidRPr="005300C7" w:rsidRDefault="000A604D" w:rsidP="000A604D">
            <w:pPr>
              <w:pStyle w:val="Tabletext"/>
              <w:spacing w:before="0" w:after="0"/>
              <w:ind w:left="709"/>
              <w:rPr>
                <w:ins w:id="3742" w:author="Abercrombie, Kerrie" w:date="2021-01-22T13:39:00Z"/>
                <w:rFonts w:cstheme="minorHAnsi"/>
                <w:szCs w:val="20"/>
              </w:rPr>
            </w:pPr>
            <w:ins w:id="3743" w:author="Abercrombie, Kerrie" w:date="2021-01-22T13:39:00Z">
              <w:r w:rsidRPr="005300C7">
                <w:rPr>
                  <w:rFonts w:cstheme="minorHAnsi"/>
                  <w:szCs w:val="20"/>
                </w:rPr>
                <w:t>Accuracy</w:t>
              </w:r>
            </w:ins>
          </w:p>
          <w:p w14:paraId="55C8A6F8" w14:textId="77777777" w:rsidR="000A604D" w:rsidRPr="005300C7" w:rsidRDefault="000A604D" w:rsidP="000A604D">
            <w:pPr>
              <w:pStyle w:val="Tabletext"/>
              <w:spacing w:before="0" w:after="0"/>
              <w:ind w:left="709"/>
              <w:rPr>
                <w:ins w:id="3744" w:author="Abercrombie, Kerrie" w:date="2021-01-22T13:39:00Z"/>
                <w:rFonts w:cstheme="minorHAnsi"/>
                <w:szCs w:val="20"/>
              </w:rPr>
            </w:pPr>
            <w:ins w:id="3745" w:author="Abercrombie, Kerrie" w:date="2021-01-22T13:39:00Z">
              <w:r w:rsidRPr="005300C7">
                <w:rPr>
                  <w:rFonts w:cstheme="minorHAnsi"/>
                  <w:szCs w:val="20"/>
                </w:rPr>
                <w:t>Corrections</w:t>
              </w:r>
            </w:ins>
          </w:p>
          <w:p w14:paraId="5BE9E6EC" w14:textId="0DBA6EDC" w:rsidR="000A604D" w:rsidRPr="005300C7" w:rsidRDefault="000A604D" w:rsidP="000A604D">
            <w:pPr>
              <w:pStyle w:val="Tabletext"/>
              <w:spacing w:before="0" w:after="0"/>
              <w:ind w:left="709"/>
              <w:rPr>
                <w:ins w:id="3746" w:author="Abercrombie, Kerrie" w:date="2021-01-22T13:39:00Z"/>
                <w:rFonts w:cstheme="minorHAnsi"/>
                <w:szCs w:val="20"/>
              </w:rPr>
            </w:pPr>
            <w:ins w:id="3747" w:author="Abercrombie, Kerrie" w:date="2021-01-22T13:39:00Z">
              <w:r w:rsidRPr="005300C7">
                <w:rPr>
                  <w:rFonts w:cstheme="minorHAnsi"/>
                  <w:szCs w:val="20"/>
                </w:rPr>
                <w:t>Reliability</w:t>
              </w:r>
            </w:ins>
          </w:p>
        </w:tc>
        <w:tc>
          <w:tcPr>
            <w:tcW w:w="683" w:type="dxa"/>
            <w:shd w:val="clear" w:color="auto" w:fill="auto"/>
          </w:tcPr>
          <w:p w14:paraId="374CD6BC" w14:textId="77777777" w:rsidR="000A604D" w:rsidRPr="005300C7" w:rsidRDefault="000A604D" w:rsidP="000A604D">
            <w:pPr>
              <w:pStyle w:val="Tabletext"/>
              <w:spacing w:before="0" w:after="0"/>
              <w:rPr>
                <w:ins w:id="3748" w:author="Abercrombie, Kerrie" w:date="2021-01-22T13:39:00Z"/>
                <w:rFonts w:cstheme="minorHAnsi"/>
                <w:b/>
                <w:szCs w:val="20"/>
              </w:rPr>
            </w:pPr>
          </w:p>
        </w:tc>
        <w:tc>
          <w:tcPr>
            <w:tcW w:w="3003" w:type="dxa"/>
            <w:shd w:val="clear" w:color="auto" w:fill="auto"/>
          </w:tcPr>
          <w:p w14:paraId="19D6AC76" w14:textId="77777777" w:rsidR="000A604D" w:rsidRPr="005300C7" w:rsidRDefault="000A604D" w:rsidP="000A604D">
            <w:pPr>
              <w:pStyle w:val="Tabletext"/>
              <w:spacing w:before="0" w:after="0"/>
              <w:ind w:left="0" w:right="7"/>
              <w:rPr>
                <w:ins w:id="3749" w:author="Abercrombie, Kerrie" w:date="2021-01-22T13:39:00Z"/>
                <w:rFonts w:cstheme="minorHAnsi"/>
                <w:szCs w:val="20"/>
              </w:rPr>
            </w:pPr>
          </w:p>
        </w:tc>
      </w:tr>
      <w:tr w:rsidR="00496AF5" w:rsidRPr="005300C7" w14:paraId="491C5A74" w14:textId="77777777" w:rsidTr="002B5A22">
        <w:trPr>
          <w:trHeight w:val="60"/>
          <w:ins w:id="3750" w:author="Abercrombie, Kerrie" w:date="2021-02-02T07:13:00Z"/>
        </w:trPr>
        <w:tc>
          <w:tcPr>
            <w:tcW w:w="846" w:type="dxa"/>
            <w:shd w:val="clear" w:color="auto" w:fill="auto"/>
          </w:tcPr>
          <w:p w14:paraId="0D536308" w14:textId="5BB91380" w:rsidR="00496AF5" w:rsidRPr="005300C7" w:rsidRDefault="0088101F" w:rsidP="00293D49">
            <w:pPr>
              <w:pStyle w:val="Tabletext"/>
              <w:spacing w:before="0" w:after="0"/>
              <w:rPr>
                <w:ins w:id="3751" w:author="Abercrombie, Kerrie" w:date="2021-02-02T07:13:00Z"/>
                <w:rFonts w:cstheme="minorHAnsi"/>
                <w:b/>
                <w:szCs w:val="20"/>
              </w:rPr>
            </w:pPr>
            <w:ins w:id="3752" w:author="Abercrombie, Kerrie" w:date="2021-02-02T07:23:00Z">
              <w:r w:rsidRPr="005300C7">
                <w:rPr>
                  <w:rFonts w:cstheme="minorHAnsi"/>
                  <w:b/>
                  <w:szCs w:val="20"/>
                </w:rPr>
                <w:t>4.8</w:t>
              </w:r>
            </w:ins>
          </w:p>
        </w:tc>
        <w:tc>
          <w:tcPr>
            <w:tcW w:w="4607" w:type="dxa"/>
            <w:shd w:val="clear" w:color="auto" w:fill="auto"/>
          </w:tcPr>
          <w:p w14:paraId="530AEA6B" w14:textId="7C3300A1" w:rsidR="00496AF5" w:rsidRPr="00496AF5" w:rsidRDefault="00496AF5" w:rsidP="00293D49">
            <w:pPr>
              <w:pStyle w:val="Tabletext"/>
              <w:spacing w:before="0" w:after="0"/>
              <w:ind w:left="0" w:right="0"/>
              <w:rPr>
                <w:ins w:id="3753" w:author="Abercrombie, Kerrie" w:date="2021-02-02T07:13:00Z"/>
                <w:rFonts w:cstheme="minorHAnsi"/>
                <w:b/>
                <w:szCs w:val="20"/>
              </w:rPr>
            </w:pPr>
            <w:commentRangeStart w:id="3754"/>
            <w:ins w:id="3755" w:author="Abercrombie, Kerrie" w:date="2021-02-02T07:13:00Z">
              <w:r>
                <w:rPr>
                  <w:rFonts w:cstheme="minorHAnsi"/>
                  <w:b/>
                  <w:szCs w:val="20"/>
                </w:rPr>
                <w:t>NAUTICAL THEORY</w:t>
              </w:r>
            </w:ins>
            <w:commentRangeEnd w:id="3754"/>
            <w:ins w:id="3756" w:author="Abercrombie, Kerrie" w:date="2021-02-02T07:16:00Z">
              <w:r w:rsidR="0088101F">
                <w:rPr>
                  <w:rStyle w:val="CommentReference"/>
                  <w:color w:val="auto"/>
                </w:rPr>
                <w:commentReference w:id="3754"/>
              </w:r>
            </w:ins>
          </w:p>
        </w:tc>
        <w:tc>
          <w:tcPr>
            <w:tcW w:w="921" w:type="dxa"/>
          </w:tcPr>
          <w:p w14:paraId="64CFF3C5" w14:textId="77777777" w:rsidR="00496AF5" w:rsidRPr="005300C7" w:rsidRDefault="00496AF5" w:rsidP="00293D49">
            <w:pPr>
              <w:pStyle w:val="Tabletext"/>
              <w:spacing w:before="0" w:after="0"/>
              <w:ind w:left="0" w:right="0"/>
              <w:rPr>
                <w:ins w:id="3757" w:author="Abercrombie, Kerrie" w:date="2021-02-02T07:13:00Z"/>
                <w:rFonts w:cstheme="minorHAnsi"/>
                <w:szCs w:val="20"/>
              </w:rPr>
            </w:pPr>
          </w:p>
        </w:tc>
        <w:tc>
          <w:tcPr>
            <w:tcW w:w="4607" w:type="dxa"/>
            <w:shd w:val="clear" w:color="auto" w:fill="auto"/>
          </w:tcPr>
          <w:p w14:paraId="18C7B1CC" w14:textId="3E11FC6F" w:rsidR="00496AF5" w:rsidRPr="005300C7" w:rsidRDefault="00496AF5" w:rsidP="00293D49">
            <w:pPr>
              <w:pStyle w:val="Tabletext"/>
              <w:spacing w:before="0" w:after="0"/>
              <w:ind w:left="0"/>
              <w:rPr>
                <w:ins w:id="3758" w:author="Abercrombie, Kerrie" w:date="2021-02-02T07:13:00Z"/>
                <w:rFonts w:cstheme="minorHAnsi"/>
                <w:szCs w:val="20"/>
              </w:rPr>
            </w:pPr>
          </w:p>
        </w:tc>
        <w:tc>
          <w:tcPr>
            <w:tcW w:w="683" w:type="dxa"/>
            <w:shd w:val="clear" w:color="auto" w:fill="auto"/>
          </w:tcPr>
          <w:p w14:paraId="3FFCA1CC" w14:textId="77777777" w:rsidR="00496AF5" w:rsidRPr="005300C7" w:rsidRDefault="00496AF5" w:rsidP="00293D49">
            <w:pPr>
              <w:pStyle w:val="Tabletext"/>
              <w:spacing w:before="0" w:after="0"/>
              <w:rPr>
                <w:ins w:id="3759" w:author="Abercrombie, Kerrie" w:date="2021-02-02T07:13:00Z"/>
                <w:rFonts w:cstheme="minorHAnsi"/>
                <w:b/>
                <w:szCs w:val="20"/>
              </w:rPr>
            </w:pPr>
          </w:p>
        </w:tc>
        <w:tc>
          <w:tcPr>
            <w:tcW w:w="3003" w:type="dxa"/>
            <w:shd w:val="clear" w:color="auto" w:fill="auto"/>
          </w:tcPr>
          <w:p w14:paraId="59D7DBE9" w14:textId="4DEB9FFC" w:rsidR="00496AF5" w:rsidRPr="005300C7" w:rsidRDefault="0088101F" w:rsidP="00293D49">
            <w:pPr>
              <w:pStyle w:val="Tabletext"/>
              <w:spacing w:before="0" w:after="0"/>
              <w:ind w:left="0" w:right="7"/>
              <w:rPr>
                <w:ins w:id="3760" w:author="Abercrombie, Kerrie" w:date="2021-02-02T07:13:00Z"/>
                <w:rFonts w:cstheme="minorHAnsi"/>
                <w:szCs w:val="20"/>
              </w:rPr>
            </w:pPr>
            <w:ins w:id="3761" w:author="Abercrombie, Kerrie" w:date="2021-02-02T07:23:00Z">
              <w:r>
                <w:rPr>
                  <w:rFonts w:cstheme="minorHAnsi"/>
                  <w:szCs w:val="20"/>
                </w:rPr>
                <w:t>?</w:t>
              </w:r>
              <w:r w:rsidRPr="005300C7">
                <w:rPr>
                  <w:rFonts w:cstheme="minorHAnsi"/>
                  <w:szCs w:val="20"/>
                </w:rPr>
                <w:t>R4</w:t>
              </w:r>
              <w:r>
                <w:rPr>
                  <w:rFonts w:cstheme="minorHAnsi"/>
                  <w:szCs w:val="20"/>
                </w:rPr>
                <w:t xml:space="preserve">, </w:t>
              </w:r>
              <w:r w:rsidRPr="005300C7">
                <w:rPr>
                  <w:rFonts w:cstheme="minorHAnsi"/>
                  <w:szCs w:val="20"/>
                </w:rPr>
                <w:t>R27</w:t>
              </w:r>
            </w:ins>
          </w:p>
        </w:tc>
      </w:tr>
      <w:tr w:rsidR="00293D49" w:rsidRPr="005300C7" w14:paraId="4887E89A" w14:textId="77777777" w:rsidTr="002B5A22">
        <w:trPr>
          <w:trHeight w:val="60"/>
          <w:ins w:id="3762" w:author="Abercrombie, Kerrie" w:date="2021-02-02T07:21:00Z"/>
        </w:trPr>
        <w:tc>
          <w:tcPr>
            <w:tcW w:w="846" w:type="dxa"/>
            <w:vMerge w:val="restart"/>
            <w:shd w:val="clear" w:color="auto" w:fill="auto"/>
          </w:tcPr>
          <w:p w14:paraId="56DC54CF" w14:textId="77777777" w:rsidR="00293D49" w:rsidRPr="005300C7" w:rsidRDefault="00293D49" w:rsidP="00293D49">
            <w:pPr>
              <w:pStyle w:val="Tabletext"/>
              <w:spacing w:before="0" w:after="0"/>
              <w:rPr>
                <w:ins w:id="3763" w:author="Abercrombie, Kerrie" w:date="2021-02-02T07:21:00Z"/>
                <w:rFonts w:cstheme="minorHAnsi"/>
                <w:b/>
                <w:szCs w:val="20"/>
              </w:rPr>
            </w:pPr>
          </w:p>
        </w:tc>
        <w:tc>
          <w:tcPr>
            <w:tcW w:w="4607" w:type="dxa"/>
            <w:vMerge w:val="restart"/>
            <w:shd w:val="clear" w:color="auto" w:fill="auto"/>
          </w:tcPr>
          <w:p w14:paraId="5DAE74DF" w14:textId="081A0241" w:rsidR="00293D49" w:rsidRDefault="00293D49" w:rsidP="00293D49">
            <w:pPr>
              <w:pStyle w:val="Tabletext"/>
              <w:spacing w:before="0" w:after="0"/>
              <w:ind w:left="0" w:right="0"/>
              <w:rPr>
                <w:ins w:id="3764" w:author="Abercrombie, Kerrie" w:date="2021-02-02T07:21:00Z"/>
                <w:rFonts w:cstheme="minorHAnsi"/>
                <w:b/>
                <w:szCs w:val="20"/>
              </w:rPr>
            </w:pPr>
            <w:ins w:id="3765" w:author="Abercrombie, Kerrie" w:date="2021-02-02T07:22:00Z">
              <w:r>
                <w:rPr>
                  <w:rFonts w:cstheme="minorHAnsi"/>
                  <w:i/>
                  <w:szCs w:val="20"/>
                </w:rPr>
                <w:t>Understand</w:t>
              </w:r>
            </w:ins>
            <w:ins w:id="3766" w:author="Abercrombie, Kerrie" w:date="2021-02-02T07:24:00Z">
              <w:r>
                <w:rPr>
                  <w:rFonts w:cstheme="minorHAnsi"/>
                  <w:i/>
                  <w:szCs w:val="20"/>
                </w:rPr>
                <w:t xml:space="preserve"> the </w:t>
              </w:r>
            </w:ins>
            <w:ins w:id="3767" w:author="Abercrombie, Kerrie" w:date="2021-02-02T07:25:00Z">
              <w:r>
                <w:rPr>
                  <w:rFonts w:cstheme="minorHAnsi"/>
                  <w:i/>
                  <w:szCs w:val="20"/>
                </w:rPr>
                <w:t xml:space="preserve">basic </w:t>
              </w:r>
            </w:ins>
            <w:ins w:id="3768" w:author="Abercrombie, Kerrie" w:date="2021-02-02T07:22:00Z">
              <w:r>
                <w:rPr>
                  <w:rFonts w:cstheme="minorHAnsi"/>
                  <w:i/>
                  <w:szCs w:val="20"/>
                </w:rPr>
                <w:t>elements of nautical theory</w:t>
              </w:r>
            </w:ins>
          </w:p>
        </w:tc>
        <w:tc>
          <w:tcPr>
            <w:tcW w:w="921" w:type="dxa"/>
          </w:tcPr>
          <w:p w14:paraId="08C674FE" w14:textId="40849057" w:rsidR="00293D49" w:rsidRPr="005300C7" w:rsidRDefault="00293D49" w:rsidP="00293D49">
            <w:pPr>
              <w:pStyle w:val="Tabletext"/>
              <w:spacing w:before="0" w:after="0"/>
              <w:ind w:left="0" w:right="0"/>
              <w:rPr>
                <w:ins w:id="3769" w:author="Abercrombie, Kerrie" w:date="2021-02-02T07:21:00Z"/>
                <w:rFonts w:cstheme="minorHAnsi"/>
                <w:szCs w:val="20"/>
              </w:rPr>
            </w:pPr>
            <w:ins w:id="3770" w:author="Abercrombie, Kerrie" w:date="2021-02-02T07:22:00Z">
              <w:r w:rsidRPr="005300C7">
                <w:rPr>
                  <w:rFonts w:cstheme="minorHAnsi"/>
                  <w:szCs w:val="20"/>
                </w:rPr>
                <w:t>4.8.1</w:t>
              </w:r>
            </w:ins>
          </w:p>
        </w:tc>
        <w:tc>
          <w:tcPr>
            <w:tcW w:w="4607" w:type="dxa"/>
            <w:shd w:val="clear" w:color="auto" w:fill="auto"/>
          </w:tcPr>
          <w:p w14:paraId="4082EFEB" w14:textId="071C3B7C" w:rsidR="00293D49" w:rsidRPr="00496AF5" w:rsidRDefault="00293D49" w:rsidP="00293D49">
            <w:pPr>
              <w:pStyle w:val="Tabletext"/>
              <w:spacing w:before="0" w:after="0"/>
              <w:ind w:left="0"/>
              <w:rPr>
                <w:ins w:id="3771" w:author="Abercrombie, Kerrie" w:date="2021-02-02T07:21:00Z"/>
                <w:rFonts w:cstheme="minorHAnsi"/>
                <w:szCs w:val="20"/>
              </w:rPr>
            </w:pPr>
            <w:ins w:id="3772" w:author="Abercrombie, Kerrie" w:date="2021-02-02T07:21:00Z">
              <w:r w:rsidRPr="00496AF5">
                <w:rPr>
                  <w:rFonts w:cstheme="minorHAnsi"/>
                  <w:szCs w:val="20"/>
                </w:rPr>
                <w:t xml:space="preserve">Finding positions on the globe - </w:t>
              </w:r>
              <w:proofErr w:type="spellStart"/>
              <w:r w:rsidRPr="00496AF5">
                <w:rPr>
                  <w:rFonts w:cstheme="minorHAnsi"/>
                  <w:szCs w:val="20"/>
                </w:rPr>
                <w:t>lat</w:t>
              </w:r>
              <w:proofErr w:type="spellEnd"/>
              <w:r w:rsidRPr="00496AF5">
                <w:rPr>
                  <w:rFonts w:cstheme="minorHAnsi"/>
                  <w:szCs w:val="20"/>
                </w:rPr>
                <w:t>/long, great circle</w:t>
              </w:r>
            </w:ins>
          </w:p>
        </w:tc>
        <w:tc>
          <w:tcPr>
            <w:tcW w:w="683" w:type="dxa"/>
            <w:shd w:val="clear" w:color="auto" w:fill="auto"/>
          </w:tcPr>
          <w:p w14:paraId="7A3AD452" w14:textId="77777777" w:rsidR="00293D49" w:rsidRPr="005300C7" w:rsidRDefault="00293D49" w:rsidP="00293D49">
            <w:pPr>
              <w:pStyle w:val="Tabletext"/>
              <w:spacing w:before="0" w:after="0"/>
              <w:rPr>
                <w:ins w:id="3773" w:author="Abercrombie, Kerrie" w:date="2021-02-02T07:21:00Z"/>
                <w:rFonts w:cstheme="minorHAnsi"/>
                <w:b/>
                <w:szCs w:val="20"/>
              </w:rPr>
            </w:pPr>
          </w:p>
        </w:tc>
        <w:tc>
          <w:tcPr>
            <w:tcW w:w="3003" w:type="dxa"/>
            <w:shd w:val="clear" w:color="auto" w:fill="auto"/>
          </w:tcPr>
          <w:p w14:paraId="3DF058B5" w14:textId="77777777" w:rsidR="00293D49" w:rsidRPr="005300C7" w:rsidRDefault="00293D49" w:rsidP="00293D49">
            <w:pPr>
              <w:pStyle w:val="Tabletext"/>
              <w:spacing w:before="0" w:after="0"/>
              <w:ind w:left="0" w:right="7"/>
              <w:rPr>
                <w:ins w:id="3774" w:author="Abercrombie, Kerrie" w:date="2021-02-02T07:21:00Z"/>
                <w:rFonts w:cstheme="minorHAnsi"/>
                <w:szCs w:val="20"/>
              </w:rPr>
            </w:pPr>
          </w:p>
        </w:tc>
      </w:tr>
      <w:tr w:rsidR="00293D49" w:rsidRPr="005300C7" w14:paraId="5B4E35E1" w14:textId="77777777" w:rsidTr="002B5A22">
        <w:trPr>
          <w:trHeight w:val="60"/>
          <w:ins w:id="3775" w:author="Abercrombie, Kerrie" w:date="2021-02-02T07:21:00Z"/>
        </w:trPr>
        <w:tc>
          <w:tcPr>
            <w:tcW w:w="846" w:type="dxa"/>
            <w:vMerge/>
            <w:shd w:val="clear" w:color="auto" w:fill="auto"/>
          </w:tcPr>
          <w:p w14:paraId="22DA1635" w14:textId="77777777" w:rsidR="00293D49" w:rsidRPr="005300C7" w:rsidRDefault="00293D49" w:rsidP="00293D49">
            <w:pPr>
              <w:pStyle w:val="Tabletext"/>
              <w:spacing w:before="0" w:after="0"/>
              <w:rPr>
                <w:ins w:id="3776" w:author="Abercrombie, Kerrie" w:date="2021-02-02T07:21:00Z"/>
                <w:rFonts w:cstheme="minorHAnsi"/>
                <w:b/>
                <w:szCs w:val="20"/>
              </w:rPr>
            </w:pPr>
          </w:p>
        </w:tc>
        <w:tc>
          <w:tcPr>
            <w:tcW w:w="4607" w:type="dxa"/>
            <w:vMerge/>
            <w:shd w:val="clear" w:color="auto" w:fill="auto"/>
          </w:tcPr>
          <w:p w14:paraId="2392A488" w14:textId="77777777" w:rsidR="00293D49" w:rsidRDefault="00293D49" w:rsidP="00293D49">
            <w:pPr>
              <w:pStyle w:val="Tabletext"/>
              <w:spacing w:before="0" w:after="0"/>
              <w:ind w:left="0" w:right="0"/>
              <w:rPr>
                <w:ins w:id="3777" w:author="Abercrombie, Kerrie" w:date="2021-02-02T07:21:00Z"/>
                <w:rFonts w:cstheme="minorHAnsi"/>
                <w:b/>
                <w:szCs w:val="20"/>
              </w:rPr>
            </w:pPr>
          </w:p>
        </w:tc>
        <w:tc>
          <w:tcPr>
            <w:tcW w:w="921" w:type="dxa"/>
          </w:tcPr>
          <w:p w14:paraId="4BBEAE80" w14:textId="0094EDF0" w:rsidR="00293D49" w:rsidRPr="005300C7" w:rsidRDefault="00293D49" w:rsidP="00293D49">
            <w:pPr>
              <w:pStyle w:val="Tabletext"/>
              <w:spacing w:before="0" w:after="0"/>
              <w:ind w:left="0" w:right="0"/>
              <w:rPr>
                <w:ins w:id="3778" w:author="Abercrombie, Kerrie" w:date="2021-02-02T07:21:00Z"/>
                <w:rFonts w:cstheme="minorHAnsi"/>
                <w:szCs w:val="20"/>
              </w:rPr>
            </w:pPr>
            <w:ins w:id="3779" w:author="Abercrombie, Kerrie" w:date="2021-02-02T07:23:00Z">
              <w:r>
                <w:rPr>
                  <w:rFonts w:cstheme="minorHAnsi"/>
                  <w:szCs w:val="20"/>
                </w:rPr>
                <w:t>4.8.2</w:t>
              </w:r>
            </w:ins>
          </w:p>
        </w:tc>
        <w:tc>
          <w:tcPr>
            <w:tcW w:w="4607" w:type="dxa"/>
            <w:shd w:val="clear" w:color="auto" w:fill="auto"/>
          </w:tcPr>
          <w:p w14:paraId="6D394E12" w14:textId="2C910681" w:rsidR="00293D49" w:rsidRPr="00496AF5" w:rsidRDefault="00293D49" w:rsidP="00293D49">
            <w:pPr>
              <w:pStyle w:val="Tabletext"/>
              <w:spacing w:before="0" w:after="0"/>
              <w:ind w:left="0"/>
              <w:rPr>
                <w:ins w:id="3780" w:author="Abercrombie, Kerrie" w:date="2021-02-02T07:21:00Z"/>
                <w:rFonts w:cstheme="minorHAnsi"/>
                <w:szCs w:val="20"/>
              </w:rPr>
            </w:pPr>
            <w:ins w:id="3781" w:author="Abercrombie, Kerrie" w:date="2021-02-02T07:21:00Z">
              <w:r w:rsidRPr="00496AF5">
                <w:rPr>
                  <w:rFonts w:cstheme="minorHAnsi"/>
                  <w:szCs w:val="20"/>
                </w:rPr>
                <w:t xml:space="preserve">Chart projections and geodetic </w:t>
              </w:r>
              <w:proofErr w:type="spellStart"/>
              <w:r w:rsidRPr="00496AF5">
                <w:rPr>
                  <w:rFonts w:cstheme="minorHAnsi"/>
                  <w:szCs w:val="20"/>
                </w:rPr>
                <w:t>datums</w:t>
              </w:r>
              <w:proofErr w:type="spellEnd"/>
            </w:ins>
          </w:p>
        </w:tc>
        <w:tc>
          <w:tcPr>
            <w:tcW w:w="683" w:type="dxa"/>
            <w:shd w:val="clear" w:color="auto" w:fill="auto"/>
          </w:tcPr>
          <w:p w14:paraId="4A75061E" w14:textId="77777777" w:rsidR="00293D49" w:rsidRPr="005300C7" w:rsidRDefault="00293D49" w:rsidP="00293D49">
            <w:pPr>
              <w:pStyle w:val="Tabletext"/>
              <w:spacing w:before="0" w:after="0"/>
              <w:rPr>
                <w:ins w:id="3782" w:author="Abercrombie, Kerrie" w:date="2021-02-02T07:21:00Z"/>
                <w:rFonts w:cstheme="minorHAnsi"/>
                <w:b/>
                <w:szCs w:val="20"/>
              </w:rPr>
            </w:pPr>
          </w:p>
        </w:tc>
        <w:tc>
          <w:tcPr>
            <w:tcW w:w="3003" w:type="dxa"/>
            <w:shd w:val="clear" w:color="auto" w:fill="auto"/>
          </w:tcPr>
          <w:p w14:paraId="0678973A" w14:textId="77777777" w:rsidR="00293D49" w:rsidRPr="005300C7" w:rsidRDefault="00293D49" w:rsidP="00293D49">
            <w:pPr>
              <w:pStyle w:val="Tabletext"/>
              <w:spacing w:before="0" w:after="0"/>
              <w:ind w:left="0" w:right="7"/>
              <w:rPr>
                <w:ins w:id="3783" w:author="Abercrombie, Kerrie" w:date="2021-02-02T07:21:00Z"/>
                <w:rFonts w:cstheme="minorHAnsi"/>
                <w:szCs w:val="20"/>
              </w:rPr>
            </w:pPr>
          </w:p>
        </w:tc>
      </w:tr>
      <w:tr w:rsidR="00293D49" w:rsidRPr="005300C7" w14:paraId="4605993A" w14:textId="77777777" w:rsidTr="002B5A22">
        <w:trPr>
          <w:trHeight w:val="60"/>
          <w:ins w:id="3784" w:author="Abercrombie, Kerrie" w:date="2021-02-02T07:13:00Z"/>
        </w:trPr>
        <w:tc>
          <w:tcPr>
            <w:tcW w:w="846" w:type="dxa"/>
            <w:vMerge/>
            <w:shd w:val="clear" w:color="auto" w:fill="auto"/>
          </w:tcPr>
          <w:p w14:paraId="6F56F630" w14:textId="77777777" w:rsidR="00293D49" w:rsidRPr="005300C7" w:rsidRDefault="00293D49" w:rsidP="00293D49">
            <w:pPr>
              <w:pStyle w:val="Tabletext"/>
              <w:spacing w:before="0" w:after="0"/>
              <w:rPr>
                <w:ins w:id="3785" w:author="Abercrombie, Kerrie" w:date="2021-02-02T07:13:00Z"/>
                <w:rFonts w:cstheme="minorHAnsi"/>
                <w:b/>
                <w:szCs w:val="20"/>
              </w:rPr>
            </w:pPr>
          </w:p>
        </w:tc>
        <w:tc>
          <w:tcPr>
            <w:tcW w:w="4607" w:type="dxa"/>
            <w:vMerge/>
            <w:shd w:val="clear" w:color="auto" w:fill="auto"/>
          </w:tcPr>
          <w:p w14:paraId="762F7DF4" w14:textId="6950F554" w:rsidR="00293D49" w:rsidRPr="009F7283" w:rsidRDefault="00293D49" w:rsidP="00293D49">
            <w:pPr>
              <w:pStyle w:val="Tabletext"/>
              <w:spacing w:before="0" w:after="0"/>
              <w:ind w:left="0" w:right="0"/>
              <w:rPr>
                <w:ins w:id="3786" w:author="Abercrombie, Kerrie" w:date="2021-02-02T07:13:00Z"/>
                <w:rFonts w:cstheme="minorHAnsi"/>
                <w:i/>
                <w:szCs w:val="20"/>
              </w:rPr>
            </w:pPr>
          </w:p>
        </w:tc>
        <w:tc>
          <w:tcPr>
            <w:tcW w:w="921" w:type="dxa"/>
          </w:tcPr>
          <w:p w14:paraId="16FFF6D9" w14:textId="0F46028D" w:rsidR="00293D49" w:rsidRPr="005300C7" w:rsidRDefault="00293D49" w:rsidP="00293D49">
            <w:pPr>
              <w:pStyle w:val="Tabletext"/>
              <w:spacing w:before="0" w:after="0"/>
              <w:ind w:left="0" w:right="0"/>
              <w:rPr>
                <w:ins w:id="3787" w:author="Abercrombie, Kerrie" w:date="2021-02-02T07:13:00Z"/>
                <w:rFonts w:cstheme="minorHAnsi"/>
                <w:szCs w:val="20"/>
              </w:rPr>
            </w:pPr>
            <w:ins w:id="3788" w:author="Abercrombie, Kerrie" w:date="2021-02-02T07:23:00Z">
              <w:r>
                <w:rPr>
                  <w:rFonts w:cstheme="minorHAnsi"/>
                  <w:szCs w:val="20"/>
                </w:rPr>
                <w:t>4.8.3</w:t>
              </w:r>
            </w:ins>
          </w:p>
        </w:tc>
        <w:tc>
          <w:tcPr>
            <w:tcW w:w="4607" w:type="dxa"/>
            <w:shd w:val="clear" w:color="auto" w:fill="auto"/>
          </w:tcPr>
          <w:p w14:paraId="49C376B6" w14:textId="77777777" w:rsidR="00293D49" w:rsidRPr="005300C7" w:rsidRDefault="00293D49" w:rsidP="00293D49">
            <w:pPr>
              <w:pStyle w:val="Tabletext"/>
              <w:spacing w:before="0" w:after="0"/>
              <w:ind w:left="0" w:right="0"/>
              <w:rPr>
                <w:ins w:id="3789" w:author="Abercrombie, Kerrie" w:date="2021-02-02T07:21:00Z"/>
                <w:rFonts w:cstheme="minorHAnsi"/>
                <w:szCs w:val="20"/>
              </w:rPr>
            </w:pPr>
            <w:ins w:id="3790" w:author="Abercrombie, Kerrie" w:date="2021-02-02T07:21:00Z">
              <w:r w:rsidRPr="005300C7">
                <w:rPr>
                  <w:rFonts w:cstheme="minorHAnsi"/>
                  <w:szCs w:val="20"/>
                </w:rPr>
                <w:t>Identify and describe the importance of key chart symbols for:</w:t>
              </w:r>
            </w:ins>
          </w:p>
          <w:p w14:paraId="6AAE0F30" w14:textId="77777777" w:rsidR="00293D49" w:rsidRPr="005300C7" w:rsidRDefault="00293D49" w:rsidP="00293D49">
            <w:pPr>
              <w:pStyle w:val="Tabletext"/>
              <w:spacing w:before="0" w:after="0"/>
              <w:ind w:left="369" w:right="0"/>
              <w:rPr>
                <w:ins w:id="3791" w:author="Abercrombie, Kerrie" w:date="2021-02-02T07:21:00Z"/>
                <w:rFonts w:cstheme="minorHAnsi"/>
                <w:szCs w:val="20"/>
              </w:rPr>
            </w:pPr>
            <w:ins w:id="3792" w:author="Abercrombie, Kerrie" w:date="2021-02-02T07:21:00Z">
              <w:r>
                <w:rPr>
                  <w:rFonts w:cstheme="minorHAnsi"/>
                  <w:szCs w:val="20"/>
                </w:rPr>
                <w:t>f</w:t>
              </w:r>
              <w:r w:rsidRPr="005300C7">
                <w:rPr>
                  <w:rFonts w:cstheme="minorHAnsi"/>
                  <w:szCs w:val="20"/>
                </w:rPr>
                <w:t xml:space="preserve">or the VTS area </w:t>
              </w:r>
            </w:ins>
          </w:p>
          <w:p w14:paraId="74ADAA63" w14:textId="328993EF" w:rsidR="00293D49" w:rsidRPr="005300C7" w:rsidRDefault="00293D49" w:rsidP="00293D49">
            <w:pPr>
              <w:pStyle w:val="Tabletext"/>
              <w:spacing w:before="0" w:after="0"/>
              <w:ind w:left="369" w:right="0"/>
              <w:rPr>
                <w:ins w:id="3793" w:author="Abercrombie, Kerrie" w:date="2021-02-02T07:13:00Z"/>
                <w:rFonts w:cstheme="minorHAnsi"/>
                <w:szCs w:val="20"/>
              </w:rPr>
            </w:pPr>
            <w:ins w:id="3794" w:author="Abercrombie, Kerrie" w:date="2021-02-02T07:21:00Z">
              <w:r w:rsidRPr="005300C7">
                <w:rPr>
                  <w:rFonts w:cstheme="minorHAnsi"/>
                  <w:szCs w:val="20"/>
                </w:rPr>
                <w:t>to the mariner</w:t>
              </w:r>
            </w:ins>
          </w:p>
        </w:tc>
        <w:tc>
          <w:tcPr>
            <w:tcW w:w="683" w:type="dxa"/>
            <w:shd w:val="clear" w:color="auto" w:fill="auto"/>
          </w:tcPr>
          <w:p w14:paraId="456E83B6" w14:textId="77777777" w:rsidR="00293D49" w:rsidRPr="005300C7" w:rsidRDefault="00293D49" w:rsidP="00293D49">
            <w:pPr>
              <w:pStyle w:val="Tabletext"/>
              <w:spacing w:before="0" w:after="0"/>
              <w:rPr>
                <w:ins w:id="3795" w:author="Abercrombie, Kerrie" w:date="2021-02-02T07:13:00Z"/>
                <w:rFonts w:cstheme="minorHAnsi"/>
                <w:b/>
                <w:szCs w:val="20"/>
              </w:rPr>
            </w:pPr>
          </w:p>
        </w:tc>
        <w:tc>
          <w:tcPr>
            <w:tcW w:w="3003" w:type="dxa"/>
            <w:shd w:val="clear" w:color="auto" w:fill="auto"/>
          </w:tcPr>
          <w:p w14:paraId="3BBFBEC0" w14:textId="77777777" w:rsidR="00293D49" w:rsidRPr="005300C7" w:rsidRDefault="00293D49" w:rsidP="00293D49">
            <w:pPr>
              <w:pStyle w:val="Tabletext"/>
              <w:spacing w:before="0" w:after="0"/>
              <w:ind w:left="0" w:right="7"/>
              <w:rPr>
                <w:ins w:id="3796" w:author="Abercrombie, Kerrie" w:date="2021-02-02T07:13:00Z"/>
                <w:rFonts w:cstheme="minorHAnsi"/>
                <w:szCs w:val="20"/>
              </w:rPr>
            </w:pPr>
          </w:p>
        </w:tc>
      </w:tr>
      <w:tr w:rsidR="00293D49" w:rsidRPr="005300C7" w14:paraId="03E0EDA9" w14:textId="77777777" w:rsidTr="002B5A22">
        <w:trPr>
          <w:trHeight w:val="60"/>
          <w:ins w:id="3797" w:author="Abercrombie, Kerrie" w:date="2021-02-02T07:14:00Z"/>
        </w:trPr>
        <w:tc>
          <w:tcPr>
            <w:tcW w:w="846" w:type="dxa"/>
            <w:vMerge/>
            <w:shd w:val="clear" w:color="auto" w:fill="auto"/>
          </w:tcPr>
          <w:p w14:paraId="5F34E949" w14:textId="77777777" w:rsidR="00293D49" w:rsidRPr="005300C7" w:rsidRDefault="00293D49" w:rsidP="00293D49">
            <w:pPr>
              <w:pStyle w:val="Tabletext"/>
              <w:spacing w:before="0" w:after="0"/>
              <w:rPr>
                <w:ins w:id="3798" w:author="Abercrombie, Kerrie" w:date="2021-02-02T07:14:00Z"/>
                <w:rFonts w:cstheme="minorHAnsi"/>
                <w:b/>
                <w:szCs w:val="20"/>
              </w:rPr>
            </w:pPr>
          </w:p>
        </w:tc>
        <w:tc>
          <w:tcPr>
            <w:tcW w:w="4607" w:type="dxa"/>
            <w:vMerge/>
            <w:shd w:val="clear" w:color="auto" w:fill="auto"/>
          </w:tcPr>
          <w:p w14:paraId="0BE68398" w14:textId="77777777" w:rsidR="00293D49" w:rsidRPr="009F7283" w:rsidRDefault="00293D49" w:rsidP="00293D49">
            <w:pPr>
              <w:pStyle w:val="Tabletext"/>
              <w:spacing w:before="0" w:after="0"/>
              <w:ind w:left="0" w:right="0"/>
              <w:rPr>
                <w:ins w:id="3799" w:author="Abercrombie, Kerrie" w:date="2021-02-02T07:14:00Z"/>
                <w:rFonts w:cstheme="minorHAnsi"/>
                <w:i/>
                <w:szCs w:val="20"/>
              </w:rPr>
            </w:pPr>
          </w:p>
        </w:tc>
        <w:tc>
          <w:tcPr>
            <w:tcW w:w="921" w:type="dxa"/>
          </w:tcPr>
          <w:p w14:paraId="25530B2D" w14:textId="42A5AB2B" w:rsidR="00293D49" w:rsidRPr="005300C7" w:rsidRDefault="00293D49" w:rsidP="00293D49">
            <w:pPr>
              <w:pStyle w:val="Tabletext"/>
              <w:spacing w:before="0" w:after="0"/>
              <w:ind w:left="0" w:right="0"/>
              <w:rPr>
                <w:ins w:id="3800" w:author="Abercrombie, Kerrie" w:date="2021-02-02T07:14:00Z"/>
                <w:rFonts w:cstheme="minorHAnsi"/>
                <w:szCs w:val="20"/>
              </w:rPr>
            </w:pPr>
            <w:ins w:id="3801" w:author="Abercrombie, Kerrie" w:date="2021-02-02T07:23:00Z">
              <w:r>
                <w:rPr>
                  <w:rFonts w:cstheme="minorHAnsi"/>
                  <w:szCs w:val="20"/>
                </w:rPr>
                <w:t>4.8.4</w:t>
              </w:r>
            </w:ins>
          </w:p>
        </w:tc>
        <w:tc>
          <w:tcPr>
            <w:tcW w:w="4607" w:type="dxa"/>
            <w:shd w:val="clear" w:color="auto" w:fill="auto"/>
          </w:tcPr>
          <w:p w14:paraId="7DE09695" w14:textId="748FBFF1" w:rsidR="00293D49" w:rsidRPr="00496AF5" w:rsidRDefault="00293D49" w:rsidP="00293D49">
            <w:pPr>
              <w:pStyle w:val="Tabletext"/>
              <w:spacing w:before="0" w:after="0"/>
              <w:ind w:left="0" w:right="0"/>
              <w:rPr>
                <w:ins w:id="3802" w:author="Abercrombie, Kerrie" w:date="2021-02-02T07:14:00Z"/>
                <w:rFonts w:cstheme="minorHAnsi"/>
                <w:szCs w:val="20"/>
              </w:rPr>
            </w:pPr>
            <w:ins w:id="3803" w:author="Abercrombie, Kerrie" w:date="2021-02-02T07:14:00Z">
              <w:r w:rsidRPr="0088101F">
                <w:rPr>
                  <w:rFonts w:cstheme="minorHAnsi"/>
                  <w:szCs w:val="20"/>
                </w:rPr>
                <w:t>Measuring distances on charts</w:t>
              </w:r>
            </w:ins>
          </w:p>
        </w:tc>
        <w:tc>
          <w:tcPr>
            <w:tcW w:w="683" w:type="dxa"/>
            <w:shd w:val="clear" w:color="auto" w:fill="auto"/>
          </w:tcPr>
          <w:p w14:paraId="2BFDDF25" w14:textId="77777777" w:rsidR="00293D49" w:rsidRPr="005300C7" w:rsidRDefault="00293D49" w:rsidP="00293D49">
            <w:pPr>
              <w:pStyle w:val="Tabletext"/>
              <w:spacing w:before="0" w:after="0"/>
              <w:rPr>
                <w:ins w:id="3804" w:author="Abercrombie, Kerrie" w:date="2021-02-02T07:14:00Z"/>
                <w:rFonts w:cstheme="minorHAnsi"/>
                <w:b/>
                <w:szCs w:val="20"/>
              </w:rPr>
            </w:pPr>
          </w:p>
        </w:tc>
        <w:tc>
          <w:tcPr>
            <w:tcW w:w="3003" w:type="dxa"/>
            <w:shd w:val="clear" w:color="auto" w:fill="auto"/>
          </w:tcPr>
          <w:p w14:paraId="45666296" w14:textId="77777777" w:rsidR="00293D49" w:rsidRPr="005300C7" w:rsidRDefault="00293D49" w:rsidP="00293D49">
            <w:pPr>
              <w:pStyle w:val="Tabletext"/>
              <w:spacing w:before="0" w:after="0"/>
              <w:ind w:left="0" w:right="7"/>
              <w:rPr>
                <w:ins w:id="3805" w:author="Abercrombie, Kerrie" w:date="2021-02-02T07:14:00Z"/>
                <w:rFonts w:cstheme="minorHAnsi"/>
                <w:szCs w:val="20"/>
              </w:rPr>
            </w:pPr>
          </w:p>
        </w:tc>
      </w:tr>
      <w:tr w:rsidR="00293D49" w:rsidRPr="005300C7" w14:paraId="4EF3A58B" w14:textId="77777777" w:rsidTr="002B5A22">
        <w:trPr>
          <w:trHeight w:val="60"/>
          <w:ins w:id="3806" w:author="Abercrombie, Kerrie" w:date="2021-02-02T07:14:00Z"/>
        </w:trPr>
        <w:tc>
          <w:tcPr>
            <w:tcW w:w="846" w:type="dxa"/>
            <w:vMerge/>
            <w:shd w:val="clear" w:color="auto" w:fill="auto"/>
          </w:tcPr>
          <w:p w14:paraId="10074666" w14:textId="77777777" w:rsidR="00293D49" w:rsidRPr="005300C7" w:rsidRDefault="00293D49" w:rsidP="000A604D">
            <w:pPr>
              <w:pStyle w:val="Tabletext"/>
              <w:spacing w:before="0" w:after="0"/>
              <w:rPr>
                <w:ins w:id="3807" w:author="Abercrombie, Kerrie" w:date="2021-02-02T07:14:00Z"/>
                <w:rFonts w:cstheme="minorHAnsi"/>
                <w:b/>
                <w:szCs w:val="20"/>
              </w:rPr>
            </w:pPr>
          </w:p>
        </w:tc>
        <w:tc>
          <w:tcPr>
            <w:tcW w:w="4607" w:type="dxa"/>
            <w:vMerge/>
            <w:shd w:val="clear" w:color="auto" w:fill="auto"/>
          </w:tcPr>
          <w:p w14:paraId="02246F2E" w14:textId="77777777" w:rsidR="00293D49" w:rsidRPr="009F7283" w:rsidRDefault="00293D49" w:rsidP="000A604D">
            <w:pPr>
              <w:pStyle w:val="Tabletext"/>
              <w:spacing w:before="0" w:after="0"/>
              <w:ind w:left="0" w:right="0"/>
              <w:rPr>
                <w:ins w:id="3808" w:author="Abercrombie, Kerrie" w:date="2021-02-02T07:14:00Z"/>
                <w:rFonts w:cstheme="minorHAnsi"/>
                <w:i/>
                <w:szCs w:val="20"/>
              </w:rPr>
            </w:pPr>
          </w:p>
        </w:tc>
        <w:tc>
          <w:tcPr>
            <w:tcW w:w="921" w:type="dxa"/>
          </w:tcPr>
          <w:p w14:paraId="4AC9ED0F" w14:textId="7B9491CE" w:rsidR="00293D49" w:rsidRPr="005300C7" w:rsidRDefault="00293D49" w:rsidP="000A604D">
            <w:pPr>
              <w:pStyle w:val="Tabletext"/>
              <w:spacing w:before="0" w:after="0"/>
              <w:ind w:left="0" w:right="0"/>
              <w:rPr>
                <w:ins w:id="3809" w:author="Abercrombie, Kerrie" w:date="2021-02-02T07:14:00Z"/>
                <w:rFonts w:cstheme="minorHAnsi"/>
                <w:szCs w:val="20"/>
              </w:rPr>
            </w:pPr>
            <w:ins w:id="3810" w:author="Abercrombie, Kerrie" w:date="2021-02-02T07:23:00Z">
              <w:r>
                <w:rPr>
                  <w:rFonts w:cstheme="minorHAnsi"/>
                  <w:szCs w:val="20"/>
                </w:rPr>
                <w:t>4.8.5</w:t>
              </w:r>
            </w:ins>
          </w:p>
        </w:tc>
        <w:tc>
          <w:tcPr>
            <w:tcW w:w="4607" w:type="dxa"/>
            <w:shd w:val="clear" w:color="auto" w:fill="auto"/>
          </w:tcPr>
          <w:p w14:paraId="3F983EE1" w14:textId="385AFE3A" w:rsidR="00293D49" w:rsidRPr="00496AF5" w:rsidRDefault="00293D49" w:rsidP="000A604D">
            <w:pPr>
              <w:pStyle w:val="Tabletext"/>
              <w:spacing w:before="0" w:after="0"/>
              <w:ind w:left="0" w:right="0"/>
              <w:rPr>
                <w:ins w:id="3811" w:author="Abercrombie, Kerrie" w:date="2021-02-02T07:14:00Z"/>
                <w:rFonts w:cstheme="minorHAnsi"/>
                <w:szCs w:val="20"/>
              </w:rPr>
            </w:pPr>
            <w:ins w:id="3812" w:author="Abercrombie, Kerrie" w:date="2021-02-02T07:14:00Z">
              <w:r>
                <w:rPr>
                  <w:rFonts w:cstheme="minorHAnsi"/>
                  <w:szCs w:val="20"/>
                </w:rPr>
                <w:t>Measuring range and bearing</w:t>
              </w:r>
            </w:ins>
          </w:p>
        </w:tc>
        <w:tc>
          <w:tcPr>
            <w:tcW w:w="683" w:type="dxa"/>
            <w:shd w:val="clear" w:color="auto" w:fill="auto"/>
          </w:tcPr>
          <w:p w14:paraId="4EB113D5" w14:textId="77777777" w:rsidR="00293D49" w:rsidRPr="005300C7" w:rsidRDefault="00293D49" w:rsidP="000A604D">
            <w:pPr>
              <w:pStyle w:val="Tabletext"/>
              <w:spacing w:before="0" w:after="0"/>
              <w:rPr>
                <w:ins w:id="3813" w:author="Abercrombie, Kerrie" w:date="2021-02-02T07:14:00Z"/>
                <w:rFonts w:cstheme="minorHAnsi"/>
                <w:b/>
                <w:szCs w:val="20"/>
              </w:rPr>
            </w:pPr>
          </w:p>
        </w:tc>
        <w:tc>
          <w:tcPr>
            <w:tcW w:w="3003" w:type="dxa"/>
            <w:shd w:val="clear" w:color="auto" w:fill="auto"/>
          </w:tcPr>
          <w:p w14:paraId="7A52A0E7" w14:textId="77777777" w:rsidR="00293D49" w:rsidRPr="005300C7" w:rsidRDefault="00293D49" w:rsidP="000A604D">
            <w:pPr>
              <w:pStyle w:val="Tabletext"/>
              <w:spacing w:before="0" w:after="0"/>
              <w:ind w:left="0" w:right="7"/>
              <w:rPr>
                <w:ins w:id="3814" w:author="Abercrombie, Kerrie" w:date="2021-02-02T07:14:00Z"/>
                <w:rFonts w:cstheme="minorHAnsi"/>
                <w:szCs w:val="20"/>
              </w:rPr>
            </w:pPr>
          </w:p>
        </w:tc>
      </w:tr>
      <w:tr w:rsidR="000A604D" w:rsidRPr="005300C7" w14:paraId="470BB100" w14:textId="77777777" w:rsidTr="009F7283">
        <w:trPr>
          <w:trHeight w:val="60"/>
          <w:ins w:id="3815" w:author="Abercrombie, Kerrie" w:date="2021-01-22T13:39:00Z"/>
        </w:trPr>
        <w:tc>
          <w:tcPr>
            <w:tcW w:w="846" w:type="dxa"/>
            <w:shd w:val="clear" w:color="auto" w:fill="F2F2F2" w:themeFill="background1" w:themeFillShade="F2"/>
          </w:tcPr>
          <w:p w14:paraId="456766E2" w14:textId="3ECAF39A" w:rsidR="000A604D" w:rsidRPr="005300C7" w:rsidRDefault="000A604D" w:rsidP="000A604D">
            <w:pPr>
              <w:pStyle w:val="Tabletext"/>
              <w:spacing w:before="0" w:after="0"/>
              <w:rPr>
                <w:ins w:id="3816" w:author="Abercrombie, Kerrie" w:date="2021-01-22T13:39:00Z"/>
                <w:rFonts w:cstheme="minorHAnsi"/>
                <w:b/>
                <w:szCs w:val="20"/>
              </w:rPr>
            </w:pPr>
            <w:ins w:id="3817" w:author="Abercrombie, Kerrie" w:date="2021-01-22T13:39:00Z">
              <w:r w:rsidRPr="005300C7">
                <w:rPr>
                  <w:rFonts w:cstheme="minorHAnsi"/>
                  <w:b/>
                  <w:szCs w:val="20"/>
                </w:rPr>
                <w:t>4.9</w:t>
              </w:r>
            </w:ins>
          </w:p>
        </w:tc>
        <w:tc>
          <w:tcPr>
            <w:tcW w:w="4607" w:type="dxa"/>
            <w:shd w:val="clear" w:color="auto" w:fill="F2F2F2" w:themeFill="background1" w:themeFillShade="F2"/>
          </w:tcPr>
          <w:p w14:paraId="594EFA88" w14:textId="51D181CB" w:rsidR="000A604D" w:rsidRPr="005300C7" w:rsidRDefault="000A604D" w:rsidP="000A604D">
            <w:pPr>
              <w:pStyle w:val="Tabletext"/>
              <w:spacing w:before="0" w:after="0"/>
              <w:ind w:left="0" w:right="0"/>
              <w:rPr>
                <w:ins w:id="3818" w:author="Abercrombie, Kerrie" w:date="2021-01-22T13:39:00Z"/>
                <w:rFonts w:cstheme="minorHAnsi"/>
                <w:szCs w:val="20"/>
              </w:rPr>
            </w:pPr>
            <w:ins w:id="3819" w:author="Abercrombie, Kerrie" w:date="2021-01-22T13:39:00Z">
              <w:r w:rsidRPr="005300C7">
                <w:rPr>
                  <w:rFonts w:cstheme="minorHAnsi"/>
                  <w:b/>
                  <w:szCs w:val="20"/>
                </w:rPr>
                <w:t>SPEED/DISTANCE/TIME CALCULATIONS</w:t>
              </w:r>
            </w:ins>
          </w:p>
        </w:tc>
        <w:tc>
          <w:tcPr>
            <w:tcW w:w="921" w:type="dxa"/>
            <w:shd w:val="clear" w:color="auto" w:fill="F2F2F2" w:themeFill="background1" w:themeFillShade="F2"/>
          </w:tcPr>
          <w:p w14:paraId="51E72BE1" w14:textId="77777777" w:rsidR="000A604D" w:rsidRPr="005300C7" w:rsidRDefault="000A604D" w:rsidP="000A604D">
            <w:pPr>
              <w:pStyle w:val="Tabletext"/>
              <w:spacing w:before="0" w:after="0"/>
              <w:ind w:left="0" w:right="0"/>
              <w:rPr>
                <w:ins w:id="3820" w:author="Abercrombie, Kerrie" w:date="2021-01-25T09:04:00Z"/>
                <w:rFonts w:cstheme="minorHAnsi"/>
                <w:szCs w:val="20"/>
              </w:rPr>
            </w:pPr>
          </w:p>
        </w:tc>
        <w:tc>
          <w:tcPr>
            <w:tcW w:w="4607" w:type="dxa"/>
            <w:shd w:val="clear" w:color="auto" w:fill="F2F2F2" w:themeFill="background1" w:themeFillShade="F2"/>
          </w:tcPr>
          <w:p w14:paraId="45EE1749" w14:textId="1C1E4FC6" w:rsidR="000A604D" w:rsidRPr="005300C7" w:rsidRDefault="000A604D" w:rsidP="000A604D">
            <w:pPr>
              <w:pStyle w:val="Tabletext"/>
              <w:spacing w:before="0" w:after="0"/>
              <w:ind w:left="0" w:right="0"/>
              <w:rPr>
                <w:ins w:id="3821" w:author="Abercrombie, Kerrie" w:date="2021-01-22T13:39:00Z"/>
                <w:rFonts w:cstheme="minorHAnsi"/>
                <w:szCs w:val="20"/>
              </w:rPr>
            </w:pPr>
          </w:p>
        </w:tc>
        <w:tc>
          <w:tcPr>
            <w:tcW w:w="683" w:type="dxa"/>
            <w:shd w:val="clear" w:color="auto" w:fill="F2F2F2" w:themeFill="background1" w:themeFillShade="F2"/>
          </w:tcPr>
          <w:p w14:paraId="5A002A3A" w14:textId="77777777" w:rsidR="000A604D" w:rsidRPr="005300C7" w:rsidRDefault="000A604D" w:rsidP="000A604D">
            <w:pPr>
              <w:pStyle w:val="Tabletext"/>
              <w:spacing w:before="0" w:after="0"/>
              <w:rPr>
                <w:ins w:id="3822" w:author="Abercrombie, Kerrie" w:date="2021-01-22T13:39:00Z"/>
                <w:rFonts w:cstheme="minorHAnsi"/>
                <w:b/>
                <w:szCs w:val="20"/>
              </w:rPr>
            </w:pPr>
          </w:p>
        </w:tc>
        <w:tc>
          <w:tcPr>
            <w:tcW w:w="3003" w:type="dxa"/>
            <w:shd w:val="clear" w:color="auto" w:fill="F2F2F2" w:themeFill="background1" w:themeFillShade="F2"/>
          </w:tcPr>
          <w:p w14:paraId="5360E3B0" w14:textId="77777777" w:rsidR="000A604D" w:rsidRPr="005300C7" w:rsidRDefault="000A604D" w:rsidP="000A604D">
            <w:pPr>
              <w:pStyle w:val="Tabletext"/>
              <w:spacing w:before="0" w:after="0"/>
              <w:rPr>
                <w:ins w:id="3823" w:author="Abercrombie, Kerrie" w:date="2021-01-22T13:39:00Z"/>
                <w:rFonts w:cstheme="minorHAnsi"/>
                <w:szCs w:val="20"/>
              </w:rPr>
            </w:pPr>
          </w:p>
        </w:tc>
      </w:tr>
      <w:tr w:rsidR="000A604D" w:rsidRPr="005300C7" w14:paraId="3DD1E704" w14:textId="77777777" w:rsidTr="002B5A22">
        <w:trPr>
          <w:trHeight w:val="60"/>
          <w:ins w:id="3824" w:author="Abercrombie, Kerrie" w:date="2021-01-22T13:39:00Z"/>
        </w:trPr>
        <w:tc>
          <w:tcPr>
            <w:tcW w:w="846" w:type="dxa"/>
            <w:shd w:val="clear" w:color="auto" w:fill="auto"/>
          </w:tcPr>
          <w:p w14:paraId="456EC1E1" w14:textId="77777777" w:rsidR="000A604D" w:rsidRPr="005300C7" w:rsidRDefault="000A604D" w:rsidP="000A604D">
            <w:pPr>
              <w:pStyle w:val="Tabletext"/>
              <w:spacing w:before="0" w:after="0"/>
              <w:rPr>
                <w:ins w:id="3825" w:author="Abercrombie, Kerrie" w:date="2021-01-22T13:39:00Z"/>
                <w:rFonts w:cstheme="minorHAnsi"/>
                <w:b/>
                <w:szCs w:val="20"/>
              </w:rPr>
            </w:pPr>
          </w:p>
        </w:tc>
        <w:tc>
          <w:tcPr>
            <w:tcW w:w="4607" w:type="dxa"/>
            <w:shd w:val="clear" w:color="auto" w:fill="auto"/>
          </w:tcPr>
          <w:p w14:paraId="2BAA3994" w14:textId="46388E02" w:rsidR="000A604D" w:rsidRPr="009F7283" w:rsidRDefault="000A604D" w:rsidP="000A604D">
            <w:pPr>
              <w:pStyle w:val="Tabletext"/>
              <w:spacing w:before="0" w:after="0"/>
              <w:ind w:left="0" w:right="0"/>
              <w:rPr>
                <w:ins w:id="3826" w:author="Abercrombie, Kerrie" w:date="2021-01-22T13:39:00Z"/>
                <w:rFonts w:cstheme="minorHAnsi"/>
                <w:b/>
                <w:i/>
                <w:szCs w:val="20"/>
              </w:rPr>
            </w:pPr>
            <w:ins w:id="3827" w:author="Abercrombie, Kerrie" w:date="2021-01-22T13:39:00Z">
              <w:r w:rsidRPr="009F7283">
                <w:rPr>
                  <w:rFonts w:cstheme="minorHAnsi"/>
                  <w:i/>
                  <w:szCs w:val="20"/>
                </w:rPr>
                <w:t>Perform exercises on speed/distance/time calculations</w:t>
              </w:r>
            </w:ins>
          </w:p>
        </w:tc>
        <w:tc>
          <w:tcPr>
            <w:tcW w:w="921" w:type="dxa"/>
          </w:tcPr>
          <w:p w14:paraId="75F56B5A" w14:textId="6CE8FAC8" w:rsidR="000A604D" w:rsidRPr="005300C7" w:rsidRDefault="000A604D" w:rsidP="000A604D">
            <w:pPr>
              <w:pStyle w:val="Tabletext"/>
              <w:spacing w:before="0" w:after="0"/>
              <w:ind w:left="0"/>
              <w:rPr>
                <w:ins w:id="3828" w:author="Abercrombie, Kerrie" w:date="2021-01-25T09:04:00Z"/>
                <w:rFonts w:cstheme="minorHAnsi"/>
                <w:szCs w:val="20"/>
              </w:rPr>
            </w:pPr>
            <w:ins w:id="3829" w:author="Abercrombie, Kerrie" w:date="2021-01-25T09:04:00Z">
              <w:r w:rsidRPr="005300C7">
                <w:rPr>
                  <w:rFonts w:cstheme="minorHAnsi"/>
                  <w:szCs w:val="20"/>
                </w:rPr>
                <w:t>4.9.1</w:t>
              </w:r>
            </w:ins>
          </w:p>
        </w:tc>
        <w:tc>
          <w:tcPr>
            <w:tcW w:w="4607" w:type="dxa"/>
            <w:shd w:val="clear" w:color="auto" w:fill="auto"/>
          </w:tcPr>
          <w:p w14:paraId="02ACB5FA" w14:textId="2C8B457C" w:rsidR="000A604D" w:rsidRPr="005300C7" w:rsidRDefault="000A604D" w:rsidP="000A604D">
            <w:pPr>
              <w:pStyle w:val="Tabletext"/>
              <w:spacing w:before="0" w:after="0"/>
              <w:ind w:left="0"/>
              <w:rPr>
                <w:ins w:id="3830" w:author="Abercrombie, Kerrie" w:date="2021-01-22T13:39:00Z"/>
                <w:rFonts w:cstheme="minorHAnsi"/>
                <w:szCs w:val="20"/>
              </w:rPr>
            </w:pPr>
            <w:ins w:id="3831" w:author="Abercrombie, Kerrie" w:date="2021-01-22T13:39:00Z">
              <w:r w:rsidRPr="005300C7">
                <w:rPr>
                  <w:rFonts w:cstheme="minorHAnsi"/>
                  <w:szCs w:val="20"/>
                </w:rPr>
                <w:t>Introduction of S, D, T formula (S x T = D)</w:t>
              </w:r>
            </w:ins>
          </w:p>
          <w:p w14:paraId="36CDE3BB" w14:textId="77777777" w:rsidR="000A604D" w:rsidRPr="005300C7" w:rsidRDefault="000A604D" w:rsidP="000A604D">
            <w:pPr>
              <w:pStyle w:val="Tabletext"/>
              <w:spacing w:before="0" w:after="0"/>
              <w:ind w:left="709"/>
              <w:rPr>
                <w:ins w:id="3832" w:author="Abercrombie, Kerrie" w:date="2021-01-22T13:39:00Z"/>
                <w:rFonts w:cstheme="minorHAnsi"/>
                <w:szCs w:val="20"/>
              </w:rPr>
            </w:pPr>
            <w:ins w:id="3833" w:author="Abercrombie, Kerrie" w:date="2021-01-22T13:39:00Z">
              <w:r w:rsidRPr="005300C7">
                <w:rPr>
                  <w:rFonts w:cstheme="minorHAnsi"/>
                  <w:szCs w:val="20"/>
                </w:rPr>
                <w:t>Use of formula in simple situations</w:t>
              </w:r>
            </w:ins>
          </w:p>
          <w:p w14:paraId="3C6FA694" w14:textId="13A64159" w:rsidR="000A604D" w:rsidRPr="005300C7" w:rsidRDefault="000A604D" w:rsidP="000A604D">
            <w:pPr>
              <w:pStyle w:val="Tabletext"/>
              <w:spacing w:before="0" w:after="0"/>
              <w:ind w:left="709" w:right="0"/>
              <w:rPr>
                <w:ins w:id="3834" w:author="Abercrombie, Kerrie" w:date="2021-01-22T13:39:00Z"/>
                <w:rFonts w:cstheme="minorHAnsi"/>
                <w:szCs w:val="20"/>
              </w:rPr>
            </w:pPr>
            <w:ins w:id="3835" w:author="Abercrombie, Kerrie" w:date="2021-01-22T13:39:00Z">
              <w:r w:rsidRPr="005300C7">
                <w:rPr>
                  <w:rFonts w:cstheme="minorHAnsi"/>
                  <w:szCs w:val="20"/>
                </w:rPr>
                <w:t>Use of formula in complex situations</w:t>
              </w:r>
            </w:ins>
          </w:p>
        </w:tc>
        <w:tc>
          <w:tcPr>
            <w:tcW w:w="683" w:type="dxa"/>
            <w:shd w:val="clear" w:color="auto" w:fill="auto"/>
          </w:tcPr>
          <w:p w14:paraId="22563E01" w14:textId="77777777" w:rsidR="000A604D" w:rsidRPr="005300C7" w:rsidRDefault="000A604D" w:rsidP="000A604D">
            <w:pPr>
              <w:pStyle w:val="Tabletext"/>
              <w:spacing w:before="0" w:after="0"/>
              <w:rPr>
                <w:ins w:id="3836" w:author="Abercrombie, Kerrie" w:date="2021-01-22T13:39:00Z"/>
                <w:rFonts w:cstheme="minorHAnsi"/>
                <w:b/>
                <w:szCs w:val="20"/>
              </w:rPr>
            </w:pPr>
          </w:p>
        </w:tc>
        <w:tc>
          <w:tcPr>
            <w:tcW w:w="3003" w:type="dxa"/>
            <w:shd w:val="clear" w:color="auto" w:fill="auto"/>
          </w:tcPr>
          <w:p w14:paraId="619575B7" w14:textId="77777777" w:rsidR="000A604D" w:rsidRPr="005300C7" w:rsidRDefault="000A604D" w:rsidP="000A604D">
            <w:pPr>
              <w:pStyle w:val="Tabletext"/>
              <w:spacing w:before="0" w:after="0"/>
              <w:rPr>
                <w:ins w:id="3837" w:author="Abercrombie, Kerrie" w:date="2021-01-22T13:39:00Z"/>
                <w:rFonts w:cstheme="minorHAnsi"/>
                <w:szCs w:val="20"/>
              </w:rPr>
            </w:pPr>
          </w:p>
        </w:tc>
      </w:tr>
      <w:tr w:rsidR="000A604D" w:rsidRPr="005300C7" w14:paraId="28F63482" w14:textId="77777777" w:rsidTr="009F7283">
        <w:trPr>
          <w:trHeight w:val="60"/>
          <w:ins w:id="3838" w:author="Abercrombie, Kerrie" w:date="2021-01-22T13:39:00Z"/>
        </w:trPr>
        <w:tc>
          <w:tcPr>
            <w:tcW w:w="846" w:type="dxa"/>
            <w:shd w:val="clear" w:color="auto" w:fill="F2F2F2" w:themeFill="background1" w:themeFillShade="F2"/>
          </w:tcPr>
          <w:p w14:paraId="334F63BE" w14:textId="35BC4577" w:rsidR="000A604D" w:rsidRPr="005300C7" w:rsidRDefault="000A604D" w:rsidP="000A604D">
            <w:pPr>
              <w:pStyle w:val="Tabletext"/>
              <w:spacing w:before="0" w:after="0"/>
              <w:rPr>
                <w:ins w:id="3839" w:author="Abercrombie, Kerrie" w:date="2021-01-22T13:39:00Z"/>
                <w:rFonts w:cstheme="minorHAnsi"/>
                <w:b/>
                <w:szCs w:val="20"/>
              </w:rPr>
            </w:pPr>
            <w:ins w:id="3840" w:author="Abercrombie, Kerrie" w:date="2021-01-22T13:39:00Z">
              <w:r w:rsidRPr="005300C7">
                <w:rPr>
                  <w:rFonts w:cstheme="minorHAnsi"/>
                  <w:b/>
                  <w:szCs w:val="20"/>
                </w:rPr>
                <w:t>4.10</w:t>
              </w:r>
            </w:ins>
          </w:p>
        </w:tc>
        <w:tc>
          <w:tcPr>
            <w:tcW w:w="4607" w:type="dxa"/>
            <w:shd w:val="clear" w:color="auto" w:fill="F2F2F2" w:themeFill="background1" w:themeFillShade="F2"/>
          </w:tcPr>
          <w:p w14:paraId="5BDFCAF1" w14:textId="7B729A9B" w:rsidR="000A604D" w:rsidRPr="005300C7" w:rsidRDefault="000A604D" w:rsidP="000A604D">
            <w:pPr>
              <w:pStyle w:val="Tabletext"/>
              <w:spacing w:before="0" w:after="0"/>
              <w:ind w:left="0" w:right="0"/>
              <w:rPr>
                <w:ins w:id="3841" w:author="Abercrombie, Kerrie" w:date="2021-01-22T13:39:00Z"/>
                <w:rFonts w:cstheme="minorHAnsi"/>
                <w:szCs w:val="20"/>
              </w:rPr>
            </w:pPr>
            <w:ins w:id="3842" w:author="Abercrombie, Kerrie" w:date="2021-01-22T13:39:00Z">
              <w:r w:rsidRPr="005300C7">
                <w:rPr>
                  <w:rFonts w:cstheme="minorHAnsi"/>
                  <w:b/>
                  <w:szCs w:val="20"/>
                </w:rPr>
                <w:t>TIDES AND TIDAL STREAMS</w:t>
              </w:r>
            </w:ins>
          </w:p>
        </w:tc>
        <w:tc>
          <w:tcPr>
            <w:tcW w:w="921" w:type="dxa"/>
            <w:shd w:val="clear" w:color="auto" w:fill="F2F2F2" w:themeFill="background1" w:themeFillShade="F2"/>
          </w:tcPr>
          <w:p w14:paraId="05003711" w14:textId="77777777" w:rsidR="000A604D" w:rsidRPr="005300C7" w:rsidRDefault="000A604D" w:rsidP="000A604D">
            <w:pPr>
              <w:pStyle w:val="Tabletext"/>
              <w:spacing w:before="0" w:after="0"/>
              <w:ind w:left="0"/>
              <w:rPr>
                <w:ins w:id="3843" w:author="Abercrombie, Kerrie" w:date="2021-01-25T09:04:00Z"/>
                <w:rFonts w:cstheme="minorHAnsi"/>
                <w:szCs w:val="20"/>
              </w:rPr>
            </w:pPr>
          </w:p>
        </w:tc>
        <w:tc>
          <w:tcPr>
            <w:tcW w:w="4607" w:type="dxa"/>
            <w:shd w:val="clear" w:color="auto" w:fill="F2F2F2" w:themeFill="background1" w:themeFillShade="F2"/>
          </w:tcPr>
          <w:p w14:paraId="337962FB" w14:textId="63245C92" w:rsidR="000A604D" w:rsidRPr="005300C7" w:rsidRDefault="000A604D" w:rsidP="000A604D">
            <w:pPr>
              <w:pStyle w:val="Tabletext"/>
              <w:spacing w:before="0" w:after="0"/>
              <w:ind w:left="0"/>
              <w:rPr>
                <w:ins w:id="3844" w:author="Abercrombie, Kerrie" w:date="2021-01-22T13:39:00Z"/>
                <w:rFonts w:cstheme="minorHAnsi"/>
                <w:szCs w:val="20"/>
              </w:rPr>
            </w:pPr>
          </w:p>
        </w:tc>
        <w:tc>
          <w:tcPr>
            <w:tcW w:w="683" w:type="dxa"/>
            <w:shd w:val="clear" w:color="auto" w:fill="F2F2F2" w:themeFill="background1" w:themeFillShade="F2"/>
          </w:tcPr>
          <w:p w14:paraId="52D71272" w14:textId="77777777" w:rsidR="000A604D" w:rsidRPr="005300C7" w:rsidRDefault="000A604D" w:rsidP="000A604D">
            <w:pPr>
              <w:pStyle w:val="Tabletext"/>
              <w:spacing w:before="0" w:after="0"/>
              <w:rPr>
                <w:ins w:id="3845" w:author="Abercrombie, Kerrie" w:date="2021-01-22T13:39:00Z"/>
                <w:rFonts w:cstheme="minorHAnsi"/>
                <w:b/>
                <w:szCs w:val="20"/>
              </w:rPr>
            </w:pPr>
          </w:p>
        </w:tc>
        <w:tc>
          <w:tcPr>
            <w:tcW w:w="3003" w:type="dxa"/>
            <w:shd w:val="clear" w:color="auto" w:fill="F2F2F2" w:themeFill="background1" w:themeFillShade="F2"/>
          </w:tcPr>
          <w:p w14:paraId="1FEB8266" w14:textId="77777777" w:rsidR="000A604D" w:rsidRPr="005300C7" w:rsidRDefault="000A604D" w:rsidP="000A604D">
            <w:pPr>
              <w:pStyle w:val="Tabletext"/>
              <w:spacing w:before="0" w:after="0"/>
              <w:rPr>
                <w:ins w:id="3846" w:author="Abercrombie, Kerrie" w:date="2021-01-22T13:39:00Z"/>
                <w:rFonts w:cstheme="minorHAnsi"/>
                <w:szCs w:val="20"/>
              </w:rPr>
            </w:pPr>
          </w:p>
        </w:tc>
      </w:tr>
      <w:tr w:rsidR="000A604D" w:rsidRPr="005300C7" w14:paraId="704EB81C" w14:textId="77777777" w:rsidTr="002B5A22">
        <w:trPr>
          <w:trHeight w:val="60"/>
          <w:ins w:id="3847" w:author="Abercrombie, Kerrie" w:date="2021-01-22T13:39:00Z"/>
        </w:trPr>
        <w:tc>
          <w:tcPr>
            <w:tcW w:w="846" w:type="dxa"/>
            <w:vMerge w:val="restart"/>
            <w:shd w:val="clear" w:color="auto" w:fill="auto"/>
          </w:tcPr>
          <w:p w14:paraId="6B683E85" w14:textId="77777777" w:rsidR="000A604D" w:rsidRPr="005300C7" w:rsidRDefault="000A604D" w:rsidP="000A604D">
            <w:pPr>
              <w:pStyle w:val="Tabletext"/>
              <w:spacing w:before="0" w:after="0"/>
              <w:rPr>
                <w:ins w:id="3848" w:author="Abercrombie, Kerrie" w:date="2021-01-22T13:39:00Z"/>
                <w:rFonts w:cstheme="minorHAnsi"/>
                <w:b/>
                <w:szCs w:val="20"/>
              </w:rPr>
            </w:pPr>
          </w:p>
        </w:tc>
        <w:tc>
          <w:tcPr>
            <w:tcW w:w="4607" w:type="dxa"/>
            <w:vMerge w:val="restart"/>
            <w:shd w:val="clear" w:color="auto" w:fill="auto"/>
          </w:tcPr>
          <w:p w14:paraId="630A6684" w14:textId="12446D00" w:rsidR="000A604D" w:rsidRPr="009F7283" w:rsidRDefault="000A604D" w:rsidP="000A604D">
            <w:pPr>
              <w:pStyle w:val="Tabletext"/>
              <w:spacing w:before="0" w:after="0"/>
              <w:ind w:left="0" w:right="0"/>
              <w:rPr>
                <w:ins w:id="3849" w:author="Abercrombie, Kerrie" w:date="2021-01-22T13:39:00Z"/>
                <w:rFonts w:cstheme="minorHAnsi"/>
                <w:b/>
                <w:i/>
                <w:szCs w:val="20"/>
              </w:rPr>
            </w:pPr>
            <w:ins w:id="3850" w:author="Abercrombie, Kerrie" w:date="2021-01-22T13:39:00Z">
              <w:r w:rsidRPr="009F7283">
                <w:rPr>
                  <w:rFonts w:cstheme="minorHAnsi"/>
                  <w:i/>
                  <w:szCs w:val="20"/>
                </w:rPr>
                <w:t>Describe the effect of tides and tidal streams</w:t>
              </w:r>
            </w:ins>
          </w:p>
        </w:tc>
        <w:tc>
          <w:tcPr>
            <w:tcW w:w="921" w:type="dxa"/>
          </w:tcPr>
          <w:p w14:paraId="51EF88EB" w14:textId="40E9BD86" w:rsidR="000A604D" w:rsidRPr="005300C7" w:rsidRDefault="000A604D" w:rsidP="000A604D">
            <w:pPr>
              <w:pStyle w:val="Tabletext"/>
              <w:spacing w:before="0" w:after="0"/>
              <w:ind w:left="0"/>
              <w:rPr>
                <w:ins w:id="3851" w:author="Abercrombie, Kerrie" w:date="2021-01-25T09:04:00Z"/>
                <w:rFonts w:cstheme="minorHAnsi"/>
                <w:szCs w:val="20"/>
              </w:rPr>
            </w:pPr>
            <w:ins w:id="3852" w:author="Abercrombie, Kerrie" w:date="2021-01-25T09:04:00Z">
              <w:r w:rsidRPr="005300C7">
                <w:rPr>
                  <w:rFonts w:cstheme="minorHAnsi"/>
                  <w:szCs w:val="20"/>
                </w:rPr>
                <w:t>4.10.1</w:t>
              </w:r>
            </w:ins>
          </w:p>
        </w:tc>
        <w:tc>
          <w:tcPr>
            <w:tcW w:w="4607" w:type="dxa"/>
            <w:shd w:val="clear" w:color="auto" w:fill="auto"/>
          </w:tcPr>
          <w:p w14:paraId="661657CA" w14:textId="744D3B79" w:rsidR="000A604D" w:rsidRPr="005300C7" w:rsidRDefault="000A604D" w:rsidP="000A604D">
            <w:pPr>
              <w:pStyle w:val="Tabletext"/>
              <w:spacing w:before="0" w:after="0"/>
              <w:ind w:left="0"/>
              <w:rPr>
                <w:ins w:id="3853" w:author="Abercrombie, Kerrie" w:date="2021-01-22T13:39:00Z"/>
                <w:rFonts w:cstheme="minorHAnsi"/>
                <w:szCs w:val="20"/>
              </w:rPr>
            </w:pPr>
            <w:ins w:id="3854" w:author="Abercrombie, Kerrie" w:date="2021-01-22T13:39:00Z">
              <w:r w:rsidRPr="005300C7">
                <w:rPr>
                  <w:rFonts w:cstheme="minorHAnsi"/>
                  <w:szCs w:val="20"/>
                </w:rPr>
                <w:t>Explain the definition of terms relating to tides and tidal streams</w:t>
              </w:r>
            </w:ins>
          </w:p>
          <w:p w14:paraId="0232C278" w14:textId="77777777" w:rsidR="000A604D" w:rsidRPr="005300C7" w:rsidRDefault="000A604D" w:rsidP="000A604D">
            <w:pPr>
              <w:pStyle w:val="Tabletext"/>
              <w:spacing w:before="0" w:after="0"/>
              <w:ind w:left="709"/>
              <w:rPr>
                <w:ins w:id="3855" w:author="Abercrombie, Kerrie" w:date="2021-01-22T13:39:00Z"/>
                <w:rFonts w:cstheme="minorHAnsi"/>
                <w:szCs w:val="20"/>
              </w:rPr>
            </w:pPr>
            <w:ins w:id="3856" w:author="Abercrombie, Kerrie" w:date="2021-01-22T13:39:00Z">
              <w:r w:rsidRPr="005300C7">
                <w:rPr>
                  <w:rFonts w:cstheme="minorHAnsi"/>
                  <w:szCs w:val="20"/>
                </w:rPr>
                <w:t>Chart datum</w:t>
              </w:r>
            </w:ins>
          </w:p>
          <w:p w14:paraId="705B2027" w14:textId="77777777" w:rsidR="000A604D" w:rsidRPr="005300C7" w:rsidRDefault="000A604D" w:rsidP="000A604D">
            <w:pPr>
              <w:pStyle w:val="Tabletext"/>
              <w:spacing w:before="0" w:after="0"/>
              <w:ind w:left="709"/>
              <w:rPr>
                <w:ins w:id="3857" w:author="Abercrombie, Kerrie" w:date="2021-01-22T13:39:00Z"/>
                <w:rFonts w:cstheme="minorHAnsi"/>
                <w:szCs w:val="20"/>
              </w:rPr>
            </w:pPr>
            <w:ins w:id="3858" w:author="Abercrombie, Kerrie" w:date="2021-01-22T13:39:00Z">
              <w:r w:rsidRPr="005300C7">
                <w:rPr>
                  <w:rFonts w:cstheme="minorHAnsi"/>
                  <w:szCs w:val="20"/>
                </w:rPr>
                <w:t>Spring/neap tides</w:t>
              </w:r>
            </w:ins>
          </w:p>
          <w:p w14:paraId="72ED589A" w14:textId="77777777" w:rsidR="000A604D" w:rsidRPr="005300C7" w:rsidRDefault="000A604D" w:rsidP="000A604D">
            <w:pPr>
              <w:pStyle w:val="Tabletext"/>
              <w:spacing w:before="0" w:after="0"/>
              <w:ind w:left="709"/>
              <w:rPr>
                <w:ins w:id="3859" w:author="Abercrombie, Kerrie" w:date="2021-01-22T13:39:00Z"/>
                <w:rFonts w:cstheme="minorHAnsi"/>
                <w:szCs w:val="20"/>
              </w:rPr>
            </w:pPr>
            <w:ins w:id="3860" w:author="Abercrombie, Kerrie" w:date="2021-01-22T13:39:00Z">
              <w:r w:rsidRPr="005300C7">
                <w:rPr>
                  <w:rFonts w:cstheme="minorHAnsi"/>
                  <w:szCs w:val="20"/>
                </w:rPr>
                <w:t>Ebb/flow/slack/eddies</w:t>
              </w:r>
            </w:ins>
          </w:p>
          <w:p w14:paraId="166CF406" w14:textId="77777777" w:rsidR="000A604D" w:rsidRPr="005300C7" w:rsidRDefault="000A604D" w:rsidP="000A604D">
            <w:pPr>
              <w:pStyle w:val="Tabletext"/>
              <w:spacing w:before="0" w:after="0"/>
              <w:ind w:left="709"/>
              <w:rPr>
                <w:ins w:id="3861" w:author="Abercrombie, Kerrie" w:date="2021-01-22T13:39:00Z"/>
                <w:rFonts w:cstheme="minorHAnsi"/>
                <w:szCs w:val="20"/>
              </w:rPr>
            </w:pPr>
            <w:ins w:id="3862" w:author="Abercrombie, Kerrie" w:date="2021-01-22T13:39:00Z">
              <w:r w:rsidRPr="005300C7">
                <w:rPr>
                  <w:rFonts w:cstheme="minorHAnsi"/>
                  <w:szCs w:val="20"/>
                </w:rPr>
                <w:t>Set/drift/rate</w:t>
              </w:r>
            </w:ins>
          </w:p>
          <w:p w14:paraId="210BC97F" w14:textId="6CDA4931" w:rsidR="000A604D" w:rsidRPr="005300C7" w:rsidRDefault="000A604D" w:rsidP="000A604D">
            <w:pPr>
              <w:pStyle w:val="Tabletext"/>
              <w:spacing w:before="0" w:after="0"/>
              <w:ind w:left="709"/>
              <w:rPr>
                <w:ins w:id="3863" w:author="Abercrombie, Kerrie" w:date="2021-01-22T13:39:00Z"/>
                <w:rFonts w:cstheme="minorHAnsi"/>
                <w:szCs w:val="20"/>
              </w:rPr>
            </w:pPr>
            <w:ins w:id="3864" w:author="Abercrombie, Kerrie" w:date="2021-01-22T13:39:00Z">
              <w:r w:rsidRPr="005300C7">
                <w:rPr>
                  <w:rFonts w:cstheme="minorHAnsi"/>
                  <w:szCs w:val="20"/>
                </w:rPr>
                <w:t>Diurnal/semi-diurnal</w:t>
              </w:r>
            </w:ins>
          </w:p>
        </w:tc>
        <w:tc>
          <w:tcPr>
            <w:tcW w:w="683" w:type="dxa"/>
            <w:shd w:val="clear" w:color="auto" w:fill="auto"/>
          </w:tcPr>
          <w:p w14:paraId="5C3DC40F" w14:textId="77777777" w:rsidR="000A604D" w:rsidRPr="005300C7" w:rsidRDefault="000A604D" w:rsidP="000A604D">
            <w:pPr>
              <w:pStyle w:val="Tabletext"/>
              <w:spacing w:before="0" w:after="0"/>
              <w:rPr>
                <w:ins w:id="3865" w:author="Abercrombie, Kerrie" w:date="2021-01-22T13:39:00Z"/>
                <w:rFonts w:cstheme="minorHAnsi"/>
                <w:b/>
                <w:szCs w:val="20"/>
              </w:rPr>
            </w:pPr>
          </w:p>
        </w:tc>
        <w:tc>
          <w:tcPr>
            <w:tcW w:w="3003" w:type="dxa"/>
            <w:shd w:val="clear" w:color="auto" w:fill="auto"/>
          </w:tcPr>
          <w:p w14:paraId="489752C2" w14:textId="77777777" w:rsidR="000A604D" w:rsidRPr="005300C7" w:rsidRDefault="000A604D" w:rsidP="000A604D">
            <w:pPr>
              <w:pStyle w:val="Tabletext"/>
              <w:spacing w:before="0" w:after="0"/>
              <w:rPr>
                <w:ins w:id="3866" w:author="Abercrombie, Kerrie" w:date="2021-01-22T13:39:00Z"/>
                <w:rFonts w:cstheme="minorHAnsi"/>
                <w:szCs w:val="20"/>
              </w:rPr>
            </w:pPr>
          </w:p>
        </w:tc>
      </w:tr>
      <w:tr w:rsidR="000A604D" w:rsidRPr="005300C7" w14:paraId="60A7AE4D" w14:textId="77777777" w:rsidTr="002B5A22">
        <w:trPr>
          <w:trHeight w:val="60"/>
          <w:ins w:id="3867" w:author="Abercrombie, Kerrie" w:date="2021-01-22T13:39:00Z"/>
        </w:trPr>
        <w:tc>
          <w:tcPr>
            <w:tcW w:w="846" w:type="dxa"/>
            <w:vMerge/>
            <w:shd w:val="clear" w:color="auto" w:fill="auto"/>
          </w:tcPr>
          <w:p w14:paraId="044C1A59" w14:textId="77777777" w:rsidR="000A604D" w:rsidRPr="005300C7" w:rsidRDefault="000A604D" w:rsidP="000A604D">
            <w:pPr>
              <w:pStyle w:val="Tabletext"/>
              <w:spacing w:before="0" w:after="0"/>
              <w:rPr>
                <w:ins w:id="3868" w:author="Abercrombie, Kerrie" w:date="2021-01-22T13:39:00Z"/>
                <w:rFonts w:cstheme="minorHAnsi"/>
                <w:b/>
                <w:szCs w:val="20"/>
              </w:rPr>
            </w:pPr>
          </w:p>
        </w:tc>
        <w:tc>
          <w:tcPr>
            <w:tcW w:w="4607" w:type="dxa"/>
            <w:vMerge/>
            <w:shd w:val="clear" w:color="auto" w:fill="auto"/>
          </w:tcPr>
          <w:p w14:paraId="47BB30EC" w14:textId="77777777" w:rsidR="000A604D" w:rsidRPr="005300C7" w:rsidRDefault="000A604D" w:rsidP="000A604D">
            <w:pPr>
              <w:pStyle w:val="Tabletext"/>
              <w:spacing w:before="0" w:after="0"/>
              <w:ind w:left="0" w:right="0"/>
              <w:rPr>
                <w:ins w:id="3869" w:author="Abercrombie, Kerrie" w:date="2021-01-22T13:39:00Z"/>
                <w:rFonts w:cstheme="minorHAnsi"/>
                <w:szCs w:val="20"/>
              </w:rPr>
            </w:pPr>
          </w:p>
        </w:tc>
        <w:tc>
          <w:tcPr>
            <w:tcW w:w="921" w:type="dxa"/>
          </w:tcPr>
          <w:p w14:paraId="41712AF7" w14:textId="621882B0" w:rsidR="000A604D" w:rsidRPr="005300C7" w:rsidRDefault="000A604D" w:rsidP="000A604D">
            <w:pPr>
              <w:pStyle w:val="Tabletext"/>
              <w:spacing w:before="0" w:after="0"/>
              <w:ind w:left="0"/>
              <w:rPr>
                <w:ins w:id="3870" w:author="Abercrombie, Kerrie" w:date="2021-01-25T09:04:00Z"/>
                <w:rFonts w:cstheme="minorHAnsi"/>
                <w:szCs w:val="20"/>
              </w:rPr>
            </w:pPr>
            <w:ins w:id="3871" w:author="Abercrombie, Kerrie" w:date="2021-01-25T09:04:00Z">
              <w:r w:rsidRPr="005300C7">
                <w:rPr>
                  <w:rFonts w:cstheme="minorHAnsi"/>
                  <w:szCs w:val="20"/>
                </w:rPr>
                <w:t>4.10.2</w:t>
              </w:r>
            </w:ins>
          </w:p>
        </w:tc>
        <w:tc>
          <w:tcPr>
            <w:tcW w:w="4607" w:type="dxa"/>
            <w:shd w:val="clear" w:color="auto" w:fill="auto"/>
          </w:tcPr>
          <w:p w14:paraId="13338E19" w14:textId="6D6471DD" w:rsidR="000A604D" w:rsidRPr="005300C7" w:rsidRDefault="000A604D" w:rsidP="000A604D">
            <w:pPr>
              <w:pStyle w:val="Tabletext"/>
              <w:spacing w:before="0" w:after="0"/>
              <w:ind w:left="0"/>
              <w:rPr>
                <w:ins w:id="3872" w:author="Abercrombie, Kerrie" w:date="2021-01-22T13:39:00Z"/>
                <w:rFonts w:cstheme="minorHAnsi"/>
                <w:szCs w:val="20"/>
              </w:rPr>
            </w:pPr>
            <w:ins w:id="3873" w:author="Abercrombie, Kerrie" w:date="2021-01-22T13:39:00Z">
              <w:r w:rsidRPr="005300C7">
                <w:rPr>
                  <w:rFonts w:cstheme="minorHAnsi"/>
                  <w:szCs w:val="20"/>
                </w:rPr>
                <w:t>Demonstrate the use of tide and current tables</w:t>
              </w:r>
            </w:ins>
          </w:p>
          <w:p w14:paraId="3BDF1DB0" w14:textId="77777777" w:rsidR="000A604D" w:rsidRPr="005300C7" w:rsidRDefault="000A604D" w:rsidP="000A604D">
            <w:pPr>
              <w:pStyle w:val="Tabletext"/>
              <w:spacing w:before="0" w:after="0"/>
              <w:ind w:left="709"/>
              <w:rPr>
                <w:ins w:id="3874" w:author="Abercrombie, Kerrie" w:date="2021-01-22T13:39:00Z"/>
                <w:rFonts w:cstheme="minorHAnsi"/>
                <w:szCs w:val="20"/>
              </w:rPr>
            </w:pPr>
            <w:ins w:id="3875" w:author="Abercrombie, Kerrie" w:date="2021-01-22T13:39:00Z">
              <w:r w:rsidRPr="005300C7">
                <w:rPr>
                  <w:rFonts w:cstheme="minorHAnsi"/>
                  <w:szCs w:val="20"/>
                </w:rPr>
                <w:t>Information contained in tide tables</w:t>
              </w:r>
            </w:ins>
          </w:p>
          <w:p w14:paraId="7982C326" w14:textId="77777777" w:rsidR="000A604D" w:rsidRPr="005300C7" w:rsidRDefault="000A604D" w:rsidP="000A604D">
            <w:pPr>
              <w:pStyle w:val="Tabletext"/>
              <w:spacing w:before="0" w:after="0"/>
              <w:ind w:left="709"/>
              <w:rPr>
                <w:ins w:id="3876" w:author="Abercrombie, Kerrie" w:date="2021-01-22T13:39:00Z"/>
                <w:rFonts w:cstheme="minorHAnsi"/>
                <w:szCs w:val="20"/>
              </w:rPr>
            </w:pPr>
            <w:ins w:id="3877" w:author="Abercrombie, Kerrie" w:date="2021-01-22T13:39:00Z">
              <w:r w:rsidRPr="005300C7">
                <w:rPr>
                  <w:rFonts w:cstheme="minorHAnsi"/>
                  <w:szCs w:val="20"/>
                </w:rPr>
                <w:t>Reading tide tables</w:t>
              </w:r>
            </w:ins>
          </w:p>
          <w:p w14:paraId="28857D52" w14:textId="77777777" w:rsidR="000A604D" w:rsidRPr="005300C7" w:rsidRDefault="000A604D" w:rsidP="000A604D">
            <w:pPr>
              <w:pStyle w:val="Tabletext"/>
              <w:spacing w:before="0" w:after="0"/>
              <w:ind w:left="709"/>
              <w:rPr>
                <w:ins w:id="3878" w:author="Abercrombie, Kerrie" w:date="2021-01-22T13:39:00Z"/>
                <w:rFonts w:cstheme="minorHAnsi"/>
                <w:szCs w:val="20"/>
              </w:rPr>
            </w:pPr>
            <w:ins w:id="3879" w:author="Abercrombie, Kerrie" w:date="2021-01-22T13:39:00Z">
              <w:r w:rsidRPr="005300C7">
                <w:rPr>
                  <w:rFonts w:cstheme="minorHAnsi"/>
                  <w:szCs w:val="20"/>
                </w:rPr>
                <w:t>Reading current tables</w:t>
              </w:r>
            </w:ins>
          </w:p>
          <w:p w14:paraId="242577A6" w14:textId="77777777" w:rsidR="000A604D" w:rsidRPr="005300C7" w:rsidRDefault="000A604D" w:rsidP="000A604D">
            <w:pPr>
              <w:pStyle w:val="Tabletext"/>
              <w:spacing w:before="0" w:after="0"/>
              <w:ind w:left="709"/>
              <w:rPr>
                <w:ins w:id="3880" w:author="Abercrombie, Kerrie" w:date="2021-01-22T13:39:00Z"/>
                <w:rFonts w:cstheme="minorHAnsi"/>
                <w:szCs w:val="20"/>
              </w:rPr>
            </w:pPr>
            <w:ins w:id="3881" w:author="Abercrombie, Kerrie" w:date="2021-01-22T13:39:00Z">
              <w:r w:rsidRPr="005300C7">
                <w:rPr>
                  <w:rFonts w:cstheme="minorHAnsi"/>
                  <w:szCs w:val="20"/>
                </w:rPr>
                <w:lastRenderedPageBreak/>
                <w:t>Overview of calculating intermediate heights and times</w:t>
              </w:r>
            </w:ins>
          </w:p>
          <w:p w14:paraId="735097B0" w14:textId="4C6BF25F" w:rsidR="000A604D" w:rsidRPr="005300C7" w:rsidRDefault="000A604D" w:rsidP="000A604D">
            <w:pPr>
              <w:pStyle w:val="Tabletext"/>
              <w:spacing w:before="0" w:after="0"/>
              <w:ind w:left="709"/>
              <w:rPr>
                <w:ins w:id="3882" w:author="Abercrombie, Kerrie" w:date="2021-01-22T13:39:00Z"/>
                <w:rFonts w:cstheme="minorHAnsi"/>
                <w:szCs w:val="20"/>
              </w:rPr>
            </w:pPr>
            <w:ins w:id="3883" w:author="Abercrombie, Kerrie" w:date="2021-01-22T13:39:00Z">
              <w:r w:rsidRPr="005300C7">
                <w:rPr>
                  <w:rFonts w:cstheme="minorHAnsi"/>
                  <w:szCs w:val="20"/>
                </w:rPr>
                <w:t>Overview of primary and secondary ports</w:t>
              </w:r>
            </w:ins>
          </w:p>
        </w:tc>
        <w:tc>
          <w:tcPr>
            <w:tcW w:w="683" w:type="dxa"/>
            <w:shd w:val="clear" w:color="auto" w:fill="auto"/>
          </w:tcPr>
          <w:p w14:paraId="75D81F7D" w14:textId="77777777" w:rsidR="000A604D" w:rsidRPr="005300C7" w:rsidRDefault="000A604D" w:rsidP="000A604D">
            <w:pPr>
              <w:pStyle w:val="Tabletext"/>
              <w:spacing w:before="0" w:after="0"/>
              <w:rPr>
                <w:ins w:id="3884" w:author="Abercrombie, Kerrie" w:date="2021-01-22T13:39:00Z"/>
                <w:rFonts w:cstheme="minorHAnsi"/>
                <w:b/>
                <w:szCs w:val="20"/>
              </w:rPr>
            </w:pPr>
          </w:p>
        </w:tc>
        <w:tc>
          <w:tcPr>
            <w:tcW w:w="3003" w:type="dxa"/>
            <w:shd w:val="clear" w:color="auto" w:fill="auto"/>
          </w:tcPr>
          <w:p w14:paraId="7F3CF59E" w14:textId="77777777" w:rsidR="000A604D" w:rsidRPr="005300C7" w:rsidRDefault="000A604D" w:rsidP="000A604D">
            <w:pPr>
              <w:pStyle w:val="Tabletext"/>
              <w:spacing w:before="0" w:after="0"/>
              <w:rPr>
                <w:ins w:id="3885" w:author="Abercrombie, Kerrie" w:date="2021-01-22T13:39:00Z"/>
                <w:rFonts w:cstheme="minorHAnsi"/>
                <w:szCs w:val="20"/>
              </w:rPr>
            </w:pPr>
          </w:p>
        </w:tc>
      </w:tr>
      <w:tr w:rsidR="000A604D" w:rsidRPr="005300C7" w14:paraId="3E62AD7F" w14:textId="77777777" w:rsidTr="002B5A22">
        <w:trPr>
          <w:trHeight w:val="60"/>
          <w:ins w:id="3886" w:author="Abercrombie, Kerrie" w:date="2021-01-22T13:39:00Z"/>
        </w:trPr>
        <w:tc>
          <w:tcPr>
            <w:tcW w:w="846" w:type="dxa"/>
            <w:vMerge/>
            <w:shd w:val="clear" w:color="auto" w:fill="auto"/>
          </w:tcPr>
          <w:p w14:paraId="723A8A37" w14:textId="77777777" w:rsidR="000A604D" w:rsidRPr="005300C7" w:rsidRDefault="000A604D" w:rsidP="000A604D">
            <w:pPr>
              <w:pStyle w:val="Tabletext"/>
              <w:spacing w:before="0" w:after="0"/>
              <w:rPr>
                <w:ins w:id="3887" w:author="Abercrombie, Kerrie" w:date="2021-01-22T13:39:00Z"/>
                <w:rFonts w:cstheme="minorHAnsi"/>
                <w:b/>
                <w:szCs w:val="20"/>
              </w:rPr>
            </w:pPr>
          </w:p>
        </w:tc>
        <w:tc>
          <w:tcPr>
            <w:tcW w:w="4607" w:type="dxa"/>
            <w:vMerge/>
            <w:shd w:val="clear" w:color="auto" w:fill="auto"/>
          </w:tcPr>
          <w:p w14:paraId="74C3F4D1" w14:textId="77777777" w:rsidR="000A604D" w:rsidRPr="005300C7" w:rsidRDefault="000A604D" w:rsidP="000A604D">
            <w:pPr>
              <w:pStyle w:val="Tabletext"/>
              <w:spacing w:before="0" w:after="0"/>
              <w:ind w:left="0" w:right="0"/>
              <w:rPr>
                <w:ins w:id="3888" w:author="Abercrombie, Kerrie" w:date="2021-01-22T13:39:00Z"/>
                <w:rFonts w:cstheme="minorHAnsi"/>
                <w:szCs w:val="20"/>
              </w:rPr>
            </w:pPr>
          </w:p>
        </w:tc>
        <w:tc>
          <w:tcPr>
            <w:tcW w:w="921" w:type="dxa"/>
          </w:tcPr>
          <w:p w14:paraId="242115C9" w14:textId="615A7EF0" w:rsidR="000A604D" w:rsidRPr="005300C7" w:rsidRDefault="000A604D" w:rsidP="000A604D">
            <w:pPr>
              <w:pStyle w:val="Tabletext"/>
              <w:spacing w:before="0" w:after="0"/>
              <w:ind w:left="0"/>
              <w:rPr>
                <w:ins w:id="3889" w:author="Abercrombie, Kerrie" w:date="2021-01-25T09:04:00Z"/>
                <w:rFonts w:cstheme="minorHAnsi"/>
                <w:szCs w:val="20"/>
              </w:rPr>
            </w:pPr>
            <w:ins w:id="3890" w:author="Abercrombie, Kerrie" w:date="2021-01-25T09:04:00Z">
              <w:r w:rsidRPr="005300C7">
                <w:rPr>
                  <w:rFonts w:cstheme="minorHAnsi"/>
                  <w:szCs w:val="20"/>
                </w:rPr>
                <w:t>4.10.3</w:t>
              </w:r>
            </w:ins>
          </w:p>
        </w:tc>
        <w:tc>
          <w:tcPr>
            <w:tcW w:w="4607" w:type="dxa"/>
            <w:shd w:val="clear" w:color="auto" w:fill="auto"/>
          </w:tcPr>
          <w:p w14:paraId="1C93FEBF" w14:textId="2D8A0CFD" w:rsidR="000A604D" w:rsidRPr="005300C7" w:rsidRDefault="000A604D" w:rsidP="000A604D">
            <w:pPr>
              <w:pStyle w:val="Tabletext"/>
              <w:spacing w:before="0" w:after="0"/>
              <w:ind w:left="0"/>
              <w:rPr>
                <w:ins w:id="3891" w:author="Abercrombie, Kerrie" w:date="2021-01-22T13:39:00Z"/>
                <w:rFonts w:cstheme="minorHAnsi"/>
                <w:szCs w:val="20"/>
              </w:rPr>
            </w:pPr>
            <w:ins w:id="3892" w:author="Abercrombie, Kerrie" w:date="2021-01-22T13:39:00Z">
              <w:r w:rsidRPr="005300C7">
                <w:rPr>
                  <w:rFonts w:cstheme="minorHAnsi"/>
                  <w:szCs w:val="20"/>
                </w:rPr>
                <w:t>Effects of tides and currents on safety of waterway and ship manoeuvrability</w:t>
              </w:r>
            </w:ins>
          </w:p>
        </w:tc>
        <w:tc>
          <w:tcPr>
            <w:tcW w:w="683" w:type="dxa"/>
            <w:shd w:val="clear" w:color="auto" w:fill="auto"/>
          </w:tcPr>
          <w:p w14:paraId="74A0B2EF" w14:textId="77777777" w:rsidR="000A604D" w:rsidRPr="005300C7" w:rsidRDefault="000A604D" w:rsidP="000A604D">
            <w:pPr>
              <w:pStyle w:val="Tabletext"/>
              <w:spacing w:before="0" w:after="0"/>
              <w:rPr>
                <w:ins w:id="3893" w:author="Abercrombie, Kerrie" w:date="2021-01-22T13:39:00Z"/>
                <w:rFonts w:cstheme="minorHAnsi"/>
                <w:b/>
                <w:szCs w:val="20"/>
              </w:rPr>
            </w:pPr>
          </w:p>
        </w:tc>
        <w:tc>
          <w:tcPr>
            <w:tcW w:w="3003" w:type="dxa"/>
            <w:shd w:val="clear" w:color="auto" w:fill="auto"/>
          </w:tcPr>
          <w:p w14:paraId="53FD7AF3" w14:textId="77777777" w:rsidR="000A604D" w:rsidRPr="005300C7" w:rsidRDefault="000A604D" w:rsidP="000A604D">
            <w:pPr>
              <w:pStyle w:val="Tabletext"/>
              <w:spacing w:before="0" w:after="0"/>
              <w:rPr>
                <w:ins w:id="3894" w:author="Abercrombie, Kerrie" w:date="2021-01-22T13:39:00Z"/>
                <w:rFonts w:cstheme="minorHAnsi"/>
                <w:szCs w:val="20"/>
              </w:rPr>
            </w:pPr>
          </w:p>
        </w:tc>
      </w:tr>
      <w:tr w:rsidR="000A604D" w:rsidRPr="005300C7" w14:paraId="1816CA05" w14:textId="77777777" w:rsidTr="002B5A22">
        <w:trPr>
          <w:trHeight w:val="60"/>
          <w:ins w:id="3895" w:author="Abercrombie, Kerrie" w:date="2021-01-22T13:39:00Z"/>
        </w:trPr>
        <w:tc>
          <w:tcPr>
            <w:tcW w:w="846" w:type="dxa"/>
            <w:vMerge/>
            <w:shd w:val="clear" w:color="auto" w:fill="auto"/>
          </w:tcPr>
          <w:p w14:paraId="1FA7460F" w14:textId="77777777" w:rsidR="000A604D" w:rsidRPr="005300C7" w:rsidRDefault="000A604D" w:rsidP="000A604D">
            <w:pPr>
              <w:pStyle w:val="Tabletext"/>
              <w:spacing w:before="0" w:after="0"/>
              <w:rPr>
                <w:ins w:id="3896" w:author="Abercrombie, Kerrie" w:date="2021-01-22T13:39:00Z"/>
                <w:rFonts w:cstheme="minorHAnsi"/>
                <w:b/>
                <w:szCs w:val="20"/>
              </w:rPr>
            </w:pPr>
          </w:p>
        </w:tc>
        <w:tc>
          <w:tcPr>
            <w:tcW w:w="4607" w:type="dxa"/>
            <w:vMerge/>
            <w:shd w:val="clear" w:color="auto" w:fill="auto"/>
          </w:tcPr>
          <w:p w14:paraId="3F2E807D" w14:textId="77777777" w:rsidR="000A604D" w:rsidRPr="005300C7" w:rsidRDefault="000A604D" w:rsidP="000A604D">
            <w:pPr>
              <w:pStyle w:val="Tabletext"/>
              <w:spacing w:before="0" w:after="0"/>
              <w:ind w:left="0" w:right="0"/>
              <w:rPr>
                <w:ins w:id="3897" w:author="Abercrombie, Kerrie" w:date="2021-01-22T13:39:00Z"/>
                <w:rFonts w:cstheme="minorHAnsi"/>
                <w:szCs w:val="20"/>
              </w:rPr>
            </w:pPr>
          </w:p>
        </w:tc>
        <w:tc>
          <w:tcPr>
            <w:tcW w:w="921" w:type="dxa"/>
          </w:tcPr>
          <w:p w14:paraId="4DF2372A" w14:textId="67C4B7B1" w:rsidR="000A604D" w:rsidRPr="005300C7" w:rsidRDefault="000A604D" w:rsidP="000A604D">
            <w:pPr>
              <w:pStyle w:val="Tabletext"/>
              <w:spacing w:before="0" w:after="0"/>
              <w:ind w:left="0"/>
              <w:rPr>
                <w:ins w:id="3898" w:author="Abercrombie, Kerrie" w:date="2021-01-25T09:04:00Z"/>
                <w:rFonts w:cstheme="minorHAnsi"/>
                <w:szCs w:val="20"/>
              </w:rPr>
            </w:pPr>
            <w:ins w:id="3899" w:author="Abercrombie, Kerrie" w:date="2021-01-25T09:04:00Z">
              <w:r w:rsidRPr="005300C7">
                <w:rPr>
                  <w:rFonts w:cstheme="minorHAnsi"/>
                  <w:szCs w:val="20"/>
                </w:rPr>
                <w:t>4.10.4</w:t>
              </w:r>
            </w:ins>
          </w:p>
        </w:tc>
        <w:tc>
          <w:tcPr>
            <w:tcW w:w="4607" w:type="dxa"/>
            <w:shd w:val="clear" w:color="auto" w:fill="auto"/>
          </w:tcPr>
          <w:p w14:paraId="76040B0E" w14:textId="244D8BA0" w:rsidR="000A604D" w:rsidRPr="005300C7" w:rsidRDefault="000A604D" w:rsidP="000A604D">
            <w:pPr>
              <w:pStyle w:val="Tabletext"/>
              <w:spacing w:before="0" w:after="0"/>
              <w:ind w:left="0"/>
              <w:rPr>
                <w:ins w:id="3900" w:author="Abercrombie, Kerrie" w:date="2021-01-22T13:39:00Z"/>
                <w:rFonts w:cstheme="minorHAnsi"/>
                <w:szCs w:val="20"/>
              </w:rPr>
            </w:pPr>
            <w:ins w:id="3901" w:author="Abercrombie, Kerrie" w:date="2021-01-22T13:39:00Z">
              <w:r w:rsidRPr="005300C7">
                <w:rPr>
                  <w:rFonts w:cstheme="minorHAnsi"/>
                  <w:szCs w:val="20"/>
                </w:rPr>
                <w:t>Application of COLREGS with regards to tides and currents</w:t>
              </w:r>
            </w:ins>
          </w:p>
        </w:tc>
        <w:tc>
          <w:tcPr>
            <w:tcW w:w="683" w:type="dxa"/>
            <w:shd w:val="clear" w:color="auto" w:fill="auto"/>
          </w:tcPr>
          <w:p w14:paraId="14291B83" w14:textId="77777777" w:rsidR="000A604D" w:rsidRPr="005300C7" w:rsidRDefault="000A604D" w:rsidP="000A604D">
            <w:pPr>
              <w:pStyle w:val="Tabletext"/>
              <w:spacing w:before="0" w:after="0"/>
              <w:rPr>
                <w:ins w:id="3902" w:author="Abercrombie, Kerrie" w:date="2021-01-22T13:39:00Z"/>
                <w:rFonts w:cstheme="minorHAnsi"/>
                <w:b/>
                <w:szCs w:val="20"/>
              </w:rPr>
            </w:pPr>
          </w:p>
        </w:tc>
        <w:tc>
          <w:tcPr>
            <w:tcW w:w="3003" w:type="dxa"/>
            <w:shd w:val="clear" w:color="auto" w:fill="auto"/>
          </w:tcPr>
          <w:p w14:paraId="08113B26" w14:textId="77777777" w:rsidR="000A604D" w:rsidRPr="005300C7" w:rsidRDefault="000A604D" w:rsidP="000A604D">
            <w:pPr>
              <w:pStyle w:val="Tabletext"/>
              <w:spacing w:before="0" w:after="0"/>
              <w:rPr>
                <w:ins w:id="3903" w:author="Abercrombie, Kerrie" w:date="2021-01-22T13:39:00Z"/>
                <w:rFonts w:cstheme="minorHAnsi"/>
                <w:szCs w:val="20"/>
              </w:rPr>
            </w:pPr>
          </w:p>
        </w:tc>
      </w:tr>
      <w:tr w:rsidR="000A604D" w:rsidRPr="005300C7" w14:paraId="0B74942E" w14:textId="77777777" w:rsidTr="002B5A22">
        <w:trPr>
          <w:trHeight w:val="60"/>
          <w:ins w:id="3904" w:author="Abercrombie, Kerrie" w:date="2021-01-22T13:39:00Z"/>
        </w:trPr>
        <w:tc>
          <w:tcPr>
            <w:tcW w:w="846" w:type="dxa"/>
            <w:vMerge/>
            <w:shd w:val="clear" w:color="auto" w:fill="auto"/>
          </w:tcPr>
          <w:p w14:paraId="2BC64EB4" w14:textId="77777777" w:rsidR="000A604D" w:rsidRPr="005300C7" w:rsidRDefault="000A604D" w:rsidP="000A604D">
            <w:pPr>
              <w:pStyle w:val="Tabletext"/>
              <w:spacing w:before="0" w:after="0"/>
              <w:rPr>
                <w:ins w:id="3905" w:author="Abercrombie, Kerrie" w:date="2021-01-22T13:39:00Z"/>
                <w:rFonts w:cstheme="minorHAnsi"/>
                <w:b/>
                <w:szCs w:val="20"/>
              </w:rPr>
            </w:pPr>
          </w:p>
        </w:tc>
        <w:tc>
          <w:tcPr>
            <w:tcW w:w="4607" w:type="dxa"/>
            <w:vMerge/>
            <w:shd w:val="clear" w:color="auto" w:fill="auto"/>
          </w:tcPr>
          <w:p w14:paraId="56C1954A" w14:textId="77777777" w:rsidR="000A604D" w:rsidRPr="005300C7" w:rsidRDefault="000A604D" w:rsidP="000A604D">
            <w:pPr>
              <w:pStyle w:val="Tabletext"/>
              <w:spacing w:before="0" w:after="0"/>
              <w:ind w:left="0" w:right="0"/>
              <w:rPr>
                <w:ins w:id="3906" w:author="Abercrombie, Kerrie" w:date="2021-01-22T13:39:00Z"/>
                <w:rFonts w:cstheme="minorHAnsi"/>
                <w:szCs w:val="20"/>
              </w:rPr>
            </w:pPr>
          </w:p>
        </w:tc>
        <w:tc>
          <w:tcPr>
            <w:tcW w:w="921" w:type="dxa"/>
          </w:tcPr>
          <w:p w14:paraId="5995965F" w14:textId="00C800D5" w:rsidR="000A604D" w:rsidRPr="005300C7" w:rsidRDefault="000A604D" w:rsidP="000A604D">
            <w:pPr>
              <w:pStyle w:val="Tabletext"/>
              <w:spacing w:before="0" w:after="0"/>
              <w:ind w:left="0"/>
              <w:rPr>
                <w:ins w:id="3907" w:author="Abercrombie, Kerrie" w:date="2021-01-25T09:04:00Z"/>
                <w:rFonts w:cstheme="minorHAnsi"/>
                <w:szCs w:val="20"/>
              </w:rPr>
            </w:pPr>
            <w:ins w:id="3908" w:author="Abercrombie, Kerrie" w:date="2021-01-25T09:04:00Z">
              <w:r w:rsidRPr="005300C7">
                <w:rPr>
                  <w:rFonts w:cstheme="minorHAnsi"/>
                  <w:szCs w:val="20"/>
                </w:rPr>
                <w:t>4.10.5</w:t>
              </w:r>
            </w:ins>
          </w:p>
        </w:tc>
        <w:tc>
          <w:tcPr>
            <w:tcW w:w="4607" w:type="dxa"/>
            <w:shd w:val="clear" w:color="auto" w:fill="auto"/>
          </w:tcPr>
          <w:p w14:paraId="5B892667" w14:textId="603B2F61" w:rsidR="000A604D" w:rsidRPr="005300C7" w:rsidRDefault="000A604D" w:rsidP="000A604D">
            <w:pPr>
              <w:pStyle w:val="Tabletext"/>
              <w:spacing w:before="0" w:after="0"/>
              <w:ind w:left="0"/>
              <w:rPr>
                <w:ins w:id="3909" w:author="Abercrombie, Kerrie" w:date="2021-01-22T13:39:00Z"/>
                <w:rFonts w:cstheme="minorHAnsi"/>
                <w:szCs w:val="20"/>
              </w:rPr>
            </w:pPr>
            <w:ins w:id="3910" w:author="Abercrombie, Kerrie" w:date="2021-01-22T13:39:00Z">
              <w:r w:rsidRPr="005300C7">
                <w:rPr>
                  <w:rFonts w:cstheme="minorHAnsi"/>
                  <w:szCs w:val="20"/>
                </w:rPr>
                <w:t>Planning waterway movements taking into account tides and currents</w:t>
              </w:r>
            </w:ins>
          </w:p>
        </w:tc>
        <w:tc>
          <w:tcPr>
            <w:tcW w:w="683" w:type="dxa"/>
            <w:shd w:val="clear" w:color="auto" w:fill="auto"/>
          </w:tcPr>
          <w:p w14:paraId="37931430" w14:textId="77777777" w:rsidR="000A604D" w:rsidRPr="005300C7" w:rsidRDefault="000A604D" w:rsidP="000A604D">
            <w:pPr>
              <w:pStyle w:val="Tabletext"/>
              <w:spacing w:before="0" w:after="0"/>
              <w:rPr>
                <w:ins w:id="3911" w:author="Abercrombie, Kerrie" w:date="2021-01-22T13:39:00Z"/>
                <w:rFonts w:cstheme="minorHAnsi"/>
                <w:b/>
                <w:szCs w:val="20"/>
              </w:rPr>
            </w:pPr>
          </w:p>
        </w:tc>
        <w:tc>
          <w:tcPr>
            <w:tcW w:w="3003" w:type="dxa"/>
            <w:shd w:val="clear" w:color="auto" w:fill="auto"/>
          </w:tcPr>
          <w:p w14:paraId="207A35F4" w14:textId="77777777" w:rsidR="000A604D" w:rsidRPr="005300C7" w:rsidRDefault="000A604D" w:rsidP="000A604D">
            <w:pPr>
              <w:pStyle w:val="Tabletext"/>
              <w:spacing w:before="0" w:after="0"/>
              <w:rPr>
                <w:ins w:id="3912" w:author="Abercrombie, Kerrie" w:date="2021-01-22T13:39:00Z"/>
                <w:rFonts w:cstheme="minorHAnsi"/>
                <w:szCs w:val="20"/>
              </w:rPr>
            </w:pPr>
          </w:p>
        </w:tc>
      </w:tr>
      <w:tr w:rsidR="000A604D" w:rsidRPr="005300C7" w14:paraId="6A44CB6D" w14:textId="77777777" w:rsidTr="009F7283">
        <w:trPr>
          <w:trHeight w:val="60"/>
          <w:ins w:id="3913" w:author="Abercrombie, Kerrie" w:date="2021-01-25T10:17:00Z"/>
        </w:trPr>
        <w:tc>
          <w:tcPr>
            <w:tcW w:w="846" w:type="dxa"/>
            <w:shd w:val="clear" w:color="auto" w:fill="F2F2F2" w:themeFill="background1" w:themeFillShade="F2"/>
          </w:tcPr>
          <w:p w14:paraId="7DC9304B" w14:textId="744D4119" w:rsidR="000A604D" w:rsidRPr="005300C7" w:rsidRDefault="000A604D" w:rsidP="000A604D">
            <w:pPr>
              <w:pStyle w:val="Tabletext"/>
              <w:spacing w:before="0" w:after="0"/>
              <w:rPr>
                <w:ins w:id="3914" w:author="Abercrombie, Kerrie" w:date="2021-01-25T10:17:00Z"/>
                <w:rFonts w:cstheme="minorHAnsi"/>
                <w:b/>
                <w:szCs w:val="20"/>
              </w:rPr>
            </w:pPr>
            <w:ins w:id="3915" w:author="Abercrombie, Kerrie" w:date="2021-01-25T10:17:00Z">
              <w:r>
                <w:rPr>
                  <w:rFonts w:cstheme="minorHAnsi"/>
                  <w:b/>
                  <w:szCs w:val="20"/>
                </w:rPr>
                <w:t>4.11</w:t>
              </w:r>
            </w:ins>
          </w:p>
        </w:tc>
        <w:tc>
          <w:tcPr>
            <w:tcW w:w="4607" w:type="dxa"/>
            <w:shd w:val="clear" w:color="auto" w:fill="F2F2F2" w:themeFill="background1" w:themeFillShade="F2"/>
          </w:tcPr>
          <w:p w14:paraId="2A4EA0DD" w14:textId="1A1B2723" w:rsidR="000A604D" w:rsidRPr="009F7283" w:rsidRDefault="000A604D" w:rsidP="000A604D">
            <w:pPr>
              <w:pStyle w:val="Tabletext"/>
              <w:spacing w:before="0" w:after="0"/>
              <w:ind w:left="0" w:right="0"/>
              <w:rPr>
                <w:ins w:id="3916" w:author="Abercrombie, Kerrie" w:date="2021-01-25T10:17:00Z"/>
                <w:rFonts w:cstheme="minorHAnsi"/>
                <w:b/>
                <w:szCs w:val="20"/>
              </w:rPr>
            </w:pPr>
            <w:ins w:id="3917" w:author="Abercrombie, Kerrie" w:date="2021-01-25T10:18:00Z">
              <w:r w:rsidRPr="009F7283">
                <w:rPr>
                  <w:rFonts w:cstheme="minorHAnsi"/>
                  <w:b/>
                  <w:szCs w:val="20"/>
                </w:rPr>
                <w:t>METEOROLOGICAL ELEMENTS</w:t>
              </w:r>
            </w:ins>
          </w:p>
        </w:tc>
        <w:tc>
          <w:tcPr>
            <w:tcW w:w="921" w:type="dxa"/>
            <w:shd w:val="clear" w:color="auto" w:fill="F2F2F2" w:themeFill="background1" w:themeFillShade="F2"/>
          </w:tcPr>
          <w:p w14:paraId="257DFC41" w14:textId="77777777" w:rsidR="000A604D" w:rsidRPr="005300C7" w:rsidRDefault="000A604D" w:rsidP="000A604D">
            <w:pPr>
              <w:pStyle w:val="Tabletext"/>
              <w:spacing w:before="0" w:after="0"/>
              <w:ind w:left="0"/>
              <w:rPr>
                <w:ins w:id="3918" w:author="Abercrombie, Kerrie" w:date="2021-01-25T10:17:00Z"/>
                <w:rFonts w:cstheme="minorHAnsi"/>
                <w:szCs w:val="20"/>
              </w:rPr>
            </w:pPr>
          </w:p>
        </w:tc>
        <w:tc>
          <w:tcPr>
            <w:tcW w:w="4607" w:type="dxa"/>
            <w:shd w:val="clear" w:color="auto" w:fill="F2F2F2" w:themeFill="background1" w:themeFillShade="F2"/>
          </w:tcPr>
          <w:p w14:paraId="6D430567" w14:textId="77777777" w:rsidR="000A604D" w:rsidRPr="005300C7" w:rsidRDefault="000A604D" w:rsidP="000A604D">
            <w:pPr>
              <w:pStyle w:val="Tabletext"/>
              <w:spacing w:before="0" w:after="0"/>
              <w:rPr>
                <w:ins w:id="3919" w:author="Abercrombie, Kerrie" w:date="2021-01-25T10:17:00Z"/>
                <w:rFonts w:cstheme="minorHAnsi"/>
                <w:szCs w:val="20"/>
              </w:rPr>
            </w:pPr>
          </w:p>
        </w:tc>
        <w:tc>
          <w:tcPr>
            <w:tcW w:w="683" w:type="dxa"/>
            <w:shd w:val="clear" w:color="auto" w:fill="F2F2F2" w:themeFill="background1" w:themeFillShade="F2"/>
          </w:tcPr>
          <w:p w14:paraId="3F333EAC" w14:textId="77777777" w:rsidR="000A604D" w:rsidRPr="005300C7" w:rsidRDefault="000A604D" w:rsidP="000A604D">
            <w:pPr>
              <w:pStyle w:val="Tabletext"/>
              <w:spacing w:before="0" w:after="0"/>
              <w:rPr>
                <w:ins w:id="3920" w:author="Abercrombie, Kerrie" w:date="2021-01-25T10:17:00Z"/>
                <w:rFonts w:cstheme="minorHAnsi"/>
                <w:b/>
                <w:szCs w:val="20"/>
              </w:rPr>
            </w:pPr>
          </w:p>
        </w:tc>
        <w:tc>
          <w:tcPr>
            <w:tcW w:w="3003" w:type="dxa"/>
            <w:shd w:val="clear" w:color="auto" w:fill="F2F2F2" w:themeFill="background1" w:themeFillShade="F2"/>
          </w:tcPr>
          <w:p w14:paraId="2BF828DF" w14:textId="77777777" w:rsidR="000A604D" w:rsidRPr="005300C7" w:rsidRDefault="000A604D" w:rsidP="000A604D">
            <w:pPr>
              <w:pStyle w:val="Tabletext"/>
              <w:spacing w:before="0" w:after="0"/>
              <w:rPr>
                <w:ins w:id="3921" w:author="Abercrombie, Kerrie" w:date="2021-01-25T10:17:00Z"/>
                <w:rFonts w:cstheme="minorHAnsi"/>
                <w:szCs w:val="20"/>
              </w:rPr>
            </w:pPr>
          </w:p>
        </w:tc>
      </w:tr>
      <w:tr w:rsidR="000A604D" w:rsidRPr="005300C7" w14:paraId="008D0DC6" w14:textId="77777777" w:rsidTr="002B5A22">
        <w:trPr>
          <w:trHeight w:val="60"/>
          <w:ins w:id="3922" w:author="Abercrombie, Kerrie" w:date="2021-01-25T10:17:00Z"/>
        </w:trPr>
        <w:tc>
          <w:tcPr>
            <w:tcW w:w="846" w:type="dxa"/>
            <w:vMerge w:val="restart"/>
            <w:shd w:val="clear" w:color="auto" w:fill="auto"/>
          </w:tcPr>
          <w:p w14:paraId="24B2942B" w14:textId="77777777" w:rsidR="000A604D" w:rsidRDefault="000A604D" w:rsidP="000A604D">
            <w:pPr>
              <w:pStyle w:val="Tabletext"/>
              <w:spacing w:before="0" w:after="0"/>
              <w:rPr>
                <w:ins w:id="3923" w:author="Abercrombie, Kerrie" w:date="2021-01-25T10:17:00Z"/>
                <w:rFonts w:cstheme="minorHAnsi"/>
                <w:b/>
                <w:szCs w:val="20"/>
              </w:rPr>
            </w:pPr>
          </w:p>
        </w:tc>
        <w:tc>
          <w:tcPr>
            <w:tcW w:w="4607" w:type="dxa"/>
            <w:vMerge w:val="restart"/>
            <w:shd w:val="clear" w:color="auto" w:fill="auto"/>
          </w:tcPr>
          <w:p w14:paraId="71EB0C29" w14:textId="67B23614" w:rsidR="000A604D" w:rsidRPr="005300C7" w:rsidRDefault="000A604D" w:rsidP="000A604D">
            <w:pPr>
              <w:pStyle w:val="Tabletext"/>
              <w:spacing w:before="0" w:after="0"/>
              <w:ind w:left="0" w:right="0"/>
              <w:rPr>
                <w:ins w:id="3924" w:author="Abercrombie, Kerrie" w:date="2021-01-25T10:17:00Z"/>
                <w:rFonts w:cstheme="minorHAnsi"/>
                <w:szCs w:val="20"/>
              </w:rPr>
            </w:pPr>
            <w:ins w:id="3925" w:author="Abercrombie, Kerrie" w:date="2021-01-25T10:17:00Z">
              <w:r w:rsidRPr="009F7283">
                <w:rPr>
                  <w:rFonts w:cstheme="minorHAnsi"/>
                  <w:i/>
                  <w:szCs w:val="20"/>
                </w:rPr>
                <w:t xml:space="preserve">Describe the effect of </w:t>
              </w:r>
            </w:ins>
            <w:ins w:id="3926" w:author="Abercrombie, Kerrie" w:date="2021-01-25T10:18:00Z">
              <w:r>
                <w:rPr>
                  <w:rFonts w:cstheme="minorHAnsi"/>
                  <w:i/>
                  <w:szCs w:val="20"/>
                </w:rPr>
                <w:t>external forces on vessels.</w:t>
              </w:r>
            </w:ins>
          </w:p>
        </w:tc>
        <w:tc>
          <w:tcPr>
            <w:tcW w:w="921" w:type="dxa"/>
          </w:tcPr>
          <w:p w14:paraId="613E793A" w14:textId="1C1609BD" w:rsidR="000A604D" w:rsidRPr="005300C7" w:rsidRDefault="000A604D" w:rsidP="000A604D">
            <w:pPr>
              <w:pStyle w:val="Tabletext"/>
              <w:spacing w:before="0" w:after="0"/>
              <w:ind w:left="0"/>
              <w:rPr>
                <w:ins w:id="3927" w:author="Abercrombie, Kerrie" w:date="2021-01-25T10:17:00Z"/>
                <w:rFonts w:cstheme="minorHAnsi"/>
                <w:szCs w:val="20"/>
              </w:rPr>
            </w:pPr>
            <w:ins w:id="3928" w:author="Abercrombie, Kerrie" w:date="2021-01-25T10:19:00Z">
              <w:r>
                <w:rPr>
                  <w:rFonts w:cstheme="minorHAnsi"/>
                  <w:szCs w:val="20"/>
                </w:rPr>
                <w:t>4.11.1</w:t>
              </w:r>
            </w:ins>
          </w:p>
        </w:tc>
        <w:tc>
          <w:tcPr>
            <w:tcW w:w="4607" w:type="dxa"/>
            <w:shd w:val="clear" w:color="auto" w:fill="auto"/>
          </w:tcPr>
          <w:p w14:paraId="34BD9B7C" w14:textId="5347D47E" w:rsidR="000A604D" w:rsidRPr="005300C7" w:rsidRDefault="000A604D" w:rsidP="000A604D">
            <w:pPr>
              <w:pStyle w:val="Tabletext"/>
              <w:tabs>
                <w:tab w:val="left" w:pos="1073"/>
              </w:tabs>
              <w:spacing w:before="0" w:after="0"/>
              <w:ind w:left="0"/>
              <w:rPr>
                <w:ins w:id="3929" w:author="Abercrombie, Kerrie" w:date="2021-01-25T10:17:00Z"/>
                <w:rFonts w:cstheme="minorHAnsi"/>
                <w:szCs w:val="20"/>
              </w:rPr>
            </w:pPr>
            <w:ins w:id="3930" w:author="Abercrombie, Kerrie" w:date="2021-01-25T10:19:00Z">
              <w:r w:rsidRPr="009F7283">
                <w:rPr>
                  <w:rFonts w:cstheme="minorHAnsi"/>
                  <w:szCs w:val="20"/>
                </w:rPr>
                <w:t>Effects of wind on safety of waterway and ship manoeuvrability</w:t>
              </w:r>
            </w:ins>
          </w:p>
        </w:tc>
        <w:tc>
          <w:tcPr>
            <w:tcW w:w="683" w:type="dxa"/>
            <w:shd w:val="clear" w:color="auto" w:fill="auto"/>
          </w:tcPr>
          <w:p w14:paraId="6902AFB9" w14:textId="77777777" w:rsidR="000A604D" w:rsidRPr="005300C7" w:rsidRDefault="000A604D" w:rsidP="000A604D">
            <w:pPr>
              <w:pStyle w:val="Tabletext"/>
              <w:spacing w:before="0" w:after="0"/>
              <w:rPr>
                <w:ins w:id="3931" w:author="Abercrombie, Kerrie" w:date="2021-01-25T10:17:00Z"/>
                <w:rFonts w:cstheme="minorHAnsi"/>
                <w:b/>
                <w:szCs w:val="20"/>
              </w:rPr>
            </w:pPr>
          </w:p>
        </w:tc>
        <w:tc>
          <w:tcPr>
            <w:tcW w:w="3003" w:type="dxa"/>
            <w:shd w:val="clear" w:color="auto" w:fill="auto"/>
          </w:tcPr>
          <w:p w14:paraId="271C3795" w14:textId="77777777" w:rsidR="000A604D" w:rsidRPr="005300C7" w:rsidRDefault="000A604D" w:rsidP="000A604D">
            <w:pPr>
              <w:pStyle w:val="Tabletext"/>
              <w:spacing w:before="0" w:after="0"/>
              <w:rPr>
                <w:ins w:id="3932" w:author="Abercrombie, Kerrie" w:date="2021-01-25T10:17:00Z"/>
                <w:rFonts w:cstheme="minorHAnsi"/>
                <w:szCs w:val="20"/>
              </w:rPr>
            </w:pPr>
          </w:p>
        </w:tc>
      </w:tr>
      <w:tr w:rsidR="000A604D" w:rsidRPr="005300C7" w14:paraId="139DA196" w14:textId="77777777" w:rsidTr="002B5A22">
        <w:trPr>
          <w:trHeight w:val="60"/>
          <w:ins w:id="3933" w:author="Abercrombie, Kerrie" w:date="2021-01-25T10:19:00Z"/>
        </w:trPr>
        <w:tc>
          <w:tcPr>
            <w:tcW w:w="846" w:type="dxa"/>
            <w:vMerge/>
            <w:shd w:val="clear" w:color="auto" w:fill="auto"/>
          </w:tcPr>
          <w:p w14:paraId="3FDBDF4B" w14:textId="77777777" w:rsidR="000A604D" w:rsidRDefault="000A604D" w:rsidP="000A604D">
            <w:pPr>
              <w:pStyle w:val="Tabletext"/>
              <w:spacing w:before="0" w:after="0"/>
              <w:rPr>
                <w:ins w:id="3934" w:author="Abercrombie, Kerrie" w:date="2021-01-25T10:19:00Z"/>
                <w:rFonts w:cstheme="minorHAnsi"/>
                <w:b/>
                <w:szCs w:val="20"/>
              </w:rPr>
            </w:pPr>
          </w:p>
        </w:tc>
        <w:tc>
          <w:tcPr>
            <w:tcW w:w="4607" w:type="dxa"/>
            <w:vMerge/>
            <w:shd w:val="clear" w:color="auto" w:fill="auto"/>
          </w:tcPr>
          <w:p w14:paraId="7112294B" w14:textId="77777777" w:rsidR="000A604D" w:rsidRPr="009F7283" w:rsidRDefault="000A604D" w:rsidP="000A604D">
            <w:pPr>
              <w:pStyle w:val="Tabletext"/>
              <w:spacing w:before="0" w:after="0"/>
              <w:ind w:left="0" w:right="0"/>
              <w:rPr>
                <w:ins w:id="3935" w:author="Abercrombie, Kerrie" w:date="2021-01-25T10:19:00Z"/>
                <w:rFonts w:cstheme="minorHAnsi"/>
                <w:i/>
                <w:szCs w:val="20"/>
              </w:rPr>
            </w:pPr>
          </w:p>
        </w:tc>
        <w:tc>
          <w:tcPr>
            <w:tcW w:w="921" w:type="dxa"/>
          </w:tcPr>
          <w:p w14:paraId="60C71569" w14:textId="300AB433" w:rsidR="000A604D" w:rsidRDefault="000A604D" w:rsidP="000A604D">
            <w:pPr>
              <w:pStyle w:val="Tabletext"/>
              <w:spacing w:before="0" w:after="0"/>
              <w:ind w:left="0"/>
              <w:rPr>
                <w:ins w:id="3936" w:author="Abercrombie, Kerrie" w:date="2021-01-25T10:19:00Z"/>
                <w:rFonts w:cstheme="minorHAnsi"/>
                <w:szCs w:val="20"/>
              </w:rPr>
            </w:pPr>
            <w:ins w:id="3937" w:author="Abercrombie, Kerrie" w:date="2021-01-25T10:19:00Z">
              <w:r>
                <w:rPr>
                  <w:rFonts w:cstheme="minorHAnsi"/>
                  <w:szCs w:val="20"/>
                </w:rPr>
                <w:t>4.11.2</w:t>
              </w:r>
            </w:ins>
          </w:p>
        </w:tc>
        <w:tc>
          <w:tcPr>
            <w:tcW w:w="4607" w:type="dxa"/>
            <w:shd w:val="clear" w:color="auto" w:fill="auto"/>
          </w:tcPr>
          <w:p w14:paraId="508D3E07" w14:textId="3B72CB1D" w:rsidR="000A604D" w:rsidRPr="009F7283" w:rsidRDefault="000A604D" w:rsidP="000A604D">
            <w:pPr>
              <w:pStyle w:val="Tabletext"/>
              <w:tabs>
                <w:tab w:val="left" w:pos="1073"/>
              </w:tabs>
              <w:spacing w:before="0" w:after="0"/>
              <w:ind w:left="0"/>
              <w:rPr>
                <w:ins w:id="3938" w:author="Abercrombie, Kerrie" w:date="2021-01-25T10:19:00Z"/>
                <w:rFonts w:cstheme="minorHAnsi"/>
                <w:szCs w:val="20"/>
              </w:rPr>
            </w:pPr>
            <w:ins w:id="3939" w:author="Abercrombie, Kerrie" w:date="2021-01-25T10:20:00Z">
              <w:r w:rsidRPr="009F7283">
                <w:rPr>
                  <w:rFonts w:cstheme="minorHAnsi"/>
                  <w:szCs w:val="20"/>
                </w:rPr>
                <w:t>Effects of reduced visibility on safety of waterway</w:t>
              </w:r>
            </w:ins>
          </w:p>
        </w:tc>
        <w:tc>
          <w:tcPr>
            <w:tcW w:w="683" w:type="dxa"/>
            <w:shd w:val="clear" w:color="auto" w:fill="auto"/>
          </w:tcPr>
          <w:p w14:paraId="55916710" w14:textId="77777777" w:rsidR="000A604D" w:rsidRPr="005300C7" w:rsidRDefault="000A604D" w:rsidP="000A604D">
            <w:pPr>
              <w:pStyle w:val="Tabletext"/>
              <w:spacing w:before="0" w:after="0"/>
              <w:rPr>
                <w:ins w:id="3940" w:author="Abercrombie, Kerrie" w:date="2021-01-25T10:19:00Z"/>
                <w:rFonts w:cstheme="minorHAnsi"/>
                <w:b/>
                <w:szCs w:val="20"/>
              </w:rPr>
            </w:pPr>
          </w:p>
        </w:tc>
        <w:tc>
          <w:tcPr>
            <w:tcW w:w="3003" w:type="dxa"/>
            <w:shd w:val="clear" w:color="auto" w:fill="auto"/>
          </w:tcPr>
          <w:p w14:paraId="462BA675" w14:textId="77777777" w:rsidR="000A604D" w:rsidRPr="005300C7" w:rsidRDefault="000A604D" w:rsidP="000A604D">
            <w:pPr>
              <w:pStyle w:val="Tabletext"/>
              <w:spacing w:before="0" w:after="0"/>
              <w:rPr>
                <w:ins w:id="3941" w:author="Abercrombie, Kerrie" w:date="2021-01-25T10:19:00Z"/>
                <w:rFonts w:cstheme="minorHAnsi"/>
                <w:szCs w:val="20"/>
              </w:rPr>
            </w:pPr>
          </w:p>
        </w:tc>
      </w:tr>
      <w:tr w:rsidR="000A604D" w:rsidRPr="005300C7" w14:paraId="20F5A21E" w14:textId="77777777" w:rsidTr="002B5A22">
        <w:trPr>
          <w:trHeight w:val="60"/>
          <w:ins w:id="3942" w:author="Abercrombie, Kerrie" w:date="2021-01-25T10:19:00Z"/>
        </w:trPr>
        <w:tc>
          <w:tcPr>
            <w:tcW w:w="846" w:type="dxa"/>
            <w:vMerge/>
            <w:shd w:val="clear" w:color="auto" w:fill="auto"/>
          </w:tcPr>
          <w:p w14:paraId="4E77495F" w14:textId="77777777" w:rsidR="000A604D" w:rsidRDefault="000A604D" w:rsidP="000A604D">
            <w:pPr>
              <w:pStyle w:val="Tabletext"/>
              <w:spacing w:before="0" w:after="0"/>
              <w:rPr>
                <w:ins w:id="3943" w:author="Abercrombie, Kerrie" w:date="2021-01-25T10:19:00Z"/>
                <w:rFonts w:cstheme="minorHAnsi"/>
                <w:b/>
                <w:szCs w:val="20"/>
              </w:rPr>
            </w:pPr>
          </w:p>
        </w:tc>
        <w:tc>
          <w:tcPr>
            <w:tcW w:w="4607" w:type="dxa"/>
            <w:vMerge/>
            <w:shd w:val="clear" w:color="auto" w:fill="auto"/>
          </w:tcPr>
          <w:p w14:paraId="51469EB9" w14:textId="77777777" w:rsidR="000A604D" w:rsidRPr="009F7283" w:rsidRDefault="000A604D" w:rsidP="000A604D">
            <w:pPr>
              <w:pStyle w:val="Tabletext"/>
              <w:spacing w:before="0" w:after="0"/>
              <w:ind w:left="0" w:right="0"/>
              <w:rPr>
                <w:ins w:id="3944" w:author="Abercrombie, Kerrie" w:date="2021-01-25T10:19:00Z"/>
                <w:rFonts w:cstheme="minorHAnsi"/>
                <w:i/>
                <w:szCs w:val="20"/>
              </w:rPr>
            </w:pPr>
          </w:p>
        </w:tc>
        <w:tc>
          <w:tcPr>
            <w:tcW w:w="921" w:type="dxa"/>
          </w:tcPr>
          <w:p w14:paraId="1D43F78D" w14:textId="20E9B053" w:rsidR="000A604D" w:rsidRDefault="000A604D" w:rsidP="000A604D">
            <w:pPr>
              <w:pStyle w:val="Tabletext"/>
              <w:spacing w:before="0" w:after="0"/>
              <w:ind w:left="0"/>
              <w:rPr>
                <w:ins w:id="3945" w:author="Abercrombie, Kerrie" w:date="2021-01-25T10:19:00Z"/>
                <w:rFonts w:cstheme="minorHAnsi"/>
                <w:szCs w:val="20"/>
              </w:rPr>
            </w:pPr>
            <w:ins w:id="3946" w:author="Abercrombie, Kerrie" w:date="2021-01-25T10:19:00Z">
              <w:r>
                <w:rPr>
                  <w:rFonts w:cstheme="minorHAnsi"/>
                  <w:szCs w:val="20"/>
                </w:rPr>
                <w:t>4.11.3</w:t>
              </w:r>
            </w:ins>
          </w:p>
        </w:tc>
        <w:tc>
          <w:tcPr>
            <w:tcW w:w="4607" w:type="dxa"/>
            <w:shd w:val="clear" w:color="auto" w:fill="auto"/>
          </w:tcPr>
          <w:p w14:paraId="537C959E" w14:textId="488CBC8D" w:rsidR="000A604D" w:rsidRPr="009F7283" w:rsidRDefault="000A604D" w:rsidP="000A604D">
            <w:pPr>
              <w:pStyle w:val="Tabletext"/>
              <w:tabs>
                <w:tab w:val="left" w:pos="1073"/>
              </w:tabs>
              <w:spacing w:before="0" w:after="0"/>
              <w:ind w:left="0"/>
              <w:rPr>
                <w:ins w:id="3947" w:author="Abercrombie, Kerrie" w:date="2021-01-25T10:19:00Z"/>
                <w:rFonts w:cstheme="minorHAnsi"/>
                <w:szCs w:val="20"/>
              </w:rPr>
            </w:pPr>
            <w:ins w:id="3948" w:author="Abercrombie, Kerrie" w:date="2021-01-25T10:20:00Z">
              <w:r w:rsidRPr="009F7283">
                <w:rPr>
                  <w:rFonts w:cstheme="minorHAnsi"/>
                  <w:szCs w:val="20"/>
                </w:rPr>
                <w:t>Effects of high and low pressure systems on water height and depth</w:t>
              </w:r>
            </w:ins>
          </w:p>
        </w:tc>
        <w:tc>
          <w:tcPr>
            <w:tcW w:w="683" w:type="dxa"/>
            <w:shd w:val="clear" w:color="auto" w:fill="auto"/>
          </w:tcPr>
          <w:p w14:paraId="6D84AD7B" w14:textId="77777777" w:rsidR="000A604D" w:rsidRPr="005300C7" w:rsidRDefault="000A604D" w:rsidP="000A604D">
            <w:pPr>
              <w:pStyle w:val="Tabletext"/>
              <w:spacing w:before="0" w:after="0"/>
              <w:rPr>
                <w:ins w:id="3949" w:author="Abercrombie, Kerrie" w:date="2021-01-25T10:19:00Z"/>
                <w:rFonts w:cstheme="minorHAnsi"/>
                <w:b/>
                <w:szCs w:val="20"/>
              </w:rPr>
            </w:pPr>
          </w:p>
        </w:tc>
        <w:tc>
          <w:tcPr>
            <w:tcW w:w="3003" w:type="dxa"/>
            <w:shd w:val="clear" w:color="auto" w:fill="auto"/>
          </w:tcPr>
          <w:p w14:paraId="160034C8" w14:textId="77777777" w:rsidR="000A604D" w:rsidRPr="005300C7" w:rsidRDefault="000A604D" w:rsidP="000A604D">
            <w:pPr>
              <w:pStyle w:val="Tabletext"/>
              <w:spacing w:before="0" w:after="0"/>
              <w:rPr>
                <w:ins w:id="3950" w:author="Abercrombie, Kerrie" w:date="2021-01-25T10:19:00Z"/>
                <w:rFonts w:cstheme="minorHAnsi"/>
                <w:szCs w:val="20"/>
              </w:rPr>
            </w:pPr>
          </w:p>
        </w:tc>
      </w:tr>
    </w:tbl>
    <w:p w14:paraId="6F96C0CA" w14:textId="77777777" w:rsidR="001348C7" w:rsidRDefault="001348C7" w:rsidP="001348C7">
      <w:pPr>
        <w:pStyle w:val="BodyText"/>
        <w:rPr>
          <w:ins w:id="3951" w:author="Abercrombie, Kerrie" w:date="2021-01-21T13:15:00Z"/>
        </w:rPr>
      </w:pPr>
    </w:p>
    <w:p w14:paraId="5A9A8572" w14:textId="77777777" w:rsidR="00C352C2" w:rsidRDefault="00C352C2" w:rsidP="00C352C2">
      <w:pPr>
        <w:pStyle w:val="Heading1"/>
        <w:rPr>
          <w:ins w:id="3952" w:author="Abercrombie, Kerrie" w:date="2021-01-21T13:25:00Z"/>
        </w:rPr>
      </w:pPr>
      <w:bookmarkStart w:id="3953" w:name="_Toc62642290"/>
      <w:ins w:id="3954" w:author="Abercrombie, Kerrie" w:date="2021-01-21T13:25:00Z">
        <w:r>
          <w:t>REFERENCES REVELANT TO THIS MODULE</w:t>
        </w:r>
        <w:bookmarkEnd w:id="3953"/>
      </w:ins>
    </w:p>
    <w:p w14:paraId="74FE4B27" w14:textId="77777777" w:rsidR="00C352C2" w:rsidRDefault="00C352C2" w:rsidP="00C352C2">
      <w:pPr>
        <w:pStyle w:val="Heading1separatationline"/>
        <w:rPr>
          <w:ins w:id="3955" w:author="Abercrombie, Kerrie" w:date="2021-01-21T13:25:00Z"/>
        </w:rPr>
      </w:pPr>
    </w:p>
    <w:p w14:paraId="5A960C81" w14:textId="77777777" w:rsidR="00C352C2" w:rsidRDefault="00C352C2" w:rsidP="00C352C2">
      <w:pPr>
        <w:pStyle w:val="BodyText"/>
        <w:rPr>
          <w:ins w:id="3956" w:author="Abercrombie, Kerrie" w:date="2021-01-21T13:25:00Z"/>
        </w:rPr>
      </w:pPr>
      <w:ins w:id="3957" w:author="Abercrombie, Kerrie" w:date="2021-01-21T13:25:00Z">
        <w:r>
          <w:t>The following reference materials are relevant in the planning of this module:</w:t>
        </w:r>
      </w:ins>
    </w:p>
    <w:p w14:paraId="0158B8F1" w14:textId="77777777" w:rsidR="0067109F" w:rsidRDefault="0067109F" w:rsidP="0067109F">
      <w:pPr>
        <w:pStyle w:val="Bullet1"/>
        <w:rPr>
          <w:ins w:id="3958" w:author="Abercrombie, Kerrie" w:date="2021-01-22T13:42:00Z"/>
        </w:rPr>
      </w:pPr>
      <w:ins w:id="3959" w:author="Abercrombie, Kerrie" w:date="2021-01-22T13:42:00Z">
        <w:r>
          <w:t xml:space="preserve">R7 - </w:t>
        </w:r>
        <w:proofErr w:type="spellStart"/>
        <w:r>
          <w:t>Colregs</w:t>
        </w:r>
        <w:proofErr w:type="spellEnd"/>
      </w:ins>
    </w:p>
    <w:p w14:paraId="43BBA85A" w14:textId="77777777" w:rsidR="0067109F" w:rsidRDefault="0067109F" w:rsidP="0067109F">
      <w:pPr>
        <w:pStyle w:val="Bullet1"/>
        <w:rPr>
          <w:ins w:id="3960" w:author="Abercrombie, Kerrie" w:date="2021-01-22T13:42:00Z"/>
        </w:rPr>
      </w:pPr>
      <w:ins w:id="3961" w:author="Abercrombie, Kerrie" w:date="2021-01-22T13:42:00Z">
        <w:r>
          <w:t>R42</w:t>
        </w:r>
      </w:ins>
    </w:p>
    <w:p w14:paraId="11366462" w14:textId="77777777" w:rsidR="0067109F" w:rsidRDefault="0067109F" w:rsidP="0067109F">
      <w:pPr>
        <w:pStyle w:val="Bullet1"/>
        <w:rPr>
          <w:ins w:id="3962" w:author="Abercrombie, Kerrie" w:date="2021-01-22T13:42:00Z"/>
        </w:rPr>
      </w:pPr>
      <w:ins w:id="3963" w:author="Abercrombie, Kerrie" w:date="2021-01-22T13:42:00Z">
        <w:r>
          <w:t>R43</w:t>
        </w:r>
      </w:ins>
    </w:p>
    <w:p w14:paraId="496A9C16" w14:textId="77777777" w:rsidR="00C352C2" w:rsidRDefault="00C352C2" w:rsidP="00C352C2">
      <w:pPr>
        <w:pStyle w:val="Bullet1"/>
        <w:rPr>
          <w:ins w:id="3964" w:author="Abercrombie, Kerrie" w:date="2021-01-21T13:25:00Z"/>
        </w:rPr>
      </w:pPr>
    </w:p>
    <w:p w14:paraId="056EF93A" w14:textId="77777777" w:rsidR="001348C7" w:rsidRDefault="001348C7" w:rsidP="001348C7">
      <w:pPr>
        <w:pStyle w:val="BodyText"/>
        <w:rPr>
          <w:ins w:id="3965" w:author="Abercrombie, Kerrie" w:date="2021-01-21T13:15:00Z"/>
        </w:rPr>
      </w:pPr>
    </w:p>
    <w:p w14:paraId="0D5BD2A8" w14:textId="77777777" w:rsidR="001348C7" w:rsidRDefault="001348C7" w:rsidP="001348C7">
      <w:pPr>
        <w:pStyle w:val="Heading1"/>
        <w:rPr>
          <w:ins w:id="3966" w:author="Abercrombie, Kerrie" w:date="2021-01-21T13:15:00Z"/>
        </w:rPr>
      </w:pPr>
      <w:bookmarkStart w:id="3967" w:name="_Toc40341981"/>
      <w:bookmarkStart w:id="3968" w:name="_Toc62642291"/>
      <w:ins w:id="3969" w:author="Abercrombie, Kerrie" w:date="2021-01-21T13:15:00Z">
        <w:r>
          <w:lastRenderedPageBreak/>
          <w:t>VTS OPERATOR COMPETENCE CHART</w:t>
        </w:r>
        <w:bookmarkEnd w:id="3967"/>
        <w:bookmarkEnd w:id="3968"/>
      </w:ins>
    </w:p>
    <w:p w14:paraId="16AD2D6F" w14:textId="77777777" w:rsidR="001348C7" w:rsidRPr="00625BCF" w:rsidRDefault="001348C7" w:rsidP="001348C7">
      <w:pPr>
        <w:pStyle w:val="Heading1separatationline"/>
        <w:rPr>
          <w:ins w:id="3970" w:author="Abercrombie, Kerrie" w:date="2021-01-21T13:15:00Z"/>
        </w:rPr>
      </w:pPr>
    </w:p>
    <w:tbl>
      <w:tblPr>
        <w:tblStyle w:val="TableGrid"/>
        <w:tblW w:w="0" w:type="auto"/>
        <w:tblLook w:val="04A0" w:firstRow="1" w:lastRow="0" w:firstColumn="1" w:lastColumn="0" w:noHBand="0" w:noVBand="1"/>
      </w:tblPr>
      <w:tblGrid>
        <w:gridCol w:w="3640"/>
        <w:gridCol w:w="3640"/>
        <w:gridCol w:w="3640"/>
        <w:gridCol w:w="3640"/>
      </w:tblGrid>
      <w:tr w:rsidR="001348C7" w14:paraId="74D3F8B4" w14:textId="77777777" w:rsidTr="001348C7">
        <w:trPr>
          <w:ins w:id="3971" w:author="Abercrombie, Kerrie" w:date="2021-01-21T13:15:00Z"/>
        </w:trPr>
        <w:tc>
          <w:tcPr>
            <w:tcW w:w="3640" w:type="dxa"/>
          </w:tcPr>
          <w:p w14:paraId="0CB4A9DC" w14:textId="77777777" w:rsidR="001348C7" w:rsidRDefault="001348C7" w:rsidP="001348C7">
            <w:pPr>
              <w:pStyle w:val="Tableheading"/>
              <w:rPr>
                <w:ins w:id="3972" w:author="Abercrombie, Kerrie" w:date="2021-01-21T13:15:00Z"/>
              </w:rPr>
            </w:pPr>
            <w:ins w:id="3973" w:author="Abercrombie, Kerrie" w:date="2021-01-21T13:15:00Z">
              <w:r>
                <w:t>Competence Area</w:t>
              </w:r>
            </w:ins>
          </w:p>
        </w:tc>
        <w:tc>
          <w:tcPr>
            <w:tcW w:w="3640" w:type="dxa"/>
          </w:tcPr>
          <w:p w14:paraId="09E508AF" w14:textId="77777777" w:rsidR="001348C7" w:rsidRDefault="001348C7" w:rsidP="001348C7">
            <w:pPr>
              <w:pStyle w:val="Tableheading"/>
              <w:rPr>
                <w:ins w:id="3974" w:author="Abercrombie, Kerrie" w:date="2021-01-21T13:15:00Z"/>
              </w:rPr>
            </w:pPr>
            <w:ins w:id="3975" w:author="Abercrombie, Kerrie" w:date="2021-01-21T13:15:00Z">
              <w:r>
                <w:t>Knowledge, understanding and proficiency</w:t>
              </w:r>
            </w:ins>
          </w:p>
        </w:tc>
        <w:tc>
          <w:tcPr>
            <w:tcW w:w="3640" w:type="dxa"/>
          </w:tcPr>
          <w:p w14:paraId="328AD80C" w14:textId="77777777" w:rsidR="001348C7" w:rsidRDefault="001348C7" w:rsidP="001348C7">
            <w:pPr>
              <w:pStyle w:val="Tableheading"/>
              <w:rPr>
                <w:ins w:id="3976" w:author="Abercrombie, Kerrie" w:date="2021-01-21T13:15:00Z"/>
              </w:rPr>
            </w:pPr>
            <w:ins w:id="3977" w:author="Abercrombie, Kerrie" w:date="2021-01-21T13:15:00Z">
              <w:r>
                <w:t>Methods for demonstrating Competence</w:t>
              </w:r>
            </w:ins>
          </w:p>
        </w:tc>
        <w:tc>
          <w:tcPr>
            <w:tcW w:w="3640" w:type="dxa"/>
          </w:tcPr>
          <w:p w14:paraId="138F2039" w14:textId="77777777" w:rsidR="001348C7" w:rsidRDefault="001348C7" w:rsidP="001348C7">
            <w:pPr>
              <w:pStyle w:val="Tableheading"/>
              <w:rPr>
                <w:ins w:id="3978" w:author="Abercrombie, Kerrie" w:date="2021-01-21T13:15:00Z"/>
              </w:rPr>
            </w:pPr>
            <w:ins w:id="3979" w:author="Abercrombie, Kerrie" w:date="2021-01-21T13:15:00Z">
              <w:r>
                <w:t>Criteria for evaluating competence</w:t>
              </w:r>
            </w:ins>
          </w:p>
        </w:tc>
      </w:tr>
      <w:tr w:rsidR="001348C7" w14:paraId="307827B2" w14:textId="77777777" w:rsidTr="001348C7">
        <w:trPr>
          <w:ins w:id="3980" w:author="Abercrombie, Kerrie" w:date="2021-01-21T13:15:00Z"/>
        </w:trPr>
        <w:tc>
          <w:tcPr>
            <w:tcW w:w="3640" w:type="dxa"/>
          </w:tcPr>
          <w:p w14:paraId="02F914F8" w14:textId="77777777" w:rsidR="001348C7" w:rsidRDefault="001348C7" w:rsidP="001348C7">
            <w:pPr>
              <w:pStyle w:val="Tabletext"/>
              <w:rPr>
                <w:ins w:id="3981" w:author="Abercrombie, Kerrie" w:date="2021-01-21T13:15:00Z"/>
              </w:rPr>
            </w:pPr>
          </w:p>
        </w:tc>
        <w:tc>
          <w:tcPr>
            <w:tcW w:w="3640" w:type="dxa"/>
          </w:tcPr>
          <w:p w14:paraId="28A62013" w14:textId="77777777" w:rsidR="001348C7" w:rsidRDefault="001348C7" w:rsidP="001348C7">
            <w:pPr>
              <w:pStyle w:val="Tabletext"/>
              <w:rPr>
                <w:ins w:id="3982" w:author="Abercrombie, Kerrie" w:date="2021-01-21T13:15:00Z"/>
              </w:rPr>
            </w:pPr>
          </w:p>
        </w:tc>
        <w:tc>
          <w:tcPr>
            <w:tcW w:w="3640" w:type="dxa"/>
          </w:tcPr>
          <w:p w14:paraId="0829324E" w14:textId="77777777" w:rsidR="001348C7" w:rsidRDefault="001348C7" w:rsidP="001348C7">
            <w:pPr>
              <w:pStyle w:val="Tabletext"/>
              <w:rPr>
                <w:ins w:id="3983" w:author="Abercrombie, Kerrie" w:date="2021-01-21T13:15:00Z"/>
              </w:rPr>
            </w:pPr>
          </w:p>
        </w:tc>
        <w:tc>
          <w:tcPr>
            <w:tcW w:w="3640" w:type="dxa"/>
          </w:tcPr>
          <w:p w14:paraId="2F7B83B3" w14:textId="77777777" w:rsidR="001348C7" w:rsidRDefault="001348C7" w:rsidP="001348C7">
            <w:pPr>
              <w:pStyle w:val="Tabletext"/>
              <w:rPr>
                <w:ins w:id="3984" w:author="Abercrombie, Kerrie" w:date="2021-01-21T13:15:00Z"/>
              </w:rPr>
            </w:pPr>
          </w:p>
        </w:tc>
      </w:tr>
      <w:tr w:rsidR="001348C7" w14:paraId="373B8CB5" w14:textId="77777777" w:rsidTr="001348C7">
        <w:trPr>
          <w:ins w:id="3985" w:author="Abercrombie, Kerrie" w:date="2021-01-21T13:15:00Z"/>
        </w:trPr>
        <w:tc>
          <w:tcPr>
            <w:tcW w:w="3640" w:type="dxa"/>
          </w:tcPr>
          <w:p w14:paraId="0C979DF3" w14:textId="77777777" w:rsidR="001348C7" w:rsidRDefault="001348C7" w:rsidP="001348C7">
            <w:pPr>
              <w:pStyle w:val="Tabletext"/>
              <w:rPr>
                <w:ins w:id="3986" w:author="Abercrombie, Kerrie" w:date="2021-01-21T13:15:00Z"/>
              </w:rPr>
            </w:pPr>
          </w:p>
        </w:tc>
        <w:tc>
          <w:tcPr>
            <w:tcW w:w="3640" w:type="dxa"/>
          </w:tcPr>
          <w:p w14:paraId="2F93354A" w14:textId="77777777" w:rsidR="001348C7" w:rsidRDefault="001348C7" w:rsidP="001348C7">
            <w:pPr>
              <w:pStyle w:val="Tabletext"/>
              <w:rPr>
                <w:ins w:id="3987" w:author="Abercrombie, Kerrie" w:date="2021-01-21T13:15:00Z"/>
              </w:rPr>
            </w:pPr>
          </w:p>
        </w:tc>
        <w:tc>
          <w:tcPr>
            <w:tcW w:w="3640" w:type="dxa"/>
          </w:tcPr>
          <w:p w14:paraId="3D7032B2" w14:textId="77777777" w:rsidR="001348C7" w:rsidRDefault="001348C7" w:rsidP="001348C7">
            <w:pPr>
              <w:pStyle w:val="Tabletext"/>
              <w:rPr>
                <w:ins w:id="3988" w:author="Abercrombie, Kerrie" w:date="2021-01-21T13:15:00Z"/>
              </w:rPr>
            </w:pPr>
          </w:p>
        </w:tc>
        <w:tc>
          <w:tcPr>
            <w:tcW w:w="3640" w:type="dxa"/>
          </w:tcPr>
          <w:p w14:paraId="1455B633" w14:textId="77777777" w:rsidR="001348C7" w:rsidRDefault="001348C7" w:rsidP="001348C7">
            <w:pPr>
              <w:pStyle w:val="Tabletext"/>
              <w:rPr>
                <w:ins w:id="3989" w:author="Abercrombie, Kerrie" w:date="2021-01-21T13:15:00Z"/>
              </w:rPr>
            </w:pPr>
          </w:p>
        </w:tc>
      </w:tr>
    </w:tbl>
    <w:p w14:paraId="0291CEDA" w14:textId="77777777" w:rsidR="001348C7" w:rsidRDefault="001348C7" w:rsidP="001348C7">
      <w:pPr>
        <w:pStyle w:val="BodyText"/>
        <w:rPr>
          <w:ins w:id="3990" w:author="Abercrombie, Kerrie" w:date="2021-01-21T13:15:00Z"/>
        </w:rPr>
      </w:pPr>
    </w:p>
    <w:p w14:paraId="2EB94588" w14:textId="77777777" w:rsidR="001348C7" w:rsidRDefault="001348C7" w:rsidP="001348C7">
      <w:pPr>
        <w:pStyle w:val="BodyText"/>
        <w:rPr>
          <w:ins w:id="3991" w:author="Abercrombie, Kerrie" w:date="2021-01-21T13:15:00Z"/>
        </w:rPr>
      </w:pPr>
    </w:p>
    <w:p w14:paraId="304610BE" w14:textId="6DFE68DB" w:rsidR="00947640" w:rsidRDefault="00947640" w:rsidP="00C47B4B">
      <w:pPr>
        <w:pStyle w:val="BodyText"/>
        <w:rPr>
          <w:ins w:id="3992" w:author="Abercrombie, Kerrie" w:date="2021-01-21T13:20:00Z"/>
        </w:rPr>
      </w:pPr>
    </w:p>
    <w:p w14:paraId="67027C5C" w14:textId="77777777" w:rsidR="00C352C2" w:rsidRDefault="00C352C2" w:rsidP="00C352C2">
      <w:pPr>
        <w:pStyle w:val="Module"/>
        <w:numPr>
          <w:ilvl w:val="0"/>
          <w:numId w:val="22"/>
        </w:numPr>
        <w:rPr>
          <w:ins w:id="3993" w:author="Abercrombie, Kerrie" w:date="2021-01-21T13:20:00Z"/>
        </w:rPr>
        <w:sectPr w:rsidR="00C352C2" w:rsidSect="002C764C">
          <w:pgSz w:w="16838" w:h="11906" w:orient="landscape" w:code="9"/>
          <w:pgMar w:top="907" w:right="1134" w:bottom="794" w:left="1134" w:header="851" w:footer="851" w:gutter="0"/>
          <w:cols w:space="708"/>
          <w:docGrid w:linePitch="360"/>
        </w:sectPr>
      </w:pPr>
    </w:p>
    <w:p w14:paraId="47577D75" w14:textId="323BF859" w:rsidR="00C352C2" w:rsidRDefault="00C352C2" w:rsidP="00C352C2">
      <w:pPr>
        <w:pStyle w:val="Module"/>
        <w:rPr>
          <w:ins w:id="3994" w:author="Abercrombie, Kerrie" w:date="2021-01-21T13:20:00Z"/>
        </w:rPr>
      </w:pPr>
      <w:bookmarkStart w:id="3995" w:name="_Toc62642292"/>
      <w:ins w:id="3996" w:author="Abercrombie, Kerrie" w:date="2021-01-21T13:20:00Z">
        <w:r>
          <w:lastRenderedPageBreak/>
          <w:t xml:space="preserve">MODULE </w:t>
        </w:r>
      </w:ins>
      <w:ins w:id="3997" w:author="Abercrombie, Kerrie" w:date="2021-01-25T10:25:00Z">
        <w:r w:rsidR="00BF0549">
          <w:t>5</w:t>
        </w:r>
      </w:ins>
      <w:ins w:id="3998" w:author="Abercrombie, Kerrie" w:date="2021-01-21T13:20:00Z">
        <w:r>
          <w:t xml:space="preserve"> - </w:t>
        </w:r>
        <w:r w:rsidR="000B1C18">
          <w:t>VTS EQUIPMENT</w:t>
        </w:r>
        <w:bookmarkEnd w:id="3995"/>
      </w:ins>
    </w:p>
    <w:p w14:paraId="0274BA57" w14:textId="4C8DC5AE" w:rsidR="00C352C2" w:rsidRDefault="000B1C18" w:rsidP="008A2B31">
      <w:pPr>
        <w:pStyle w:val="Heading1"/>
        <w:numPr>
          <w:ilvl w:val="0"/>
          <w:numId w:val="64"/>
        </w:numPr>
        <w:rPr>
          <w:ins w:id="3999" w:author="Abercrombie, Kerrie" w:date="2021-01-21T13:20:00Z"/>
        </w:rPr>
      </w:pPr>
      <w:bookmarkStart w:id="4000" w:name="_Toc62642293"/>
      <w:ins w:id="4001" w:author="Abercrombie, Kerrie" w:date="2021-01-21T13:20:00Z">
        <w:r>
          <w:rPr>
            <w:caps w:val="0"/>
          </w:rPr>
          <w:t>SCOPE</w:t>
        </w:r>
        <w:bookmarkEnd w:id="4000"/>
      </w:ins>
    </w:p>
    <w:p w14:paraId="531D3DFF" w14:textId="77777777" w:rsidR="00C352C2" w:rsidRDefault="00C352C2" w:rsidP="00C352C2">
      <w:pPr>
        <w:pStyle w:val="Heading1separatationline"/>
        <w:rPr>
          <w:ins w:id="4002" w:author="Abercrombie, Kerrie" w:date="2021-01-21T13:20:00Z"/>
        </w:rPr>
      </w:pPr>
    </w:p>
    <w:p w14:paraId="23E047CB" w14:textId="208ECB5E" w:rsidR="00C352C2" w:rsidRDefault="00BF0549" w:rsidP="00C352C2">
      <w:pPr>
        <w:pStyle w:val="BodyText"/>
        <w:rPr>
          <w:ins w:id="4003" w:author="Abercrombie, Kerrie" w:date="2021-01-21T13:20:00Z"/>
        </w:rPr>
      </w:pPr>
      <w:ins w:id="4004" w:author="Abercrombie, Kerrie" w:date="2021-01-25T10:25:00Z">
        <w:r>
          <w:t xml:space="preserve">This module </w:t>
        </w:r>
      </w:ins>
      <w:ins w:id="4005" w:author="Abercrombie, Kerrie" w:date="2021-01-27T12:06:00Z">
        <w:r w:rsidR="00775F04">
          <w:t>describes</w:t>
        </w:r>
      </w:ins>
      <w:ins w:id="4006" w:author="Abercrombie, Kerrie" w:date="2021-01-25T10:25:00Z">
        <w:r>
          <w:t xml:space="preserve"> </w:t>
        </w:r>
      </w:ins>
      <w:ins w:id="4007" w:author="Abercrombie, Kerrie" w:date="2021-01-25T10:26:00Z">
        <w:r>
          <w:t>the</w:t>
        </w:r>
      </w:ins>
      <w:ins w:id="4008" w:author="Abercrombie, Kerrie" w:date="2021-01-25T10:25:00Z">
        <w:r>
          <w:t xml:space="preserve"> </w:t>
        </w:r>
      </w:ins>
      <w:ins w:id="4009" w:author="Abercrombie, Kerrie" w:date="2021-01-25T10:28:00Z">
        <w:r>
          <w:t>basic theory</w:t>
        </w:r>
      </w:ins>
      <w:ins w:id="4010" w:author="Abercrombie, Kerrie" w:date="2021-01-25T10:29:00Z">
        <w:r>
          <w:t xml:space="preserve"> and </w:t>
        </w:r>
      </w:ins>
      <w:ins w:id="4011" w:author="Abercrombie, Kerrie" w:date="2021-01-25T10:30:00Z">
        <w:r>
          <w:t>the</w:t>
        </w:r>
      </w:ins>
      <w:ins w:id="4012" w:author="Abercrombie, Kerrie" w:date="2021-01-25T10:29:00Z">
        <w:r>
          <w:t xml:space="preserve"> </w:t>
        </w:r>
      </w:ins>
      <w:ins w:id="4013" w:author="Abercrombie, Kerrie" w:date="2021-01-25T10:30:00Z">
        <w:r>
          <w:t>limitations</w:t>
        </w:r>
      </w:ins>
      <w:ins w:id="4014" w:author="Abercrombie, Kerrie" w:date="2021-01-25T10:28:00Z">
        <w:r>
          <w:t xml:space="preserve"> of </w:t>
        </w:r>
      </w:ins>
      <w:ins w:id="4015" w:author="Abercrombie, Kerrie" w:date="2021-01-25T10:26:00Z">
        <w:r>
          <w:t xml:space="preserve">key equipment </w:t>
        </w:r>
      </w:ins>
      <w:ins w:id="4016" w:author="Abercrombie, Kerrie" w:date="2021-01-25T10:31:00Z">
        <w:r w:rsidR="007E46AB">
          <w:t xml:space="preserve">currently </w:t>
        </w:r>
      </w:ins>
      <w:ins w:id="4017" w:author="Abercrombie, Kerrie" w:date="2021-01-25T10:26:00Z">
        <w:r>
          <w:t>used in VTS centres</w:t>
        </w:r>
      </w:ins>
      <w:ins w:id="4018" w:author="Abercrombie, Kerrie" w:date="2021-01-25T10:29:00Z">
        <w:r>
          <w:t xml:space="preserve">. </w:t>
        </w:r>
      </w:ins>
    </w:p>
    <w:p w14:paraId="02647E39" w14:textId="5E1D1C97" w:rsidR="00C352C2" w:rsidRDefault="000B1C18" w:rsidP="00C352C2">
      <w:pPr>
        <w:pStyle w:val="Heading1"/>
        <w:rPr>
          <w:ins w:id="4019" w:author="Abercrombie, Kerrie" w:date="2021-01-21T13:20:00Z"/>
        </w:rPr>
      </w:pPr>
      <w:bookmarkStart w:id="4020" w:name="_Toc62642294"/>
      <w:ins w:id="4021" w:author="Abercrombie, Kerrie" w:date="2021-01-21T13:20:00Z">
        <w:r>
          <w:rPr>
            <w:caps w:val="0"/>
          </w:rPr>
          <w:t>LEARNING OBJECTIVE</w:t>
        </w:r>
        <w:bookmarkEnd w:id="4020"/>
      </w:ins>
    </w:p>
    <w:p w14:paraId="644B0EE5" w14:textId="77777777" w:rsidR="00C352C2" w:rsidRDefault="00C352C2" w:rsidP="00C352C2">
      <w:pPr>
        <w:pStyle w:val="Heading1separatationline"/>
        <w:rPr>
          <w:ins w:id="4022" w:author="Abercrombie, Kerrie" w:date="2021-01-21T13:20:00Z"/>
        </w:rPr>
      </w:pPr>
    </w:p>
    <w:p w14:paraId="6A87468E" w14:textId="77777777" w:rsidR="00BF0549" w:rsidRDefault="00BF0549" w:rsidP="00BF0549">
      <w:pPr>
        <w:pStyle w:val="BodyText"/>
        <w:rPr>
          <w:ins w:id="4023" w:author="Abercrombie, Kerrie" w:date="2021-01-25T10:30:00Z"/>
        </w:rPr>
      </w:pPr>
      <w:ins w:id="4024" w:author="Abercrombie, Kerrie" w:date="2021-01-25T10:30:00Z">
        <w:r>
          <w:t>On the completion of the module the student will be able to demonstrate an understanding of, and knowledge in:</w:t>
        </w:r>
      </w:ins>
    </w:p>
    <w:p w14:paraId="2E875E42" w14:textId="2525397D" w:rsidR="00C352C2" w:rsidRDefault="007E46AB" w:rsidP="007E46AB">
      <w:pPr>
        <w:pStyle w:val="BodyText"/>
        <w:numPr>
          <w:ilvl w:val="0"/>
          <w:numId w:val="68"/>
        </w:numPr>
        <w:rPr>
          <w:ins w:id="4025" w:author="Abercrombie, Kerrie" w:date="2021-01-25T10:32:00Z"/>
        </w:rPr>
      </w:pPr>
      <w:ins w:id="4026" w:author="Abercrombie, Kerrie" w:date="2021-01-25T10:32:00Z">
        <w:r>
          <w:t>The key sensors and equipment used in VTS</w:t>
        </w:r>
      </w:ins>
    </w:p>
    <w:p w14:paraId="1861E0C6" w14:textId="486112FC" w:rsidR="007E46AB" w:rsidRDefault="007E46AB" w:rsidP="007E46AB">
      <w:pPr>
        <w:pStyle w:val="BodyText"/>
        <w:numPr>
          <w:ilvl w:val="0"/>
          <w:numId w:val="68"/>
        </w:numPr>
        <w:rPr>
          <w:ins w:id="4027" w:author="Abercrombie, Kerrie" w:date="2021-01-25T10:28:00Z"/>
        </w:rPr>
      </w:pPr>
      <w:ins w:id="4028" w:author="Abercrombie, Kerrie" w:date="2021-01-25T10:32:00Z">
        <w:r>
          <w:t xml:space="preserve">Understand the limitations </w:t>
        </w:r>
      </w:ins>
      <w:ins w:id="4029" w:author="Abercrombie, Kerrie" w:date="2021-01-25T10:33:00Z">
        <w:r>
          <w:t xml:space="preserve">that may affect the performance </w:t>
        </w:r>
      </w:ins>
      <w:ins w:id="4030" w:author="Abercrombie, Kerrie" w:date="2021-01-25T10:32:00Z">
        <w:r>
          <w:t>of equipment</w:t>
        </w:r>
      </w:ins>
    </w:p>
    <w:p w14:paraId="03F5BDBE" w14:textId="176B807B" w:rsidR="00BF0549" w:rsidRPr="00BF3E47" w:rsidRDefault="007E46AB" w:rsidP="00C352C2">
      <w:pPr>
        <w:pStyle w:val="BodyText"/>
        <w:rPr>
          <w:ins w:id="4031" w:author="Abercrombie, Kerrie" w:date="2021-01-21T13:20:00Z"/>
        </w:rPr>
      </w:pPr>
      <w:ins w:id="4032" w:author="Abercrombie, Kerrie" w:date="2021-01-25T10:33:00Z">
        <w:r>
          <w:t xml:space="preserve">Note – Detailed operation of equipment </w:t>
        </w:r>
      </w:ins>
      <w:ins w:id="4033" w:author="Abercrombie, Kerrie" w:date="2021-01-25T10:34:00Z">
        <w:r>
          <w:t xml:space="preserve">at a VTS centre </w:t>
        </w:r>
      </w:ins>
      <w:ins w:id="4034" w:author="Abercrombie, Kerrie" w:date="2021-01-25T10:33:00Z">
        <w:r>
          <w:t xml:space="preserve">will be </w:t>
        </w:r>
      </w:ins>
      <w:ins w:id="4035" w:author="Abercrombie, Kerrie" w:date="2021-02-02T07:28:00Z">
        <w:r w:rsidR="00293D49">
          <w:t xml:space="preserve">delivered by VTS Authorities </w:t>
        </w:r>
      </w:ins>
      <w:ins w:id="4036" w:author="Abercrombie, Kerrie" w:date="2021-01-25T10:34:00Z">
        <w:r>
          <w:t>during the V103/1 OJT model course</w:t>
        </w:r>
      </w:ins>
      <w:ins w:id="4037" w:author="Abercrombie, Kerrie" w:date="2021-02-02T07:28:00Z">
        <w:r w:rsidR="00293D49">
          <w:t xml:space="preserve">. </w:t>
        </w:r>
      </w:ins>
      <w:ins w:id="4038" w:author="Abercrombie, Kerrie" w:date="2021-01-25T10:34:00Z">
        <w:r w:rsidRPr="007E46AB">
          <w:t xml:space="preserve"> </w:t>
        </w:r>
      </w:ins>
    </w:p>
    <w:p w14:paraId="54A79776" w14:textId="442F1BE1" w:rsidR="007E46AB" w:rsidRDefault="000B1C18" w:rsidP="007E46AB">
      <w:pPr>
        <w:pStyle w:val="Heading1"/>
        <w:rPr>
          <w:ins w:id="4039" w:author="Abercrombie, Kerrie" w:date="2021-01-25T10:38:00Z"/>
        </w:rPr>
      </w:pPr>
      <w:bookmarkStart w:id="4040" w:name="_Toc62642295"/>
      <w:ins w:id="4041" w:author="Abercrombie, Kerrie" w:date="2021-01-25T10:38:00Z">
        <w:r w:rsidRPr="00C27B77">
          <w:rPr>
            <w:caps w:val="0"/>
          </w:rPr>
          <w:t>RECOMMENDED TRAINING HOURS</w:t>
        </w:r>
        <w:bookmarkEnd w:id="4040"/>
      </w:ins>
    </w:p>
    <w:p w14:paraId="3C6A7730" w14:textId="77777777" w:rsidR="007E46AB" w:rsidRDefault="007E46AB" w:rsidP="007E46AB">
      <w:pPr>
        <w:pStyle w:val="Heading1separatationline"/>
        <w:rPr>
          <w:ins w:id="4042" w:author="Abercrombie, Kerrie" w:date="2021-01-25T10:38:00Z"/>
        </w:rPr>
      </w:pPr>
    </w:p>
    <w:p w14:paraId="5B6B46CD" w14:textId="77777777" w:rsidR="007E46AB" w:rsidRPr="00C27B77" w:rsidRDefault="007E46AB" w:rsidP="007E46AB">
      <w:pPr>
        <w:pStyle w:val="BodyText"/>
        <w:rPr>
          <w:ins w:id="4043" w:author="Abercrombie, Kerrie" w:date="2021-01-25T10:38:00Z"/>
        </w:rPr>
      </w:pPr>
      <w:ins w:id="4044" w:author="Abercrombie, Kerrie" w:date="2021-01-25T10:38:00Z">
        <w:r>
          <w:t xml:space="preserve">The number of recommended hours are </w:t>
        </w:r>
        <w:r w:rsidRPr="00945E59">
          <w:rPr>
            <w:highlight w:val="yellow"/>
          </w:rPr>
          <w:t>XXX</w:t>
        </w:r>
        <w:r>
          <w:t xml:space="preserve">.  </w:t>
        </w:r>
      </w:ins>
    </w:p>
    <w:p w14:paraId="3D88028F" w14:textId="31BF4CB1" w:rsidR="007E46AB" w:rsidRDefault="000B1C18" w:rsidP="007E46AB">
      <w:pPr>
        <w:pStyle w:val="Heading1"/>
        <w:rPr>
          <w:ins w:id="4045" w:author="Abercrombie, Kerrie" w:date="2021-01-25T10:38:00Z"/>
          <w:szCs w:val="20"/>
        </w:rPr>
      </w:pPr>
      <w:bookmarkStart w:id="4046" w:name="_Toc62642296"/>
      <w:ins w:id="4047" w:author="Abercrombie, Kerrie" w:date="2021-01-25T10:38:00Z">
        <w:r w:rsidRPr="002A0F96">
          <w:rPr>
            <w:caps w:val="0"/>
            <w:szCs w:val="20"/>
          </w:rPr>
          <w:t>RECOMMENDED TRAINING AIDS AND EXERCISES</w:t>
        </w:r>
        <w:bookmarkEnd w:id="4046"/>
      </w:ins>
    </w:p>
    <w:p w14:paraId="25D70ADB" w14:textId="77777777" w:rsidR="007E46AB" w:rsidRDefault="007E46AB" w:rsidP="007E46AB">
      <w:pPr>
        <w:pStyle w:val="Heading1separatationline"/>
        <w:rPr>
          <w:ins w:id="4048" w:author="Abercrombie, Kerrie" w:date="2021-01-25T10:38:00Z"/>
        </w:rPr>
      </w:pPr>
    </w:p>
    <w:p w14:paraId="45C84468" w14:textId="77777777" w:rsidR="007E46AB" w:rsidRDefault="007E46AB" w:rsidP="007E46AB">
      <w:pPr>
        <w:pStyle w:val="BodyText"/>
        <w:rPr>
          <w:ins w:id="4049" w:author="Abercrombie, Kerrie" w:date="2021-01-25T10:38:00Z"/>
        </w:rPr>
      </w:pPr>
      <w:ins w:id="4050" w:author="Abercrombie, Kerrie" w:date="2021-01-25T10:38:00Z">
        <w:r>
          <w:t>The teaching methods that should be used for the delivery of this module include:</w:t>
        </w:r>
      </w:ins>
    </w:p>
    <w:p w14:paraId="2EF5233F" w14:textId="77777777" w:rsidR="007E46AB" w:rsidRDefault="007E46AB" w:rsidP="007E46AB">
      <w:pPr>
        <w:pStyle w:val="Bullet1"/>
        <w:rPr>
          <w:ins w:id="4051" w:author="Abercrombie, Kerrie" w:date="2021-01-25T10:38:00Z"/>
        </w:rPr>
      </w:pPr>
      <w:ins w:id="4052" w:author="Abercrombie, Kerrie" w:date="2021-01-25T10:38:00Z">
        <w:r>
          <w:t>Classroom presentations and facilitated discussion</w:t>
        </w:r>
      </w:ins>
    </w:p>
    <w:p w14:paraId="0D55FD15" w14:textId="3CB09598" w:rsidR="007E46AB" w:rsidRDefault="007E46AB" w:rsidP="007E46AB">
      <w:pPr>
        <w:pStyle w:val="Bullet1"/>
        <w:rPr>
          <w:ins w:id="4053" w:author="Abercrombie, Kerrie" w:date="2021-01-25T10:38:00Z"/>
        </w:rPr>
      </w:pPr>
    </w:p>
    <w:p w14:paraId="36DAD643" w14:textId="2EC866EE" w:rsidR="007E46AB" w:rsidRDefault="000B1C18" w:rsidP="007E46AB">
      <w:pPr>
        <w:pStyle w:val="Heading1"/>
        <w:rPr>
          <w:ins w:id="4054" w:author="Abercrombie, Kerrie" w:date="2021-01-25T10:38:00Z"/>
        </w:rPr>
      </w:pPr>
      <w:bookmarkStart w:id="4055" w:name="_Toc62642297"/>
      <w:ins w:id="4056" w:author="Abercrombie, Kerrie" w:date="2021-01-25T10:38:00Z">
        <w:r>
          <w:rPr>
            <w:caps w:val="0"/>
          </w:rPr>
          <w:t>PRE-COURSE READING MATERIAL</w:t>
        </w:r>
        <w:bookmarkEnd w:id="4055"/>
        <w:r>
          <w:rPr>
            <w:caps w:val="0"/>
          </w:rPr>
          <w:t xml:space="preserve"> </w:t>
        </w:r>
      </w:ins>
    </w:p>
    <w:p w14:paraId="045A94B2" w14:textId="77777777" w:rsidR="007E46AB" w:rsidRPr="00AC0B20" w:rsidRDefault="007E46AB" w:rsidP="007E46AB">
      <w:pPr>
        <w:pStyle w:val="Heading1separatationline"/>
        <w:rPr>
          <w:ins w:id="4057" w:author="Abercrombie, Kerrie" w:date="2021-01-25T10:38:00Z"/>
        </w:rPr>
      </w:pPr>
    </w:p>
    <w:p w14:paraId="220727AA" w14:textId="77777777" w:rsidR="007E46AB" w:rsidRDefault="007E46AB" w:rsidP="007E46AB">
      <w:pPr>
        <w:pStyle w:val="BodyText"/>
        <w:rPr>
          <w:ins w:id="4058" w:author="Abercrombie, Kerrie" w:date="2021-01-25T10:38:00Z"/>
        </w:rPr>
      </w:pPr>
      <w:ins w:id="4059" w:author="Abercrombie, Kerrie" w:date="2021-01-25T10:38:00Z">
        <w:r>
          <w:t>Prior to attending the course, it is suggested that a student be provided with at least the following materials:</w:t>
        </w:r>
      </w:ins>
    </w:p>
    <w:p w14:paraId="078964AD" w14:textId="6F7D04B2" w:rsidR="007E46AB" w:rsidRDefault="00D94BB7" w:rsidP="007E46AB">
      <w:pPr>
        <w:pStyle w:val="Bullet1"/>
        <w:rPr>
          <w:ins w:id="4060" w:author="Abercrombie, Kerrie" w:date="2021-01-25T11:15:00Z"/>
        </w:rPr>
      </w:pPr>
      <w:ins w:id="4061" w:author="Abercrombie, Kerrie" w:date="2021-01-25T11:15:00Z">
        <w:r>
          <w:t>G1111 – XXX</w:t>
        </w:r>
      </w:ins>
    </w:p>
    <w:p w14:paraId="6B13727C" w14:textId="723AC912" w:rsidR="00D94BB7" w:rsidRDefault="00D94BB7" w:rsidP="007E46AB">
      <w:pPr>
        <w:pStyle w:val="Bullet1"/>
        <w:rPr>
          <w:ins w:id="4062" w:author="Abercrombie, Kerrie" w:date="2021-01-25T10:38:00Z"/>
        </w:rPr>
      </w:pPr>
      <w:ins w:id="4063" w:author="Abercrombie, Kerrie" w:date="2021-01-25T11:15:00Z">
        <w:r>
          <w:t>IALA guidance docs on AIS  GXXXX</w:t>
        </w:r>
      </w:ins>
    </w:p>
    <w:p w14:paraId="13E344FB" w14:textId="113013D4" w:rsidR="002C764C" w:rsidRDefault="002C764C" w:rsidP="007E46AB">
      <w:pPr>
        <w:pStyle w:val="BodyText"/>
        <w:rPr>
          <w:ins w:id="4064" w:author="Abercrombie, Kerrie" w:date="2021-01-25T10:38:00Z"/>
        </w:rPr>
      </w:pPr>
    </w:p>
    <w:p w14:paraId="7C756A34" w14:textId="563E9BEA" w:rsidR="007E46AB" w:rsidRDefault="007E46AB" w:rsidP="007E46AB">
      <w:pPr>
        <w:pStyle w:val="BodyText"/>
        <w:rPr>
          <w:ins w:id="4065" w:author="Abercrombie, Kerrie" w:date="2021-01-25T10:38:00Z"/>
        </w:rPr>
      </w:pPr>
    </w:p>
    <w:p w14:paraId="3AF04FF4" w14:textId="77777777" w:rsidR="007E46AB" w:rsidRPr="007E46AB" w:rsidRDefault="007E46AB" w:rsidP="007E46AB">
      <w:pPr>
        <w:pStyle w:val="BodyText"/>
        <w:sectPr w:rsidR="007E46AB" w:rsidRPr="007E46AB" w:rsidSect="00C47B4B">
          <w:pgSz w:w="11906" w:h="16838" w:code="9"/>
          <w:pgMar w:top="1134" w:right="794" w:bottom="1134" w:left="907" w:header="851" w:footer="851" w:gutter="0"/>
          <w:cols w:space="708"/>
          <w:docGrid w:linePitch="360"/>
        </w:sectPr>
      </w:pPr>
    </w:p>
    <w:p w14:paraId="27EAEC45" w14:textId="555E1975" w:rsidR="00C352C2" w:rsidRDefault="000B1C18" w:rsidP="00C352C2">
      <w:pPr>
        <w:pStyle w:val="Heading1"/>
        <w:rPr>
          <w:ins w:id="4066" w:author="Abercrombie, Kerrie" w:date="2021-01-22T10:27:00Z"/>
        </w:rPr>
      </w:pPr>
      <w:bookmarkStart w:id="4067" w:name="_Toc62642298"/>
      <w:ins w:id="4068" w:author="Abercrombie, Kerrie" w:date="2021-01-21T13:20:00Z">
        <w:r>
          <w:rPr>
            <w:caps w:val="0"/>
          </w:rPr>
          <w:lastRenderedPageBreak/>
          <w:t>DETAILED</w:t>
        </w:r>
      </w:ins>
      <w:ins w:id="4069" w:author="Abercrombie, Kerrie" w:date="2021-01-25T11:52:00Z">
        <w:r w:rsidR="00E24E9A">
          <w:rPr>
            <w:rStyle w:val="CommentReference"/>
            <w:rFonts w:asciiTheme="minorHAnsi" w:eastAsiaTheme="minorHAnsi" w:hAnsiTheme="minorHAnsi" w:cs="Times New Roman"/>
            <w:b w:val="0"/>
            <w:bCs w:val="0"/>
            <w:caps w:val="0"/>
            <w:color w:val="auto"/>
          </w:rPr>
          <w:commentReference w:id="4070"/>
        </w:r>
      </w:ins>
      <w:ins w:id="4072" w:author="Abercrombie, Kerrie" w:date="2021-01-21T13:20:00Z">
        <w:r>
          <w:rPr>
            <w:caps w:val="0"/>
          </w:rPr>
          <w:t xml:space="preserve"> TEACHING SYLLABUS</w:t>
        </w:r>
      </w:ins>
      <w:bookmarkEnd w:id="4067"/>
    </w:p>
    <w:p w14:paraId="1BDE87D8" w14:textId="4248E89D" w:rsidR="00531867" w:rsidRDefault="00531867" w:rsidP="00531867">
      <w:pPr>
        <w:pStyle w:val="Heading1separatationline"/>
        <w:rPr>
          <w:ins w:id="4073" w:author="Abercrombie, Kerrie" w:date="2021-01-22T10:27:00Z"/>
        </w:rPr>
      </w:pPr>
      <w:ins w:id="4074" w:author="Abercrombie, Kerrie" w:date="2021-01-22T10:27:00Z">
        <w:r>
          <w:t>.</w:t>
        </w:r>
      </w:ins>
    </w:p>
    <w:p w14:paraId="2745985D" w14:textId="77777777" w:rsidR="002B5A22" w:rsidRPr="00BF3E47" w:rsidRDefault="002B5A22" w:rsidP="00531867">
      <w:pPr>
        <w:pStyle w:val="BodyText"/>
        <w:rPr>
          <w:ins w:id="4075" w:author="Abercrombie, Kerrie" w:date="2021-01-21T13:20: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7E1B75" w14:paraId="5ED3E5D9" w14:textId="77777777" w:rsidTr="002B5A22">
        <w:trPr>
          <w:cantSplit/>
          <w:trHeight w:val="1349"/>
          <w:tblHeader/>
          <w:ins w:id="4076" w:author="Abercrombie, Kerrie" w:date="2021-01-21T13:26:00Z"/>
        </w:trPr>
        <w:tc>
          <w:tcPr>
            <w:tcW w:w="846" w:type="dxa"/>
            <w:textDirection w:val="btLr"/>
          </w:tcPr>
          <w:p w14:paraId="157CC3BA" w14:textId="77777777" w:rsidR="002B5A22" w:rsidRPr="007E1B75" w:rsidRDefault="002B5A22" w:rsidP="007E1B75">
            <w:pPr>
              <w:pStyle w:val="Tabletexttitle"/>
              <w:spacing w:before="0" w:after="0"/>
              <w:rPr>
                <w:ins w:id="4077" w:author="Abercrombie, Kerrie" w:date="2021-01-21T13:26:00Z"/>
                <w:rFonts w:cstheme="minorHAnsi"/>
                <w:szCs w:val="20"/>
              </w:rPr>
            </w:pPr>
            <w:ins w:id="4078" w:author="Abercrombie, Kerrie" w:date="2021-01-21T13:26:00Z">
              <w:r w:rsidRPr="007E1B75">
                <w:rPr>
                  <w:rFonts w:cstheme="minorHAnsi"/>
                  <w:szCs w:val="20"/>
                </w:rPr>
                <w:t>Element</w:t>
              </w:r>
            </w:ins>
          </w:p>
        </w:tc>
        <w:tc>
          <w:tcPr>
            <w:tcW w:w="4607" w:type="dxa"/>
          </w:tcPr>
          <w:p w14:paraId="777E7509" w14:textId="77777777" w:rsidR="002B5A22" w:rsidRPr="007E1B75" w:rsidRDefault="002B5A22" w:rsidP="007E1B75">
            <w:pPr>
              <w:pStyle w:val="Tabletexttitle"/>
              <w:spacing w:before="0" w:after="0"/>
              <w:ind w:left="0" w:right="0"/>
              <w:rPr>
                <w:ins w:id="4079" w:author="Abercrombie, Kerrie" w:date="2021-01-21T13:26:00Z"/>
                <w:rFonts w:cstheme="minorHAnsi"/>
                <w:szCs w:val="20"/>
              </w:rPr>
            </w:pPr>
            <w:ins w:id="4080" w:author="Abercrombie, Kerrie" w:date="2021-01-21T13:26:00Z">
              <w:r w:rsidRPr="007E1B75">
                <w:rPr>
                  <w:rFonts w:cstheme="minorHAnsi"/>
                  <w:szCs w:val="20"/>
                </w:rPr>
                <w:t>Session Objective</w:t>
              </w:r>
            </w:ins>
          </w:p>
        </w:tc>
        <w:tc>
          <w:tcPr>
            <w:tcW w:w="921" w:type="dxa"/>
            <w:textDirection w:val="btLr"/>
          </w:tcPr>
          <w:p w14:paraId="2DF3896A" w14:textId="555C17A7" w:rsidR="002B5A22" w:rsidRPr="007E1B75" w:rsidRDefault="002B5A22" w:rsidP="007E1B75">
            <w:pPr>
              <w:pStyle w:val="Tabletexttitle"/>
              <w:spacing w:before="0" w:after="0"/>
              <w:rPr>
                <w:ins w:id="4081" w:author="Abercrombie, Kerrie" w:date="2021-01-25T09:05:00Z"/>
                <w:rFonts w:cstheme="minorHAnsi"/>
                <w:szCs w:val="20"/>
              </w:rPr>
            </w:pPr>
            <w:ins w:id="4082" w:author="Abercrombie, Kerrie" w:date="2021-01-25T09:05:00Z">
              <w:r w:rsidRPr="007E1B75">
                <w:rPr>
                  <w:rFonts w:cstheme="minorHAnsi"/>
                  <w:szCs w:val="20"/>
                </w:rPr>
                <w:t>Sub-element</w:t>
              </w:r>
            </w:ins>
          </w:p>
        </w:tc>
        <w:tc>
          <w:tcPr>
            <w:tcW w:w="4607" w:type="dxa"/>
          </w:tcPr>
          <w:p w14:paraId="495CD514" w14:textId="279F8665" w:rsidR="002B5A22" w:rsidRPr="007E1B75" w:rsidRDefault="002B5A22" w:rsidP="007E1B75">
            <w:pPr>
              <w:pStyle w:val="Tabletexttitle"/>
              <w:spacing w:before="0" w:after="0"/>
              <w:ind w:left="0" w:right="0"/>
              <w:rPr>
                <w:ins w:id="4083" w:author="Abercrombie, Kerrie" w:date="2021-01-21T13:26:00Z"/>
                <w:rFonts w:cstheme="minorHAnsi"/>
                <w:szCs w:val="20"/>
              </w:rPr>
            </w:pPr>
            <w:ins w:id="4084" w:author="Abercrombie, Kerrie" w:date="2021-01-21T13:26:00Z">
              <w:r w:rsidRPr="007E1B75">
                <w:rPr>
                  <w:rFonts w:cstheme="minorHAnsi"/>
                  <w:szCs w:val="20"/>
                </w:rPr>
                <w:t>Subject Elements</w:t>
              </w:r>
            </w:ins>
          </w:p>
        </w:tc>
        <w:tc>
          <w:tcPr>
            <w:tcW w:w="683" w:type="dxa"/>
            <w:textDirection w:val="btLr"/>
          </w:tcPr>
          <w:p w14:paraId="09672F05" w14:textId="77777777" w:rsidR="002B5A22" w:rsidRPr="007E1B75" w:rsidRDefault="002B5A22" w:rsidP="007E1B75">
            <w:pPr>
              <w:pStyle w:val="Tabletexttitle"/>
              <w:spacing w:before="0" w:after="0"/>
              <w:rPr>
                <w:ins w:id="4085" w:author="Abercrombie, Kerrie" w:date="2021-01-21T13:26:00Z"/>
                <w:rFonts w:cstheme="minorHAnsi"/>
                <w:szCs w:val="20"/>
              </w:rPr>
            </w:pPr>
            <w:ins w:id="4086" w:author="Abercrombie, Kerrie" w:date="2021-01-21T13:26:00Z">
              <w:r w:rsidRPr="007E1B75">
                <w:rPr>
                  <w:rFonts w:cstheme="minorHAnsi"/>
                  <w:szCs w:val="20"/>
                </w:rPr>
                <w:t>Level of Competence</w:t>
              </w:r>
            </w:ins>
          </w:p>
        </w:tc>
        <w:tc>
          <w:tcPr>
            <w:tcW w:w="3003" w:type="dxa"/>
          </w:tcPr>
          <w:p w14:paraId="6AB9181E" w14:textId="77777777" w:rsidR="002B5A22" w:rsidRPr="007E1B75" w:rsidRDefault="002B5A22" w:rsidP="007E1B75">
            <w:pPr>
              <w:pStyle w:val="Tabletexttitle"/>
              <w:spacing w:before="0" w:after="0"/>
              <w:ind w:left="0" w:right="7"/>
              <w:rPr>
                <w:ins w:id="4087" w:author="Abercrombie, Kerrie" w:date="2021-01-21T13:26:00Z"/>
                <w:rFonts w:cstheme="minorHAnsi"/>
                <w:szCs w:val="20"/>
              </w:rPr>
            </w:pPr>
            <w:ins w:id="4088" w:author="Abercrombie, Kerrie" w:date="2021-01-21T13:26:00Z">
              <w:r w:rsidRPr="007E1B75">
                <w:rPr>
                  <w:rFonts w:cstheme="minorHAnsi"/>
                  <w:szCs w:val="20"/>
                </w:rPr>
                <w:t>Resources</w:t>
              </w:r>
            </w:ins>
          </w:p>
          <w:p w14:paraId="59DF1921" w14:textId="77777777" w:rsidR="002B5A22" w:rsidRPr="007E1B75" w:rsidRDefault="002B5A22" w:rsidP="007E1B75">
            <w:pPr>
              <w:pStyle w:val="Tabletexttitle"/>
              <w:spacing w:before="0" w:after="0"/>
              <w:ind w:left="0" w:right="7"/>
              <w:rPr>
                <w:ins w:id="4089" w:author="Abercrombie, Kerrie" w:date="2021-01-21T13:26:00Z"/>
                <w:rFonts w:cstheme="minorHAnsi"/>
                <w:szCs w:val="20"/>
              </w:rPr>
            </w:pPr>
          </w:p>
        </w:tc>
      </w:tr>
      <w:tr w:rsidR="002B5A22" w:rsidRPr="007E1B75" w14:paraId="7FE4747C" w14:textId="77777777" w:rsidTr="002B5A22">
        <w:trPr>
          <w:trHeight w:val="70"/>
          <w:ins w:id="4090" w:author="Abercrombie, Kerrie" w:date="2021-01-21T13:26:00Z"/>
        </w:trPr>
        <w:tc>
          <w:tcPr>
            <w:tcW w:w="846" w:type="dxa"/>
            <w:shd w:val="clear" w:color="auto" w:fill="F2F2F2" w:themeFill="background1" w:themeFillShade="F2"/>
          </w:tcPr>
          <w:p w14:paraId="02258E07" w14:textId="1E0EB0FD" w:rsidR="002B5A22" w:rsidRPr="007E1B75" w:rsidRDefault="007E46AB" w:rsidP="007E1B75">
            <w:pPr>
              <w:pStyle w:val="Tabletext"/>
              <w:spacing w:before="0" w:after="0"/>
              <w:rPr>
                <w:ins w:id="4091" w:author="Abercrombie, Kerrie" w:date="2021-01-21T13:26:00Z"/>
                <w:rFonts w:cstheme="minorHAnsi"/>
                <w:b/>
                <w:szCs w:val="20"/>
              </w:rPr>
            </w:pPr>
            <w:ins w:id="4092" w:author="Abercrombie, Kerrie" w:date="2021-01-25T10:36:00Z">
              <w:r w:rsidRPr="007E1B75">
                <w:rPr>
                  <w:rFonts w:cstheme="minorHAnsi"/>
                  <w:b/>
                  <w:szCs w:val="20"/>
                </w:rPr>
                <w:t>5</w:t>
              </w:r>
            </w:ins>
            <w:ins w:id="4093" w:author="Abercrombie, Kerrie" w:date="2021-01-21T13:26:00Z">
              <w:r w:rsidR="002B5A22" w:rsidRPr="007E1B75">
                <w:rPr>
                  <w:rFonts w:cstheme="minorHAnsi"/>
                  <w:b/>
                  <w:szCs w:val="20"/>
                </w:rPr>
                <w:t>.1</w:t>
              </w:r>
            </w:ins>
          </w:p>
        </w:tc>
        <w:tc>
          <w:tcPr>
            <w:tcW w:w="4607" w:type="dxa"/>
            <w:shd w:val="clear" w:color="auto" w:fill="F2F2F2" w:themeFill="background1" w:themeFillShade="F2"/>
          </w:tcPr>
          <w:p w14:paraId="53AB3D54" w14:textId="5480A65A" w:rsidR="002B5A22" w:rsidRPr="007E1B75" w:rsidRDefault="00D94BB7" w:rsidP="007E1B75">
            <w:pPr>
              <w:pStyle w:val="Tabletext"/>
              <w:spacing w:before="0" w:after="0"/>
              <w:ind w:left="0" w:right="0"/>
              <w:rPr>
                <w:ins w:id="4094" w:author="Abercrombie, Kerrie" w:date="2021-01-21T13:26:00Z"/>
                <w:rFonts w:cstheme="minorHAnsi"/>
                <w:b/>
                <w:szCs w:val="20"/>
              </w:rPr>
            </w:pPr>
            <w:ins w:id="4095" w:author="Abercrombie, Kerrie" w:date="2021-01-25T11:08:00Z">
              <w:r w:rsidRPr="007E1B75">
                <w:rPr>
                  <w:rFonts w:cstheme="minorHAnsi"/>
                  <w:b/>
                  <w:szCs w:val="20"/>
                </w:rPr>
                <w:t>VHF</w:t>
              </w:r>
            </w:ins>
          </w:p>
        </w:tc>
        <w:tc>
          <w:tcPr>
            <w:tcW w:w="921" w:type="dxa"/>
            <w:shd w:val="clear" w:color="auto" w:fill="F2F2F2" w:themeFill="background1" w:themeFillShade="F2"/>
          </w:tcPr>
          <w:p w14:paraId="4CF105FB" w14:textId="77777777" w:rsidR="002B5A22" w:rsidRPr="007E1B75" w:rsidRDefault="002B5A22" w:rsidP="007E1B75">
            <w:pPr>
              <w:pStyle w:val="Tabletext"/>
              <w:spacing w:before="0" w:after="0"/>
              <w:ind w:left="0" w:right="0"/>
              <w:rPr>
                <w:ins w:id="4096" w:author="Abercrombie, Kerrie" w:date="2021-01-25T09:05:00Z"/>
                <w:rFonts w:cstheme="minorHAnsi"/>
                <w:b/>
                <w:szCs w:val="20"/>
              </w:rPr>
            </w:pPr>
          </w:p>
        </w:tc>
        <w:tc>
          <w:tcPr>
            <w:tcW w:w="4607" w:type="dxa"/>
            <w:shd w:val="clear" w:color="auto" w:fill="F2F2F2" w:themeFill="background1" w:themeFillShade="F2"/>
          </w:tcPr>
          <w:p w14:paraId="6B5C9C80" w14:textId="72EB6E3D" w:rsidR="002B5A22" w:rsidRPr="007E1B75" w:rsidRDefault="002B5A22" w:rsidP="007E1B75">
            <w:pPr>
              <w:pStyle w:val="Tabletext"/>
              <w:spacing w:before="0" w:after="0"/>
              <w:ind w:left="0" w:right="0"/>
              <w:rPr>
                <w:ins w:id="4097" w:author="Abercrombie, Kerrie" w:date="2021-01-21T13:26:00Z"/>
                <w:rFonts w:cstheme="minorHAnsi"/>
                <w:b/>
                <w:szCs w:val="20"/>
              </w:rPr>
            </w:pPr>
          </w:p>
        </w:tc>
        <w:tc>
          <w:tcPr>
            <w:tcW w:w="683" w:type="dxa"/>
            <w:shd w:val="clear" w:color="auto" w:fill="F2F2F2" w:themeFill="background1" w:themeFillShade="F2"/>
          </w:tcPr>
          <w:p w14:paraId="5AECC44C" w14:textId="77777777" w:rsidR="002B5A22" w:rsidRPr="007E1B75" w:rsidRDefault="002B5A22" w:rsidP="007E1B75">
            <w:pPr>
              <w:pStyle w:val="Tabletext"/>
              <w:spacing w:before="0" w:after="0"/>
              <w:rPr>
                <w:ins w:id="4098" w:author="Abercrombie, Kerrie" w:date="2021-01-21T13:26:00Z"/>
                <w:rFonts w:cstheme="minorHAnsi"/>
                <w:b/>
                <w:szCs w:val="20"/>
              </w:rPr>
            </w:pPr>
          </w:p>
        </w:tc>
        <w:tc>
          <w:tcPr>
            <w:tcW w:w="3003" w:type="dxa"/>
            <w:shd w:val="clear" w:color="auto" w:fill="F2F2F2" w:themeFill="background1" w:themeFillShade="F2"/>
          </w:tcPr>
          <w:p w14:paraId="7B517AE4" w14:textId="1E6DF690" w:rsidR="002B5A22" w:rsidRPr="007E1B75" w:rsidRDefault="00C971DE" w:rsidP="007E1B75">
            <w:pPr>
              <w:pStyle w:val="Tabletext"/>
              <w:spacing w:before="0" w:after="0"/>
              <w:ind w:left="0" w:right="7"/>
              <w:rPr>
                <w:ins w:id="4099" w:author="Abercrombie, Kerrie" w:date="2021-01-21T13:26:00Z"/>
                <w:rFonts w:cstheme="minorHAnsi"/>
                <w:b/>
                <w:szCs w:val="20"/>
              </w:rPr>
            </w:pPr>
            <w:ins w:id="4100" w:author="Abercrombie, Kerrie" w:date="2021-01-25T11:20:00Z">
              <w:r w:rsidRPr="007E1B75">
                <w:rPr>
                  <w:rFonts w:cstheme="minorHAnsi"/>
                  <w:b/>
                  <w:szCs w:val="20"/>
                </w:rPr>
                <w:t>? R34, R41, R49, R57</w:t>
              </w:r>
            </w:ins>
          </w:p>
        </w:tc>
      </w:tr>
      <w:tr w:rsidR="002B5A22" w:rsidRPr="007E1B75" w14:paraId="3B33E79D" w14:textId="77777777" w:rsidTr="002B5A22">
        <w:trPr>
          <w:ins w:id="4101" w:author="Abercrombie, Kerrie" w:date="2021-01-21T13:26:00Z"/>
        </w:trPr>
        <w:tc>
          <w:tcPr>
            <w:tcW w:w="846" w:type="dxa"/>
            <w:vMerge w:val="restart"/>
          </w:tcPr>
          <w:p w14:paraId="7A55BC65" w14:textId="77777777" w:rsidR="002B5A22" w:rsidRPr="007E1B75" w:rsidRDefault="002B5A22" w:rsidP="007E1B75">
            <w:pPr>
              <w:pStyle w:val="Tabletext"/>
              <w:spacing w:before="0" w:after="0"/>
              <w:rPr>
                <w:ins w:id="4102" w:author="Abercrombie, Kerrie" w:date="2021-01-21T13:26:00Z"/>
                <w:rFonts w:cstheme="minorHAnsi"/>
                <w:szCs w:val="20"/>
              </w:rPr>
            </w:pPr>
          </w:p>
        </w:tc>
        <w:tc>
          <w:tcPr>
            <w:tcW w:w="4607" w:type="dxa"/>
            <w:vMerge w:val="restart"/>
          </w:tcPr>
          <w:p w14:paraId="3B377F7A" w14:textId="7A897C5E" w:rsidR="002B5A22" w:rsidRPr="007E1B75" w:rsidRDefault="008C1096" w:rsidP="008C1096">
            <w:pPr>
              <w:pStyle w:val="Tabletext"/>
              <w:spacing w:before="0" w:after="0"/>
              <w:ind w:left="0"/>
              <w:rPr>
                <w:ins w:id="4103" w:author="Abercrombie, Kerrie" w:date="2021-01-21T13:26:00Z"/>
                <w:rFonts w:cstheme="minorHAnsi"/>
                <w:szCs w:val="20"/>
              </w:rPr>
            </w:pPr>
            <w:ins w:id="4104" w:author="Abercrombie, Kerrie" w:date="2021-01-26T21:27:00Z">
              <w:r w:rsidRPr="008C1096">
                <w:rPr>
                  <w:rFonts w:cstheme="minorHAnsi"/>
                  <w:i/>
                  <w:szCs w:val="20"/>
                </w:rPr>
                <w:t xml:space="preserve">Describe </w:t>
              </w:r>
              <w:r>
                <w:rPr>
                  <w:rFonts w:cstheme="minorHAnsi"/>
                  <w:i/>
                  <w:szCs w:val="20"/>
                </w:rPr>
                <w:t>how VHF works</w:t>
              </w:r>
              <w:r w:rsidRPr="008C1096">
                <w:rPr>
                  <w:rFonts w:cstheme="minorHAnsi"/>
                  <w:i/>
                  <w:szCs w:val="20"/>
                </w:rPr>
                <w:t xml:space="preserve"> and the limitations of the equipment</w:t>
              </w:r>
            </w:ins>
          </w:p>
        </w:tc>
        <w:tc>
          <w:tcPr>
            <w:tcW w:w="921" w:type="dxa"/>
          </w:tcPr>
          <w:p w14:paraId="112E4682" w14:textId="3A90BE0D" w:rsidR="002B5A22" w:rsidRPr="007E1B75" w:rsidRDefault="007E46AB" w:rsidP="007E1B75">
            <w:pPr>
              <w:pStyle w:val="Tabletext"/>
              <w:spacing w:before="0" w:after="0"/>
              <w:ind w:left="0" w:right="0"/>
              <w:rPr>
                <w:ins w:id="4105" w:author="Abercrombie, Kerrie" w:date="2021-01-25T09:05:00Z"/>
                <w:rFonts w:cstheme="minorHAnsi"/>
                <w:szCs w:val="20"/>
              </w:rPr>
            </w:pPr>
            <w:ins w:id="4106" w:author="Abercrombie, Kerrie" w:date="2021-01-25T10:40:00Z">
              <w:r w:rsidRPr="007E1B75">
                <w:rPr>
                  <w:rFonts w:cstheme="minorHAnsi"/>
                  <w:szCs w:val="20"/>
                </w:rPr>
                <w:t>5</w:t>
              </w:r>
            </w:ins>
            <w:ins w:id="4107" w:author="Abercrombie, Kerrie" w:date="2021-01-25T09:05:00Z">
              <w:r w:rsidR="002B5A22" w:rsidRPr="007E1B75">
                <w:rPr>
                  <w:rFonts w:cstheme="minorHAnsi"/>
                  <w:szCs w:val="20"/>
                </w:rPr>
                <w:t>.1.1</w:t>
              </w:r>
            </w:ins>
          </w:p>
        </w:tc>
        <w:tc>
          <w:tcPr>
            <w:tcW w:w="4607" w:type="dxa"/>
          </w:tcPr>
          <w:p w14:paraId="3764760A" w14:textId="77777777" w:rsidR="002B5A22" w:rsidRPr="007E1B75" w:rsidRDefault="007E46AB" w:rsidP="007E1B75">
            <w:pPr>
              <w:pStyle w:val="Tabletext"/>
              <w:spacing w:before="0" w:after="0"/>
              <w:ind w:left="0" w:right="0"/>
              <w:rPr>
                <w:ins w:id="4108" w:author="Abercrombie, Kerrie" w:date="2021-01-25T11:37:00Z"/>
                <w:rFonts w:cstheme="minorHAnsi"/>
                <w:szCs w:val="20"/>
              </w:rPr>
            </w:pPr>
            <w:ins w:id="4109" w:author="Abercrombie, Kerrie" w:date="2021-01-25T10:40:00Z">
              <w:r w:rsidRPr="007E1B75">
                <w:rPr>
                  <w:rFonts w:cstheme="minorHAnsi"/>
                  <w:szCs w:val="20"/>
                </w:rPr>
                <w:t xml:space="preserve">Basic </w:t>
              </w:r>
            </w:ins>
            <w:ins w:id="4110" w:author="Abercrombie, Kerrie" w:date="2021-01-25T11:36:00Z">
              <w:r w:rsidR="00185207" w:rsidRPr="007E1B75">
                <w:rPr>
                  <w:rFonts w:cstheme="minorHAnsi"/>
                  <w:szCs w:val="20"/>
                </w:rPr>
                <w:t>knowledge</w:t>
              </w:r>
            </w:ins>
          </w:p>
          <w:p w14:paraId="329545E1" w14:textId="77777777" w:rsidR="00185207" w:rsidRPr="007E1B75" w:rsidRDefault="00185207" w:rsidP="007E1B75">
            <w:pPr>
              <w:pStyle w:val="Tabletext"/>
              <w:spacing w:before="0" w:after="0"/>
              <w:ind w:left="709" w:right="0"/>
              <w:rPr>
                <w:ins w:id="4111" w:author="Abercrombie, Kerrie" w:date="2021-01-25T11:37:00Z"/>
                <w:rFonts w:cstheme="minorHAnsi"/>
                <w:szCs w:val="20"/>
              </w:rPr>
            </w:pPr>
            <w:ins w:id="4112" w:author="Abercrombie, Kerrie" w:date="2021-01-25T11:37:00Z">
              <w:r w:rsidRPr="007E1B75">
                <w:rPr>
                  <w:rFonts w:cstheme="minorHAnsi"/>
                  <w:szCs w:val="20"/>
                </w:rPr>
                <w:t>Frequency Channels</w:t>
              </w:r>
            </w:ins>
          </w:p>
          <w:p w14:paraId="367B6D6A" w14:textId="77777777" w:rsidR="00185207" w:rsidRPr="007E1B75" w:rsidRDefault="00185207" w:rsidP="007E1B75">
            <w:pPr>
              <w:pStyle w:val="Tabletext"/>
              <w:spacing w:before="0" w:after="0"/>
              <w:ind w:left="1418"/>
              <w:rPr>
                <w:ins w:id="4113" w:author="Abercrombie, Kerrie" w:date="2021-01-25T11:37:00Z"/>
                <w:rFonts w:cstheme="minorHAnsi"/>
                <w:szCs w:val="20"/>
              </w:rPr>
            </w:pPr>
            <w:ins w:id="4114" w:author="Abercrombie, Kerrie" w:date="2021-01-25T11:37:00Z">
              <w:r w:rsidRPr="007E1B75">
                <w:rPr>
                  <w:rFonts w:cstheme="minorHAnsi"/>
                  <w:szCs w:val="20"/>
                </w:rPr>
                <w:t>Simplex working</w:t>
              </w:r>
            </w:ins>
          </w:p>
          <w:p w14:paraId="38214BC2" w14:textId="77777777" w:rsidR="00185207" w:rsidRPr="007E1B75" w:rsidRDefault="00185207" w:rsidP="007E1B75">
            <w:pPr>
              <w:pStyle w:val="Tabletext"/>
              <w:spacing w:before="0" w:after="0"/>
              <w:ind w:left="1418"/>
              <w:rPr>
                <w:ins w:id="4115" w:author="Abercrombie, Kerrie" w:date="2021-01-25T11:37:00Z"/>
                <w:rFonts w:cstheme="minorHAnsi"/>
                <w:szCs w:val="20"/>
              </w:rPr>
            </w:pPr>
            <w:ins w:id="4116" w:author="Abercrombie, Kerrie" w:date="2021-01-25T11:37:00Z">
              <w:r w:rsidRPr="007E1B75">
                <w:rPr>
                  <w:rFonts w:cstheme="minorHAnsi"/>
                  <w:szCs w:val="20"/>
                </w:rPr>
                <w:t>Semi duplex</w:t>
              </w:r>
            </w:ins>
          </w:p>
          <w:p w14:paraId="4EBD9E6A" w14:textId="77777777" w:rsidR="00185207" w:rsidRPr="007E1B75" w:rsidRDefault="00185207" w:rsidP="007E1B75">
            <w:pPr>
              <w:pStyle w:val="Tabletext"/>
              <w:spacing w:before="0" w:after="0"/>
              <w:ind w:left="1418" w:right="0"/>
              <w:rPr>
                <w:ins w:id="4117" w:author="Abercrombie, Kerrie" w:date="2021-01-25T11:37:00Z"/>
                <w:rFonts w:cstheme="minorHAnsi"/>
                <w:szCs w:val="20"/>
              </w:rPr>
            </w:pPr>
            <w:ins w:id="4118" w:author="Abercrombie, Kerrie" w:date="2021-01-25T11:37:00Z">
              <w:r w:rsidRPr="007E1B75">
                <w:rPr>
                  <w:rFonts w:cstheme="minorHAnsi"/>
                  <w:szCs w:val="20"/>
                </w:rPr>
                <w:t>Duplex working</w:t>
              </w:r>
            </w:ins>
          </w:p>
          <w:p w14:paraId="09240898" w14:textId="77777777" w:rsidR="00185207" w:rsidRPr="007E1B75" w:rsidRDefault="00185207" w:rsidP="007E1B75">
            <w:pPr>
              <w:pStyle w:val="Tabletext"/>
              <w:spacing w:before="0" w:after="0"/>
              <w:ind w:left="709" w:right="0"/>
              <w:rPr>
                <w:ins w:id="4119" w:author="Abercrombie, Kerrie" w:date="2021-01-25T11:40:00Z"/>
                <w:rFonts w:cstheme="minorHAnsi"/>
                <w:szCs w:val="20"/>
              </w:rPr>
            </w:pPr>
            <w:ins w:id="4120" w:author="Abercrombie, Kerrie" w:date="2021-01-25T11:38:00Z">
              <w:r w:rsidRPr="007E1B75">
                <w:rPr>
                  <w:rFonts w:cstheme="minorHAnsi"/>
                  <w:szCs w:val="20"/>
                </w:rPr>
                <w:t>Distress, safety and calling frequencies</w:t>
              </w:r>
            </w:ins>
          </w:p>
          <w:p w14:paraId="5FB96336" w14:textId="77777777" w:rsidR="007E1B75" w:rsidRPr="007E1B75" w:rsidRDefault="007E1B75" w:rsidP="007E1B75">
            <w:pPr>
              <w:pStyle w:val="Tabletext"/>
              <w:spacing w:before="0" w:after="0"/>
              <w:ind w:left="709"/>
              <w:rPr>
                <w:ins w:id="4121" w:author="Abercrombie, Kerrie" w:date="2021-01-25T11:40:00Z"/>
                <w:rFonts w:cstheme="minorHAnsi"/>
                <w:szCs w:val="20"/>
              </w:rPr>
            </w:pPr>
            <w:ins w:id="4122" w:author="Abercrombie, Kerrie" w:date="2021-01-25T11:40:00Z">
              <w:r w:rsidRPr="007E1B75">
                <w:rPr>
                  <w:rFonts w:cstheme="minorHAnsi"/>
                  <w:szCs w:val="20"/>
                </w:rPr>
                <w:t>Principles, controls and operation of VHF</w:t>
              </w:r>
            </w:ins>
          </w:p>
          <w:p w14:paraId="6620017B" w14:textId="77777777" w:rsidR="007E1B75" w:rsidRPr="007E1B75" w:rsidRDefault="007E1B75" w:rsidP="007E1B75">
            <w:pPr>
              <w:pStyle w:val="Tabletext"/>
              <w:spacing w:before="0" w:after="0"/>
              <w:ind w:left="1418"/>
              <w:rPr>
                <w:ins w:id="4123" w:author="Abercrombie, Kerrie" w:date="2021-01-25T11:40:00Z"/>
                <w:rFonts w:cstheme="minorHAnsi"/>
                <w:szCs w:val="20"/>
              </w:rPr>
            </w:pPr>
            <w:ins w:id="4124" w:author="Abercrombie, Kerrie" w:date="2021-01-25T11:40:00Z">
              <w:r w:rsidRPr="007E1B75">
                <w:rPr>
                  <w:rFonts w:cstheme="minorHAnsi"/>
                  <w:szCs w:val="20"/>
                </w:rPr>
                <w:t>Channel spacing</w:t>
              </w:r>
            </w:ins>
          </w:p>
          <w:p w14:paraId="74E5B6FA" w14:textId="77777777" w:rsidR="007E1B75" w:rsidRPr="007E1B75" w:rsidRDefault="007E1B75" w:rsidP="007E1B75">
            <w:pPr>
              <w:pStyle w:val="Tabletext"/>
              <w:spacing w:before="0" w:after="0"/>
              <w:ind w:left="1418"/>
              <w:rPr>
                <w:ins w:id="4125" w:author="Abercrombie, Kerrie" w:date="2021-01-25T11:40:00Z"/>
                <w:rFonts w:cstheme="minorHAnsi"/>
                <w:szCs w:val="20"/>
              </w:rPr>
            </w:pPr>
            <w:ins w:id="4126" w:author="Abercrombie, Kerrie" w:date="2021-01-25T11:40:00Z">
              <w:r w:rsidRPr="007E1B75">
                <w:rPr>
                  <w:rFonts w:cstheme="minorHAnsi"/>
                  <w:szCs w:val="20"/>
                </w:rPr>
                <w:t>Modulation</w:t>
              </w:r>
            </w:ins>
          </w:p>
          <w:p w14:paraId="5B224C20" w14:textId="2BA99938" w:rsidR="007E1B75" w:rsidRPr="007E1B75" w:rsidRDefault="007E1B75" w:rsidP="007E1B75">
            <w:pPr>
              <w:pStyle w:val="Tabletext"/>
              <w:spacing w:before="0" w:after="0"/>
              <w:ind w:left="1418" w:right="0"/>
              <w:rPr>
                <w:ins w:id="4127" w:author="Abercrombie, Kerrie" w:date="2021-01-21T13:26:00Z"/>
                <w:rFonts w:cstheme="minorHAnsi"/>
                <w:szCs w:val="20"/>
              </w:rPr>
            </w:pPr>
            <w:ins w:id="4128" w:author="Abercrombie, Kerrie" w:date="2021-01-25T11:40:00Z">
              <w:r w:rsidRPr="007E1B75">
                <w:rPr>
                  <w:rFonts w:cstheme="minorHAnsi"/>
                  <w:szCs w:val="20"/>
                </w:rPr>
                <w:t>Range</w:t>
              </w:r>
            </w:ins>
          </w:p>
        </w:tc>
        <w:tc>
          <w:tcPr>
            <w:tcW w:w="683" w:type="dxa"/>
          </w:tcPr>
          <w:p w14:paraId="4DCF5B8A" w14:textId="77777777" w:rsidR="002B5A22" w:rsidRPr="007E1B75" w:rsidRDefault="002B5A22" w:rsidP="007E1B75">
            <w:pPr>
              <w:pStyle w:val="Tabletext"/>
              <w:spacing w:before="0" w:after="0"/>
              <w:rPr>
                <w:ins w:id="4129" w:author="Abercrombie, Kerrie" w:date="2021-01-21T13:26:00Z"/>
                <w:rFonts w:cstheme="minorHAnsi"/>
                <w:szCs w:val="20"/>
              </w:rPr>
            </w:pPr>
          </w:p>
        </w:tc>
        <w:tc>
          <w:tcPr>
            <w:tcW w:w="3003" w:type="dxa"/>
          </w:tcPr>
          <w:p w14:paraId="1EE46643" w14:textId="18F950D8" w:rsidR="002B5A22" w:rsidRPr="007E1B75" w:rsidRDefault="002B5A22" w:rsidP="007E1B75">
            <w:pPr>
              <w:pStyle w:val="Tabletext"/>
              <w:spacing w:before="0" w:after="0"/>
              <w:ind w:left="0" w:right="7"/>
              <w:rPr>
                <w:ins w:id="4130" w:author="Abercrombie, Kerrie" w:date="2021-01-21T13:26:00Z"/>
                <w:rFonts w:cstheme="minorHAnsi"/>
                <w:szCs w:val="20"/>
              </w:rPr>
            </w:pPr>
          </w:p>
        </w:tc>
      </w:tr>
      <w:tr w:rsidR="002B5A22" w:rsidRPr="007E1B75" w14:paraId="56E051DC" w14:textId="77777777" w:rsidTr="002B5A22">
        <w:trPr>
          <w:ins w:id="4131" w:author="Abercrombie, Kerrie" w:date="2021-01-21T13:26:00Z"/>
        </w:trPr>
        <w:tc>
          <w:tcPr>
            <w:tcW w:w="846" w:type="dxa"/>
            <w:vMerge/>
          </w:tcPr>
          <w:p w14:paraId="5149529E" w14:textId="77777777" w:rsidR="002B5A22" w:rsidRPr="007E1B75" w:rsidRDefault="002B5A22" w:rsidP="007E1B75">
            <w:pPr>
              <w:pStyle w:val="Tabletext"/>
              <w:spacing w:before="0" w:after="0"/>
              <w:rPr>
                <w:ins w:id="4132" w:author="Abercrombie, Kerrie" w:date="2021-01-21T13:26:00Z"/>
                <w:rFonts w:cstheme="minorHAnsi"/>
                <w:szCs w:val="20"/>
              </w:rPr>
            </w:pPr>
          </w:p>
        </w:tc>
        <w:tc>
          <w:tcPr>
            <w:tcW w:w="4607" w:type="dxa"/>
            <w:vMerge/>
          </w:tcPr>
          <w:p w14:paraId="0646B9EA" w14:textId="77777777" w:rsidR="002B5A22" w:rsidRPr="007E1B75" w:rsidRDefault="002B5A22" w:rsidP="007E1B75">
            <w:pPr>
              <w:pStyle w:val="Tabletext"/>
              <w:spacing w:before="0" w:after="0"/>
              <w:ind w:left="0" w:right="0"/>
              <w:rPr>
                <w:ins w:id="4133" w:author="Abercrombie, Kerrie" w:date="2021-01-21T13:26:00Z"/>
                <w:rFonts w:cstheme="minorHAnsi"/>
                <w:i/>
                <w:szCs w:val="20"/>
              </w:rPr>
            </w:pPr>
          </w:p>
        </w:tc>
        <w:tc>
          <w:tcPr>
            <w:tcW w:w="921" w:type="dxa"/>
          </w:tcPr>
          <w:p w14:paraId="1D4DBB76" w14:textId="3843004D" w:rsidR="002B5A22" w:rsidRPr="007E1B75" w:rsidRDefault="007E46AB" w:rsidP="007E1B75">
            <w:pPr>
              <w:pStyle w:val="Tabletext"/>
              <w:spacing w:before="0" w:after="0"/>
              <w:ind w:left="0" w:right="0"/>
              <w:rPr>
                <w:ins w:id="4134" w:author="Abercrombie, Kerrie" w:date="2021-01-25T09:05:00Z"/>
                <w:rFonts w:cstheme="minorHAnsi"/>
                <w:szCs w:val="20"/>
              </w:rPr>
            </w:pPr>
            <w:ins w:id="4135" w:author="Abercrombie, Kerrie" w:date="2021-01-25T10:40:00Z">
              <w:r w:rsidRPr="007E1B75">
                <w:rPr>
                  <w:rFonts w:cstheme="minorHAnsi"/>
                  <w:szCs w:val="20"/>
                </w:rPr>
                <w:t>5</w:t>
              </w:r>
            </w:ins>
            <w:ins w:id="4136" w:author="Abercrombie, Kerrie" w:date="2021-01-25T09:05:00Z">
              <w:r w:rsidR="002B5A22" w:rsidRPr="007E1B75">
                <w:rPr>
                  <w:rFonts w:cstheme="minorHAnsi"/>
                  <w:szCs w:val="20"/>
                </w:rPr>
                <w:t>.1.2</w:t>
              </w:r>
            </w:ins>
          </w:p>
        </w:tc>
        <w:tc>
          <w:tcPr>
            <w:tcW w:w="4607" w:type="dxa"/>
          </w:tcPr>
          <w:p w14:paraId="687C4D9D" w14:textId="001BEAF8" w:rsidR="002B5A22" w:rsidRPr="007E1B75" w:rsidRDefault="007E1B75" w:rsidP="007E1B75">
            <w:pPr>
              <w:pStyle w:val="Tabletext"/>
              <w:spacing w:before="0" w:after="0"/>
              <w:ind w:left="0" w:right="0"/>
              <w:rPr>
                <w:ins w:id="4137" w:author="Abercrombie, Kerrie" w:date="2021-01-25T11:42:00Z"/>
                <w:rFonts w:cstheme="minorHAnsi"/>
                <w:szCs w:val="20"/>
              </w:rPr>
            </w:pPr>
            <w:ins w:id="4138" w:author="Abercrombie, Kerrie" w:date="2021-01-25T11:42:00Z">
              <w:r w:rsidRPr="007E1B75">
                <w:rPr>
                  <w:rFonts w:cstheme="minorHAnsi"/>
                  <w:szCs w:val="20"/>
                </w:rPr>
                <w:t>Limitation</w:t>
              </w:r>
            </w:ins>
            <w:ins w:id="4139" w:author="Abercrombie, Kerrie" w:date="2021-01-25T11:43:00Z">
              <w:r w:rsidRPr="007E1B75">
                <w:rPr>
                  <w:rFonts w:cstheme="minorHAnsi"/>
                  <w:szCs w:val="20"/>
                </w:rPr>
                <w:t>s</w:t>
              </w:r>
            </w:ins>
          </w:p>
          <w:p w14:paraId="6256E939" w14:textId="55F018F6" w:rsidR="007E1B75" w:rsidRPr="007E1B75" w:rsidRDefault="007E1B75" w:rsidP="007E1B75">
            <w:pPr>
              <w:pStyle w:val="Tabletext"/>
              <w:spacing w:before="0" w:after="0"/>
              <w:ind w:left="709" w:right="0"/>
              <w:rPr>
                <w:ins w:id="4140" w:author="Abercrombie, Kerrie" w:date="2021-01-21T13:26:00Z"/>
                <w:rFonts w:cstheme="minorHAnsi"/>
                <w:szCs w:val="20"/>
              </w:rPr>
            </w:pPr>
            <w:ins w:id="4141" w:author="Abercrombie, Kerrie" w:date="2021-01-25T11:42:00Z">
              <w:r w:rsidRPr="007E1B75">
                <w:rPr>
                  <w:rFonts w:cstheme="minorHAnsi"/>
                  <w:szCs w:val="20"/>
                </w:rPr>
                <w:t>Equipment failure and channel saturation</w:t>
              </w:r>
            </w:ins>
          </w:p>
        </w:tc>
        <w:tc>
          <w:tcPr>
            <w:tcW w:w="683" w:type="dxa"/>
          </w:tcPr>
          <w:p w14:paraId="3B3E17C8" w14:textId="77777777" w:rsidR="002B5A22" w:rsidRPr="007E1B75" w:rsidRDefault="002B5A22" w:rsidP="007E1B75">
            <w:pPr>
              <w:pStyle w:val="Tabletext"/>
              <w:spacing w:before="0" w:after="0"/>
              <w:rPr>
                <w:ins w:id="4142" w:author="Abercrombie, Kerrie" w:date="2021-01-21T13:26:00Z"/>
                <w:rFonts w:cstheme="minorHAnsi"/>
                <w:szCs w:val="20"/>
              </w:rPr>
            </w:pPr>
          </w:p>
        </w:tc>
        <w:tc>
          <w:tcPr>
            <w:tcW w:w="3003" w:type="dxa"/>
          </w:tcPr>
          <w:p w14:paraId="5A4CFF05" w14:textId="00264A6A" w:rsidR="002B5A22" w:rsidRPr="007E1B75" w:rsidRDefault="002B5A22" w:rsidP="007E1B75">
            <w:pPr>
              <w:pStyle w:val="Tabletext"/>
              <w:spacing w:before="0" w:after="0"/>
              <w:ind w:left="0" w:right="7"/>
              <w:rPr>
                <w:ins w:id="4143" w:author="Abercrombie, Kerrie" w:date="2021-01-21T13:26:00Z"/>
                <w:rFonts w:cstheme="minorHAnsi"/>
                <w:szCs w:val="20"/>
              </w:rPr>
            </w:pPr>
          </w:p>
        </w:tc>
      </w:tr>
      <w:tr w:rsidR="002B5A22" w:rsidRPr="007E1B75" w14:paraId="2158B2DE" w14:textId="77777777" w:rsidTr="002B5A22">
        <w:trPr>
          <w:trHeight w:val="60"/>
          <w:ins w:id="4144" w:author="Abercrombie, Kerrie" w:date="2021-01-21T13:26:00Z"/>
        </w:trPr>
        <w:tc>
          <w:tcPr>
            <w:tcW w:w="846" w:type="dxa"/>
            <w:vMerge/>
          </w:tcPr>
          <w:p w14:paraId="76B1461A" w14:textId="77777777" w:rsidR="002B5A22" w:rsidRPr="007E1B75" w:rsidRDefault="002B5A22" w:rsidP="007E1B75">
            <w:pPr>
              <w:pStyle w:val="Tabletext"/>
              <w:spacing w:before="0" w:after="0"/>
              <w:rPr>
                <w:ins w:id="4145" w:author="Abercrombie, Kerrie" w:date="2021-01-21T13:26:00Z"/>
                <w:rFonts w:cstheme="minorHAnsi"/>
                <w:szCs w:val="20"/>
              </w:rPr>
            </w:pPr>
          </w:p>
        </w:tc>
        <w:tc>
          <w:tcPr>
            <w:tcW w:w="4607" w:type="dxa"/>
            <w:vMerge/>
          </w:tcPr>
          <w:p w14:paraId="3BC65444" w14:textId="77777777" w:rsidR="002B5A22" w:rsidRPr="007E1B75" w:rsidRDefault="002B5A22" w:rsidP="007E1B75">
            <w:pPr>
              <w:pStyle w:val="Tabletext"/>
              <w:spacing w:before="0" w:after="0"/>
              <w:ind w:left="0" w:right="0"/>
              <w:rPr>
                <w:ins w:id="4146" w:author="Abercrombie, Kerrie" w:date="2021-01-21T13:26:00Z"/>
                <w:rFonts w:cstheme="minorHAnsi"/>
                <w:i/>
                <w:szCs w:val="20"/>
              </w:rPr>
            </w:pPr>
          </w:p>
        </w:tc>
        <w:tc>
          <w:tcPr>
            <w:tcW w:w="921" w:type="dxa"/>
          </w:tcPr>
          <w:p w14:paraId="65754438" w14:textId="63763D9E" w:rsidR="002B5A22" w:rsidRPr="007E1B75" w:rsidRDefault="002B5A22" w:rsidP="007E1B75">
            <w:pPr>
              <w:pStyle w:val="Tabletext"/>
              <w:spacing w:before="0" w:after="0"/>
              <w:ind w:left="0" w:right="0"/>
              <w:rPr>
                <w:ins w:id="4147" w:author="Abercrombie, Kerrie" w:date="2021-01-25T09:05:00Z"/>
                <w:rFonts w:cstheme="minorHAnsi"/>
                <w:szCs w:val="20"/>
              </w:rPr>
            </w:pPr>
          </w:p>
        </w:tc>
        <w:tc>
          <w:tcPr>
            <w:tcW w:w="4607" w:type="dxa"/>
          </w:tcPr>
          <w:p w14:paraId="429B8148" w14:textId="4A1D69EB" w:rsidR="002B5A22" w:rsidRPr="007E1B75" w:rsidRDefault="002B5A22" w:rsidP="007E1B75">
            <w:pPr>
              <w:pStyle w:val="Tabletext"/>
              <w:spacing w:before="0" w:after="0"/>
              <w:ind w:left="300" w:right="0"/>
              <w:rPr>
                <w:ins w:id="4148" w:author="Abercrombie, Kerrie" w:date="2021-01-21T13:26:00Z"/>
                <w:rFonts w:cstheme="minorHAnsi"/>
                <w:szCs w:val="20"/>
              </w:rPr>
            </w:pPr>
          </w:p>
        </w:tc>
        <w:tc>
          <w:tcPr>
            <w:tcW w:w="683" w:type="dxa"/>
          </w:tcPr>
          <w:p w14:paraId="62BB730F" w14:textId="77777777" w:rsidR="002B5A22" w:rsidRPr="007E1B75" w:rsidRDefault="002B5A22" w:rsidP="007E1B75">
            <w:pPr>
              <w:pStyle w:val="Tabletext"/>
              <w:spacing w:before="0" w:after="0"/>
              <w:rPr>
                <w:ins w:id="4149" w:author="Abercrombie, Kerrie" w:date="2021-01-21T13:26:00Z"/>
                <w:rFonts w:cstheme="minorHAnsi"/>
                <w:szCs w:val="20"/>
              </w:rPr>
            </w:pPr>
          </w:p>
        </w:tc>
        <w:tc>
          <w:tcPr>
            <w:tcW w:w="3003" w:type="dxa"/>
          </w:tcPr>
          <w:p w14:paraId="6361286C" w14:textId="77777777" w:rsidR="002B5A22" w:rsidRPr="007E1B75" w:rsidRDefault="002B5A22" w:rsidP="007E1B75">
            <w:pPr>
              <w:pStyle w:val="Tabletext"/>
              <w:spacing w:before="0" w:after="0"/>
              <w:ind w:left="0" w:right="7"/>
              <w:rPr>
                <w:ins w:id="4150" w:author="Abercrombie, Kerrie" w:date="2021-01-21T13:26:00Z"/>
                <w:rFonts w:cstheme="minorHAnsi"/>
                <w:szCs w:val="20"/>
              </w:rPr>
            </w:pPr>
          </w:p>
        </w:tc>
      </w:tr>
      <w:tr w:rsidR="002B5A22" w:rsidRPr="007E1B75" w14:paraId="50028099" w14:textId="77777777" w:rsidTr="002B5A22">
        <w:trPr>
          <w:trHeight w:val="60"/>
          <w:ins w:id="4151" w:author="Abercrombie, Kerrie" w:date="2021-01-21T13:26:00Z"/>
        </w:trPr>
        <w:tc>
          <w:tcPr>
            <w:tcW w:w="846" w:type="dxa"/>
            <w:shd w:val="clear" w:color="auto" w:fill="F2F2F2" w:themeFill="background1" w:themeFillShade="F2"/>
          </w:tcPr>
          <w:p w14:paraId="62D2BD3F" w14:textId="1349AA5A" w:rsidR="002B5A22" w:rsidRPr="007E1B75" w:rsidRDefault="007E46AB" w:rsidP="007E1B75">
            <w:pPr>
              <w:pStyle w:val="Tabletext"/>
              <w:spacing w:before="0" w:after="0"/>
              <w:rPr>
                <w:ins w:id="4152" w:author="Abercrombie, Kerrie" w:date="2021-01-21T13:26:00Z"/>
                <w:rFonts w:cstheme="minorHAnsi"/>
                <w:b/>
                <w:szCs w:val="20"/>
              </w:rPr>
            </w:pPr>
            <w:ins w:id="4153" w:author="Abercrombie, Kerrie" w:date="2021-01-25T10:36:00Z">
              <w:r w:rsidRPr="007E1B75">
                <w:rPr>
                  <w:rFonts w:cstheme="minorHAnsi"/>
                  <w:b/>
                  <w:szCs w:val="20"/>
                </w:rPr>
                <w:t>5</w:t>
              </w:r>
            </w:ins>
            <w:ins w:id="4154" w:author="Abercrombie, Kerrie" w:date="2021-01-21T13:26:00Z">
              <w:r w:rsidR="002B5A22" w:rsidRPr="007E1B75">
                <w:rPr>
                  <w:rFonts w:cstheme="minorHAnsi"/>
                  <w:b/>
                  <w:szCs w:val="20"/>
                </w:rPr>
                <w:t>.2</w:t>
              </w:r>
            </w:ins>
          </w:p>
        </w:tc>
        <w:tc>
          <w:tcPr>
            <w:tcW w:w="4607" w:type="dxa"/>
            <w:shd w:val="clear" w:color="auto" w:fill="F2F2F2" w:themeFill="background1" w:themeFillShade="F2"/>
          </w:tcPr>
          <w:p w14:paraId="7459346B" w14:textId="667ABE28" w:rsidR="002B5A22" w:rsidRPr="007E1B75" w:rsidRDefault="00D94BB7" w:rsidP="007E1B75">
            <w:pPr>
              <w:pStyle w:val="Tabletext"/>
              <w:spacing w:before="0" w:after="0"/>
              <w:ind w:left="0" w:right="0"/>
              <w:rPr>
                <w:ins w:id="4155" w:author="Abercrombie, Kerrie" w:date="2021-01-21T13:26:00Z"/>
                <w:rFonts w:cstheme="minorHAnsi"/>
                <w:b/>
                <w:szCs w:val="20"/>
              </w:rPr>
            </w:pPr>
            <w:ins w:id="4156" w:author="Abercrombie, Kerrie" w:date="2021-01-25T11:08:00Z">
              <w:r w:rsidRPr="007E1B75">
                <w:rPr>
                  <w:rFonts w:cstheme="minorHAnsi"/>
                  <w:b/>
                  <w:szCs w:val="20"/>
                </w:rPr>
                <w:t>RADAR</w:t>
              </w:r>
            </w:ins>
          </w:p>
        </w:tc>
        <w:tc>
          <w:tcPr>
            <w:tcW w:w="921" w:type="dxa"/>
            <w:shd w:val="clear" w:color="auto" w:fill="F2F2F2" w:themeFill="background1" w:themeFillShade="F2"/>
          </w:tcPr>
          <w:p w14:paraId="159B54D4" w14:textId="77777777" w:rsidR="002B5A22" w:rsidRPr="007E1B75" w:rsidRDefault="002B5A22" w:rsidP="007E1B75">
            <w:pPr>
              <w:pStyle w:val="Tabletext"/>
              <w:spacing w:before="0" w:after="0"/>
              <w:ind w:left="0" w:right="0"/>
              <w:rPr>
                <w:ins w:id="4157" w:author="Abercrombie, Kerrie" w:date="2021-01-25T09:05:00Z"/>
                <w:rFonts w:cstheme="minorHAnsi"/>
                <w:b/>
                <w:szCs w:val="20"/>
              </w:rPr>
            </w:pPr>
          </w:p>
        </w:tc>
        <w:tc>
          <w:tcPr>
            <w:tcW w:w="4607" w:type="dxa"/>
            <w:shd w:val="clear" w:color="auto" w:fill="F2F2F2" w:themeFill="background1" w:themeFillShade="F2"/>
          </w:tcPr>
          <w:p w14:paraId="1D3CCFA1" w14:textId="5EC70F1B" w:rsidR="002B5A22" w:rsidRPr="007E1B75" w:rsidRDefault="002B5A22" w:rsidP="007E1B75">
            <w:pPr>
              <w:pStyle w:val="Tabletext"/>
              <w:spacing w:before="0" w:after="0"/>
              <w:ind w:left="0" w:right="0"/>
              <w:rPr>
                <w:ins w:id="4158" w:author="Abercrombie, Kerrie" w:date="2021-01-21T13:26:00Z"/>
                <w:rFonts w:cstheme="minorHAnsi"/>
                <w:b/>
                <w:szCs w:val="20"/>
              </w:rPr>
            </w:pPr>
          </w:p>
        </w:tc>
        <w:tc>
          <w:tcPr>
            <w:tcW w:w="683" w:type="dxa"/>
            <w:shd w:val="clear" w:color="auto" w:fill="F2F2F2" w:themeFill="background1" w:themeFillShade="F2"/>
          </w:tcPr>
          <w:p w14:paraId="40F6168D" w14:textId="77777777" w:rsidR="002B5A22" w:rsidRPr="007E1B75" w:rsidRDefault="002B5A22" w:rsidP="007E1B75">
            <w:pPr>
              <w:pStyle w:val="Tabletext"/>
              <w:spacing w:before="0" w:after="0"/>
              <w:rPr>
                <w:ins w:id="4159" w:author="Abercrombie, Kerrie" w:date="2021-01-21T13:26:00Z"/>
                <w:rFonts w:cstheme="minorHAnsi"/>
                <w:b/>
                <w:szCs w:val="20"/>
              </w:rPr>
            </w:pPr>
          </w:p>
        </w:tc>
        <w:tc>
          <w:tcPr>
            <w:tcW w:w="3003" w:type="dxa"/>
            <w:shd w:val="clear" w:color="auto" w:fill="F2F2F2" w:themeFill="background1" w:themeFillShade="F2"/>
          </w:tcPr>
          <w:p w14:paraId="18A36911" w14:textId="5C09062D" w:rsidR="00C971DE" w:rsidRPr="007E1B75" w:rsidRDefault="00D94BB7" w:rsidP="007E1B75">
            <w:pPr>
              <w:pStyle w:val="Tabletext"/>
              <w:spacing w:before="0" w:after="0"/>
              <w:ind w:left="0" w:right="7"/>
              <w:rPr>
                <w:ins w:id="4160" w:author="Abercrombie, Kerrie" w:date="2021-01-21T13:26:00Z"/>
                <w:rFonts w:cstheme="minorHAnsi"/>
                <w:b/>
                <w:szCs w:val="20"/>
                <w:highlight w:val="yellow"/>
              </w:rPr>
            </w:pPr>
            <w:ins w:id="4161" w:author="Abercrombie, Kerrie" w:date="2021-01-25T11:10:00Z">
              <w:r w:rsidRPr="007E1B75">
                <w:rPr>
                  <w:rFonts w:cstheme="minorHAnsi"/>
                  <w:b/>
                  <w:szCs w:val="20"/>
                  <w:highlight w:val="yellow"/>
                </w:rPr>
                <w:t>?</w:t>
              </w:r>
              <w:r w:rsidRPr="007E1B75">
                <w:rPr>
                  <w:rFonts w:cstheme="minorHAnsi"/>
                  <w:b/>
                  <w:szCs w:val="20"/>
                </w:rPr>
                <w:t xml:space="preserve"> R42, R49, </w:t>
              </w:r>
              <w:proofErr w:type="gramStart"/>
              <w:r w:rsidRPr="007E1B75">
                <w:rPr>
                  <w:rFonts w:cstheme="minorHAnsi"/>
                  <w:b/>
                  <w:szCs w:val="20"/>
                </w:rPr>
                <w:t>R57</w:t>
              </w:r>
            </w:ins>
            <w:ins w:id="4162" w:author="Abercrombie, Kerrie" w:date="2021-01-25T11:20:00Z">
              <w:r w:rsidR="00C971DE" w:rsidRPr="007E1B75">
                <w:rPr>
                  <w:rFonts w:cstheme="minorHAnsi"/>
                  <w:b/>
                  <w:szCs w:val="20"/>
                </w:rPr>
                <w:t xml:space="preserve"> ?</w:t>
              </w:r>
              <w:proofErr w:type="gramEnd"/>
              <w:r w:rsidR="00C971DE" w:rsidRPr="007E1B75">
                <w:rPr>
                  <w:rFonts w:cstheme="minorHAnsi"/>
                  <w:b/>
                  <w:szCs w:val="20"/>
                </w:rPr>
                <w:t xml:space="preserve"> R34, R41,</w:t>
              </w:r>
            </w:ins>
          </w:p>
        </w:tc>
      </w:tr>
      <w:tr w:rsidR="002B5A22" w:rsidRPr="007E1B75" w14:paraId="01868349" w14:textId="77777777" w:rsidTr="002B5A22">
        <w:trPr>
          <w:trHeight w:val="60"/>
          <w:ins w:id="4163" w:author="Abercrombie, Kerrie" w:date="2021-01-21T13:26:00Z"/>
        </w:trPr>
        <w:tc>
          <w:tcPr>
            <w:tcW w:w="846" w:type="dxa"/>
            <w:vMerge w:val="restart"/>
            <w:shd w:val="clear" w:color="auto" w:fill="auto"/>
          </w:tcPr>
          <w:p w14:paraId="0B0C5C1B" w14:textId="77777777" w:rsidR="002B5A22" w:rsidRPr="007E1B75" w:rsidRDefault="002B5A22" w:rsidP="007E1B75">
            <w:pPr>
              <w:pStyle w:val="Tabletext"/>
              <w:spacing w:before="0" w:after="0"/>
              <w:rPr>
                <w:ins w:id="4164" w:author="Abercrombie, Kerrie" w:date="2021-01-21T13:26:00Z"/>
                <w:rFonts w:cstheme="minorHAnsi"/>
                <w:b/>
                <w:szCs w:val="20"/>
              </w:rPr>
            </w:pPr>
          </w:p>
        </w:tc>
        <w:tc>
          <w:tcPr>
            <w:tcW w:w="4607" w:type="dxa"/>
            <w:vMerge w:val="restart"/>
            <w:shd w:val="clear" w:color="auto" w:fill="auto"/>
          </w:tcPr>
          <w:p w14:paraId="5CB1867E" w14:textId="047D19F8" w:rsidR="002B5A22" w:rsidRPr="007E1B75" w:rsidRDefault="008C1096" w:rsidP="008C1096">
            <w:pPr>
              <w:pStyle w:val="Tabletext"/>
              <w:spacing w:before="0" w:after="0"/>
              <w:ind w:left="0" w:right="0"/>
              <w:rPr>
                <w:ins w:id="4165" w:author="Abercrombie, Kerrie" w:date="2021-01-21T13:26:00Z"/>
                <w:rFonts w:cstheme="minorHAnsi"/>
                <w:b/>
                <w:szCs w:val="20"/>
              </w:rPr>
            </w:pPr>
            <w:ins w:id="4166" w:author="Abercrombie, Kerrie" w:date="2021-01-26T21:27:00Z">
              <w:r w:rsidRPr="008C1096">
                <w:rPr>
                  <w:rFonts w:cstheme="minorHAnsi"/>
                  <w:i/>
                  <w:szCs w:val="20"/>
                </w:rPr>
                <w:t xml:space="preserve">Describe how </w:t>
              </w:r>
              <w:r>
                <w:rPr>
                  <w:rFonts w:cstheme="minorHAnsi"/>
                  <w:i/>
                  <w:szCs w:val="20"/>
                </w:rPr>
                <w:t>Radar</w:t>
              </w:r>
              <w:r w:rsidRPr="008C1096">
                <w:rPr>
                  <w:rFonts w:cstheme="minorHAnsi"/>
                  <w:i/>
                  <w:szCs w:val="20"/>
                </w:rPr>
                <w:t xml:space="preserve"> works and the limitations of the equipment</w:t>
              </w:r>
            </w:ins>
          </w:p>
        </w:tc>
        <w:tc>
          <w:tcPr>
            <w:tcW w:w="921" w:type="dxa"/>
          </w:tcPr>
          <w:p w14:paraId="67129CC9" w14:textId="0DA1EECC" w:rsidR="002B5A22" w:rsidRPr="007E1B75" w:rsidRDefault="007E46AB" w:rsidP="007E1B75">
            <w:pPr>
              <w:pStyle w:val="Tabletext"/>
              <w:spacing w:before="0" w:after="0"/>
              <w:ind w:left="0" w:right="0"/>
              <w:rPr>
                <w:ins w:id="4167" w:author="Abercrombie, Kerrie" w:date="2021-01-25T09:05:00Z"/>
                <w:rFonts w:cstheme="minorHAnsi"/>
                <w:szCs w:val="20"/>
              </w:rPr>
            </w:pPr>
            <w:ins w:id="4168" w:author="Abercrombie, Kerrie" w:date="2021-01-25T09:05:00Z">
              <w:r w:rsidRPr="007E1B75">
                <w:rPr>
                  <w:rFonts w:cstheme="minorHAnsi"/>
                  <w:szCs w:val="20"/>
                </w:rPr>
                <w:t>5</w:t>
              </w:r>
              <w:r w:rsidR="002B5A22" w:rsidRPr="007E1B75">
                <w:rPr>
                  <w:rFonts w:cstheme="minorHAnsi"/>
                  <w:szCs w:val="20"/>
                </w:rPr>
                <w:t>.2.1</w:t>
              </w:r>
            </w:ins>
          </w:p>
        </w:tc>
        <w:tc>
          <w:tcPr>
            <w:tcW w:w="4607" w:type="dxa"/>
            <w:shd w:val="clear" w:color="auto" w:fill="auto"/>
          </w:tcPr>
          <w:p w14:paraId="0BCA3A88" w14:textId="77777777" w:rsidR="002B5A22" w:rsidRPr="007E1B75" w:rsidRDefault="00D94BB7" w:rsidP="007E1B75">
            <w:pPr>
              <w:pStyle w:val="Tabletext"/>
              <w:spacing w:before="0" w:after="0"/>
              <w:ind w:left="0" w:right="0"/>
              <w:rPr>
                <w:ins w:id="4169" w:author="Abercrombie, Kerrie" w:date="2021-01-25T11:09:00Z"/>
                <w:rFonts w:cstheme="minorHAnsi"/>
                <w:szCs w:val="20"/>
              </w:rPr>
            </w:pPr>
            <w:ins w:id="4170" w:author="Abercrombie, Kerrie" w:date="2021-01-25T11:09:00Z">
              <w:r w:rsidRPr="007E1B75">
                <w:rPr>
                  <w:rFonts w:cstheme="minorHAnsi"/>
                  <w:szCs w:val="20"/>
                </w:rPr>
                <w:t>Basic Knowledge</w:t>
              </w:r>
            </w:ins>
          </w:p>
          <w:p w14:paraId="6D54C219" w14:textId="039BB2CF" w:rsidR="00D94BB7" w:rsidRPr="007E1B75" w:rsidRDefault="00D94BB7" w:rsidP="007E1B75">
            <w:pPr>
              <w:pStyle w:val="Tabletext"/>
              <w:spacing w:before="0" w:after="0"/>
              <w:ind w:left="709" w:right="0"/>
              <w:rPr>
                <w:ins w:id="4171" w:author="Abercrombie, Kerrie" w:date="2021-01-25T11:13:00Z"/>
                <w:rFonts w:cstheme="minorHAnsi"/>
                <w:szCs w:val="20"/>
              </w:rPr>
            </w:pPr>
            <w:ins w:id="4172" w:author="Abercrombie, Kerrie" w:date="2021-01-25T11:09:00Z">
              <w:r w:rsidRPr="007E1B75">
                <w:rPr>
                  <w:rFonts w:cstheme="minorHAnsi"/>
                  <w:szCs w:val="20"/>
                </w:rPr>
                <w:t>Fundamentals of RADAR theory</w:t>
              </w:r>
            </w:ins>
          </w:p>
          <w:p w14:paraId="5C362603" w14:textId="77777777" w:rsidR="00D94BB7" w:rsidRPr="007E1B75" w:rsidRDefault="00D94BB7" w:rsidP="007E1B75">
            <w:pPr>
              <w:pStyle w:val="Tabletext"/>
              <w:spacing w:before="0" w:after="0"/>
              <w:ind w:left="709"/>
              <w:rPr>
                <w:ins w:id="4173" w:author="Abercrombie, Kerrie" w:date="2021-01-25T11:13:00Z"/>
                <w:rFonts w:cstheme="minorHAnsi"/>
                <w:szCs w:val="20"/>
              </w:rPr>
            </w:pPr>
            <w:ins w:id="4174" w:author="Abercrombie, Kerrie" w:date="2021-01-25T11:13:00Z">
              <w:r w:rsidRPr="007E1B75">
                <w:rPr>
                  <w:rFonts w:cstheme="minorHAnsi"/>
                  <w:szCs w:val="20"/>
                </w:rPr>
                <w:t>List the features of generic VTS radar display</w:t>
              </w:r>
            </w:ins>
          </w:p>
          <w:p w14:paraId="245D1CF4" w14:textId="77777777" w:rsidR="00D94BB7" w:rsidRPr="007E1B75" w:rsidRDefault="00D94BB7" w:rsidP="007E1B75">
            <w:pPr>
              <w:pStyle w:val="Tabletext"/>
              <w:spacing w:before="0" w:after="0"/>
              <w:ind w:left="1418"/>
              <w:rPr>
                <w:ins w:id="4175" w:author="Abercrombie, Kerrie" w:date="2021-01-25T11:13:00Z"/>
                <w:rFonts w:cstheme="minorHAnsi"/>
                <w:szCs w:val="20"/>
              </w:rPr>
            </w:pPr>
            <w:ins w:id="4176" w:author="Abercrombie, Kerrie" w:date="2021-01-25T11:13:00Z">
              <w:r w:rsidRPr="007E1B75">
                <w:rPr>
                  <w:rFonts w:cstheme="minorHAnsi"/>
                  <w:szCs w:val="20"/>
                </w:rPr>
                <w:t>Detection, acquisition and tracking</w:t>
              </w:r>
            </w:ins>
          </w:p>
          <w:p w14:paraId="07275292" w14:textId="7AA4306B" w:rsidR="00D94BB7" w:rsidRPr="007E1B75" w:rsidRDefault="00D94BB7" w:rsidP="007E1B75">
            <w:pPr>
              <w:pStyle w:val="Tabletext"/>
              <w:spacing w:before="0" w:after="0"/>
              <w:ind w:left="1418" w:right="0"/>
              <w:rPr>
                <w:ins w:id="4177" w:author="Abercrombie, Kerrie" w:date="2021-01-25T11:14:00Z"/>
                <w:rFonts w:cstheme="minorHAnsi"/>
                <w:szCs w:val="20"/>
              </w:rPr>
            </w:pPr>
            <w:ins w:id="4178" w:author="Abercrombie, Kerrie" w:date="2021-01-25T11:13:00Z">
              <w:r w:rsidRPr="007E1B75">
                <w:rPr>
                  <w:rFonts w:cstheme="minorHAnsi"/>
                  <w:szCs w:val="20"/>
                </w:rPr>
                <w:t>System warnings</w:t>
              </w:r>
            </w:ins>
          </w:p>
          <w:p w14:paraId="07E25FC0" w14:textId="41D59240" w:rsidR="00D94BB7" w:rsidRPr="007E1B75" w:rsidRDefault="00D94BB7" w:rsidP="007E1B75">
            <w:pPr>
              <w:pStyle w:val="Tabletext"/>
              <w:spacing w:before="0" w:after="0"/>
              <w:ind w:left="1418" w:right="0"/>
              <w:rPr>
                <w:ins w:id="4179" w:author="Abercrombie, Kerrie" w:date="2021-01-25T11:10:00Z"/>
                <w:rFonts w:cstheme="minorHAnsi"/>
                <w:szCs w:val="20"/>
              </w:rPr>
            </w:pPr>
            <w:ins w:id="4180" w:author="Abercrombie, Kerrie" w:date="2021-01-25T11:14:00Z">
              <w:r w:rsidRPr="007E1B75">
                <w:rPr>
                  <w:rFonts w:cstheme="minorHAnsi"/>
                  <w:szCs w:val="20"/>
                </w:rPr>
                <w:t>Sensor fusion</w:t>
              </w:r>
            </w:ins>
          </w:p>
          <w:p w14:paraId="767A71C3" w14:textId="77777777" w:rsidR="00D94BB7" w:rsidRPr="007E1B75" w:rsidRDefault="00D94BB7" w:rsidP="007E1B75">
            <w:pPr>
              <w:pStyle w:val="Tabletext"/>
              <w:spacing w:before="0" w:after="0"/>
              <w:ind w:left="709"/>
              <w:rPr>
                <w:ins w:id="4181" w:author="Abercrombie, Kerrie" w:date="2021-01-25T11:10:00Z"/>
                <w:rFonts w:cstheme="minorHAnsi"/>
                <w:szCs w:val="20"/>
              </w:rPr>
            </w:pPr>
            <w:ins w:id="4182" w:author="Abercrombie, Kerrie" w:date="2021-01-25T11:10:00Z">
              <w:r w:rsidRPr="007E1B75">
                <w:rPr>
                  <w:rFonts w:cstheme="minorHAnsi"/>
                  <w:szCs w:val="20"/>
                </w:rPr>
                <w:t>Introduction to tracking systems and ARPA</w:t>
              </w:r>
            </w:ins>
          </w:p>
          <w:p w14:paraId="218178C0" w14:textId="4ACDB527" w:rsidR="00D94BB7" w:rsidRPr="007E1B75" w:rsidRDefault="00D94BB7" w:rsidP="007E1B75">
            <w:pPr>
              <w:pStyle w:val="Tabletext"/>
              <w:spacing w:before="0" w:after="0"/>
              <w:ind w:left="709" w:right="0"/>
              <w:rPr>
                <w:ins w:id="4183" w:author="Abercrombie, Kerrie" w:date="2021-01-21T13:26:00Z"/>
                <w:rFonts w:cstheme="minorHAnsi"/>
                <w:szCs w:val="20"/>
              </w:rPr>
            </w:pPr>
            <w:ins w:id="4184" w:author="Abercrombie, Kerrie" w:date="2021-01-25T11:10:00Z">
              <w:r w:rsidRPr="007E1B75">
                <w:rPr>
                  <w:rFonts w:cstheme="minorHAnsi"/>
                  <w:szCs w:val="20"/>
                </w:rPr>
                <w:t>ARPA features and use of radar for collision avoidance</w:t>
              </w:r>
            </w:ins>
          </w:p>
        </w:tc>
        <w:tc>
          <w:tcPr>
            <w:tcW w:w="683" w:type="dxa"/>
            <w:shd w:val="clear" w:color="auto" w:fill="auto"/>
          </w:tcPr>
          <w:p w14:paraId="7F022394" w14:textId="77777777" w:rsidR="002B5A22" w:rsidRPr="007E1B75" w:rsidRDefault="002B5A22" w:rsidP="007E1B75">
            <w:pPr>
              <w:pStyle w:val="Tabletext"/>
              <w:spacing w:before="0" w:after="0"/>
              <w:rPr>
                <w:ins w:id="4185" w:author="Abercrombie, Kerrie" w:date="2021-01-21T13:26:00Z"/>
                <w:rFonts w:cstheme="minorHAnsi"/>
                <w:b/>
                <w:szCs w:val="20"/>
              </w:rPr>
            </w:pPr>
          </w:p>
        </w:tc>
        <w:tc>
          <w:tcPr>
            <w:tcW w:w="3003" w:type="dxa"/>
            <w:shd w:val="clear" w:color="auto" w:fill="auto"/>
          </w:tcPr>
          <w:p w14:paraId="1AD53CB4" w14:textId="300FEEF3" w:rsidR="002B5A22" w:rsidRPr="007E1B75" w:rsidRDefault="002B5A22" w:rsidP="007E1B75">
            <w:pPr>
              <w:pStyle w:val="Tabletext"/>
              <w:spacing w:before="0" w:after="0"/>
              <w:ind w:left="0" w:right="7"/>
              <w:rPr>
                <w:ins w:id="4186" w:author="Abercrombie, Kerrie" w:date="2021-01-21T13:26:00Z"/>
                <w:rFonts w:cstheme="minorHAnsi"/>
                <w:b/>
                <w:szCs w:val="20"/>
                <w:highlight w:val="yellow"/>
              </w:rPr>
            </w:pPr>
          </w:p>
        </w:tc>
      </w:tr>
      <w:tr w:rsidR="002B5A22" w:rsidRPr="007E1B75" w14:paraId="7F7187A0" w14:textId="77777777" w:rsidTr="002B5A22">
        <w:trPr>
          <w:trHeight w:val="60"/>
          <w:ins w:id="4187" w:author="Abercrombie, Kerrie" w:date="2021-01-21T13:26:00Z"/>
        </w:trPr>
        <w:tc>
          <w:tcPr>
            <w:tcW w:w="846" w:type="dxa"/>
            <w:vMerge/>
            <w:shd w:val="clear" w:color="auto" w:fill="auto"/>
          </w:tcPr>
          <w:p w14:paraId="20673C59" w14:textId="77777777" w:rsidR="002B5A22" w:rsidRPr="007E1B75" w:rsidRDefault="002B5A22" w:rsidP="007E1B75">
            <w:pPr>
              <w:pStyle w:val="Tabletext"/>
              <w:spacing w:before="0" w:after="0"/>
              <w:rPr>
                <w:ins w:id="4188" w:author="Abercrombie, Kerrie" w:date="2021-01-21T13:26:00Z"/>
                <w:rFonts w:cstheme="minorHAnsi"/>
                <w:b/>
                <w:szCs w:val="20"/>
              </w:rPr>
            </w:pPr>
          </w:p>
        </w:tc>
        <w:tc>
          <w:tcPr>
            <w:tcW w:w="4607" w:type="dxa"/>
            <w:vMerge/>
            <w:shd w:val="clear" w:color="auto" w:fill="auto"/>
          </w:tcPr>
          <w:p w14:paraId="3DA49F9F" w14:textId="77777777" w:rsidR="002B5A22" w:rsidRPr="007E1B75" w:rsidRDefault="002B5A22" w:rsidP="007E1B75">
            <w:pPr>
              <w:pStyle w:val="Tabletext"/>
              <w:spacing w:before="0" w:after="0"/>
              <w:ind w:left="0" w:right="0"/>
              <w:rPr>
                <w:ins w:id="4189" w:author="Abercrombie, Kerrie" w:date="2021-01-21T13:26:00Z"/>
                <w:rFonts w:cstheme="minorHAnsi"/>
                <w:b/>
                <w:szCs w:val="20"/>
              </w:rPr>
            </w:pPr>
          </w:p>
        </w:tc>
        <w:tc>
          <w:tcPr>
            <w:tcW w:w="921" w:type="dxa"/>
          </w:tcPr>
          <w:p w14:paraId="6A87A767" w14:textId="316C345E" w:rsidR="002B5A22" w:rsidRPr="007E1B75" w:rsidRDefault="00D94BB7" w:rsidP="007E1B75">
            <w:pPr>
              <w:pStyle w:val="Tabletext"/>
              <w:spacing w:before="0" w:after="0"/>
              <w:ind w:left="0" w:right="0"/>
              <w:rPr>
                <w:ins w:id="4190" w:author="Abercrombie, Kerrie" w:date="2021-01-25T09:05:00Z"/>
                <w:rFonts w:cstheme="minorHAnsi"/>
                <w:szCs w:val="20"/>
              </w:rPr>
            </w:pPr>
            <w:ins w:id="4191" w:author="Abercrombie, Kerrie" w:date="2021-01-25T11:09:00Z">
              <w:r w:rsidRPr="007E1B75">
                <w:rPr>
                  <w:rFonts w:cstheme="minorHAnsi"/>
                  <w:szCs w:val="20"/>
                </w:rPr>
                <w:t>5.2.2</w:t>
              </w:r>
            </w:ins>
          </w:p>
        </w:tc>
        <w:tc>
          <w:tcPr>
            <w:tcW w:w="4607" w:type="dxa"/>
            <w:shd w:val="clear" w:color="auto" w:fill="auto"/>
          </w:tcPr>
          <w:p w14:paraId="6DB6CEB9" w14:textId="77777777" w:rsidR="002B5A22" w:rsidRPr="007E1B75" w:rsidRDefault="00D94BB7" w:rsidP="007E1B75">
            <w:pPr>
              <w:pStyle w:val="Tabletext"/>
              <w:spacing w:before="0" w:after="0"/>
              <w:ind w:left="0" w:right="0"/>
              <w:rPr>
                <w:ins w:id="4192" w:author="Abercrombie, Kerrie" w:date="2021-01-25T11:09:00Z"/>
                <w:rFonts w:cstheme="minorHAnsi"/>
                <w:szCs w:val="20"/>
              </w:rPr>
            </w:pPr>
            <w:ins w:id="4193" w:author="Abercrombie, Kerrie" w:date="2021-01-25T11:09:00Z">
              <w:r w:rsidRPr="007E1B75">
                <w:rPr>
                  <w:rFonts w:cstheme="minorHAnsi"/>
                  <w:szCs w:val="20"/>
                </w:rPr>
                <w:t>Limitations</w:t>
              </w:r>
            </w:ins>
          </w:p>
          <w:p w14:paraId="41840DCC" w14:textId="77777777" w:rsidR="00D94BB7" w:rsidRPr="007E1B75" w:rsidRDefault="00D94BB7" w:rsidP="007E1B75">
            <w:pPr>
              <w:pStyle w:val="Tabletext"/>
              <w:spacing w:before="0" w:after="0"/>
              <w:ind w:left="709"/>
              <w:rPr>
                <w:ins w:id="4194" w:author="Abercrombie, Kerrie" w:date="2021-01-25T11:10:00Z"/>
                <w:rFonts w:cstheme="minorHAnsi"/>
                <w:szCs w:val="20"/>
              </w:rPr>
            </w:pPr>
            <w:ins w:id="4195" w:author="Abercrombie, Kerrie" w:date="2021-01-25T11:10:00Z">
              <w:r w:rsidRPr="007E1B75">
                <w:rPr>
                  <w:rFonts w:cstheme="minorHAnsi"/>
                  <w:szCs w:val="20"/>
                </w:rPr>
                <w:lastRenderedPageBreak/>
                <w:t>Factors affecting radar detection</w:t>
              </w:r>
            </w:ins>
          </w:p>
          <w:p w14:paraId="6F8C7A60" w14:textId="02122DA5" w:rsidR="00D94BB7" w:rsidRPr="007E1B75" w:rsidRDefault="00D94BB7" w:rsidP="007E1B75">
            <w:pPr>
              <w:pStyle w:val="Tabletext"/>
              <w:spacing w:before="0" w:after="0"/>
              <w:ind w:left="709" w:right="0"/>
              <w:rPr>
                <w:ins w:id="4196" w:author="Abercrombie, Kerrie" w:date="2021-01-21T13:26:00Z"/>
                <w:rFonts w:cstheme="minorHAnsi"/>
                <w:szCs w:val="20"/>
              </w:rPr>
            </w:pPr>
            <w:ins w:id="4197" w:author="Abercrombie, Kerrie" w:date="2021-01-25T11:10:00Z">
              <w:r w:rsidRPr="007E1B75">
                <w:rPr>
                  <w:rFonts w:cstheme="minorHAnsi"/>
                  <w:szCs w:val="20"/>
                </w:rPr>
                <w:t>Factors affecting interpretation</w:t>
              </w:r>
            </w:ins>
          </w:p>
        </w:tc>
        <w:tc>
          <w:tcPr>
            <w:tcW w:w="683" w:type="dxa"/>
            <w:shd w:val="clear" w:color="auto" w:fill="auto"/>
          </w:tcPr>
          <w:p w14:paraId="7B3FB4B3" w14:textId="77777777" w:rsidR="002B5A22" w:rsidRPr="007E1B75" w:rsidRDefault="002B5A22" w:rsidP="007E1B75">
            <w:pPr>
              <w:pStyle w:val="Tabletext"/>
              <w:spacing w:before="0" w:after="0"/>
              <w:rPr>
                <w:ins w:id="4198" w:author="Abercrombie, Kerrie" w:date="2021-01-21T13:26:00Z"/>
                <w:rFonts w:cstheme="minorHAnsi"/>
                <w:b/>
                <w:szCs w:val="20"/>
              </w:rPr>
            </w:pPr>
          </w:p>
        </w:tc>
        <w:tc>
          <w:tcPr>
            <w:tcW w:w="3003" w:type="dxa"/>
            <w:shd w:val="clear" w:color="auto" w:fill="auto"/>
          </w:tcPr>
          <w:p w14:paraId="7A1B2BF0" w14:textId="77777777" w:rsidR="002B5A22" w:rsidRPr="007E1B75" w:rsidRDefault="002B5A22" w:rsidP="007E1B75">
            <w:pPr>
              <w:pStyle w:val="Tabletext"/>
              <w:spacing w:before="0" w:after="0"/>
              <w:ind w:left="0" w:right="7"/>
              <w:rPr>
                <w:ins w:id="4199" w:author="Abercrombie, Kerrie" w:date="2021-01-21T13:26:00Z"/>
                <w:rFonts w:cstheme="minorHAnsi"/>
                <w:b/>
                <w:szCs w:val="20"/>
                <w:highlight w:val="yellow"/>
              </w:rPr>
            </w:pPr>
          </w:p>
        </w:tc>
      </w:tr>
      <w:tr w:rsidR="007E46AB" w:rsidRPr="007E1B75" w14:paraId="42D701B5" w14:textId="77777777" w:rsidTr="00227957">
        <w:trPr>
          <w:trHeight w:val="70"/>
          <w:ins w:id="4200" w:author="Abercrombie, Kerrie" w:date="2021-01-25T10:35:00Z"/>
        </w:trPr>
        <w:tc>
          <w:tcPr>
            <w:tcW w:w="846" w:type="dxa"/>
            <w:shd w:val="clear" w:color="auto" w:fill="F2F2F2" w:themeFill="background1" w:themeFillShade="F2"/>
          </w:tcPr>
          <w:p w14:paraId="67E6B5F5" w14:textId="47198906" w:rsidR="007E46AB" w:rsidRPr="007E1B75" w:rsidRDefault="007E46AB" w:rsidP="007E1B75">
            <w:pPr>
              <w:pStyle w:val="Tabletext"/>
              <w:spacing w:before="0" w:after="0"/>
              <w:rPr>
                <w:ins w:id="4201" w:author="Abercrombie, Kerrie" w:date="2021-01-25T10:35:00Z"/>
                <w:rFonts w:cstheme="minorHAnsi"/>
                <w:b/>
                <w:szCs w:val="20"/>
              </w:rPr>
            </w:pPr>
            <w:ins w:id="4202" w:author="Abercrombie, Kerrie" w:date="2021-01-25T10:35:00Z">
              <w:r w:rsidRPr="007E1B75">
                <w:rPr>
                  <w:rFonts w:cstheme="minorHAnsi"/>
                  <w:b/>
                  <w:szCs w:val="20"/>
                </w:rPr>
                <w:t>5.</w:t>
              </w:r>
            </w:ins>
            <w:ins w:id="4203" w:author="Abercrombie, Kerrie" w:date="2021-01-25T10:37:00Z">
              <w:r w:rsidRPr="007E1B75">
                <w:rPr>
                  <w:rFonts w:cstheme="minorHAnsi"/>
                  <w:b/>
                  <w:szCs w:val="20"/>
                </w:rPr>
                <w:t>3</w:t>
              </w:r>
            </w:ins>
          </w:p>
        </w:tc>
        <w:tc>
          <w:tcPr>
            <w:tcW w:w="4607" w:type="dxa"/>
            <w:shd w:val="clear" w:color="auto" w:fill="F2F2F2" w:themeFill="background1" w:themeFillShade="F2"/>
          </w:tcPr>
          <w:p w14:paraId="18DF6C72" w14:textId="537062A1" w:rsidR="007E46AB" w:rsidRPr="007E1B75" w:rsidRDefault="00D94BB7" w:rsidP="007E1B75">
            <w:pPr>
              <w:pStyle w:val="Tabletext"/>
              <w:spacing w:before="0" w:after="0"/>
              <w:ind w:left="0" w:right="0"/>
              <w:rPr>
                <w:ins w:id="4204" w:author="Abercrombie, Kerrie" w:date="2021-01-25T10:35:00Z"/>
                <w:rFonts w:cstheme="minorHAnsi"/>
                <w:b/>
                <w:szCs w:val="20"/>
              </w:rPr>
            </w:pPr>
            <w:ins w:id="4205" w:author="Abercrombie, Kerrie" w:date="2021-01-25T11:08:00Z">
              <w:r w:rsidRPr="007E1B75">
                <w:rPr>
                  <w:rFonts w:cstheme="minorHAnsi"/>
                  <w:b/>
                  <w:szCs w:val="20"/>
                </w:rPr>
                <w:t>AIS</w:t>
              </w:r>
            </w:ins>
          </w:p>
        </w:tc>
        <w:tc>
          <w:tcPr>
            <w:tcW w:w="921" w:type="dxa"/>
            <w:shd w:val="clear" w:color="auto" w:fill="F2F2F2" w:themeFill="background1" w:themeFillShade="F2"/>
          </w:tcPr>
          <w:p w14:paraId="4E500F3B" w14:textId="77777777" w:rsidR="007E46AB" w:rsidRPr="007E1B75" w:rsidRDefault="007E46AB" w:rsidP="007E1B75">
            <w:pPr>
              <w:pStyle w:val="Tabletext"/>
              <w:spacing w:before="0" w:after="0"/>
              <w:ind w:left="0" w:right="0"/>
              <w:rPr>
                <w:ins w:id="4206" w:author="Abercrombie, Kerrie" w:date="2021-01-25T10:35:00Z"/>
                <w:rFonts w:cstheme="minorHAnsi"/>
                <w:b/>
                <w:szCs w:val="20"/>
              </w:rPr>
            </w:pPr>
          </w:p>
        </w:tc>
        <w:tc>
          <w:tcPr>
            <w:tcW w:w="4607" w:type="dxa"/>
            <w:shd w:val="clear" w:color="auto" w:fill="F2F2F2" w:themeFill="background1" w:themeFillShade="F2"/>
          </w:tcPr>
          <w:p w14:paraId="70651EA6" w14:textId="77777777" w:rsidR="007E46AB" w:rsidRPr="007E1B75" w:rsidRDefault="007E46AB" w:rsidP="007E1B75">
            <w:pPr>
              <w:pStyle w:val="Tabletext"/>
              <w:spacing w:before="0" w:after="0"/>
              <w:ind w:left="0" w:right="0"/>
              <w:rPr>
                <w:ins w:id="4207" w:author="Abercrombie, Kerrie" w:date="2021-01-25T10:35:00Z"/>
                <w:rFonts w:cstheme="minorHAnsi"/>
                <w:b/>
                <w:szCs w:val="20"/>
              </w:rPr>
            </w:pPr>
          </w:p>
        </w:tc>
        <w:tc>
          <w:tcPr>
            <w:tcW w:w="683" w:type="dxa"/>
            <w:shd w:val="clear" w:color="auto" w:fill="F2F2F2" w:themeFill="background1" w:themeFillShade="F2"/>
          </w:tcPr>
          <w:p w14:paraId="7255CCCC" w14:textId="77777777" w:rsidR="007E46AB" w:rsidRPr="007E1B75" w:rsidRDefault="007E46AB" w:rsidP="007E1B75">
            <w:pPr>
              <w:pStyle w:val="Tabletext"/>
              <w:spacing w:before="0" w:after="0"/>
              <w:rPr>
                <w:ins w:id="4208" w:author="Abercrombie, Kerrie" w:date="2021-01-25T10:35:00Z"/>
                <w:rFonts w:cstheme="minorHAnsi"/>
                <w:b/>
                <w:szCs w:val="20"/>
              </w:rPr>
            </w:pPr>
          </w:p>
        </w:tc>
        <w:tc>
          <w:tcPr>
            <w:tcW w:w="3003" w:type="dxa"/>
            <w:shd w:val="clear" w:color="auto" w:fill="F2F2F2" w:themeFill="background1" w:themeFillShade="F2"/>
          </w:tcPr>
          <w:p w14:paraId="609EB01C" w14:textId="40B52666" w:rsidR="00185207" w:rsidRPr="007E1B75" w:rsidRDefault="00C971DE" w:rsidP="007E1B75">
            <w:pPr>
              <w:pStyle w:val="Tabletext"/>
              <w:spacing w:before="0" w:after="0"/>
              <w:ind w:left="0" w:right="7"/>
              <w:rPr>
                <w:ins w:id="4209" w:author="Abercrombie, Kerrie" w:date="2021-01-25T10:35:00Z"/>
                <w:rFonts w:cstheme="minorHAnsi"/>
                <w:b/>
                <w:szCs w:val="20"/>
              </w:rPr>
            </w:pPr>
            <w:ins w:id="4210" w:author="Abercrombie, Kerrie" w:date="2021-01-25T11:20:00Z">
              <w:r w:rsidRPr="007E1B75">
                <w:rPr>
                  <w:rFonts w:cstheme="minorHAnsi"/>
                  <w:b/>
                  <w:szCs w:val="20"/>
                </w:rPr>
                <w:t>? ? R34, R41, R49, R57</w:t>
              </w:r>
            </w:ins>
          </w:p>
        </w:tc>
      </w:tr>
      <w:tr w:rsidR="007E46AB" w:rsidRPr="007E1B75" w14:paraId="60C86691" w14:textId="77777777" w:rsidTr="007E46AB">
        <w:trPr>
          <w:ins w:id="4211" w:author="Abercrombie, Kerrie" w:date="2021-01-25T10:35:00Z"/>
        </w:trPr>
        <w:tc>
          <w:tcPr>
            <w:tcW w:w="846" w:type="dxa"/>
            <w:vMerge w:val="restart"/>
          </w:tcPr>
          <w:p w14:paraId="4D6946EF" w14:textId="77777777" w:rsidR="007E46AB" w:rsidRPr="007E1B75" w:rsidRDefault="007E46AB" w:rsidP="007E1B75">
            <w:pPr>
              <w:pStyle w:val="Tabletext"/>
              <w:spacing w:before="0" w:after="0"/>
              <w:rPr>
                <w:ins w:id="4212" w:author="Abercrombie, Kerrie" w:date="2021-01-25T10:35:00Z"/>
                <w:rFonts w:cstheme="minorHAnsi"/>
                <w:szCs w:val="20"/>
              </w:rPr>
            </w:pPr>
          </w:p>
        </w:tc>
        <w:tc>
          <w:tcPr>
            <w:tcW w:w="4607" w:type="dxa"/>
            <w:vMerge w:val="restart"/>
          </w:tcPr>
          <w:p w14:paraId="5AD311EB" w14:textId="3DA9E6FD" w:rsidR="007E46AB" w:rsidRPr="008C1096" w:rsidRDefault="008C1096" w:rsidP="007E1B75">
            <w:pPr>
              <w:pStyle w:val="Tabletext"/>
              <w:spacing w:before="0" w:after="0"/>
              <w:ind w:left="0"/>
              <w:rPr>
                <w:ins w:id="4213" w:author="Abercrombie, Kerrie" w:date="2021-01-25T10:35:00Z"/>
                <w:rFonts w:cstheme="minorHAnsi"/>
                <w:i/>
                <w:szCs w:val="20"/>
              </w:rPr>
            </w:pPr>
            <w:ins w:id="4214" w:author="Abercrombie, Kerrie" w:date="2021-01-26T21:26:00Z">
              <w:r w:rsidRPr="008C1096">
                <w:rPr>
                  <w:rFonts w:cstheme="minorHAnsi"/>
                  <w:i/>
                  <w:szCs w:val="20"/>
                </w:rPr>
                <w:t>Describe how AIS works and the limitations of the equipment</w:t>
              </w:r>
            </w:ins>
          </w:p>
        </w:tc>
        <w:tc>
          <w:tcPr>
            <w:tcW w:w="921" w:type="dxa"/>
          </w:tcPr>
          <w:p w14:paraId="6E634F11" w14:textId="3446EB69" w:rsidR="007E46AB" w:rsidRPr="007E1B75" w:rsidRDefault="007E46AB" w:rsidP="007E1B75">
            <w:pPr>
              <w:pStyle w:val="Tabletext"/>
              <w:spacing w:before="0" w:after="0"/>
              <w:ind w:left="0" w:right="0"/>
              <w:rPr>
                <w:ins w:id="4215" w:author="Abercrombie, Kerrie" w:date="2021-01-25T10:35:00Z"/>
                <w:rFonts w:cstheme="minorHAnsi"/>
                <w:szCs w:val="20"/>
              </w:rPr>
            </w:pPr>
            <w:ins w:id="4216" w:author="Abercrombie, Kerrie" w:date="2021-01-25T10:40:00Z">
              <w:r w:rsidRPr="007E1B75">
                <w:rPr>
                  <w:rFonts w:cstheme="minorHAnsi"/>
                  <w:szCs w:val="20"/>
                </w:rPr>
                <w:t>5.3</w:t>
              </w:r>
            </w:ins>
            <w:ins w:id="4217" w:author="Abercrombie, Kerrie" w:date="2021-01-25T10:35:00Z">
              <w:r w:rsidRPr="007E1B75">
                <w:rPr>
                  <w:rFonts w:cstheme="minorHAnsi"/>
                  <w:szCs w:val="20"/>
                </w:rPr>
                <w:t>.1</w:t>
              </w:r>
            </w:ins>
          </w:p>
        </w:tc>
        <w:tc>
          <w:tcPr>
            <w:tcW w:w="4607" w:type="dxa"/>
          </w:tcPr>
          <w:p w14:paraId="329555D2" w14:textId="77777777" w:rsidR="007E46AB" w:rsidRPr="007E1B75" w:rsidRDefault="007E1B75" w:rsidP="007E1B75">
            <w:pPr>
              <w:pStyle w:val="Tabletext"/>
              <w:spacing w:before="0" w:after="0"/>
              <w:ind w:left="0" w:right="0"/>
              <w:rPr>
                <w:ins w:id="4218" w:author="Abercrombie, Kerrie" w:date="2021-01-25T11:41:00Z"/>
                <w:rFonts w:cstheme="minorHAnsi"/>
                <w:szCs w:val="20"/>
              </w:rPr>
            </w:pPr>
            <w:ins w:id="4219" w:author="Abercrombie, Kerrie" w:date="2021-01-25T11:38:00Z">
              <w:r w:rsidRPr="007E1B75">
                <w:rPr>
                  <w:rFonts w:cstheme="minorHAnsi"/>
                  <w:szCs w:val="20"/>
                </w:rPr>
                <w:t>Basic Knowledge</w:t>
              </w:r>
            </w:ins>
          </w:p>
          <w:p w14:paraId="72DD3230" w14:textId="1D141338" w:rsidR="007E1B75" w:rsidRPr="007E1B75" w:rsidRDefault="007E1B75" w:rsidP="008C1096">
            <w:pPr>
              <w:pStyle w:val="Tabletext"/>
              <w:spacing w:before="0" w:after="0"/>
              <w:ind w:left="709" w:right="0"/>
              <w:rPr>
                <w:ins w:id="4220" w:author="Abercrombie, Kerrie" w:date="2021-01-25T10:35:00Z"/>
                <w:rFonts w:cstheme="minorHAnsi"/>
                <w:szCs w:val="20"/>
              </w:rPr>
            </w:pPr>
            <w:ins w:id="4221" w:author="Abercrombie, Kerrie" w:date="2021-01-25T11:41:00Z">
              <w:r w:rsidRPr="007E1B75">
                <w:rPr>
                  <w:rFonts w:cstheme="minorHAnsi"/>
                  <w:szCs w:val="20"/>
                </w:rPr>
                <w:t>Principles and operation of AIS</w:t>
              </w:r>
            </w:ins>
          </w:p>
        </w:tc>
        <w:tc>
          <w:tcPr>
            <w:tcW w:w="683" w:type="dxa"/>
          </w:tcPr>
          <w:p w14:paraId="2ADB54BF" w14:textId="77777777" w:rsidR="007E46AB" w:rsidRPr="007E1B75" w:rsidRDefault="007E46AB" w:rsidP="007E1B75">
            <w:pPr>
              <w:pStyle w:val="Tabletext"/>
              <w:spacing w:before="0" w:after="0"/>
              <w:rPr>
                <w:ins w:id="4222" w:author="Abercrombie, Kerrie" w:date="2021-01-25T10:35:00Z"/>
                <w:rFonts w:cstheme="minorHAnsi"/>
                <w:szCs w:val="20"/>
              </w:rPr>
            </w:pPr>
          </w:p>
        </w:tc>
        <w:tc>
          <w:tcPr>
            <w:tcW w:w="3003" w:type="dxa"/>
          </w:tcPr>
          <w:p w14:paraId="3B4F0039" w14:textId="65ED6748" w:rsidR="007E46AB" w:rsidRPr="007E1B75" w:rsidRDefault="008C1096" w:rsidP="007E1B75">
            <w:pPr>
              <w:pStyle w:val="Tabletext"/>
              <w:spacing w:before="0" w:after="0"/>
              <w:ind w:left="0" w:right="7"/>
              <w:rPr>
                <w:ins w:id="4223" w:author="Abercrombie, Kerrie" w:date="2021-01-25T10:35:00Z"/>
                <w:rFonts w:cstheme="minorHAnsi"/>
                <w:szCs w:val="20"/>
              </w:rPr>
            </w:pPr>
            <w:ins w:id="4224" w:author="Abercrombie, Kerrie" w:date="2021-01-26T21:25:00Z">
              <w:r w:rsidRPr="007E1B75">
                <w:rPr>
                  <w:rFonts w:cstheme="minorHAnsi"/>
                  <w:b/>
                  <w:szCs w:val="20"/>
                </w:rPr>
                <w:t>? R18, R25, R31, R34, R51, R53, R56</w:t>
              </w:r>
            </w:ins>
          </w:p>
        </w:tc>
      </w:tr>
      <w:tr w:rsidR="007E46AB" w:rsidRPr="007E1B75" w14:paraId="32930C10" w14:textId="77777777" w:rsidTr="007E46AB">
        <w:trPr>
          <w:ins w:id="4225" w:author="Abercrombie, Kerrie" w:date="2021-01-25T10:35:00Z"/>
        </w:trPr>
        <w:tc>
          <w:tcPr>
            <w:tcW w:w="846" w:type="dxa"/>
            <w:vMerge/>
          </w:tcPr>
          <w:p w14:paraId="0313BD0B" w14:textId="77777777" w:rsidR="007E46AB" w:rsidRPr="007E1B75" w:rsidRDefault="007E46AB" w:rsidP="007E1B75">
            <w:pPr>
              <w:pStyle w:val="Tabletext"/>
              <w:spacing w:before="0" w:after="0"/>
              <w:rPr>
                <w:ins w:id="4226" w:author="Abercrombie, Kerrie" w:date="2021-01-25T10:35:00Z"/>
                <w:rFonts w:cstheme="minorHAnsi"/>
                <w:szCs w:val="20"/>
              </w:rPr>
            </w:pPr>
          </w:p>
        </w:tc>
        <w:tc>
          <w:tcPr>
            <w:tcW w:w="4607" w:type="dxa"/>
            <w:vMerge/>
          </w:tcPr>
          <w:p w14:paraId="274805D8" w14:textId="77777777" w:rsidR="007E46AB" w:rsidRPr="007E1B75" w:rsidRDefault="007E46AB" w:rsidP="007E1B75">
            <w:pPr>
              <w:pStyle w:val="Tabletext"/>
              <w:spacing w:before="0" w:after="0"/>
              <w:ind w:left="0" w:right="0"/>
              <w:rPr>
                <w:ins w:id="4227" w:author="Abercrombie, Kerrie" w:date="2021-01-25T10:35:00Z"/>
                <w:rFonts w:cstheme="minorHAnsi"/>
                <w:i/>
                <w:szCs w:val="20"/>
              </w:rPr>
            </w:pPr>
          </w:p>
        </w:tc>
        <w:tc>
          <w:tcPr>
            <w:tcW w:w="921" w:type="dxa"/>
          </w:tcPr>
          <w:p w14:paraId="111507D1" w14:textId="6338BB0D" w:rsidR="007E46AB" w:rsidRPr="007E1B75" w:rsidRDefault="007E46AB" w:rsidP="007E1B75">
            <w:pPr>
              <w:pStyle w:val="Tabletext"/>
              <w:spacing w:before="0" w:after="0"/>
              <w:ind w:left="0" w:right="0"/>
              <w:rPr>
                <w:ins w:id="4228" w:author="Abercrombie, Kerrie" w:date="2021-01-25T10:35:00Z"/>
                <w:rFonts w:cstheme="minorHAnsi"/>
                <w:szCs w:val="20"/>
              </w:rPr>
            </w:pPr>
            <w:ins w:id="4229" w:author="Abercrombie, Kerrie" w:date="2021-01-25T10:35:00Z">
              <w:r w:rsidRPr="007E1B75">
                <w:rPr>
                  <w:rFonts w:cstheme="minorHAnsi"/>
                  <w:szCs w:val="20"/>
                </w:rPr>
                <w:t>5.3.2</w:t>
              </w:r>
            </w:ins>
          </w:p>
        </w:tc>
        <w:tc>
          <w:tcPr>
            <w:tcW w:w="4607" w:type="dxa"/>
          </w:tcPr>
          <w:p w14:paraId="521B7001" w14:textId="77777777" w:rsidR="007E46AB" w:rsidRPr="007E1B75" w:rsidRDefault="007E1B75" w:rsidP="007E1B75">
            <w:pPr>
              <w:pStyle w:val="Tabletext"/>
              <w:spacing w:before="0" w:after="0"/>
              <w:ind w:left="0" w:right="0"/>
              <w:rPr>
                <w:ins w:id="4230" w:author="Abercrombie, Kerrie" w:date="2021-01-25T11:43:00Z"/>
                <w:rFonts w:cstheme="minorHAnsi"/>
                <w:szCs w:val="20"/>
              </w:rPr>
            </w:pPr>
            <w:ins w:id="4231" w:author="Abercrombie, Kerrie" w:date="2021-01-25T11:41:00Z">
              <w:r w:rsidRPr="007E1B75">
                <w:rPr>
                  <w:rFonts w:cstheme="minorHAnsi"/>
                  <w:szCs w:val="20"/>
                </w:rPr>
                <w:t>Limitations</w:t>
              </w:r>
            </w:ins>
          </w:p>
          <w:p w14:paraId="6ED986F5" w14:textId="52D0AE13" w:rsidR="007E1B75" w:rsidRPr="007E1B75" w:rsidRDefault="007E1B75" w:rsidP="007E1B75">
            <w:pPr>
              <w:pStyle w:val="Tabletext"/>
              <w:spacing w:before="0" w:after="0"/>
              <w:ind w:left="709" w:right="0"/>
              <w:rPr>
                <w:ins w:id="4232" w:author="Abercrombie, Kerrie" w:date="2021-01-25T10:35:00Z"/>
                <w:rFonts w:cstheme="minorHAnsi"/>
                <w:szCs w:val="20"/>
              </w:rPr>
            </w:pPr>
            <w:ins w:id="4233" w:author="Abercrombie, Kerrie" w:date="2021-01-25T11:43:00Z">
              <w:r w:rsidRPr="007E1B75">
                <w:rPr>
                  <w:rFonts w:cstheme="minorHAnsi"/>
                  <w:szCs w:val="20"/>
                </w:rPr>
                <w:t>Equipment failure and channel saturation</w:t>
              </w:r>
            </w:ins>
          </w:p>
        </w:tc>
        <w:tc>
          <w:tcPr>
            <w:tcW w:w="683" w:type="dxa"/>
          </w:tcPr>
          <w:p w14:paraId="2A1B6163" w14:textId="77777777" w:rsidR="007E46AB" w:rsidRPr="007E1B75" w:rsidRDefault="007E46AB" w:rsidP="007E1B75">
            <w:pPr>
              <w:pStyle w:val="Tabletext"/>
              <w:spacing w:before="0" w:after="0"/>
              <w:rPr>
                <w:ins w:id="4234" w:author="Abercrombie, Kerrie" w:date="2021-01-25T10:35:00Z"/>
                <w:rFonts w:cstheme="minorHAnsi"/>
                <w:szCs w:val="20"/>
              </w:rPr>
            </w:pPr>
          </w:p>
        </w:tc>
        <w:tc>
          <w:tcPr>
            <w:tcW w:w="3003" w:type="dxa"/>
          </w:tcPr>
          <w:p w14:paraId="7773DA85" w14:textId="77777777" w:rsidR="007E46AB" w:rsidRPr="007E1B75" w:rsidRDefault="007E46AB" w:rsidP="007E1B75">
            <w:pPr>
              <w:pStyle w:val="Tabletext"/>
              <w:spacing w:before="0" w:after="0"/>
              <w:ind w:left="0" w:right="7"/>
              <w:rPr>
                <w:ins w:id="4235" w:author="Abercrombie, Kerrie" w:date="2021-01-25T10:35:00Z"/>
                <w:rFonts w:cstheme="minorHAnsi"/>
                <w:szCs w:val="20"/>
              </w:rPr>
            </w:pPr>
          </w:p>
        </w:tc>
      </w:tr>
      <w:tr w:rsidR="007E46AB" w:rsidRPr="007E1B75" w14:paraId="76AFCC99" w14:textId="77777777" w:rsidTr="00227957">
        <w:trPr>
          <w:trHeight w:val="70"/>
          <w:ins w:id="4236" w:author="Abercrombie, Kerrie" w:date="2021-01-25T10:35:00Z"/>
        </w:trPr>
        <w:tc>
          <w:tcPr>
            <w:tcW w:w="846" w:type="dxa"/>
            <w:shd w:val="clear" w:color="auto" w:fill="F2F2F2" w:themeFill="background1" w:themeFillShade="F2"/>
          </w:tcPr>
          <w:p w14:paraId="5457C96F" w14:textId="0D1E4735" w:rsidR="007E46AB" w:rsidRPr="007E1B75" w:rsidRDefault="007E46AB" w:rsidP="007E1B75">
            <w:pPr>
              <w:pStyle w:val="Tabletext"/>
              <w:spacing w:before="0" w:after="0"/>
              <w:rPr>
                <w:ins w:id="4237" w:author="Abercrombie, Kerrie" w:date="2021-01-25T10:35:00Z"/>
                <w:rFonts w:cstheme="minorHAnsi"/>
                <w:b/>
                <w:szCs w:val="20"/>
              </w:rPr>
            </w:pPr>
            <w:ins w:id="4238" w:author="Abercrombie, Kerrie" w:date="2021-01-25T10:37:00Z">
              <w:r w:rsidRPr="007E1B75">
                <w:rPr>
                  <w:rFonts w:cstheme="minorHAnsi"/>
                  <w:b/>
                  <w:szCs w:val="20"/>
                </w:rPr>
                <w:t>5.4</w:t>
              </w:r>
            </w:ins>
          </w:p>
        </w:tc>
        <w:tc>
          <w:tcPr>
            <w:tcW w:w="4607" w:type="dxa"/>
            <w:shd w:val="clear" w:color="auto" w:fill="F2F2F2" w:themeFill="background1" w:themeFillShade="F2"/>
          </w:tcPr>
          <w:p w14:paraId="46D77EFD" w14:textId="60C43D6D" w:rsidR="007E46AB" w:rsidRPr="007E1B75" w:rsidRDefault="007E46AB" w:rsidP="007E1B75">
            <w:pPr>
              <w:pStyle w:val="Tabletext"/>
              <w:spacing w:before="0" w:after="0"/>
              <w:ind w:left="0" w:right="0"/>
              <w:rPr>
                <w:ins w:id="4239" w:author="Abercrombie, Kerrie" w:date="2021-01-25T10:35:00Z"/>
                <w:rFonts w:cstheme="minorHAnsi"/>
                <w:b/>
                <w:szCs w:val="20"/>
              </w:rPr>
            </w:pPr>
            <w:ins w:id="4240" w:author="Abercrombie, Kerrie" w:date="2021-01-25T10:36:00Z">
              <w:r w:rsidRPr="007E1B75">
                <w:rPr>
                  <w:rFonts w:cstheme="minorHAnsi"/>
                  <w:b/>
                  <w:szCs w:val="20"/>
                </w:rPr>
                <w:t>VIDEO</w:t>
              </w:r>
            </w:ins>
          </w:p>
        </w:tc>
        <w:tc>
          <w:tcPr>
            <w:tcW w:w="921" w:type="dxa"/>
            <w:shd w:val="clear" w:color="auto" w:fill="F2F2F2" w:themeFill="background1" w:themeFillShade="F2"/>
          </w:tcPr>
          <w:p w14:paraId="542F9DAE" w14:textId="77777777" w:rsidR="007E46AB" w:rsidRPr="007E1B75" w:rsidRDefault="007E46AB" w:rsidP="007E1B75">
            <w:pPr>
              <w:pStyle w:val="Tabletext"/>
              <w:spacing w:before="0" w:after="0"/>
              <w:ind w:left="0" w:right="0"/>
              <w:rPr>
                <w:ins w:id="4241" w:author="Abercrombie, Kerrie" w:date="2021-01-25T10:35:00Z"/>
                <w:rFonts w:cstheme="minorHAnsi"/>
                <w:b/>
                <w:szCs w:val="20"/>
              </w:rPr>
            </w:pPr>
          </w:p>
        </w:tc>
        <w:tc>
          <w:tcPr>
            <w:tcW w:w="4607" w:type="dxa"/>
            <w:shd w:val="clear" w:color="auto" w:fill="F2F2F2" w:themeFill="background1" w:themeFillShade="F2"/>
          </w:tcPr>
          <w:p w14:paraId="41C0FA05" w14:textId="77777777" w:rsidR="007E46AB" w:rsidRPr="007E1B75" w:rsidRDefault="007E46AB" w:rsidP="007E1B75">
            <w:pPr>
              <w:pStyle w:val="Tabletext"/>
              <w:spacing w:before="0" w:after="0"/>
              <w:ind w:left="0" w:right="0"/>
              <w:rPr>
                <w:ins w:id="4242" w:author="Abercrombie, Kerrie" w:date="2021-01-25T10:35:00Z"/>
                <w:rFonts w:cstheme="minorHAnsi"/>
                <w:b/>
                <w:szCs w:val="20"/>
              </w:rPr>
            </w:pPr>
          </w:p>
        </w:tc>
        <w:tc>
          <w:tcPr>
            <w:tcW w:w="683" w:type="dxa"/>
            <w:shd w:val="clear" w:color="auto" w:fill="F2F2F2" w:themeFill="background1" w:themeFillShade="F2"/>
          </w:tcPr>
          <w:p w14:paraId="23447B8B" w14:textId="77777777" w:rsidR="007E46AB" w:rsidRPr="007E1B75" w:rsidRDefault="007E46AB" w:rsidP="007E1B75">
            <w:pPr>
              <w:pStyle w:val="Tabletext"/>
              <w:spacing w:before="0" w:after="0"/>
              <w:rPr>
                <w:ins w:id="4243" w:author="Abercrombie, Kerrie" w:date="2021-01-25T10:35:00Z"/>
                <w:rFonts w:cstheme="minorHAnsi"/>
                <w:b/>
                <w:szCs w:val="20"/>
              </w:rPr>
            </w:pPr>
          </w:p>
        </w:tc>
        <w:tc>
          <w:tcPr>
            <w:tcW w:w="3003" w:type="dxa"/>
            <w:shd w:val="clear" w:color="auto" w:fill="F2F2F2" w:themeFill="background1" w:themeFillShade="F2"/>
          </w:tcPr>
          <w:p w14:paraId="1544424A" w14:textId="7F721517" w:rsidR="007E46AB" w:rsidRPr="007E1B75" w:rsidRDefault="00C971DE" w:rsidP="007E1B75">
            <w:pPr>
              <w:pStyle w:val="Tabletext"/>
              <w:spacing w:before="0" w:after="0"/>
              <w:ind w:left="0" w:right="7"/>
              <w:rPr>
                <w:ins w:id="4244" w:author="Abercrombie, Kerrie" w:date="2021-01-25T10:35:00Z"/>
                <w:rFonts w:cstheme="minorHAnsi"/>
                <w:b/>
                <w:szCs w:val="20"/>
              </w:rPr>
            </w:pPr>
            <w:ins w:id="4245" w:author="Abercrombie, Kerrie" w:date="2021-01-25T11:20:00Z">
              <w:r w:rsidRPr="007E1B75">
                <w:rPr>
                  <w:rFonts w:cstheme="minorHAnsi"/>
                  <w:b/>
                  <w:szCs w:val="20"/>
                </w:rPr>
                <w:t>? R34, R41, R49, R57</w:t>
              </w:r>
            </w:ins>
          </w:p>
        </w:tc>
      </w:tr>
      <w:tr w:rsidR="00C971DE" w:rsidRPr="007E1B75" w14:paraId="054E5AA5" w14:textId="77777777" w:rsidTr="007E46AB">
        <w:trPr>
          <w:ins w:id="4246" w:author="Abercrombie, Kerrie" w:date="2021-01-25T10:35:00Z"/>
        </w:trPr>
        <w:tc>
          <w:tcPr>
            <w:tcW w:w="846" w:type="dxa"/>
            <w:vMerge w:val="restart"/>
          </w:tcPr>
          <w:p w14:paraId="514900DE" w14:textId="77777777" w:rsidR="00C971DE" w:rsidRPr="007E1B75" w:rsidRDefault="00C971DE" w:rsidP="007E1B75">
            <w:pPr>
              <w:pStyle w:val="Tabletext"/>
              <w:spacing w:before="0" w:after="0"/>
              <w:rPr>
                <w:ins w:id="4247" w:author="Abercrombie, Kerrie" w:date="2021-01-25T10:35:00Z"/>
                <w:rFonts w:cstheme="minorHAnsi"/>
                <w:szCs w:val="20"/>
              </w:rPr>
            </w:pPr>
          </w:p>
        </w:tc>
        <w:tc>
          <w:tcPr>
            <w:tcW w:w="4607" w:type="dxa"/>
            <w:vMerge w:val="restart"/>
          </w:tcPr>
          <w:p w14:paraId="78B32514" w14:textId="6720AED1" w:rsidR="00C971DE" w:rsidRPr="00E24E9A" w:rsidRDefault="00C971DE" w:rsidP="00E24E9A">
            <w:pPr>
              <w:pStyle w:val="Tabletext"/>
              <w:spacing w:before="0" w:after="0"/>
              <w:ind w:left="0"/>
              <w:rPr>
                <w:ins w:id="4248" w:author="Abercrombie, Kerrie" w:date="2021-01-25T10:35:00Z"/>
                <w:rFonts w:cstheme="minorHAnsi"/>
                <w:i/>
                <w:szCs w:val="20"/>
              </w:rPr>
            </w:pPr>
            <w:ins w:id="4249" w:author="Abercrombie, Kerrie" w:date="2021-01-25T11:16:00Z">
              <w:r w:rsidRPr="00E24E9A">
                <w:rPr>
                  <w:rFonts w:cstheme="minorHAnsi"/>
                  <w:i/>
                  <w:szCs w:val="20"/>
                </w:rPr>
                <w:t xml:space="preserve">Describe the function and different types of video equipment </w:t>
              </w:r>
            </w:ins>
            <w:ins w:id="4250" w:author="Abercrombie, Kerrie" w:date="2021-01-25T11:50:00Z">
              <w:r w:rsidR="00E24E9A">
                <w:rPr>
                  <w:rFonts w:cstheme="minorHAnsi"/>
                  <w:i/>
                  <w:szCs w:val="20"/>
                </w:rPr>
                <w:t>used in VTS</w:t>
              </w:r>
            </w:ins>
            <w:ins w:id="4251" w:author="Abercrombie, Kerrie" w:date="2021-01-25T11:17:00Z">
              <w:r w:rsidRPr="00E24E9A">
                <w:rPr>
                  <w:rFonts w:cstheme="minorHAnsi"/>
                  <w:i/>
                  <w:szCs w:val="20"/>
                </w:rPr>
                <w:t>.</w:t>
              </w:r>
            </w:ins>
          </w:p>
        </w:tc>
        <w:tc>
          <w:tcPr>
            <w:tcW w:w="921" w:type="dxa"/>
          </w:tcPr>
          <w:p w14:paraId="0BA267B4" w14:textId="26FF7D5F" w:rsidR="00C971DE" w:rsidRPr="007E1B75" w:rsidRDefault="00C971DE" w:rsidP="007E1B75">
            <w:pPr>
              <w:pStyle w:val="Tabletext"/>
              <w:spacing w:before="0" w:after="0"/>
              <w:ind w:left="0" w:right="0"/>
              <w:rPr>
                <w:ins w:id="4252" w:author="Abercrombie, Kerrie" w:date="2021-01-25T10:35:00Z"/>
                <w:rFonts w:cstheme="minorHAnsi"/>
                <w:szCs w:val="20"/>
              </w:rPr>
            </w:pPr>
            <w:ins w:id="4253" w:author="Abercrombie, Kerrie" w:date="2021-01-25T10:40:00Z">
              <w:r w:rsidRPr="007E1B75">
                <w:rPr>
                  <w:rFonts w:cstheme="minorHAnsi"/>
                  <w:szCs w:val="20"/>
                </w:rPr>
                <w:t>5.4</w:t>
              </w:r>
            </w:ins>
            <w:ins w:id="4254" w:author="Abercrombie, Kerrie" w:date="2021-01-25T10:35:00Z">
              <w:r w:rsidRPr="007E1B75">
                <w:rPr>
                  <w:rFonts w:cstheme="minorHAnsi"/>
                  <w:szCs w:val="20"/>
                </w:rPr>
                <w:t>.1</w:t>
              </w:r>
            </w:ins>
          </w:p>
        </w:tc>
        <w:tc>
          <w:tcPr>
            <w:tcW w:w="4607" w:type="dxa"/>
          </w:tcPr>
          <w:p w14:paraId="291BE65D" w14:textId="77777777" w:rsidR="00C971DE" w:rsidRPr="007E1B75" w:rsidRDefault="00C971DE" w:rsidP="007E1B75">
            <w:pPr>
              <w:pStyle w:val="Tabletext"/>
              <w:spacing w:before="0" w:after="0"/>
              <w:ind w:left="0" w:right="0"/>
              <w:rPr>
                <w:ins w:id="4255" w:author="Abercrombie, Kerrie" w:date="2021-01-25T11:18:00Z"/>
                <w:rFonts w:cstheme="minorHAnsi"/>
                <w:szCs w:val="20"/>
              </w:rPr>
            </w:pPr>
            <w:ins w:id="4256" w:author="Abercrombie, Kerrie" w:date="2021-01-25T11:18:00Z">
              <w:r w:rsidRPr="007E1B75">
                <w:rPr>
                  <w:rFonts w:cstheme="minorHAnsi"/>
                  <w:szCs w:val="20"/>
                </w:rPr>
                <w:t>Differences between types of video equipment</w:t>
              </w:r>
            </w:ins>
          </w:p>
          <w:p w14:paraId="2E61493D" w14:textId="77777777" w:rsidR="00C971DE" w:rsidRPr="007E1B75" w:rsidRDefault="00C971DE" w:rsidP="007E1B75">
            <w:pPr>
              <w:pStyle w:val="Tabletext"/>
              <w:spacing w:before="0" w:after="0"/>
              <w:ind w:left="709" w:right="0"/>
              <w:rPr>
                <w:ins w:id="4257" w:author="Abercrombie, Kerrie" w:date="2021-01-25T11:18:00Z"/>
                <w:rFonts w:cstheme="minorHAnsi"/>
                <w:szCs w:val="20"/>
              </w:rPr>
            </w:pPr>
            <w:ins w:id="4258" w:author="Abercrombie, Kerrie" w:date="2021-01-25T11:18:00Z">
              <w:r w:rsidRPr="007E1B75">
                <w:rPr>
                  <w:rFonts w:cstheme="minorHAnsi"/>
                  <w:szCs w:val="20"/>
                </w:rPr>
                <w:t>Close circuit (CCTV)</w:t>
              </w:r>
            </w:ins>
          </w:p>
          <w:p w14:paraId="65437FA0" w14:textId="77777777" w:rsidR="00C971DE" w:rsidRPr="007E1B75" w:rsidRDefault="00C971DE" w:rsidP="007E1B75">
            <w:pPr>
              <w:pStyle w:val="Tabletext"/>
              <w:spacing w:before="0" w:after="0"/>
              <w:ind w:left="709" w:right="0"/>
              <w:rPr>
                <w:ins w:id="4259" w:author="Abercrombie, Kerrie" w:date="2021-01-25T11:18:00Z"/>
                <w:rFonts w:cstheme="minorHAnsi"/>
                <w:szCs w:val="20"/>
              </w:rPr>
            </w:pPr>
            <w:ins w:id="4260" w:author="Abercrombie, Kerrie" w:date="2021-01-25T11:18:00Z">
              <w:r w:rsidRPr="007E1B75">
                <w:rPr>
                  <w:rFonts w:cstheme="minorHAnsi"/>
                  <w:szCs w:val="20"/>
                </w:rPr>
                <w:t>Low light (LLTV)</w:t>
              </w:r>
            </w:ins>
          </w:p>
          <w:p w14:paraId="70712C8B" w14:textId="69840E7D" w:rsidR="00C971DE" w:rsidRPr="007E1B75" w:rsidRDefault="00C971DE" w:rsidP="007E1B75">
            <w:pPr>
              <w:pStyle w:val="Tabletext"/>
              <w:spacing w:before="0" w:after="0"/>
              <w:ind w:left="709" w:right="0"/>
              <w:rPr>
                <w:ins w:id="4261" w:author="Abercrombie, Kerrie" w:date="2021-01-25T10:35:00Z"/>
                <w:rFonts w:cstheme="minorHAnsi"/>
                <w:szCs w:val="20"/>
              </w:rPr>
            </w:pPr>
            <w:ins w:id="4262" w:author="Abercrombie, Kerrie" w:date="2021-01-25T11:18:00Z">
              <w:r w:rsidRPr="007E1B75">
                <w:rPr>
                  <w:rFonts w:cstheme="minorHAnsi"/>
                  <w:szCs w:val="20"/>
                </w:rPr>
                <w:t>Infra-red</w:t>
              </w:r>
            </w:ins>
          </w:p>
        </w:tc>
        <w:tc>
          <w:tcPr>
            <w:tcW w:w="683" w:type="dxa"/>
          </w:tcPr>
          <w:p w14:paraId="40C6CDA0" w14:textId="77777777" w:rsidR="00C971DE" w:rsidRPr="007E1B75" w:rsidRDefault="00C971DE" w:rsidP="007E1B75">
            <w:pPr>
              <w:pStyle w:val="Tabletext"/>
              <w:spacing w:before="0" w:after="0"/>
              <w:rPr>
                <w:ins w:id="4263" w:author="Abercrombie, Kerrie" w:date="2021-01-25T10:35:00Z"/>
                <w:rFonts w:cstheme="minorHAnsi"/>
                <w:szCs w:val="20"/>
              </w:rPr>
            </w:pPr>
          </w:p>
        </w:tc>
        <w:tc>
          <w:tcPr>
            <w:tcW w:w="3003" w:type="dxa"/>
          </w:tcPr>
          <w:p w14:paraId="25CB5A27" w14:textId="77777777" w:rsidR="00C971DE" w:rsidRPr="007E1B75" w:rsidRDefault="00C971DE" w:rsidP="007E1B75">
            <w:pPr>
              <w:pStyle w:val="Tabletext"/>
              <w:spacing w:before="0" w:after="0"/>
              <w:ind w:left="0" w:right="7"/>
              <w:rPr>
                <w:ins w:id="4264" w:author="Abercrombie, Kerrie" w:date="2021-01-25T10:35:00Z"/>
                <w:rFonts w:cstheme="minorHAnsi"/>
                <w:szCs w:val="20"/>
              </w:rPr>
            </w:pPr>
          </w:p>
        </w:tc>
      </w:tr>
      <w:tr w:rsidR="00C971DE" w:rsidRPr="007E1B75" w14:paraId="26967021" w14:textId="77777777" w:rsidTr="007E46AB">
        <w:trPr>
          <w:ins w:id="4265" w:author="Abercrombie, Kerrie" w:date="2021-01-25T10:35:00Z"/>
        </w:trPr>
        <w:tc>
          <w:tcPr>
            <w:tcW w:w="846" w:type="dxa"/>
            <w:vMerge/>
          </w:tcPr>
          <w:p w14:paraId="29F82291" w14:textId="77777777" w:rsidR="00C971DE" w:rsidRPr="007E1B75" w:rsidRDefault="00C971DE" w:rsidP="007E1B75">
            <w:pPr>
              <w:pStyle w:val="Tabletext"/>
              <w:spacing w:before="0" w:after="0"/>
              <w:rPr>
                <w:ins w:id="4266" w:author="Abercrombie, Kerrie" w:date="2021-01-25T10:35:00Z"/>
                <w:rFonts w:cstheme="minorHAnsi"/>
                <w:szCs w:val="20"/>
              </w:rPr>
            </w:pPr>
          </w:p>
        </w:tc>
        <w:tc>
          <w:tcPr>
            <w:tcW w:w="4607" w:type="dxa"/>
            <w:vMerge/>
          </w:tcPr>
          <w:p w14:paraId="2F52D81D" w14:textId="77777777" w:rsidR="00C971DE" w:rsidRPr="007E1B75" w:rsidRDefault="00C971DE" w:rsidP="007E1B75">
            <w:pPr>
              <w:pStyle w:val="Tabletext"/>
              <w:spacing w:before="0" w:after="0"/>
              <w:ind w:left="0" w:right="0"/>
              <w:rPr>
                <w:ins w:id="4267" w:author="Abercrombie, Kerrie" w:date="2021-01-25T10:35:00Z"/>
                <w:rFonts w:cstheme="minorHAnsi"/>
                <w:i/>
                <w:szCs w:val="20"/>
              </w:rPr>
            </w:pPr>
          </w:p>
        </w:tc>
        <w:tc>
          <w:tcPr>
            <w:tcW w:w="921" w:type="dxa"/>
          </w:tcPr>
          <w:p w14:paraId="1839964C" w14:textId="78130D16" w:rsidR="00C971DE" w:rsidRPr="007E1B75" w:rsidRDefault="00C971DE" w:rsidP="007E1B75">
            <w:pPr>
              <w:pStyle w:val="Tabletext"/>
              <w:spacing w:before="0" w:after="0"/>
              <w:ind w:left="0" w:right="0"/>
              <w:rPr>
                <w:ins w:id="4268" w:author="Abercrombie, Kerrie" w:date="2021-01-25T10:35:00Z"/>
                <w:rFonts w:cstheme="minorHAnsi"/>
                <w:szCs w:val="20"/>
              </w:rPr>
            </w:pPr>
            <w:ins w:id="4269" w:author="Abercrombie, Kerrie" w:date="2021-01-25T10:35:00Z">
              <w:r w:rsidRPr="007E1B75">
                <w:rPr>
                  <w:rFonts w:cstheme="minorHAnsi"/>
                  <w:szCs w:val="20"/>
                </w:rPr>
                <w:t>5.4.2</w:t>
              </w:r>
            </w:ins>
          </w:p>
        </w:tc>
        <w:tc>
          <w:tcPr>
            <w:tcW w:w="4607" w:type="dxa"/>
          </w:tcPr>
          <w:p w14:paraId="74479934" w14:textId="0A2CCACC" w:rsidR="00C971DE" w:rsidRPr="007E1B75" w:rsidRDefault="00C971DE" w:rsidP="007E1B75">
            <w:pPr>
              <w:pStyle w:val="Tabletext"/>
              <w:spacing w:before="0" w:after="0"/>
              <w:ind w:left="0" w:right="0"/>
              <w:rPr>
                <w:ins w:id="4270" w:author="Abercrombie, Kerrie" w:date="2021-01-25T10:35:00Z"/>
                <w:rFonts w:cstheme="minorHAnsi"/>
                <w:szCs w:val="20"/>
              </w:rPr>
            </w:pPr>
            <w:ins w:id="4271" w:author="Abercrombie, Kerrie" w:date="2021-01-25T11:18:00Z">
              <w:r w:rsidRPr="007E1B75">
                <w:rPr>
                  <w:rFonts w:cstheme="minorHAnsi"/>
                  <w:szCs w:val="20"/>
                </w:rPr>
                <w:t>Limitations of video equipment</w:t>
              </w:r>
            </w:ins>
          </w:p>
        </w:tc>
        <w:tc>
          <w:tcPr>
            <w:tcW w:w="683" w:type="dxa"/>
          </w:tcPr>
          <w:p w14:paraId="79CD578C" w14:textId="77777777" w:rsidR="00C971DE" w:rsidRPr="007E1B75" w:rsidRDefault="00C971DE" w:rsidP="007E1B75">
            <w:pPr>
              <w:pStyle w:val="Tabletext"/>
              <w:spacing w:before="0" w:after="0"/>
              <w:rPr>
                <w:ins w:id="4272" w:author="Abercrombie, Kerrie" w:date="2021-01-25T10:35:00Z"/>
                <w:rFonts w:cstheme="minorHAnsi"/>
                <w:szCs w:val="20"/>
              </w:rPr>
            </w:pPr>
          </w:p>
        </w:tc>
        <w:tc>
          <w:tcPr>
            <w:tcW w:w="3003" w:type="dxa"/>
          </w:tcPr>
          <w:p w14:paraId="55A49935" w14:textId="77777777" w:rsidR="00C971DE" w:rsidRPr="007E1B75" w:rsidRDefault="00C971DE" w:rsidP="007E1B75">
            <w:pPr>
              <w:pStyle w:val="Tabletext"/>
              <w:spacing w:before="0" w:after="0"/>
              <w:ind w:left="0" w:right="7"/>
              <w:rPr>
                <w:ins w:id="4273" w:author="Abercrombie, Kerrie" w:date="2021-01-25T10:35:00Z"/>
                <w:rFonts w:cstheme="minorHAnsi"/>
                <w:szCs w:val="20"/>
              </w:rPr>
            </w:pPr>
          </w:p>
        </w:tc>
      </w:tr>
      <w:tr w:rsidR="00C971DE" w:rsidRPr="007E1B75" w14:paraId="1CC99956" w14:textId="77777777" w:rsidTr="00227957">
        <w:trPr>
          <w:trHeight w:val="70"/>
          <w:ins w:id="4274" w:author="Abercrombie, Kerrie" w:date="2021-01-25T10:35:00Z"/>
        </w:trPr>
        <w:tc>
          <w:tcPr>
            <w:tcW w:w="846" w:type="dxa"/>
            <w:shd w:val="clear" w:color="auto" w:fill="F2F2F2" w:themeFill="background1" w:themeFillShade="F2"/>
          </w:tcPr>
          <w:p w14:paraId="51935041" w14:textId="550E44CF" w:rsidR="00C971DE" w:rsidRPr="007E1B75" w:rsidRDefault="00C971DE" w:rsidP="007E1B75">
            <w:pPr>
              <w:pStyle w:val="Tabletext"/>
              <w:spacing w:before="0" w:after="0"/>
              <w:rPr>
                <w:ins w:id="4275" w:author="Abercrombie, Kerrie" w:date="2021-01-25T10:35:00Z"/>
                <w:rFonts w:cstheme="minorHAnsi"/>
                <w:b/>
                <w:szCs w:val="20"/>
              </w:rPr>
            </w:pPr>
            <w:ins w:id="4276" w:author="Abercrombie, Kerrie" w:date="2021-01-25T10:37:00Z">
              <w:r w:rsidRPr="007E1B75">
                <w:rPr>
                  <w:rFonts w:cstheme="minorHAnsi"/>
                  <w:b/>
                  <w:szCs w:val="20"/>
                </w:rPr>
                <w:t>5.5</w:t>
              </w:r>
            </w:ins>
          </w:p>
        </w:tc>
        <w:tc>
          <w:tcPr>
            <w:tcW w:w="4607" w:type="dxa"/>
            <w:shd w:val="clear" w:color="auto" w:fill="F2F2F2" w:themeFill="background1" w:themeFillShade="F2"/>
          </w:tcPr>
          <w:p w14:paraId="1B7ABAC9" w14:textId="3226E145" w:rsidR="00C971DE" w:rsidRPr="007E1B75" w:rsidRDefault="00C971DE" w:rsidP="00227957">
            <w:pPr>
              <w:pStyle w:val="Tabletext"/>
              <w:spacing w:before="0" w:after="0"/>
              <w:ind w:left="0" w:right="0"/>
              <w:rPr>
                <w:ins w:id="4277" w:author="Abercrombie, Kerrie" w:date="2021-01-25T10:35:00Z"/>
                <w:rFonts w:cstheme="minorHAnsi"/>
                <w:b/>
                <w:szCs w:val="20"/>
              </w:rPr>
            </w:pPr>
            <w:commentRangeStart w:id="4278"/>
            <w:ins w:id="4279" w:author="Abercrombie, Kerrie" w:date="2021-01-25T11:22:00Z">
              <w:r w:rsidRPr="007E1B75">
                <w:rPr>
                  <w:rFonts w:cstheme="minorHAnsi"/>
                  <w:b/>
                  <w:szCs w:val="20"/>
                </w:rPr>
                <w:t>METEOROLOGICAL</w:t>
              </w:r>
            </w:ins>
            <w:commentRangeEnd w:id="4278"/>
            <w:ins w:id="4280" w:author="Abercrombie, Kerrie" w:date="2021-01-25T11:24:00Z">
              <w:r w:rsidRPr="007E1B75">
                <w:rPr>
                  <w:rStyle w:val="CommentReference"/>
                  <w:rFonts w:cstheme="minorHAnsi"/>
                  <w:color w:val="auto"/>
                  <w:sz w:val="20"/>
                  <w:szCs w:val="20"/>
                </w:rPr>
                <w:commentReference w:id="4278"/>
              </w:r>
            </w:ins>
            <w:ins w:id="4281" w:author="Abercrombie, Kerrie" w:date="2021-01-25T11:22:00Z">
              <w:r w:rsidR="00227957">
                <w:rPr>
                  <w:rFonts w:cstheme="minorHAnsi"/>
                  <w:b/>
                  <w:szCs w:val="20"/>
                </w:rPr>
                <w:t>/</w:t>
              </w:r>
              <w:r w:rsidRPr="007E1B75">
                <w:rPr>
                  <w:rFonts w:cstheme="minorHAnsi"/>
                  <w:b/>
                  <w:szCs w:val="20"/>
                </w:rPr>
                <w:t>HYDROLOGICAL EQUIPMENT</w:t>
              </w:r>
            </w:ins>
          </w:p>
        </w:tc>
        <w:tc>
          <w:tcPr>
            <w:tcW w:w="921" w:type="dxa"/>
            <w:shd w:val="clear" w:color="auto" w:fill="F2F2F2" w:themeFill="background1" w:themeFillShade="F2"/>
          </w:tcPr>
          <w:p w14:paraId="4E5C7D72" w14:textId="77777777" w:rsidR="00C971DE" w:rsidRPr="007E1B75" w:rsidRDefault="00C971DE" w:rsidP="007E1B75">
            <w:pPr>
              <w:pStyle w:val="Tabletext"/>
              <w:spacing w:before="0" w:after="0"/>
              <w:ind w:left="0" w:right="0"/>
              <w:rPr>
                <w:ins w:id="4282" w:author="Abercrombie, Kerrie" w:date="2021-01-25T10:35:00Z"/>
                <w:rFonts w:cstheme="minorHAnsi"/>
                <w:b/>
                <w:szCs w:val="20"/>
              </w:rPr>
            </w:pPr>
          </w:p>
        </w:tc>
        <w:tc>
          <w:tcPr>
            <w:tcW w:w="4607" w:type="dxa"/>
            <w:shd w:val="clear" w:color="auto" w:fill="F2F2F2" w:themeFill="background1" w:themeFillShade="F2"/>
          </w:tcPr>
          <w:p w14:paraId="4D4562BE" w14:textId="77777777" w:rsidR="00C971DE" w:rsidRPr="007E1B75" w:rsidRDefault="00C971DE" w:rsidP="007E1B75">
            <w:pPr>
              <w:pStyle w:val="Tabletext"/>
              <w:spacing w:before="0" w:after="0"/>
              <w:ind w:left="0" w:right="0"/>
              <w:rPr>
                <w:ins w:id="4283" w:author="Abercrombie, Kerrie" w:date="2021-01-25T10:35:00Z"/>
                <w:rFonts w:cstheme="minorHAnsi"/>
                <w:b/>
                <w:szCs w:val="20"/>
              </w:rPr>
            </w:pPr>
          </w:p>
        </w:tc>
        <w:tc>
          <w:tcPr>
            <w:tcW w:w="683" w:type="dxa"/>
            <w:shd w:val="clear" w:color="auto" w:fill="F2F2F2" w:themeFill="background1" w:themeFillShade="F2"/>
          </w:tcPr>
          <w:p w14:paraId="79E9F52D" w14:textId="77777777" w:rsidR="00C971DE" w:rsidRPr="007E1B75" w:rsidRDefault="00C971DE" w:rsidP="007E1B75">
            <w:pPr>
              <w:pStyle w:val="Tabletext"/>
              <w:spacing w:before="0" w:after="0"/>
              <w:rPr>
                <w:ins w:id="4284" w:author="Abercrombie, Kerrie" w:date="2021-01-25T10:35:00Z"/>
                <w:rFonts w:cstheme="minorHAnsi"/>
                <w:b/>
                <w:szCs w:val="20"/>
              </w:rPr>
            </w:pPr>
          </w:p>
        </w:tc>
        <w:tc>
          <w:tcPr>
            <w:tcW w:w="3003" w:type="dxa"/>
            <w:shd w:val="clear" w:color="auto" w:fill="F2F2F2" w:themeFill="background1" w:themeFillShade="F2"/>
          </w:tcPr>
          <w:p w14:paraId="1F6FBD9B" w14:textId="77777777" w:rsidR="00C971DE" w:rsidRPr="007E1B75" w:rsidRDefault="00C971DE" w:rsidP="007E1B75">
            <w:pPr>
              <w:pStyle w:val="Tabletext"/>
              <w:spacing w:before="0" w:after="0"/>
              <w:ind w:left="0" w:right="7"/>
              <w:rPr>
                <w:ins w:id="4285" w:author="Abercrombie, Kerrie" w:date="2021-01-25T10:35:00Z"/>
                <w:rFonts w:cstheme="minorHAnsi"/>
                <w:b/>
                <w:szCs w:val="20"/>
              </w:rPr>
            </w:pPr>
          </w:p>
        </w:tc>
      </w:tr>
      <w:tr w:rsidR="00C971DE" w:rsidRPr="007E1B75" w14:paraId="003761A7" w14:textId="77777777" w:rsidTr="007E46AB">
        <w:trPr>
          <w:ins w:id="4286" w:author="Abercrombie, Kerrie" w:date="2021-01-25T10:35:00Z"/>
        </w:trPr>
        <w:tc>
          <w:tcPr>
            <w:tcW w:w="846" w:type="dxa"/>
            <w:vMerge w:val="restart"/>
          </w:tcPr>
          <w:p w14:paraId="7D0C2A4A" w14:textId="77777777" w:rsidR="00C971DE" w:rsidRPr="007E1B75" w:rsidRDefault="00C971DE" w:rsidP="007E1B75">
            <w:pPr>
              <w:pStyle w:val="Tabletext"/>
              <w:spacing w:before="0" w:after="0"/>
              <w:rPr>
                <w:ins w:id="4287" w:author="Abercrombie, Kerrie" w:date="2021-01-25T10:35:00Z"/>
                <w:rFonts w:cstheme="minorHAnsi"/>
                <w:szCs w:val="20"/>
              </w:rPr>
            </w:pPr>
          </w:p>
        </w:tc>
        <w:tc>
          <w:tcPr>
            <w:tcW w:w="4607" w:type="dxa"/>
            <w:vMerge w:val="restart"/>
          </w:tcPr>
          <w:p w14:paraId="56BF65F9" w14:textId="4B5526A5" w:rsidR="00C971DE" w:rsidRPr="007E1B75" w:rsidRDefault="00C971DE" w:rsidP="007E1B75">
            <w:pPr>
              <w:pStyle w:val="Tabletext"/>
              <w:tabs>
                <w:tab w:val="left" w:pos="1223"/>
              </w:tabs>
              <w:spacing w:before="0" w:after="0"/>
              <w:ind w:left="0"/>
              <w:rPr>
                <w:ins w:id="4288" w:author="Abercrombie, Kerrie" w:date="2021-01-25T10:35:00Z"/>
                <w:rFonts w:cstheme="minorHAnsi"/>
                <w:i/>
                <w:szCs w:val="20"/>
              </w:rPr>
            </w:pPr>
            <w:ins w:id="4289" w:author="Abercrombie, Kerrie" w:date="2021-01-25T11:23:00Z">
              <w:r w:rsidRPr="007E1B75">
                <w:rPr>
                  <w:rFonts w:cstheme="minorHAnsi"/>
                  <w:i/>
                  <w:szCs w:val="20"/>
                </w:rPr>
                <w:t>Describe the application of meteorological and hydrological equipment</w:t>
              </w:r>
            </w:ins>
          </w:p>
        </w:tc>
        <w:tc>
          <w:tcPr>
            <w:tcW w:w="921" w:type="dxa"/>
          </w:tcPr>
          <w:p w14:paraId="07B7DC80" w14:textId="0D201F63" w:rsidR="00C971DE" w:rsidRPr="007E1B75" w:rsidRDefault="00C971DE" w:rsidP="007E1B75">
            <w:pPr>
              <w:pStyle w:val="Tabletext"/>
              <w:spacing w:before="0" w:after="0"/>
              <w:ind w:left="0" w:right="0"/>
              <w:rPr>
                <w:ins w:id="4290" w:author="Abercrombie, Kerrie" w:date="2021-01-25T10:35:00Z"/>
                <w:rFonts w:cstheme="minorHAnsi"/>
                <w:szCs w:val="20"/>
              </w:rPr>
            </w:pPr>
            <w:ins w:id="4291" w:author="Abercrombie, Kerrie" w:date="2021-01-25T10:35:00Z">
              <w:r w:rsidRPr="007E1B75">
                <w:rPr>
                  <w:rFonts w:cstheme="minorHAnsi"/>
                  <w:szCs w:val="20"/>
                </w:rPr>
                <w:t>5.</w:t>
              </w:r>
            </w:ins>
            <w:ins w:id="4292" w:author="Abercrombie, Kerrie" w:date="2021-01-25T10:41:00Z">
              <w:r w:rsidRPr="007E1B75">
                <w:rPr>
                  <w:rFonts w:cstheme="minorHAnsi"/>
                  <w:szCs w:val="20"/>
                </w:rPr>
                <w:t>5</w:t>
              </w:r>
            </w:ins>
            <w:ins w:id="4293" w:author="Abercrombie, Kerrie" w:date="2021-01-25T10:35:00Z">
              <w:r w:rsidRPr="007E1B75">
                <w:rPr>
                  <w:rFonts w:cstheme="minorHAnsi"/>
                  <w:szCs w:val="20"/>
                </w:rPr>
                <w:t>.1</w:t>
              </w:r>
            </w:ins>
          </w:p>
        </w:tc>
        <w:tc>
          <w:tcPr>
            <w:tcW w:w="4607" w:type="dxa"/>
          </w:tcPr>
          <w:p w14:paraId="39D10079" w14:textId="77777777" w:rsidR="00C971DE" w:rsidRPr="007E1B75" w:rsidRDefault="00C971DE" w:rsidP="007E1B75">
            <w:pPr>
              <w:pStyle w:val="Tabletext"/>
              <w:spacing w:before="0" w:after="0"/>
              <w:ind w:left="0" w:right="0"/>
              <w:rPr>
                <w:ins w:id="4294" w:author="Abercrombie, Kerrie" w:date="2021-01-25T11:23:00Z"/>
                <w:rFonts w:cstheme="minorHAnsi"/>
                <w:szCs w:val="20"/>
              </w:rPr>
            </w:pPr>
            <w:ins w:id="4295" w:author="Abercrombie, Kerrie" w:date="2021-01-25T11:23:00Z">
              <w:r w:rsidRPr="007E1B75">
                <w:rPr>
                  <w:rFonts w:cstheme="minorHAnsi"/>
                  <w:szCs w:val="20"/>
                </w:rPr>
                <w:t>Hydrological equipment</w:t>
              </w:r>
            </w:ins>
          </w:p>
          <w:p w14:paraId="5BE330B8" w14:textId="77777777" w:rsidR="00C971DE" w:rsidRPr="007E1B75" w:rsidRDefault="00C971DE" w:rsidP="007E1B75">
            <w:pPr>
              <w:pStyle w:val="Tabletext"/>
              <w:spacing w:before="0" w:after="0"/>
              <w:ind w:left="709"/>
              <w:rPr>
                <w:ins w:id="4296" w:author="Abercrombie, Kerrie" w:date="2021-01-25T11:24:00Z"/>
                <w:rFonts w:cstheme="minorHAnsi"/>
                <w:szCs w:val="20"/>
              </w:rPr>
            </w:pPr>
            <w:ins w:id="4297" w:author="Abercrombie, Kerrie" w:date="2021-01-25T11:24:00Z">
              <w:r w:rsidRPr="007E1B75">
                <w:rPr>
                  <w:rFonts w:cstheme="minorHAnsi"/>
                  <w:szCs w:val="20"/>
                </w:rPr>
                <w:t>Tide gauges - remote height of tide indicators</w:t>
              </w:r>
            </w:ins>
          </w:p>
          <w:p w14:paraId="3392C237" w14:textId="35D0E287" w:rsidR="00C971DE" w:rsidRPr="007E1B75" w:rsidRDefault="00C971DE" w:rsidP="007E1B75">
            <w:pPr>
              <w:pStyle w:val="Tabletext"/>
              <w:spacing w:before="0" w:after="0"/>
              <w:ind w:left="709" w:right="0"/>
              <w:rPr>
                <w:ins w:id="4298" w:author="Abercrombie, Kerrie" w:date="2021-01-25T10:35:00Z"/>
                <w:rFonts w:cstheme="minorHAnsi"/>
                <w:szCs w:val="20"/>
              </w:rPr>
            </w:pPr>
            <w:ins w:id="4299" w:author="Abercrombie, Kerrie" w:date="2021-01-25T11:24:00Z">
              <w:r w:rsidRPr="007E1B75">
                <w:rPr>
                  <w:rFonts w:cstheme="minorHAnsi"/>
                  <w:szCs w:val="20"/>
                </w:rPr>
                <w:t>Tidal stream indicator - remote indications</w:t>
              </w:r>
            </w:ins>
          </w:p>
        </w:tc>
        <w:tc>
          <w:tcPr>
            <w:tcW w:w="683" w:type="dxa"/>
          </w:tcPr>
          <w:p w14:paraId="203175CC" w14:textId="77777777" w:rsidR="00C971DE" w:rsidRPr="007E1B75" w:rsidRDefault="00C971DE" w:rsidP="007E1B75">
            <w:pPr>
              <w:pStyle w:val="Tabletext"/>
              <w:spacing w:before="0" w:after="0"/>
              <w:rPr>
                <w:ins w:id="4300" w:author="Abercrombie, Kerrie" w:date="2021-01-25T10:35:00Z"/>
                <w:rFonts w:cstheme="minorHAnsi"/>
                <w:szCs w:val="20"/>
              </w:rPr>
            </w:pPr>
          </w:p>
        </w:tc>
        <w:tc>
          <w:tcPr>
            <w:tcW w:w="3003" w:type="dxa"/>
          </w:tcPr>
          <w:p w14:paraId="2480E755" w14:textId="77777777" w:rsidR="00C971DE" w:rsidRPr="007E1B75" w:rsidRDefault="00C971DE" w:rsidP="007E1B75">
            <w:pPr>
              <w:pStyle w:val="Tabletext"/>
              <w:spacing w:before="0" w:after="0"/>
              <w:ind w:left="0" w:right="7"/>
              <w:rPr>
                <w:ins w:id="4301" w:author="Abercrombie, Kerrie" w:date="2021-01-25T10:35:00Z"/>
                <w:rFonts w:cstheme="minorHAnsi"/>
                <w:szCs w:val="20"/>
              </w:rPr>
            </w:pPr>
          </w:p>
        </w:tc>
      </w:tr>
      <w:tr w:rsidR="00C971DE" w:rsidRPr="007E1B75" w14:paraId="4DF20542" w14:textId="77777777" w:rsidTr="007E46AB">
        <w:trPr>
          <w:ins w:id="4302" w:author="Abercrombie, Kerrie" w:date="2021-01-25T10:35:00Z"/>
        </w:trPr>
        <w:tc>
          <w:tcPr>
            <w:tcW w:w="846" w:type="dxa"/>
            <w:vMerge/>
          </w:tcPr>
          <w:p w14:paraId="67A9F8DD" w14:textId="77777777" w:rsidR="00C971DE" w:rsidRPr="007E1B75" w:rsidRDefault="00C971DE" w:rsidP="007E1B75">
            <w:pPr>
              <w:pStyle w:val="Tabletext"/>
              <w:spacing w:before="0" w:after="0"/>
              <w:rPr>
                <w:ins w:id="4303" w:author="Abercrombie, Kerrie" w:date="2021-01-25T10:35:00Z"/>
                <w:rFonts w:cstheme="minorHAnsi"/>
                <w:szCs w:val="20"/>
              </w:rPr>
            </w:pPr>
          </w:p>
        </w:tc>
        <w:tc>
          <w:tcPr>
            <w:tcW w:w="4607" w:type="dxa"/>
            <w:vMerge/>
          </w:tcPr>
          <w:p w14:paraId="7EBD3523" w14:textId="77777777" w:rsidR="00C971DE" w:rsidRPr="007E1B75" w:rsidRDefault="00C971DE" w:rsidP="007E1B75">
            <w:pPr>
              <w:pStyle w:val="Tabletext"/>
              <w:spacing w:before="0" w:after="0"/>
              <w:ind w:left="0" w:right="0"/>
              <w:rPr>
                <w:ins w:id="4304" w:author="Abercrombie, Kerrie" w:date="2021-01-25T10:35:00Z"/>
                <w:rFonts w:cstheme="minorHAnsi"/>
                <w:i/>
                <w:szCs w:val="20"/>
              </w:rPr>
            </w:pPr>
          </w:p>
        </w:tc>
        <w:tc>
          <w:tcPr>
            <w:tcW w:w="921" w:type="dxa"/>
          </w:tcPr>
          <w:p w14:paraId="3BAC7BCC" w14:textId="0C21816A" w:rsidR="00C971DE" w:rsidRPr="007E1B75" w:rsidRDefault="00C971DE" w:rsidP="007E1B75">
            <w:pPr>
              <w:pStyle w:val="Tabletext"/>
              <w:spacing w:before="0" w:after="0"/>
              <w:ind w:left="0" w:right="0"/>
              <w:rPr>
                <w:ins w:id="4305" w:author="Abercrombie, Kerrie" w:date="2021-01-25T10:35:00Z"/>
                <w:rFonts w:cstheme="minorHAnsi"/>
                <w:szCs w:val="20"/>
              </w:rPr>
            </w:pPr>
            <w:ins w:id="4306" w:author="Abercrombie, Kerrie" w:date="2021-01-25T10:35:00Z">
              <w:r w:rsidRPr="007E1B75">
                <w:rPr>
                  <w:rFonts w:cstheme="minorHAnsi"/>
                  <w:szCs w:val="20"/>
                </w:rPr>
                <w:t>5.5.2</w:t>
              </w:r>
            </w:ins>
          </w:p>
        </w:tc>
        <w:tc>
          <w:tcPr>
            <w:tcW w:w="4607" w:type="dxa"/>
          </w:tcPr>
          <w:p w14:paraId="53E71817" w14:textId="77777777" w:rsidR="00C971DE" w:rsidRPr="007E1B75" w:rsidRDefault="00C971DE" w:rsidP="007E1B75">
            <w:pPr>
              <w:pStyle w:val="Tabletext"/>
              <w:spacing w:before="0" w:after="0"/>
              <w:ind w:left="0" w:right="0"/>
              <w:rPr>
                <w:ins w:id="4307" w:author="Abercrombie, Kerrie" w:date="2021-01-25T11:24:00Z"/>
                <w:rFonts w:cstheme="minorHAnsi"/>
                <w:szCs w:val="20"/>
              </w:rPr>
            </w:pPr>
            <w:ins w:id="4308" w:author="Abercrombie, Kerrie" w:date="2021-01-25T11:24:00Z">
              <w:r w:rsidRPr="007E1B75">
                <w:rPr>
                  <w:rFonts w:cstheme="minorHAnsi"/>
                  <w:szCs w:val="20"/>
                </w:rPr>
                <w:t>Meteorological equipment</w:t>
              </w:r>
            </w:ins>
          </w:p>
          <w:p w14:paraId="5294CF7E" w14:textId="77777777" w:rsidR="00C971DE" w:rsidRPr="007E1B75" w:rsidRDefault="00C971DE" w:rsidP="007E1B75">
            <w:pPr>
              <w:pStyle w:val="Tabletext"/>
              <w:spacing w:before="0" w:after="0"/>
              <w:ind w:left="709"/>
              <w:rPr>
                <w:ins w:id="4309" w:author="Abercrombie, Kerrie" w:date="2021-01-25T11:24:00Z"/>
                <w:rFonts w:cstheme="minorHAnsi"/>
                <w:szCs w:val="20"/>
              </w:rPr>
            </w:pPr>
            <w:ins w:id="4310" w:author="Abercrombie, Kerrie" w:date="2021-01-25T11:24:00Z">
              <w:r w:rsidRPr="007E1B75">
                <w:rPr>
                  <w:rFonts w:cstheme="minorHAnsi"/>
                  <w:szCs w:val="20"/>
                </w:rPr>
                <w:t>Barometer</w:t>
              </w:r>
            </w:ins>
          </w:p>
          <w:p w14:paraId="31E8EBFE" w14:textId="77777777" w:rsidR="00C971DE" w:rsidRPr="007E1B75" w:rsidRDefault="00C971DE" w:rsidP="007E1B75">
            <w:pPr>
              <w:pStyle w:val="Tabletext"/>
              <w:spacing w:before="0" w:after="0"/>
              <w:ind w:left="709"/>
              <w:rPr>
                <w:ins w:id="4311" w:author="Abercrombie, Kerrie" w:date="2021-01-25T11:24:00Z"/>
                <w:rFonts w:cstheme="minorHAnsi"/>
                <w:szCs w:val="20"/>
              </w:rPr>
            </w:pPr>
            <w:ins w:id="4312" w:author="Abercrombie, Kerrie" w:date="2021-01-25T11:24:00Z">
              <w:r w:rsidRPr="007E1B75">
                <w:rPr>
                  <w:rFonts w:cstheme="minorHAnsi"/>
                  <w:szCs w:val="20"/>
                </w:rPr>
                <w:t>Temperature/humidity indicators</w:t>
              </w:r>
            </w:ins>
          </w:p>
          <w:p w14:paraId="4FB2333C" w14:textId="77777777" w:rsidR="00C971DE" w:rsidRPr="007E1B75" w:rsidRDefault="00C971DE" w:rsidP="007E1B75">
            <w:pPr>
              <w:pStyle w:val="Tabletext"/>
              <w:spacing w:before="0" w:after="0"/>
              <w:ind w:left="709"/>
              <w:rPr>
                <w:ins w:id="4313" w:author="Abercrombie, Kerrie" w:date="2021-01-25T11:24:00Z"/>
                <w:rFonts w:cstheme="minorHAnsi"/>
                <w:szCs w:val="20"/>
              </w:rPr>
            </w:pPr>
            <w:ins w:id="4314" w:author="Abercrombie, Kerrie" w:date="2021-01-25T11:24:00Z">
              <w:r w:rsidRPr="007E1B75">
                <w:rPr>
                  <w:rFonts w:cstheme="minorHAnsi"/>
                  <w:szCs w:val="20"/>
                </w:rPr>
                <w:t>Anemometers</w:t>
              </w:r>
            </w:ins>
          </w:p>
          <w:p w14:paraId="63161327" w14:textId="026454F9" w:rsidR="00C971DE" w:rsidRPr="007E1B75" w:rsidRDefault="00C971DE" w:rsidP="007E1B75">
            <w:pPr>
              <w:pStyle w:val="Tabletext"/>
              <w:spacing w:before="0" w:after="0"/>
              <w:ind w:left="709" w:right="0"/>
              <w:rPr>
                <w:ins w:id="4315" w:author="Abercrombie, Kerrie" w:date="2021-01-25T10:35:00Z"/>
                <w:rFonts w:cstheme="minorHAnsi"/>
                <w:szCs w:val="20"/>
              </w:rPr>
            </w:pPr>
            <w:ins w:id="4316" w:author="Abercrombie, Kerrie" w:date="2021-01-25T11:24:00Z">
              <w:r w:rsidRPr="007E1B75">
                <w:rPr>
                  <w:rFonts w:cstheme="minorHAnsi"/>
                  <w:szCs w:val="20"/>
                </w:rPr>
                <w:t>Visibility</w:t>
              </w:r>
            </w:ins>
          </w:p>
        </w:tc>
        <w:tc>
          <w:tcPr>
            <w:tcW w:w="683" w:type="dxa"/>
          </w:tcPr>
          <w:p w14:paraId="60E9BB66" w14:textId="77777777" w:rsidR="00C971DE" w:rsidRPr="007E1B75" w:rsidRDefault="00C971DE" w:rsidP="007E1B75">
            <w:pPr>
              <w:pStyle w:val="Tabletext"/>
              <w:spacing w:before="0" w:after="0"/>
              <w:rPr>
                <w:ins w:id="4317" w:author="Abercrombie, Kerrie" w:date="2021-01-25T10:35:00Z"/>
                <w:rFonts w:cstheme="minorHAnsi"/>
                <w:szCs w:val="20"/>
              </w:rPr>
            </w:pPr>
          </w:p>
        </w:tc>
        <w:tc>
          <w:tcPr>
            <w:tcW w:w="3003" w:type="dxa"/>
          </w:tcPr>
          <w:p w14:paraId="01C7180B" w14:textId="77777777" w:rsidR="00C971DE" w:rsidRPr="007E1B75" w:rsidRDefault="00C971DE" w:rsidP="007E1B75">
            <w:pPr>
              <w:pStyle w:val="Tabletext"/>
              <w:spacing w:before="0" w:after="0"/>
              <w:ind w:left="0" w:right="7"/>
              <w:rPr>
                <w:ins w:id="4318" w:author="Abercrombie, Kerrie" w:date="2021-01-25T10:35:00Z"/>
                <w:rFonts w:cstheme="minorHAnsi"/>
                <w:szCs w:val="20"/>
              </w:rPr>
            </w:pPr>
          </w:p>
        </w:tc>
      </w:tr>
      <w:tr w:rsidR="00C971DE" w:rsidRPr="007E1B75" w14:paraId="61769E24" w14:textId="77777777" w:rsidTr="00227957">
        <w:trPr>
          <w:trHeight w:val="70"/>
          <w:ins w:id="4319" w:author="Abercrombie, Kerrie" w:date="2021-01-25T10:35:00Z"/>
        </w:trPr>
        <w:tc>
          <w:tcPr>
            <w:tcW w:w="846" w:type="dxa"/>
            <w:shd w:val="clear" w:color="auto" w:fill="F2F2F2" w:themeFill="background1" w:themeFillShade="F2"/>
          </w:tcPr>
          <w:p w14:paraId="050F7B6B" w14:textId="566E8F5C" w:rsidR="00C971DE" w:rsidRPr="007E1B75" w:rsidRDefault="00C971DE" w:rsidP="007E1B75">
            <w:pPr>
              <w:pStyle w:val="Tabletext"/>
              <w:spacing w:before="0" w:after="0"/>
              <w:rPr>
                <w:ins w:id="4320" w:author="Abercrombie, Kerrie" w:date="2021-01-25T10:35:00Z"/>
                <w:rFonts w:cstheme="minorHAnsi"/>
                <w:b/>
                <w:szCs w:val="20"/>
              </w:rPr>
            </w:pPr>
            <w:ins w:id="4321" w:author="Abercrombie, Kerrie" w:date="2021-01-25T10:37:00Z">
              <w:r w:rsidRPr="007E1B75">
                <w:rPr>
                  <w:rFonts w:cstheme="minorHAnsi"/>
                  <w:b/>
                  <w:szCs w:val="20"/>
                </w:rPr>
                <w:t>5.6</w:t>
              </w:r>
            </w:ins>
          </w:p>
        </w:tc>
        <w:tc>
          <w:tcPr>
            <w:tcW w:w="4607" w:type="dxa"/>
            <w:shd w:val="clear" w:color="auto" w:fill="F2F2F2" w:themeFill="background1" w:themeFillShade="F2"/>
          </w:tcPr>
          <w:p w14:paraId="3DFE6594" w14:textId="26786749" w:rsidR="00C971DE" w:rsidRPr="007E1B75" w:rsidRDefault="00C971DE" w:rsidP="007E1B75">
            <w:pPr>
              <w:pStyle w:val="Tabletext"/>
              <w:spacing w:before="0" w:after="0"/>
              <w:ind w:left="0" w:right="0"/>
              <w:rPr>
                <w:ins w:id="4322" w:author="Abercrombie, Kerrie" w:date="2021-01-25T10:35:00Z"/>
                <w:rFonts w:cstheme="minorHAnsi"/>
                <w:b/>
                <w:szCs w:val="20"/>
              </w:rPr>
            </w:pPr>
            <w:ins w:id="4323" w:author="Abercrombie, Kerrie" w:date="2021-01-25T10:37:00Z">
              <w:r w:rsidRPr="007E1B75">
                <w:rPr>
                  <w:rFonts w:cstheme="minorHAnsi"/>
                  <w:b/>
                  <w:szCs w:val="20"/>
                </w:rPr>
                <w:t>DECISION SUPPORT TOOLS</w:t>
              </w:r>
            </w:ins>
          </w:p>
        </w:tc>
        <w:tc>
          <w:tcPr>
            <w:tcW w:w="921" w:type="dxa"/>
            <w:shd w:val="clear" w:color="auto" w:fill="F2F2F2" w:themeFill="background1" w:themeFillShade="F2"/>
          </w:tcPr>
          <w:p w14:paraId="638BB0F6" w14:textId="77777777" w:rsidR="00C971DE" w:rsidRPr="007E1B75" w:rsidRDefault="00C971DE" w:rsidP="007E1B75">
            <w:pPr>
              <w:pStyle w:val="Tabletext"/>
              <w:spacing w:before="0" w:after="0"/>
              <w:ind w:left="0" w:right="0"/>
              <w:rPr>
                <w:ins w:id="4324" w:author="Abercrombie, Kerrie" w:date="2021-01-25T10:35:00Z"/>
                <w:rFonts w:cstheme="minorHAnsi"/>
                <w:b/>
                <w:szCs w:val="20"/>
              </w:rPr>
            </w:pPr>
          </w:p>
        </w:tc>
        <w:tc>
          <w:tcPr>
            <w:tcW w:w="4607" w:type="dxa"/>
            <w:shd w:val="clear" w:color="auto" w:fill="F2F2F2" w:themeFill="background1" w:themeFillShade="F2"/>
          </w:tcPr>
          <w:p w14:paraId="0110B12D" w14:textId="77777777" w:rsidR="00C971DE" w:rsidRPr="007E1B75" w:rsidRDefault="00C971DE" w:rsidP="007E1B75">
            <w:pPr>
              <w:pStyle w:val="Tabletext"/>
              <w:spacing w:before="0" w:after="0"/>
              <w:ind w:left="0" w:right="0"/>
              <w:rPr>
                <w:ins w:id="4325" w:author="Abercrombie, Kerrie" w:date="2021-01-25T10:35:00Z"/>
                <w:rFonts w:cstheme="minorHAnsi"/>
                <w:b/>
                <w:szCs w:val="20"/>
              </w:rPr>
            </w:pPr>
          </w:p>
        </w:tc>
        <w:tc>
          <w:tcPr>
            <w:tcW w:w="683" w:type="dxa"/>
            <w:shd w:val="clear" w:color="auto" w:fill="F2F2F2" w:themeFill="background1" w:themeFillShade="F2"/>
          </w:tcPr>
          <w:p w14:paraId="7869BCB9" w14:textId="77777777" w:rsidR="00C971DE" w:rsidRPr="007E1B75" w:rsidRDefault="00C971DE" w:rsidP="007E1B75">
            <w:pPr>
              <w:pStyle w:val="Tabletext"/>
              <w:spacing w:before="0" w:after="0"/>
              <w:rPr>
                <w:ins w:id="4326" w:author="Abercrombie, Kerrie" w:date="2021-01-25T10:35:00Z"/>
                <w:rFonts w:cstheme="minorHAnsi"/>
                <w:b/>
                <w:szCs w:val="20"/>
              </w:rPr>
            </w:pPr>
          </w:p>
        </w:tc>
        <w:tc>
          <w:tcPr>
            <w:tcW w:w="3003" w:type="dxa"/>
            <w:shd w:val="clear" w:color="auto" w:fill="F2F2F2" w:themeFill="background1" w:themeFillShade="F2"/>
          </w:tcPr>
          <w:p w14:paraId="0B79F9F3" w14:textId="77777777" w:rsidR="00C971DE" w:rsidRPr="007E1B75" w:rsidRDefault="00C971DE" w:rsidP="007E1B75">
            <w:pPr>
              <w:pStyle w:val="Tabletext"/>
              <w:spacing w:before="0" w:after="0"/>
              <w:ind w:left="0" w:right="7"/>
              <w:rPr>
                <w:ins w:id="4327" w:author="Abercrombie, Kerrie" w:date="2021-01-25T10:35:00Z"/>
                <w:rFonts w:cstheme="minorHAnsi"/>
                <w:b/>
                <w:szCs w:val="20"/>
              </w:rPr>
            </w:pPr>
          </w:p>
        </w:tc>
      </w:tr>
      <w:tr w:rsidR="00C971DE" w:rsidRPr="007E1B75" w14:paraId="4AC2728D" w14:textId="77777777" w:rsidTr="007E46AB">
        <w:trPr>
          <w:ins w:id="4328" w:author="Abercrombie, Kerrie" w:date="2021-01-25T10:35:00Z"/>
        </w:trPr>
        <w:tc>
          <w:tcPr>
            <w:tcW w:w="846" w:type="dxa"/>
            <w:vMerge w:val="restart"/>
          </w:tcPr>
          <w:p w14:paraId="1E9DB421" w14:textId="77777777" w:rsidR="00C971DE" w:rsidRPr="007E1B75" w:rsidRDefault="00C971DE" w:rsidP="007E1B75">
            <w:pPr>
              <w:pStyle w:val="Tabletext"/>
              <w:spacing w:before="0" w:after="0"/>
              <w:rPr>
                <w:ins w:id="4329" w:author="Abercrombie, Kerrie" w:date="2021-01-25T10:35:00Z"/>
                <w:rFonts w:cstheme="minorHAnsi"/>
                <w:szCs w:val="20"/>
              </w:rPr>
            </w:pPr>
          </w:p>
        </w:tc>
        <w:tc>
          <w:tcPr>
            <w:tcW w:w="4607" w:type="dxa"/>
            <w:vMerge w:val="restart"/>
          </w:tcPr>
          <w:p w14:paraId="231422CB" w14:textId="77777777" w:rsidR="00C971DE" w:rsidRPr="00E24E9A" w:rsidRDefault="00C971DE" w:rsidP="00E24E9A">
            <w:pPr>
              <w:pStyle w:val="Tabletext"/>
              <w:spacing w:before="0" w:after="0"/>
              <w:ind w:left="0"/>
              <w:rPr>
                <w:ins w:id="4330" w:author="Abercrombie, Kerrie" w:date="2021-01-25T10:35:00Z"/>
                <w:rFonts w:cstheme="minorHAnsi"/>
                <w:sz w:val="18"/>
                <w:szCs w:val="20"/>
              </w:rPr>
            </w:pPr>
          </w:p>
        </w:tc>
        <w:tc>
          <w:tcPr>
            <w:tcW w:w="921" w:type="dxa"/>
          </w:tcPr>
          <w:p w14:paraId="56878030" w14:textId="60B4FAFD" w:rsidR="00C971DE" w:rsidRPr="007E1B75" w:rsidRDefault="00C971DE" w:rsidP="007E1B75">
            <w:pPr>
              <w:pStyle w:val="Tabletext"/>
              <w:spacing w:before="0" w:after="0"/>
              <w:ind w:left="0" w:right="0"/>
              <w:rPr>
                <w:ins w:id="4331" w:author="Abercrombie, Kerrie" w:date="2021-01-25T10:35:00Z"/>
                <w:rFonts w:cstheme="minorHAnsi"/>
                <w:szCs w:val="20"/>
              </w:rPr>
            </w:pPr>
            <w:ins w:id="4332" w:author="Abercrombie, Kerrie" w:date="2021-01-25T10:41:00Z">
              <w:r w:rsidRPr="007E1B75">
                <w:rPr>
                  <w:rFonts w:cstheme="minorHAnsi"/>
                  <w:szCs w:val="20"/>
                </w:rPr>
                <w:t>5.6</w:t>
              </w:r>
            </w:ins>
            <w:ins w:id="4333" w:author="Abercrombie, Kerrie" w:date="2021-01-25T10:35:00Z">
              <w:r w:rsidRPr="007E1B75">
                <w:rPr>
                  <w:rFonts w:cstheme="minorHAnsi"/>
                  <w:szCs w:val="20"/>
                </w:rPr>
                <w:t>.1</w:t>
              </w:r>
            </w:ins>
          </w:p>
        </w:tc>
        <w:tc>
          <w:tcPr>
            <w:tcW w:w="4607" w:type="dxa"/>
          </w:tcPr>
          <w:p w14:paraId="770F278B" w14:textId="77777777" w:rsidR="00E24E9A" w:rsidRDefault="00E24E9A" w:rsidP="007E1B75">
            <w:pPr>
              <w:pStyle w:val="Tabletext"/>
              <w:spacing w:before="0" w:after="0"/>
              <w:ind w:left="0" w:right="0"/>
              <w:rPr>
                <w:ins w:id="4334" w:author="Abercrombie, Kerrie" w:date="2021-01-25T11:51:00Z"/>
                <w:rFonts w:cstheme="minorHAnsi"/>
                <w:szCs w:val="20"/>
              </w:rPr>
            </w:pPr>
            <w:ins w:id="4335" w:author="Abercrombie, Kerrie" w:date="2021-01-25T11:51:00Z">
              <w:r>
                <w:rPr>
                  <w:rFonts w:cstheme="minorHAnsi"/>
                  <w:szCs w:val="20"/>
                </w:rPr>
                <w:t>Limitations</w:t>
              </w:r>
            </w:ins>
          </w:p>
          <w:p w14:paraId="274DA55A" w14:textId="37D164A7" w:rsidR="00C971DE" w:rsidRPr="007E1B75" w:rsidRDefault="00C971DE" w:rsidP="00E24E9A">
            <w:pPr>
              <w:pStyle w:val="Tabletext"/>
              <w:spacing w:before="0" w:after="0"/>
              <w:ind w:left="709" w:right="0"/>
              <w:rPr>
                <w:ins w:id="4336" w:author="Abercrombie, Kerrie" w:date="2021-01-25T10:35:00Z"/>
                <w:rFonts w:cstheme="minorHAnsi"/>
                <w:szCs w:val="20"/>
              </w:rPr>
            </w:pPr>
            <w:ins w:id="4337" w:author="Abercrombie, Kerrie" w:date="2021-01-25T10:37:00Z">
              <w:r w:rsidRPr="007E1B75">
                <w:rPr>
                  <w:rFonts w:cstheme="minorHAnsi"/>
                  <w:szCs w:val="20"/>
                </w:rPr>
                <w:t>Fusing of Targets</w:t>
              </w:r>
            </w:ins>
          </w:p>
        </w:tc>
        <w:tc>
          <w:tcPr>
            <w:tcW w:w="683" w:type="dxa"/>
          </w:tcPr>
          <w:p w14:paraId="68CD4775" w14:textId="77777777" w:rsidR="00C971DE" w:rsidRPr="007E1B75" w:rsidRDefault="00C971DE" w:rsidP="007E1B75">
            <w:pPr>
              <w:pStyle w:val="Tabletext"/>
              <w:spacing w:before="0" w:after="0"/>
              <w:rPr>
                <w:ins w:id="4338" w:author="Abercrombie, Kerrie" w:date="2021-01-25T10:35:00Z"/>
                <w:rFonts w:cstheme="minorHAnsi"/>
                <w:szCs w:val="20"/>
              </w:rPr>
            </w:pPr>
          </w:p>
        </w:tc>
        <w:tc>
          <w:tcPr>
            <w:tcW w:w="3003" w:type="dxa"/>
          </w:tcPr>
          <w:p w14:paraId="263B4493" w14:textId="77777777" w:rsidR="00C971DE" w:rsidRPr="007E1B75" w:rsidRDefault="00C971DE" w:rsidP="007E1B75">
            <w:pPr>
              <w:pStyle w:val="Tabletext"/>
              <w:spacing w:before="0" w:after="0"/>
              <w:ind w:left="0" w:right="7"/>
              <w:rPr>
                <w:ins w:id="4339" w:author="Abercrombie, Kerrie" w:date="2021-01-25T10:35:00Z"/>
                <w:rFonts w:cstheme="minorHAnsi"/>
                <w:szCs w:val="20"/>
              </w:rPr>
            </w:pPr>
          </w:p>
        </w:tc>
      </w:tr>
      <w:tr w:rsidR="00C971DE" w:rsidRPr="007E1B75" w14:paraId="539ACE18" w14:textId="77777777" w:rsidTr="007E46AB">
        <w:trPr>
          <w:ins w:id="4340" w:author="Abercrombie, Kerrie" w:date="2021-01-25T10:35:00Z"/>
        </w:trPr>
        <w:tc>
          <w:tcPr>
            <w:tcW w:w="846" w:type="dxa"/>
            <w:vMerge/>
          </w:tcPr>
          <w:p w14:paraId="20B15913" w14:textId="77777777" w:rsidR="00C971DE" w:rsidRPr="007E1B75" w:rsidRDefault="00C971DE" w:rsidP="007E1B75">
            <w:pPr>
              <w:pStyle w:val="Tabletext"/>
              <w:spacing w:before="0" w:after="0"/>
              <w:rPr>
                <w:ins w:id="4341" w:author="Abercrombie, Kerrie" w:date="2021-01-25T10:35:00Z"/>
                <w:rFonts w:cstheme="minorHAnsi"/>
                <w:szCs w:val="20"/>
              </w:rPr>
            </w:pPr>
          </w:p>
        </w:tc>
        <w:tc>
          <w:tcPr>
            <w:tcW w:w="4607" w:type="dxa"/>
            <w:vMerge/>
          </w:tcPr>
          <w:p w14:paraId="4EB2FD2D" w14:textId="77777777" w:rsidR="00C971DE" w:rsidRPr="007E1B75" w:rsidRDefault="00C971DE" w:rsidP="007E1B75">
            <w:pPr>
              <w:pStyle w:val="Tabletext"/>
              <w:spacing w:before="0" w:after="0"/>
              <w:ind w:left="0" w:right="0"/>
              <w:rPr>
                <w:ins w:id="4342" w:author="Abercrombie, Kerrie" w:date="2021-01-25T10:35:00Z"/>
                <w:rFonts w:cstheme="minorHAnsi"/>
                <w:i/>
                <w:szCs w:val="20"/>
              </w:rPr>
            </w:pPr>
          </w:p>
        </w:tc>
        <w:tc>
          <w:tcPr>
            <w:tcW w:w="921" w:type="dxa"/>
          </w:tcPr>
          <w:p w14:paraId="43A787EE" w14:textId="423617DC" w:rsidR="00C971DE" w:rsidRPr="007E1B75" w:rsidRDefault="00C971DE" w:rsidP="007E1B75">
            <w:pPr>
              <w:pStyle w:val="Tabletext"/>
              <w:spacing w:before="0" w:after="0"/>
              <w:ind w:left="0" w:right="0"/>
              <w:rPr>
                <w:ins w:id="4343" w:author="Abercrombie, Kerrie" w:date="2021-01-25T10:35:00Z"/>
                <w:rFonts w:cstheme="minorHAnsi"/>
                <w:szCs w:val="20"/>
              </w:rPr>
            </w:pPr>
            <w:ins w:id="4344" w:author="Abercrombie, Kerrie" w:date="2021-01-25T10:35:00Z">
              <w:r w:rsidRPr="007E1B75">
                <w:rPr>
                  <w:rFonts w:cstheme="minorHAnsi"/>
                  <w:szCs w:val="20"/>
                </w:rPr>
                <w:t>5.6.2</w:t>
              </w:r>
            </w:ins>
          </w:p>
        </w:tc>
        <w:tc>
          <w:tcPr>
            <w:tcW w:w="4607" w:type="dxa"/>
          </w:tcPr>
          <w:p w14:paraId="0D169479" w14:textId="77777777" w:rsidR="00C971DE" w:rsidRPr="007E1B75" w:rsidRDefault="00C971DE" w:rsidP="007E1B75">
            <w:pPr>
              <w:pStyle w:val="Tabletext"/>
              <w:spacing w:before="0" w:after="0"/>
              <w:ind w:left="300" w:right="0"/>
              <w:rPr>
                <w:ins w:id="4345" w:author="Abercrombie, Kerrie" w:date="2021-01-25T10:35:00Z"/>
                <w:rFonts w:cstheme="minorHAnsi"/>
                <w:szCs w:val="20"/>
              </w:rPr>
            </w:pPr>
          </w:p>
        </w:tc>
        <w:tc>
          <w:tcPr>
            <w:tcW w:w="683" w:type="dxa"/>
          </w:tcPr>
          <w:p w14:paraId="364AA5B9" w14:textId="77777777" w:rsidR="00C971DE" w:rsidRPr="007E1B75" w:rsidRDefault="00C971DE" w:rsidP="007E1B75">
            <w:pPr>
              <w:pStyle w:val="Tabletext"/>
              <w:spacing w:before="0" w:after="0"/>
              <w:rPr>
                <w:ins w:id="4346" w:author="Abercrombie, Kerrie" w:date="2021-01-25T10:35:00Z"/>
                <w:rFonts w:cstheme="minorHAnsi"/>
                <w:szCs w:val="20"/>
              </w:rPr>
            </w:pPr>
          </w:p>
        </w:tc>
        <w:tc>
          <w:tcPr>
            <w:tcW w:w="3003" w:type="dxa"/>
          </w:tcPr>
          <w:p w14:paraId="68C473C9" w14:textId="77777777" w:rsidR="00C971DE" w:rsidRPr="007E1B75" w:rsidRDefault="00C971DE" w:rsidP="007E1B75">
            <w:pPr>
              <w:pStyle w:val="Tabletext"/>
              <w:spacing w:before="0" w:after="0"/>
              <w:ind w:left="0" w:right="7"/>
              <w:rPr>
                <w:ins w:id="4347" w:author="Abercrombie, Kerrie" w:date="2021-01-25T10:35:00Z"/>
                <w:rFonts w:cstheme="minorHAnsi"/>
                <w:szCs w:val="20"/>
              </w:rPr>
            </w:pPr>
          </w:p>
        </w:tc>
      </w:tr>
    </w:tbl>
    <w:p w14:paraId="3E713D34" w14:textId="77777777" w:rsidR="00C352C2" w:rsidRDefault="00C352C2" w:rsidP="00C352C2">
      <w:pPr>
        <w:pStyle w:val="BodyText"/>
        <w:rPr>
          <w:ins w:id="4348" w:author="Abercrombie, Kerrie" w:date="2021-01-21T13:20:00Z"/>
        </w:rPr>
      </w:pPr>
    </w:p>
    <w:p w14:paraId="552EDD0B" w14:textId="77777777" w:rsidR="00C352C2" w:rsidRDefault="00C352C2" w:rsidP="00C352C2">
      <w:pPr>
        <w:pStyle w:val="BodyText"/>
        <w:rPr>
          <w:ins w:id="4349" w:author="Abercrombie, Kerrie" w:date="2021-01-21T13:20:00Z"/>
        </w:rPr>
      </w:pPr>
    </w:p>
    <w:p w14:paraId="2D377FAD" w14:textId="77777777" w:rsidR="00C352C2" w:rsidRDefault="00C352C2" w:rsidP="00C352C2">
      <w:pPr>
        <w:pStyle w:val="Heading1"/>
        <w:rPr>
          <w:ins w:id="4350" w:author="Abercrombie, Kerrie" w:date="2021-01-21T13:25:00Z"/>
        </w:rPr>
      </w:pPr>
      <w:bookmarkStart w:id="4351" w:name="_Toc62642299"/>
      <w:ins w:id="4352" w:author="Abercrombie, Kerrie" w:date="2021-01-21T13:25:00Z">
        <w:r>
          <w:lastRenderedPageBreak/>
          <w:t>REFERENCES REVELANT TO THIS MODULE</w:t>
        </w:r>
        <w:bookmarkEnd w:id="4351"/>
      </w:ins>
    </w:p>
    <w:p w14:paraId="4529EA49" w14:textId="77777777" w:rsidR="00C352C2" w:rsidRDefault="00C352C2" w:rsidP="00C352C2">
      <w:pPr>
        <w:pStyle w:val="Heading1separatationline"/>
        <w:rPr>
          <w:ins w:id="4353" w:author="Abercrombie, Kerrie" w:date="2021-01-21T13:25:00Z"/>
        </w:rPr>
      </w:pPr>
    </w:p>
    <w:p w14:paraId="740DD592" w14:textId="77777777" w:rsidR="00C352C2" w:rsidRDefault="00C352C2" w:rsidP="00C352C2">
      <w:pPr>
        <w:pStyle w:val="BodyText"/>
        <w:rPr>
          <w:ins w:id="4354" w:author="Abercrombie, Kerrie" w:date="2021-01-21T13:25:00Z"/>
        </w:rPr>
      </w:pPr>
      <w:ins w:id="4355" w:author="Abercrombie, Kerrie" w:date="2021-01-21T13:25:00Z">
        <w:r>
          <w:t>The following reference materials are relevant in the planning of this module:</w:t>
        </w:r>
      </w:ins>
    </w:p>
    <w:p w14:paraId="51C74730" w14:textId="77777777" w:rsidR="00C352C2" w:rsidRDefault="00C352C2" w:rsidP="00C352C2">
      <w:pPr>
        <w:pStyle w:val="Bullet1"/>
        <w:rPr>
          <w:ins w:id="4356" w:author="Abercrombie, Kerrie" w:date="2021-01-21T13:25:00Z"/>
        </w:rPr>
      </w:pPr>
    </w:p>
    <w:p w14:paraId="01E2D188" w14:textId="7B52AE0D" w:rsidR="00C352C2" w:rsidRDefault="00C352C2" w:rsidP="00C352C2">
      <w:pPr>
        <w:pStyle w:val="BodyText"/>
        <w:rPr>
          <w:ins w:id="4357" w:author="Abercrombie, Kerrie" w:date="2021-01-21T13:25:00Z"/>
        </w:rPr>
      </w:pPr>
    </w:p>
    <w:p w14:paraId="2DEC2362" w14:textId="77777777" w:rsidR="00C352C2" w:rsidRDefault="00C352C2" w:rsidP="00C352C2">
      <w:pPr>
        <w:pStyle w:val="BodyText"/>
        <w:rPr>
          <w:ins w:id="4358" w:author="Abercrombie, Kerrie" w:date="2021-01-21T13:20:00Z"/>
        </w:rPr>
      </w:pPr>
    </w:p>
    <w:p w14:paraId="758CFC69" w14:textId="77777777" w:rsidR="00C352C2" w:rsidRDefault="00C352C2" w:rsidP="00C352C2">
      <w:pPr>
        <w:pStyle w:val="Heading1"/>
        <w:rPr>
          <w:ins w:id="4359" w:author="Abercrombie, Kerrie" w:date="2021-01-21T13:20:00Z"/>
        </w:rPr>
      </w:pPr>
      <w:bookmarkStart w:id="4360" w:name="_Toc62642300"/>
      <w:ins w:id="4361" w:author="Abercrombie, Kerrie" w:date="2021-01-21T13:20:00Z">
        <w:r>
          <w:t>VTS OPERATOR COMPETENCE CHART</w:t>
        </w:r>
        <w:bookmarkEnd w:id="4360"/>
      </w:ins>
    </w:p>
    <w:p w14:paraId="3CBC3638" w14:textId="77777777" w:rsidR="00C352C2" w:rsidRPr="00625BCF" w:rsidRDefault="00C352C2" w:rsidP="00C352C2">
      <w:pPr>
        <w:pStyle w:val="Heading1separatationline"/>
        <w:rPr>
          <w:ins w:id="4362" w:author="Abercrombie, Kerrie" w:date="2021-01-21T13:20:00Z"/>
        </w:rPr>
      </w:pPr>
    </w:p>
    <w:tbl>
      <w:tblPr>
        <w:tblStyle w:val="TableGrid"/>
        <w:tblW w:w="0" w:type="auto"/>
        <w:tblLook w:val="04A0" w:firstRow="1" w:lastRow="0" w:firstColumn="1" w:lastColumn="0" w:noHBand="0" w:noVBand="1"/>
      </w:tblPr>
      <w:tblGrid>
        <w:gridCol w:w="3640"/>
        <w:gridCol w:w="3640"/>
        <w:gridCol w:w="3640"/>
        <w:gridCol w:w="3640"/>
      </w:tblGrid>
      <w:tr w:rsidR="00C352C2" w14:paraId="24815253" w14:textId="77777777" w:rsidTr="00AD3191">
        <w:trPr>
          <w:ins w:id="4363" w:author="Abercrombie, Kerrie" w:date="2021-01-21T13:20:00Z"/>
        </w:trPr>
        <w:tc>
          <w:tcPr>
            <w:tcW w:w="3640" w:type="dxa"/>
          </w:tcPr>
          <w:p w14:paraId="1B78C64E" w14:textId="77777777" w:rsidR="00C352C2" w:rsidRDefault="00C352C2" w:rsidP="00AD3191">
            <w:pPr>
              <w:pStyle w:val="Tableheading"/>
              <w:rPr>
                <w:ins w:id="4364" w:author="Abercrombie, Kerrie" w:date="2021-01-21T13:20:00Z"/>
              </w:rPr>
            </w:pPr>
            <w:ins w:id="4365" w:author="Abercrombie, Kerrie" w:date="2021-01-21T13:20:00Z">
              <w:r>
                <w:t>Competence Area</w:t>
              </w:r>
            </w:ins>
          </w:p>
        </w:tc>
        <w:tc>
          <w:tcPr>
            <w:tcW w:w="3640" w:type="dxa"/>
          </w:tcPr>
          <w:p w14:paraId="035C6E83" w14:textId="77777777" w:rsidR="00C352C2" w:rsidRDefault="00C352C2" w:rsidP="00AD3191">
            <w:pPr>
              <w:pStyle w:val="Tableheading"/>
              <w:rPr>
                <w:ins w:id="4366" w:author="Abercrombie, Kerrie" w:date="2021-01-21T13:20:00Z"/>
              </w:rPr>
            </w:pPr>
            <w:ins w:id="4367" w:author="Abercrombie, Kerrie" w:date="2021-01-21T13:20:00Z">
              <w:r>
                <w:t>Knowledge, understanding and proficiency</w:t>
              </w:r>
            </w:ins>
          </w:p>
        </w:tc>
        <w:tc>
          <w:tcPr>
            <w:tcW w:w="3640" w:type="dxa"/>
          </w:tcPr>
          <w:p w14:paraId="0C0858B5" w14:textId="77777777" w:rsidR="00C352C2" w:rsidRDefault="00C352C2" w:rsidP="00AD3191">
            <w:pPr>
              <w:pStyle w:val="Tableheading"/>
              <w:rPr>
                <w:ins w:id="4368" w:author="Abercrombie, Kerrie" w:date="2021-01-21T13:20:00Z"/>
              </w:rPr>
            </w:pPr>
            <w:ins w:id="4369" w:author="Abercrombie, Kerrie" w:date="2021-01-21T13:20:00Z">
              <w:r>
                <w:t>Methods for demonstrating Competence</w:t>
              </w:r>
            </w:ins>
          </w:p>
        </w:tc>
        <w:tc>
          <w:tcPr>
            <w:tcW w:w="3640" w:type="dxa"/>
          </w:tcPr>
          <w:p w14:paraId="373FC550" w14:textId="77777777" w:rsidR="00C352C2" w:rsidRDefault="00C352C2" w:rsidP="00AD3191">
            <w:pPr>
              <w:pStyle w:val="Tableheading"/>
              <w:rPr>
                <w:ins w:id="4370" w:author="Abercrombie, Kerrie" w:date="2021-01-21T13:20:00Z"/>
              </w:rPr>
            </w:pPr>
            <w:ins w:id="4371" w:author="Abercrombie, Kerrie" w:date="2021-01-21T13:20:00Z">
              <w:r>
                <w:t>Criteria for evaluating competence</w:t>
              </w:r>
            </w:ins>
          </w:p>
        </w:tc>
      </w:tr>
      <w:tr w:rsidR="00C352C2" w14:paraId="046D9BD0" w14:textId="77777777" w:rsidTr="00AD3191">
        <w:trPr>
          <w:ins w:id="4372" w:author="Abercrombie, Kerrie" w:date="2021-01-21T13:20:00Z"/>
        </w:trPr>
        <w:tc>
          <w:tcPr>
            <w:tcW w:w="3640" w:type="dxa"/>
          </w:tcPr>
          <w:p w14:paraId="103FFFD7" w14:textId="77777777" w:rsidR="00C352C2" w:rsidRDefault="00C352C2" w:rsidP="00AD3191">
            <w:pPr>
              <w:pStyle w:val="Tabletext"/>
              <w:rPr>
                <w:ins w:id="4373" w:author="Abercrombie, Kerrie" w:date="2021-01-21T13:20:00Z"/>
              </w:rPr>
            </w:pPr>
          </w:p>
        </w:tc>
        <w:tc>
          <w:tcPr>
            <w:tcW w:w="3640" w:type="dxa"/>
          </w:tcPr>
          <w:p w14:paraId="02468BBD" w14:textId="77777777" w:rsidR="00C352C2" w:rsidRDefault="00C352C2" w:rsidP="00AD3191">
            <w:pPr>
              <w:pStyle w:val="Tabletext"/>
              <w:rPr>
                <w:ins w:id="4374" w:author="Abercrombie, Kerrie" w:date="2021-01-21T13:20:00Z"/>
              </w:rPr>
            </w:pPr>
          </w:p>
        </w:tc>
        <w:tc>
          <w:tcPr>
            <w:tcW w:w="3640" w:type="dxa"/>
          </w:tcPr>
          <w:p w14:paraId="676B80B7" w14:textId="77777777" w:rsidR="00C352C2" w:rsidRDefault="00C352C2" w:rsidP="00AD3191">
            <w:pPr>
              <w:pStyle w:val="Tabletext"/>
              <w:rPr>
                <w:ins w:id="4375" w:author="Abercrombie, Kerrie" w:date="2021-01-21T13:20:00Z"/>
              </w:rPr>
            </w:pPr>
          </w:p>
        </w:tc>
        <w:tc>
          <w:tcPr>
            <w:tcW w:w="3640" w:type="dxa"/>
          </w:tcPr>
          <w:p w14:paraId="2235C905" w14:textId="77777777" w:rsidR="00C352C2" w:rsidRDefault="00C352C2" w:rsidP="00AD3191">
            <w:pPr>
              <w:pStyle w:val="Tabletext"/>
              <w:rPr>
                <w:ins w:id="4376" w:author="Abercrombie, Kerrie" w:date="2021-01-21T13:20:00Z"/>
              </w:rPr>
            </w:pPr>
          </w:p>
        </w:tc>
      </w:tr>
      <w:tr w:rsidR="00C352C2" w14:paraId="24A3B1FC" w14:textId="77777777" w:rsidTr="00AD3191">
        <w:trPr>
          <w:ins w:id="4377" w:author="Abercrombie, Kerrie" w:date="2021-01-21T13:20:00Z"/>
        </w:trPr>
        <w:tc>
          <w:tcPr>
            <w:tcW w:w="3640" w:type="dxa"/>
          </w:tcPr>
          <w:p w14:paraId="7BFF299D" w14:textId="77777777" w:rsidR="00C352C2" w:rsidRDefault="00C352C2" w:rsidP="00AD3191">
            <w:pPr>
              <w:pStyle w:val="Tabletext"/>
              <w:rPr>
                <w:ins w:id="4378" w:author="Abercrombie, Kerrie" w:date="2021-01-21T13:20:00Z"/>
              </w:rPr>
            </w:pPr>
          </w:p>
        </w:tc>
        <w:tc>
          <w:tcPr>
            <w:tcW w:w="3640" w:type="dxa"/>
          </w:tcPr>
          <w:p w14:paraId="06EC6EF0" w14:textId="77777777" w:rsidR="00C352C2" w:rsidRDefault="00C352C2" w:rsidP="00AD3191">
            <w:pPr>
              <w:pStyle w:val="Tabletext"/>
              <w:rPr>
                <w:ins w:id="4379" w:author="Abercrombie, Kerrie" w:date="2021-01-21T13:20:00Z"/>
              </w:rPr>
            </w:pPr>
          </w:p>
        </w:tc>
        <w:tc>
          <w:tcPr>
            <w:tcW w:w="3640" w:type="dxa"/>
          </w:tcPr>
          <w:p w14:paraId="3768AD41" w14:textId="77777777" w:rsidR="00C352C2" w:rsidRDefault="00C352C2" w:rsidP="00AD3191">
            <w:pPr>
              <w:pStyle w:val="Tabletext"/>
              <w:rPr>
                <w:ins w:id="4380" w:author="Abercrombie, Kerrie" w:date="2021-01-21T13:20:00Z"/>
              </w:rPr>
            </w:pPr>
          </w:p>
        </w:tc>
        <w:tc>
          <w:tcPr>
            <w:tcW w:w="3640" w:type="dxa"/>
          </w:tcPr>
          <w:p w14:paraId="45CB55B4" w14:textId="77777777" w:rsidR="00C352C2" w:rsidRDefault="00C352C2" w:rsidP="00AD3191">
            <w:pPr>
              <w:pStyle w:val="Tabletext"/>
              <w:rPr>
                <w:ins w:id="4381" w:author="Abercrombie, Kerrie" w:date="2021-01-21T13:20:00Z"/>
              </w:rPr>
            </w:pPr>
          </w:p>
        </w:tc>
      </w:tr>
    </w:tbl>
    <w:p w14:paraId="36EFD0FC" w14:textId="77777777" w:rsidR="00C352C2" w:rsidRDefault="00C352C2" w:rsidP="00C352C2">
      <w:pPr>
        <w:pStyle w:val="BodyText"/>
        <w:rPr>
          <w:ins w:id="4382" w:author="Abercrombie, Kerrie" w:date="2021-01-21T13:20:00Z"/>
        </w:rPr>
      </w:pPr>
    </w:p>
    <w:p w14:paraId="2931357B" w14:textId="77777777" w:rsidR="00C352C2" w:rsidRDefault="00C352C2" w:rsidP="00C352C2">
      <w:pPr>
        <w:pStyle w:val="BodyText"/>
        <w:rPr>
          <w:ins w:id="4383" w:author="Abercrombie, Kerrie" w:date="2021-01-21T13:20:00Z"/>
        </w:rPr>
      </w:pPr>
    </w:p>
    <w:p w14:paraId="540988E7" w14:textId="77777777" w:rsidR="00C352C2" w:rsidRDefault="00C352C2" w:rsidP="00C47B4B">
      <w:pPr>
        <w:pStyle w:val="BodyText"/>
        <w:rPr>
          <w:ins w:id="4384" w:author="Abercrombie, Kerrie" w:date="2021-01-21T13:01:00Z"/>
        </w:rPr>
      </w:pPr>
    </w:p>
    <w:p w14:paraId="1BD4E3AD" w14:textId="77777777" w:rsidR="00C352C2" w:rsidRDefault="00C352C2" w:rsidP="00C47B4B">
      <w:pPr>
        <w:pStyle w:val="BodyText"/>
        <w:rPr>
          <w:ins w:id="4385" w:author="Abercrombie, Kerrie" w:date="2021-01-21T13:21:00Z"/>
        </w:rPr>
        <w:sectPr w:rsidR="00C352C2" w:rsidSect="00D94BB7">
          <w:pgSz w:w="16838" w:h="11906" w:orient="landscape" w:code="9"/>
          <w:pgMar w:top="907" w:right="1134" w:bottom="794" w:left="1134" w:header="851" w:footer="851" w:gutter="0"/>
          <w:cols w:space="708"/>
          <w:docGrid w:linePitch="360"/>
        </w:sectPr>
      </w:pPr>
    </w:p>
    <w:p w14:paraId="2B387921" w14:textId="1924C286" w:rsidR="00C352C2" w:rsidRDefault="00C352C2" w:rsidP="00C352C2">
      <w:pPr>
        <w:pStyle w:val="Module"/>
        <w:rPr>
          <w:ins w:id="4386" w:author="Abercrombie, Kerrie" w:date="2021-01-21T13:21:00Z"/>
        </w:rPr>
      </w:pPr>
      <w:bookmarkStart w:id="4387" w:name="_Toc62642301"/>
      <w:ins w:id="4388" w:author="Abercrombie, Kerrie" w:date="2021-01-21T13:21:00Z">
        <w:r>
          <w:lastRenderedPageBreak/>
          <w:t xml:space="preserve">MODULE </w:t>
        </w:r>
      </w:ins>
      <w:ins w:id="4389" w:author="Abercrombie, Kerrie" w:date="2021-01-25T11:53:00Z">
        <w:r w:rsidR="00E24E9A">
          <w:t>6</w:t>
        </w:r>
      </w:ins>
      <w:ins w:id="4390" w:author="Abercrombie, Kerrie" w:date="2021-01-21T13:21:00Z">
        <w:r>
          <w:t xml:space="preserve"> – </w:t>
        </w:r>
        <w:r w:rsidR="000B1C18">
          <w:t>PERSONAL ATTRIBUTES</w:t>
        </w:r>
        <w:bookmarkEnd w:id="4387"/>
      </w:ins>
    </w:p>
    <w:p w14:paraId="308BA4CE" w14:textId="32F0E253" w:rsidR="00C352C2" w:rsidRDefault="000B1C18" w:rsidP="008A2B31">
      <w:pPr>
        <w:pStyle w:val="Heading1"/>
        <w:numPr>
          <w:ilvl w:val="0"/>
          <w:numId w:val="66"/>
        </w:numPr>
        <w:rPr>
          <w:ins w:id="4391" w:author="Abercrombie, Kerrie" w:date="2021-01-21T13:21:00Z"/>
        </w:rPr>
      </w:pPr>
      <w:bookmarkStart w:id="4392" w:name="_Toc62642302"/>
      <w:ins w:id="4393" w:author="Abercrombie, Kerrie" w:date="2021-01-21T13:21:00Z">
        <w:r>
          <w:rPr>
            <w:caps w:val="0"/>
          </w:rPr>
          <w:t>SCOPE</w:t>
        </w:r>
        <w:bookmarkEnd w:id="4392"/>
      </w:ins>
    </w:p>
    <w:p w14:paraId="783E470D" w14:textId="77777777" w:rsidR="00C352C2" w:rsidRDefault="00C352C2" w:rsidP="00C352C2">
      <w:pPr>
        <w:pStyle w:val="Heading1separatationline"/>
        <w:rPr>
          <w:ins w:id="4394" w:author="Abercrombie, Kerrie" w:date="2021-01-21T13:21:00Z"/>
        </w:rPr>
      </w:pPr>
    </w:p>
    <w:p w14:paraId="328A43A5" w14:textId="41B09E25" w:rsidR="00C352C2" w:rsidRPr="00BF3E47" w:rsidRDefault="00D3671F" w:rsidP="00C352C2">
      <w:pPr>
        <w:pStyle w:val="BodyText"/>
        <w:rPr>
          <w:ins w:id="4395" w:author="Abercrombie, Kerrie" w:date="2021-01-21T13:21:00Z"/>
        </w:rPr>
      </w:pPr>
      <w:ins w:id="4396" w:author="Abercrombie, Kerrie" w:date="2021-01-25T12:50:00Z">
        <w:r>
          <w:t xml:space="preserve">This module focuses on </w:t>
        </w:r>
      </w:ins>
      <w:ins w:id="4397" w:author="Abercrombie, Kerrie" w:date="2021-01-26T21:18:00Z">
        <w:r w:rsidR="00A85F0B">
          <w:t xml:space="preserve">the role of a </w:t>
        </w:r>
      </w:ins>
      <w:ins w:id="4398" w:author="Abercrombie, Kerrie" w:date="2021-01-26T21:14:00Z">
        <w:r w:rsidR="00A85F0B">
          <w:t>VTS operator</w:t>
        </w:r>
      </w:ins>
      <w:ins w:id="4399" w:author="Abercrombie, Kerrie" w:date="2021-01-26T21:20:00Z">
        <w:r w:rsidR="00A85F0B">
          <w:t>, in particular</w:t>
        </w:r>
      </w:ins>
      <w:ins w:id="4400" w:author="Abercrombie, Kerrie" w:date="2021-01-26T21:21:00Z">
        <w:r w:rsidR="00A85F0B">
          <w:t xml:space="preserve"> teamwork, t</w:t>
        </w:r>
      </w:ins>
      <w:ins w:id="4401" w:author="Abercrombie, Kerrie" w:date="2021-01-26T21:20:00Z">
        <w:r w:rsidR="00A85F0B">
          <w:t xml:space="preserve">he </w:t>
        </w:r>
      </w:ins>
      <w:ins w:id="4402" w:author="Abercrombie, Kerrie" w:date="2021-01-26T21:19:00Z">
        <w:r w:rsidR="00A85F0B">
          <w:t xml:space="preserve">impact of stress and </w:t>
        </w:r>
      </w:ins>
      <w:ins w:id="4403" w:author="Abercrombie, Kerrie" w:date="2021-01-26T21:22:00Z">
        <w:r w:rsidR="008C1096">
          <w:t>the i</w:t>
        </w:r>
      </w:ins>
      <w:ins w:id="4404" w:author="Abercrombie, Kerrie" w:date="2021-01-26T21:20:00Z">
        <w:r w:rsidR="00A85F0B">
          <w:t>mportance to manag</w:t>
        </w:r>
      </w:ins>
      <w:ins w:id="4405" w:author="Abercrombie, Kerrie" w:date="2021-01-26T21:22:00Z">
        <w:r w:rsidR="008C1096">
          <w:t>e</w:t>
        </w:r>
      </w:ins>
      <w:ins w:id="4406" w:author="Abercrombie, Kerrie" w:date="2021-01-26T21:20:00Z">
        <w:r w:rsidR="00A85F0B">
          <w:t xml:space="preserve"> </w:t>
        </w:r>
      </w:ins>
      <w:ins w:id="4407" w:author="Abercrombie, Kerrie" w:date="2021-01-26T21:22:00Z">
        <w:r w:rsidR="008C1096">
          <w:t xml:space="preserve">fatigue. </w:t>
        </w:r>
      </w:ins>
    </w:p>
    <w:p w14:paraId="7D51D426" w14:textId="34673549" w:rsidR="00C352C2" w:rsidRDefault="000B1C18" w:rsidP="00C352C2">
      <w:pPr>
        <w:pStyle w:val="Heading1"/>
        <w:rPr>
          <w:ins w:id="4408" w:author="Abercrombie, Kerrie" w:date="2021-01-21T13:21:00Z"/>
        </w:rPr>
      </w:pPr>
      <w:bookmarkStart w:id="4409" w:name="_Toc62642303"/>
      <w:ins w:id="4410" w:author="Abercrombie, Kerrie" w:date="2021-01-21T13:21:00Z">
        <w:r>
          <w:rPr>
            <w:caps w:val="0"/>
          </w:rPr>
          <w:t>LEARNING OBJECTIVE</w:t>
        </w:r>
        <w:bookmarkEnd w:id="4409"/>
      </w:ins>
    </w:p>
    <w:p w14:paraId="4744B362" w14:textId="77777777" w:rsidR="00C352C2" w:rsidRDefault="00C352C2" w:rsidP="00C352C2">
      <w:pPr>
        <w:pStyle w:val="Heading1separatationline"/>
        <w:rPr>
          <w:ins w:id="4411" w:author="Abercrombie, Kerrie" w:date="2021-01-21T13:21:00Z"/>
        </w:rPr>
      </w:pPr>
    </w:p>
    <w:p w14:paraId="31A2A0ED" w14:textId="6548AD28" w:rsidR="00C352C2" w:rsidRDefault="00C352C2" w:rsidP="00C352C2">
      <w:pPr>
        <w:pStyle w:val="BodyText"/>
        <w:rPr>
          <w:ins w:id="4412" w:author="Abercrombie, Kerrie" w:date="2021-01-25T13:15:00Z"/>
        </w:rPr>
      </w:pPr>
      <w:ins w:id="4413" w:author="Abercrombie, Kerrie" w:date="2021-01-21T13:21:00Z">
        <w:r>
          <w:t xml:space="preserve">To </w:t>
        </w:r>
      </w:ins>
      <w:ins w:id="4414" w:author="Abercrombie, Kerrie" w:date="2021-01-27T10:53:00Z">
        <w:r w:rsidR="00987EE8">
          <w:t>…</w:t>
        </w:r>
      </w:ins>
      <w:ins w:id="4415" w:author="Abercrombie, Kerrie" w:date="2021-01-27T10:54:00Z">
        <w:r w:rsidR="00987EE8">
          <w:t xml:space="preserve">.. </w:t>
        </w:r>
      </w:ins>
    </w:p>
    <w:p w14:paraId="5DCEDD42" w14:textId="7225CB4F" w:rsidR="00E37F2A" w:rsidRDefault="00E37F2A" w:rsidP="00C352C2">
      <w:pPr>
        <w:pStyle w:val="BodyText"/>
        <w:rPr>
          <w:ins w:id="4416" w:author="Abercrombie, Kerrie" w:date="2021-01-25T13:15:00Z"/>
        </w:rPr>
      </w:pPr>
    </w:p>
    <w:p w14:paraId="2EF58FD5" w14:textId="77777777" w:rsidR="00E37F2A" w:rsidRPr="00BF3E47" w:rsidRDefault="00E37F2A" w:rsidP="00C352C2">
      <w:pPr>
        <w:pStyle w:val="BodyText"/>
        <w:rPr>
          <w:ins w:id="4417" w:author="Abercrombie, Kerrie" w:date="2021-01-21T13:21:00Z"/>
        </w:rPr>
      </w:pPr>
    </w:p>
    <w:p w14:paraId="12647666" w14:textId="7D28CD92" w:rsidR="00E37F2A" w:rsidRDefault="000B1C18" w:rsidP="00E37F2A">
      <w:pPr>
        <w:pStyle w:val="Heading1"/>
        <w:rPr>
          <w:ins w:id="4418" w:author="Abercrombie, Kerrie" w:date="2021-01-25T13:15:00Z"/>
        </w:rPr>
      </w:pPr>
      <w:bookmarkStart w:id="4419" w:name="_Toc62642304"/>
      <w:ins w:id="4420" w:author="Abercrombie, Kerrie" w:date="2021-01-25T13:15:00Z">
        <w:r w:rsidRPr="00C27B77">
          <w:rPr>
            <w:caps w:val="0"/>
          </w:rPr>
          <w:t>RECOMMENDED TRAINING HOURS</w:t>
        </w:r>
        <w:bookmarkEnd w:id="4419"/>
      </w:ins>
    </w:p>
    <w:p w14:paraId="331EEED6" w14:textId="77777777" w:rsidR="00E37F2A" w:rsidRDefault="00E37F2A" w:rsidP="00E37F2A">
      <w:pPr>
        <w:pStyle w:val="Heading1separatationline"/>
        <w:rPr>
          <w:ins w:id="4421" w:author="Abercrombie, Kerrie" w:date="2021-01-25T13:15:00Z"/>
        </w:rPr>
      </w:pPr>
    </w:p>
    <w:p w14:paraId="44BD6208" w14:textId="77777777" w:rsidR="00E37F2A" w:rsidRPr="00C27B77" w:rsidRDefault="00E37F2A" w:rsidP="00E37F2A">
      <w:pPr>
        <w:pStyle w:val="BodyText"/>
        <w:rPr>
          <w:ins w:id="4422" w:author="Abercrombie, Kerrie" w:date="2021-01-25T13:15:00Z"/>
        </w:rPr>
      </w:pPr>
      <w:ins w:id="4423" w:author="Abercrombie, Kerrie" w:date="2021-01-25T13:15:00Z">
        <w:r>
          <w:t xml:space="preserve">The number of recommended hours are </w:t>
        </w:r>
        <w:r w:rsidRPr="00945E59">
          <w:rPr>
            <w:highlight w:val="yellow"/>
          </w:rPr>
          <w:t>XXX</w:t>
        </w:r>
        <w:r>
          <w:t xml:space="preserve">.  </w:t>
        </w:r>
      </w:ins>
    </w:p>
    <w:p w14:paraId="3066A207" w14:textId="4876B017" w:rsidR="00E37F2A" w:rsidRDefault="000B1C18" w:rsidP="00E37F2A">
      <w:pPr>
        <w:pStyle w:val="Heading1"/>
        <w:rPr>
          <w:ins w:id="4424" w:author="Abercrombie, Kerrie" w:date="2021-01-25T13:15:00Z"/>
          <w:szCs w:val="20"/>
        </w:rPr>
      </w:pPr>
      <w:bookmarkStart w:id="4425" w:name="_Toc62642305"/>
      <w:ins w:id="4426" w:author="Abercrombie, Kerrie" w:date="2021-01-25T13:15:00Z">
        <w:r w:rsidRPr="002A0F96">
          <w:rPr>
            <w:caps w:val="0"/>
            <w:szCs w:val="20"/>
          </w:rPr>
          <w:t>RECOMMENDED TRAINING AIDS AND EXERCISES</w:t>
        </w:r>
        <w:bookmarkEnd w:id="4425"/>
      </w:ins>
    </w:p>
    <w:p w14:paraId="6C62A734" w14:textId="77777777" w:rsidR="00E37F2A" w:rsidRDefault="00E37F2A" w:rsidP="00E37F2A">
      <w:pPr>
        <w:pStyle w:val="Heading1separatationline"/>
        <w:rPr>
          <w:ins w:id="4427" w:author="Abercrombie, Kerrie" w:date="2021-01-25T13:15:00Z"/>
        </w:rPr>
      </w:pPr>
    </w:p>
    <w:p w14:paraId="1FB56CBB" w14:textId="77777777" w:rsidR="00E37F2A" w:rsidRDefault="00E37F2A" w:rsidP="00E37F2A">
      <w:pPr>
        <w:pStyle w:val="BodyText"/>
        <w:rPr>
          <w:ins w:id="4428" w:author="Abercrombie, Kerrie" w:date="2021-01-25T13:15:00Z"/>
        </w:rPr>
      </w:pPr>
      <w:ins w:id="4429" w:author="Abercrombie, Kerrie" w:date="2021-01-25T13:15:00Z">
        <w:r>
          <w:t>The teaching methods that should be used for the delivery of this module include:</w:t>
        </w:r>
      </w:ins>
    </w:p>
    <w:p w14:paraId="0E18F8B6" w14:textId="77777777" w:rsidR="00E37F2A" w:rsidRDefault="00E37F2A" w:rsidP="00E37F2A">
      <w:pPr>
        <w:pStyle w:val="Bullet1"/>
        <w:rPr>
          <w:ins w:id="4430" w:author="Abercrombie, Kerrie" w:date="2021-01-25T13:15:00Z"/>
        </w:rPr>
      </w:pPr>
      <w:ins w:id="4431" w:author="Abercrombie, Kerrie" w:date="2021-01-25T13:15:00Z">
        <w:r>
          <w:t>Classroom presentations and facilitated discussion</w:t>
        </w:r>
      </w:ins>
    </w:p>
    <w:p w14:paraId="6F0CF480" w14:textId="755A9FD6" w:rsidR="00E37F2A" w:rsidRDefault="000B1C18" w:rsidP="00E37F2A">
      <w:pPr>
        <w:pStyle w:val="Heading1"/>
        <w:rPr>
          <w:ins w:id="4432" w:author="Abercrombie, Kerrie" w:date="2021-01-25T13:15:00Z"/>
        </w:rPr>
      </w:pPr>
      <w:bookmarkStart w:id="4433" w:name="_Toc62642306"/>
      <w:ins w:id="4434" w:author="Abercrombie, Kerrie" w:date="2021-01-25T13:15:00Z">
        <w:r>
          <w:rPr>
            <w:caps w:val="0"/>
          </w:rPr>
          <w:t>PRE-COURSE READING MATERIAL</w:t>
        </w:r>
        <w:bookmarkEnd w:id="4433"/>
        <w:r>
          <w:rPr>
            <w:caps w:val="0"/>
          </w:rPr>
          <w:t xml:space="preserve"> </w:t>
        </w:r>
      </w:ins>
    </w:p>
    <w:p w14:paraId="5F0CD7A5" w14:textId="77777777" w:rsidR="00E37F2A" w:rsidRPr="00AC0B20" w:rsidRDefault="00E37F2A" w:rsidP="00E37F2A">
      <w:pPr>
        <w:pStyle w:val="Heading1separatationline"/>
        <w:rPr>
          <w:ins w:id="4435" w:author="Abercrombie, Kerrie" w:date="2021-01-25T13:15:00Z"/>
        </w:rPr>
      </w:pPr>
    </w:p>
    <w:p w14:paraId="453E1C56" w14:textId="34AF1A16" w:rsidR="00987EE8" w:rsidRDefault="00987EE8" w:rsidP="00E37F2A">
      <w:pPr>
        <w:pStyle w:val="BodyText"/>
        <w:rPr>
          <w:ins w:id="4436" w:author="Abercrombie, Kerrie" w:date="2021-01-27T10:54:00Z"/>
        </w:rPr>
      </w:pPr>
      <w:ins w:id="4437" w:author="Abercrombie, Kerrie" w:date="2021-01-27T10:54:00Z">
        <w:r>
          <w:t xml:space="preserve">No pre-course reading materials have been identified for this module. </w:t>
        </w:r>
      </w:ins>
    </w:p>
    <w:p w14:paraId="77171110" w14:textId="77777777" w:rsidR="00987EE8" w:rsidRDefault="00987EE8" w:rsidP="00E37F2A">
      <w:pPr>
        <w:pStyle w:val="BodyText"/>
        <w:rPr>
          <w:ins w:id="4438" w:author="Abercrombie, Kerrie" w:date="2021-01-27T10:54:00Z"/>
        </w:rPr>
      </w:pPr>
    </w:p>
    <w:p w14:paraId="0AB9CC9B" w14:textId="043818AB" w:rsidR="00E37F2A" w:rsidRDefault="00E37F2A" w:rsidP="00E37F2A">
      <w:pPr>
        <w:pStyle w:val="BodyText"/>
        <w:rPr>
          <w:ins w:id="4439" w:author="Abercrombie, Kerrie" w:date="2021-01-25T13:15:00Z"/>
        </w:rPr>
      </w:pPr>
      <w:ins w:id="4440" w:author="Abercrombie, Kerrie" w:date="2021-01-25T13:15:00Z">
        <w:r>
          <w:t>Prior to attending the course, it is suggested that a student be provided with at least the following materials:</w:t>
        </w:r>
      </w:ins>
    </w:p>
    <w:p w14:paraId="0D2750A4" w14:textId="3EC9BA9E" w:rsidR="002C764C" w:rsidRDefault="008C1096" w:rsidP="008C1096">
      <w:pPr>
        <w:pStyle w:val="Bullet1"/>
        <w:rPr>
          <w:ins w:id="4441" w:author="Abercrombie, Kerrie" w:date="2021-01-21T13:27:00Z"/>
        </w:rPr>
        <w:sectPr w:rsidR="002C764C" w:rsidSect="00C47B4B">
          <w:pgSz w:w="11906" w:h="16838" w:code="9"/>
          <w:pgMar w:top="1134" w:right="794" w:bottom="1134" w:left="907" w:header="851" w:footer="851" w:gutter="0"/>
          <w:cols w:space="708"/>
          <w:docGrid w:linePitch="360"/>
        </w:sectPr>
      </w:pPr>
      <w:ins w:id="4442" w:author="Abercrombie, Kerrie" w:date="2021-01-26T21:23:00Z">
        <w:r>
          <w:t>???</w:t>
        </w:r>
      </w:ins>
    </w:p>
    <w:p w14:paraId="7DEA426A" w14:textId="1DB04DE6" w:rsidR="00C352C2" w:rsidRDefault="00B37464" w:rsidP="00C352C2">
      <w:pPr>
        <w:pStyle w:val="Heading1"/>
        <w:rPr>
          <w:ins w:id="4443" w:author="Abercrombie, Kerrie" w:date="2021-01-22T10:28:00Z"/>
        </w:rPr>
      </w:pPr>
      <w:bookmarkStart w:id="4444" w:name="_Toc62642307"/>
      <w:ins w:id="4445" w:author="Abercrombie, Kerrie" w:date="2021-01-21T13:21:00Z">
        <w:r>
          <w:rPr>
            <w:caps w:val="0"/>
          </w:rPr>
          <w:lastRenderedPageBreak/>
          <w:t>DETAILED TEACHING SYLLABUS</w:t>
        </w:r>
      </w:ins>
      <w:bookmarkEnd w:id="4444"/>
    </w:p>
    <w:p w14:paraId="7CCF0256" w14:textId="085DAFC4" w:rsidR="00531867" w:rsidRDefault="00531867" w:rsidP="00531867">
      <w:pPr>
        <w:pStyle w:val="Heading1separatationline"/>
        <w:rPr>
          <w:ins w:id="4446" w:author="Abercrombie, Kerrie" w:date="2021-01-22T10:28:00Z"/>
        </w:rPr>
      </w:pPr>
    </w:p>
    <w:p w14:paraId="0363FADE" w14:textId="77777777" w:rsidR="00697DD5" w:rsidRDefault="00697DD5" w:rsidP="00531867">
      <w:pPr>
        <w:pStyle w:val="BodyText"/>
        <w:rPr>
          <w:ins w:id="4447" w:author="Abercrombie, Kerrie" w:date="2021-01-22T10:28:00Z"/>
        </w:rPr>
      </w:pPr>
    </w:p>
    <w:tbl>
      <w:tblPr>
        <w:tblStyle w:val="TableGrid"/>
        <w:tblW w:w="14667" w:type="dxa"/>
        <w:tblLayout w:type="fixed"/>
        <w:tblLook w:val="04A0" w:firstRow="1" w:lastRow="0" w:firstColumn="1" w:lastColumn="0" w:noHBand="0" w:noVBand="1"/>
      </w:tblPr>
      <w:tblGrid>
        <w:gridCol w:w="846"/>
        <w:gridCol w:w="4607"/>
        <w:gridCol w:w="921"/>
        <w:gridCol w:w="4607"/>
        <w:gridCol w:w="683"/>
        <w:gridCol w:w="3003"/>
      </w:tblGrid>
      <w:tr w:rsidR="002B5A22" w:rsidRPr="00E37F2A" w14:paraId="347B926C" w14:textId="77777777" w:rsidTr="00697DD5">
        <w:trPr>
          <w:cantSplit/>
          <w:trHeight w:val="1349"/>
          <w:tblHeader/>
          <w:ins w:id="4448" w:author="Abercrombie, Kerrie" w:date="2021-01-21T13:26:00Z"/>
        </w:trPr>
        <w:tc>
          <w:tcPr>
            <w:tcW w:w="846" w:type="dxa"/>
            <w:textDirection w:val="btLr"/>
          </w:tcPr>
          <w:p w14:paraId="548CF5FE" w14:textId="77777777" w:rsidR="002B5A22" w:rsidRPr="00E37F2A" w:rsidRDefault="002B5A22" w:rsidP="00E37F2A">
            <w:pPr>
              <w:pStyle w:val="Tabletexttitle"/>
              <w:spacing w:before="0" w:after="0"/>
              <w:rPr>
                <w:ins w:id="4449" w:author="Abercrombie, Kerrie" w:date="2021-01-21T13:26:00Z"/>
                <w:rFonts w:cstheme="minorHAnsi"/>
                <w:szCs w:val="20"/>
              </w:rPr>
            </w:pPr>
            <w:ins w:id="4450" w:author="Abercrombie, Kerrie" w:date="2021-01-21T13:26:00Z">
              <w:r w:rsidRPr="00E37F2A">
                <w:rPr>
                  <w:rFonts w:cstheme="minorHAnsi"/>
                  <w:szCs w:val="20"/>
                </w:rPr>
                <w:t>Element</w:t>
              </w:r>
            </w:ins>
          </w:p>
        </w:tc>
        <w:tc>
          <w:tcPr>
            <w:tcW w:w="4607" w:type="dxa"/>
          </w:tcPr>
          <w:p w14:paraId="4907B2A6" w14:textId="77777777" w:rsidR="002B5A22" w:rsidRPr="00E37F2A" w:rsidRDefault="002B5A22" w:rsidP="00E37F2A">
            <w:pPr>
              <w:pStyle w:val="Tabletexttitle"/>
              <w:spacing w:before="0" w:after="0"/>
              <w:ind w:left="0" w:right="0"/>
              <w:rPr>
                <w:ins w:id="4451" w:author="Abercrombie, Kerrie" w:date="2021-01-21T13:26:00Z"/>
                <w:rFonts w:cstheme="minorHAnsi"/>
                <w:szCs w:val="20"/>
              </w:rPr>
            </w:pPr>
            <w:ins w:id="4452" w:author="Abercrombie, Kerrie" w:date="2021-01-21T13:26:00Z">
              <w:r w:rsidRPr="00E37F2A">
                <w:rPr>
                  <w:rFonts w:cstheme="minorHAnsi"/>
                  <w:szCs w:val="20"/>
                </w:rPr>
                <w:t>Session Objective</w:t>
              </w:r>
            </w:ins>
          </w:p>
        </w:tc>
        <w:tc>
          <w:tcPr>
            <w:tcW w:w="921" w:type="dxa"/>
            <w:textDirection w:val="btLr"/>
          </w:tcPr>
          <w:p w14:paraId="5A101563" w14:textId="4B9B382A" w:rsidR="002B5A22" w:rsidRPr="00E37F2A" w:rsidRDefault="002B5A22" w:rsidP="00E37F2A">
            <w:pPr>
              <w:pStyle w:val="Tabletexttitle"/>
              <w:spacing w:before="0" w:after="0"/>
              <w:ind w:right="0"/>
              <w:rPr>
                <w:ins w:id="4453" w:author="Abercrombie, Kerrie" w:date="2021-01-25T09:06:00Z"/>
                <w:rFonts w:cstheme="minorHAnsi"/>
                <w:szCs w:val="20"/>
              </w:rPr>
            </w:pPr>
            <w:ins w:id="4454" w:author="Abercrombie, Kerrie" w:date="2021-01-25T09:06:00Z">
              <w:r w:rsidRPr="00E37F2A">
                <w:rPr>
                  <w:rFonts w:cstheme="minorHAnsi"/>
                  <w:szCs w:val="20"/>
                </w:rPr>
                <w:t>Sub-element</w:t>
              </w:r>
            </w:ins>
          </w:p>
        </w:tc>
        <w:tc>
          <w:tcPr>
            <w:tcW w:w="4607" w:type="dxa"/>
          </w:tcPr>
          <w:p w14:paraId="475D5DA0" w14:textId="1F109425" w:rsidR="002B5A22" w:rsidRPr="00E37F2A" w:rsidRDefault="002B5A22" w:rsidP="00E37F2A">
            <w:pPr>
              <w:pStyle w:val="Tabletexttitle"/>
              <w:spacing w:before="0" w:after="0"/>
              <w:ind w:left="0" w:right="0"/>
              <w:rPr>
                <w:ins w:id="4455" w:author="Abercrombie, Kerrie" w:date="2021-01-21T13:26:00Z"/>
                <w:rFonts w:cstheme="minorHAnsi"/>
                <w:szCs w:val="20"/>
              </w:rPr>
            </w:pPr>
            <w:ins w:id="4456" w:author="Abercrombie, Kerrie" w:date="2021-01-21T13:26:00Z">
              <w:r w:rsidRPr="00E37F2A">
                <w:rPr>
                  <w:rFonts w:cstheme="minorHAnsi"/>
                  <w:szCs w:val="20"/>
                </w:rPr>
                <w:t>Subject Elements</w:t>
              </w:r>
            </w:ins>
          </w:p>
        </w:tc>
        <w:tc>
          <w:tcPr>
            <w:tcW w:w="683" w:type="dxa"/>
            <w:textDirection w:val="btLr"/>
          </w:tcPr>
          <w:p w14:paraId="63DD9C5D" w14:textId="77777777" w:rsidR="002B5A22" w:rsidRPr="00E37F2A" w:rsidRDefault="002B5A22" w:rsidP="00E37F2A">
            <w:pPr>
              <w:pStyle w:val="Tabletexttitle"/>
              <w:spacing w:before="0" w:after="0"/>
              <w:rPr>
                <w:ins w:id="4457" w:author="Abercrombie, Kerrie" w:date="2021-01-21T13:26:00Z"/>
                <w:rFonts w:cstheme="minorHAnsi"/>
                <w:szCs w:val="20"/>
              </w:rPr>
            </w:pPr>
            <w:ins w:id="4458" w:author="Abercrombie, Kerrie" w:date="2021-01-21T13:26:00Z">
              <w:r w:rsidRPr="00E37F2A">
                <w:rPr>
                  <w:rFonts w:cstheme="minorHAnsi"/>
                  <w:szCs w:val="20"/>
                </w:rPr>
                <w:t>Level of Competence</w:t>
              </w:r>
            </w:ins>
          </w:p>
        </w:tc>
        <w:tc>
          <w:tcPr>
            <w:tcW w:w="3003" w:type="dxa"/>
          </w:tcPr>
          <w:p w14:paraId="4554C2CD" w14:textId="77777777" w:rsidR="002B5A22" w:rsidRPr="00E37F2A" w:rsidRDefault="002B5A22" w:rsidP="00E37F2A">
            <w:pPr>
              <w:pStyle w:val="Tabletexttitle"/>
              <w:spacing w:before="0" w:after="0"/>
              <w:ind w:left="0" w:right="7"/>
              <w:rPr>
                <w:ins w:id="4459" w:author="Abercrombie, Kerrie" w:date="2021-01-21T13:26:00Z"/>
                <w:rFonts w:cstheme="minorHAnsi"/>
                <w:szCs w:val="20"/>
              </w:rPr>
            </w:pPr>
            <w:ins w:id="4460" w:author="Abercrombie, Kerrie" w:date="2021-01-21T13:26:00Z">
              <w:r w:rsidRPr="00E37F2A">
                <w:rPr>
                  <w:rFonts w:cstheme="minorHAnsi"/>
                  <w:szCs w:val="20"/>
                </w:rPr>
                <w:t>Resources</w:t>
              </w:r>
            </w:ins>
          </w:p>
          <w:p w14:paraId="5FC21A66" w14:textId="77777777" w:rsidR="002B5A22" w:rsidRPr="00E37F2A" w:rsidRDefault="002B5A22" w:rsidP="00E37F2A">
            <w:pPr>
              <w:pStyle w:val="Tabletexttitle"/>
              <w:spacing w:before="0" w:after="0"/>
              <w:ind w:left="0" w:right="7"/>
              <w:rPr>
                <w:ins w:id="4461" w:author="Abercrombie, Kerrie" w:date="2021-01-21T13:26:00Z"/>
                <w:rFonts w:cstheme="minorHAnsi"/>
                <w:szCs w:val="20"/>
              </w:rPr>
            </w:pPr>
          </w:p>
        </w:tc>
      </w:tr>
      <w:tr w:rsidR="002B5A22" w:rsidRPr="00E37F2A" w14:paraId="16A0A186" w14:textId="77777777" w:rsidTr="002B5A22">
        <w:trPr>
          <w:trHeight w:val="70"/>
          <w:ins w:id="4462" w:author="Abercrombie, Kerrie" w:date="2021-01-21T13:26:00Z"/>
        </w:trPr>
        <w:tc>
          <w:tcPr>
            <w:tcW w:w="846" w:type="dxa"/>
            <w:shd w:val="clear" w:color="auto" w:fill="F2F2F2" w:themeFill="background1" w:themeFillShade="F2"/>
          </w:tcPr>
          <w:p w14:paraId="03AD0B23" w14:textId="34EF0D4D" w:rsidR="002B5A22" w:rsidRPr="00E37F2A" w:rsidRDefault="00D3671F" w:rsidP="00E37F2A">
            <w:pPr>
              <w:pStyle w:val="Tabletext"/>
              <w:spacing w:before="0" w:after="0"/>
              <w:rPr>
                <w:ins w:id="4463" w:author="Abercrombie, Kerrie" w:date="2021-01-21T13:26:00Z"/>
                <w:rFonts w:cstheme="minorHAnsi"/>
                <w:b/>
                <w:szCs w:val="20"/>
              </w:rPr>
            </w:pPr>
            <w:ins w:id="4464" w:author="Abercrombie, Kerrie" w:date="2021-01-25T12:53:00Z">
              <w:r w:rsidRPr="00E37F2A">
                <w:rPr>
                  <w:rFonts w:cstheme="minorHAnsi"/>
                  <w:b/>
                  <w:szCs w:val="20"/>
                </w:rPr>
                <w:t>6</w:t>
              </w:r>
            </w:ins>
            <w:ins w:id="4465" w:author="Abercrombie, Kerrie" w:date="2021-01-21T13:26:00Z">
              <w:r w:rsidR="002B5A22" w:rsidRPr="00E37F2A">
                <w:rPr>
                  <w:rFonts w:cstheme="minorHAnsi"/>
                  <w:b/>
                  <w:szCs w:val="20"/>
                </w:rPr>
                <w:t>.1</w:t>
              </w:r>
            </w:ins>
          </w:p>
        </w:tc>
        <w:tc>
          <w:tcPr>
            <w:tcW w:w="4607" w:type="dxa"/>
            <w:shd w:val="clear" w:color="auto" w:fill="F2F2F2" w:themeFill="background1" w:themeFillShade="F2"/>
          </w:tcPr>
          <w:p w14:paraId="70D2B561" w14:textId="6A7DB0A7" w:rsidR="002B5A22" w:rsidRPr="00E37F2A" w:rsidRDefault="00D3671F" w:rsidP="00E37F2A">
            <w:pPr>
              <w:pStyle w:val="Tabletext"/>
              <w:spacing w:before="0" w:after="0"/>
              <w:ind w:left="0" w:right="0"/>
              <w:rPr>
                <w:ins w:id="4466" w:author="Abercrombie, Kerrie" w:date="2021-01-21T13:26:00Z"/>
                <w:rFonts w:cstheme="minorHAnsi"/>
                <w:b/>
                <w:szCs w:val="20"/>
              </w:rPr>
            </w:pPr>
            <w:ins w:id="4467" w:author="Abercrombie, Kerrie" w:date="2021-01-25T12:53:00Z">
              <w:r w:rsidRPr="00E37F2A">
                <w:rPr>
                  <w:rFonts w:cstheme="minorHAnsi"/>
                  <w:b/>
                  <w:szCs w:val="20"/>
                </w:rPr>
                <w:t>TEAMWORK</w:t>
              </w:r>
            </w:ins>
          </w:p>
        </w:tc>
        <w:tc>
          <w:tcPr>
            <w:tcW w:w="921" w:type="dxa"/>
            <w:shd w:val="clear" w:color="auto" w:fill="F2F2F2" w:themeFill="background1" w:themeFillShade="F2"/>
          </w:tcPr>
          <w:p w14:paraId="51B04C79" w14:textId="77777777" w:rsidR="002B5A22" w:rsidRPr="00E37F2A" w:rsidRDefault="002B5A22" w:rsidP="00E37F2A">
            <w:pPr>
              <w:pStyle w:val="Tabletext"/>
              <w:spacing w:before="0" w:after="0"/>
              <w:ind w:left="0" w:right="0"/>
              <w:rPr>
                <w:ins w:id="4468" w:author="Abercrombie, Kerrie" w:date="2021-01-25T09:06:00Z"/>
                <w:rFonts w:cstheme="minorHAnsi"/>
                <w:b/>
                <w:szCs w:val="20"/>
              </w:rPr>
            </w:pPr>
          </w:p>
        </w:tc>
        <w:tc>
          <w:tcPr>
            <w:tcW w:w="4607" w:type="dxa"/>
            <w:shd w:val="clear" w:color="auto" w:fill="F2F2F2" w:themeFill="background1" w:themeFillShade="F2"/>
          </w:tcPr>
          <w:p w14:paraId="5E853D7A" w14:textId="3611532A" w:rsidR="002B5A22" w:rsidRPr="00E37F2A" w:rsidRDefault="002B5A22" w:rsidP="00E37F2A">
            <w:pPr>
              <w:pStyle w:val="Tabletext"/>
              <w:spacing w:before="0" w:after="0"/>
              <w:ind w:left="0" w:right="0"/>
              <w:rPr>
                <w:ins w:id="4469" w:author="Abercrombie, Kerrie" w:date="2021-01-21T13:26:00Z"/>
                <w:rFonts w:cstheme="minorHAnsi"/>
                <w:b/>
                <w:szCs w:val="20"/>
              </w:rPr>
            </w:pPr>
          </w:p>
        </w:tc>
        <w:tc>
          <w:tcPr>
            <w:tcW w:w="683" w:type="dxa"/>
            <w:shd w:val="clear" w:color="auto" w:fill="F2F2F2" w:themeFill="background1" w:themeFillShade="F2"/>
          </w:tcPr>
          <w:p w14:paraId="3894593F" w14:textId="77777777" w:rsidR="002B5A22" w:rsidRPr="00E37F2A" w:rsidRDefault="002B5A22" w:rsidP="00E37F2A">
            <w:pPr>
              <w:pStyle w:val="Tabletext"/>
              <w:spacing w:before="0" w:after="0"/>
              <w:rPr>
                <w:ins w:id="4470" w:author="Abercrombie, Kerrie" w:date="2021-01-21T13:26:00Z"/>
                <w:rFonts w:cstheme="minorHAnsi"/>
                <w:b/>
                <w:szCs w:val="20"/>
              </w:rPr>
            </w:pPr>
          </w:p>
        </w:tc>
        <w:tc>
          <w:tcPr>
            <w:tcW w:w="3003" w:type="dxa"/>
            <w:shd w:val="clear" w:color="auto" w:fill="F2F2F2" w:themeFill="background1" w:themeFillShade="F2"/>
          </w:tcPr>
          <w:p w14:paraId="1A0D9883" w14:textId="77777777" w:rsidR="002B5A22" w:rsidRPr="00E37F2A" w:rsidRDefault="002B5A22" w:rsidP="00E37F2A">
            <w:pPr>
              <w:pStyle w:val="Tabletext"/>
              <w:spacing w:before="0" w:after="0"/>
              <w:ind w:left="0" w:right="7"/>
              <w:rPr>
                <w:ins w:id="4471" w:author="Abercrombie, Kerrie" w:date="2021-01-21T13:26:00Z"/>
                <w:rFonts w:cstheme="minorHAnsi"/>
                <w:b/>
                <w:szCs w:val="20"/>
              </w:rPr>
            </w:pPr>
          </w:p>
        </w:tc>
      </w:tr>
      <w:tr w:rsidR="002B5A22" w:rsidRPr="00E37F2A" w14:paraId="2F849E61" w14:textId="77777777" w:rsidTr="002B5A22">
        <w:trPr>
          <w:ins w:id="4472" w:author="Abercrombie, Kerrie" w:date="2021-01-21T13:26:00Z"/>
        </w:trPr>
        <w:tc>
          <w:tcPr>
            <w:tcW w:w="846" w:type="dxa"/>
            <w:vMerge w:val="restart"/>
          </w:tcPr>
          <w:p w14:paraId="2B61538B" w14:textId="77777777" w:rsidR="002B5A22" w:rsidRPr="00E37F2A" w:rsidRDefault="002B5A22" w:rsidP="00E37F2A">
            <w:pPr>
              <w:pStyle w:val="Tabletext"/>
              <w:spacing w:before="0" w:after="0"/>
              <w:rPr>
                <w:ins w:id="4473" w:author="Abercrombie, Kerrie" w:date="2021-01-21T13:26:00Z"/>
                <w:rFonts w:cstheme="minorHAnsi"/>
                <w:szCs w:val="20"/>
              </w:rPr>
            </w:pPr>
          </w:p>
        </w:tc>
        <w:tc>
          <w:tcPr>
            <w:tcW w:w="4607" w:type="dxa"/>
            <w:vMerge w:val="restart"/>
          </w:tcPr>
          <w:p w14:paraId="4AE9CC49" w14:textId="5CB66249" w:rsidR="002B5A22" w:rsidRPr="00E37F2A" w:rsidRDefault="00D3671F" w:rsidP="00E37F2A">
            <w:pPr>
              <w:pStyle w:val="Tabletext"/>
              <w:spacing w:before="0" w:after="0"/>
              <w:ind w:left="0"/>
              <w:rPr>
                <w:ins w:id="4474" w:author="Abercrombie, Kerrie" w:date="2021-01-21T13:26:00Z"/>
                <w:rFonts w:cstheme="minorHAnsi"/>
                <w:i/>
                <w:szCs w:val="20"/>
              </w:rPr>
            </w:pPr>
            <w:ins w:id="4475" w:author="Abercrombie, Kerrie" w:date="2021-01-25T12:57:00Z">
              <w:r w:rsidRPr="00E37F2A">
                <w:rPr>
                  <w:rFonts w:cstheme="minorHAnsi"/>
                  <w:i/>
                  <w:szCs w:val="20"/>
                </w:rPr>
                <w:t>To understand the benefits of work</w:t>
              </w:r>
            </w:ins>
            <w:ins w:id="4476" w:author="Abercrombie, Kerrie" w:date="2021-01-25T13:03:00Z">
              <w:r w:rsidR="00697DD5" w:rsidRPr="00E37F2A">
                <w:rPr>
                  <w:rFonts w:cstheme="minorHAnsi"/>
                  <w:i/>
                  <w:szCs w:val="20"/>
                </w:rPr>
                <w:t>ing effectively as a team</w:t>
              </w:r>
            </w:ins>
          </w:p>
        </w:tc>
        <w:tc>
          <w:tcPr>
            <w:tcW w:w="921" w:type="dxa"/>
          </w:tcPr>
          <w:p w14:paraId="0C75D2F6" w14:textId="7E5BB4FB" w:rsidR="002B5A22" w:rsidRPr="00E37F2A" w:rsidRDefault="00697DD5" w:rsidP="00E37F2A">
            <w:pPr>
              <w:pStyle w:val="Tabletext"/>
              <w:spacing w:before="0" w:after="0"/>
              <w:ind w:left="0" w:right="0"/>
              <w:rPr>
                <w:ins w:id="4477" w:author="Abercrombie, Kerrie" w:date="2021-01-25T09:06:00Z"/>
                <w:rFonts w:cstheme="minorHAnsi"/>
                <w:szCs w:val="20"/>
              </w:rPr>
            </w:pPr>
            <w:ins w:id="4478" w:author="Abercrombie, Kerrie" w:date="2021-01-25T09:06:00Z">
              <w:r w:rsidRPr="00E37F2A">
                <w:rPr>
                  <w:rFonts w:cstheme="minorHAnsi"/>
                  <w:szCs w:val="20"/>
                </w:rPr>
                <w:t>6</w:t>
              </w:r>
              <w:r w:rsidR="002B5A22" w:rsidRPr="00E37F2A">
                <w:rPr>
                  <w:rFonts w:cstheme="minorHAnsi"/>
                  <w:szCs w:val="20"/>
                </w:rPr>
                <w:t>.1.1</w:t>
              </w:r>
            </w:ins>
          </w:p>
        </w:tc>
        <w:tc>
          <w:tcPr>
            <w:tcW w:w="4607" w:type="dxa"/>
          </w:tcPr>
          <w:p w14:paraId="064EFC51" w14:textId="1D591800" w:rsidR="002B5A22" w:rsidRPr="00E37F2A" w:rsidRDefault="00D3671F" w:rsidP="00E37F2A">
            <w:pPr>
              <w:pStyle w:val="Tabletext"/>
              <w:spacing w:before="0" w:after="0"/>
              <w:ind w:left="0"/>
              <w:rPr>
                <w:ins w:id="4479" w:author="Abercrombie, Kerrie" w:date="2021-01-21T13:26:00Z"/>
                <w:rFonts w:cstheme="minorHAnsi"/>
                <w:szCs w:val="20"/>
              </w:rPr>
            </w:pPr>
            <w:ins w:id="4480" w:author="Abercrombie, Kerrie" w:date="2021-01-25T12:58:00Z">
              <w:r w:rsidRPr="00E37F2A">
                <w:rPr>
                  <w:rFonts w:cstheme="minorHAnsi"/>
                  <w:szCs w:val="20"/>
                </w:rPr>
                <w:t>Characteristics of leaders and followers</w:t>
              </w:r>
            </w:ins>
          </w:p>
        </w:tc>
        <w:tc>
          <w:tcPr>
            <w:tcW w:w="683" w:type="dxa"/>
          </w:tcPr>
          <w:p w14:paraId="1F326334" w14:textId="77777777" w:rsidR="002B5A22" w:rsidRPr="00E37F2A" w:rsidRDefault="002B5A22" w:rsidP="00E37F2A">
            <w:pPr>
              <w:pStyle w:val="Tabletext"/>
              <w:spacing w:before="0" w:after="0"/>
              <w:rPr>
                <w:ins w:id="4481" w:author="Abercrombie, Kerrie" w:date="2021-01-21T13:26:00Z"/>
                <w:rFonts w:cstheme="minorHAnsi"/>
                <w:szCs w:val="20"/>
              </w:rPr>
            </w:pPr>
          </w:p>
        </w:tc>
        <w:tc>
          <w:tcPr>
            <w:tcW w:w="3003" w:type="dxa"/>
          </w:tcPr>
          <w:p w14:paraId="71283BA2" w14:textId="1F32BBAF" w:rsidR="002B5A22" w:rsidRPr="00E37F2A" w:rsidRDefault="002B5A22" w:rsidP="00E37F2A">
            <w:pPr>
              <w:pStyle w:val="Tabletext"/>
              <w:spacing w:before="0" w:after="0"/>
              <w:ind w:left="0" w:right="7"/>
              <w:rPr>
                <w:ins w:id="4482" w:author="Abercrombie, Kerrie" w:date="2021-01-21T13:26:00Z"/>
                <w:rFonts w:cstheme="minorHAnsi"/>
                <w:szCs w:val="20"/>
              </w:rPr>
            </w:pPr>
          </w:p>
        </w:tc>
      </w:tr>
      <w:tr w:rsidR="002B5A22" w:rsidRPr="00E37F2A" w14:paraId="7F5F1809" w14:textId="77777777" w:rsidTr="002B5A22">
        <w:trPr>
          <w:ins w:id="4483" w:author="Abercrombie, Kerrie" w:date="2021-01-21T13:26:00Z"/>
        </w:trPr>
        <w:tc>
          <w:tcPr>
            <w:tcW w:w="846" w:type="dxa"/>
            <w:vMerge/>
          </w:tcPr>
          <w:p w14:paraId="0DBCB1B4" w14:textId="77777777" w:rsidR="002B5A22" w:rsidRPr="00E37F2A" w:rsidRDefault="002B5A22" w:rsidP="00E37F2A">
            <w:pPr>
              <w:pStyle w:val="Tabletext"/>
              <w:spacing w:before="0" w:after="0"/>
              <w:rPr>
                <w:ins w:id="4484" w:author="Abercrombie, Kerrie" w:date="2021-01-21T13:26:00Z"/>
                <w:rFonts w:cstheme="minorHAnsi"/>
                <w:szCs w:val="20"/>
              </w:rPr>
            </w:pPr>
          </w:p>
        </w:tc>
        <w:tc>
          <w:tcPr>
            <w:tcW w:w="4607" w:type="dxa"/>
            <w:vMerge/>
          </w:tcPr>
          <w:p w14:paraId="039D23B2" w14:textId="77777777" w:rsidR="002B5A22" w:rsidRPr="00E37F2A" w:rsidRDefault="002B5A22" w:rsidP="00E37F2A">
            <w:pPr>
              <w:pStyle w:val="Tabletext"/>
              <w:spacing w:before="0" w:after="0"/>
              <w:ind w:left="0" w:right="0"/>
              <w:rPr>
                <w:ins w:id="4485" w:author="Abercrombie, Kerrie" w:date="2021-01-21T13:26:00Z"/>
                <w:rFonts w:cstheme="minorHAnsi"/>
                <w:i/>
                <w:szCs w:val="20"/>
              </w:rPr>
            </w:pPr>
          </w:p>
        </w:tc>
        <w:tc>
          <w:tcPr>
            <w:tcW w:w="921" w:type="dxa"/>
          </w:tcPr>
          <w:p w14:paraId="48AA72B2" w14:textId="42414814" w:rsidR="002B5A22" w:rsidRPr="00E37F2A" w:rsidRDefault="00697DD5" w:rsidP="00E37F2A">
            <w:pPr>
              <w:pStyle w:val="Tabletext"/>
              <w:spacing w:before="0" w:after="0"/>
              <w:ind w:left="0" w:right="0"/>
              <w:rPr>
                <w:ins w:id="4486" w:author="Abercrombie, Kerrie" w:date="2021-01-25T09:06:00Z"/>
                <w:rFonts w:cstheme="minorHAnsi"/>
                <w:szCs w:val="20"/>
              </w:rPr>
            </w:pPr>
            <w:ins w:id="4487" w:author="Abercrombie, Kerrie" w:date="2021-01-25T13:08:00Z">
              <w:r w:rsidRPr="00E37F2A">
                <w:rPr>
                  <w:rFonts w:cstheme="minorHAnsi"/>
                  <w:szCs w:val="20"/>
                </w:rPr>
                <w:t>6</w:t>
              </w:r>
            </w:ins>
            <w:ins w:id="4488" w:author="Abercrombie, Kerrie" w:date="2021-01-25T09:06:00Z">
              <w:r w:rsidR="002B5A22" w:rsidRPr="00E37F2A">
                <w:rPr>
                  <w:rFonts w:cstheme="minorHAnsi"/>
                  <w:szCs w:val="20"/>
                </w:rPr>
                <w:t>.1.2</w:t>
              </w:r>
            </w:ins>
          </w:p>
        </w:tc>
        <w:tc>
          <w:tcPr>
            <w:tcW w:w="4607" w:type="dxa"/>
          </w:tcPr>
          <w:p w14:paraId="28DBF7D2" w14:textId="77777777" w:rsidR="00D3671F" w:rsidRPr="00E37F2A" w:rsidRDefault="00D3671F" w:rsidP="00E37F2A">
            <w:pPr>
              <w:pStyle w:val="Tabletext"/>
              <w:spacing w:before="0" w:after="0"/>
              <w:ind w:left="0"/>
              <w:rPr>
                <w:ins w:id="4489" w:author="Abercrombie, Kerrie" w:date="2021-01-25T12:59:00Z"/>
                <w:rFonts w:cstheme="minorHAnsi"/>
                <w:szCs w:val="20"/>
              </w:rPr>
            </w:pPr>
            <w:ins w:id="4490" w:author="Abercrombie, Kerrie" w:date="2021-01-25T12:59:00Z">
              <w:r w:rsidRPr="00E37F2A">
                <w:rPr>
                  <w:rFonts w:cstheme="minorHAnsi"/>
                  <w:szCs w:val="20"/>
                </w:rPr>
                <w:t>Adaptability/ flexibility</w:t>
              </w:r>
            </w:ins>
          </w:p>
          <w:p w14:paraId="3E6F09BA" w14:textId="19BEF5E7" w:rsidR="002B5A22" w:rsidRPr="00E37F2A" w:rsidRDefault="00D3671F" w:rsidP="00E37F2A">
            <w:pPr>
              <w:pStyle w:val="Tabletext"/>
              <w:spacing w:before="0" w:after="0"/>
              <w:ind w:left="709" w:right="0"/>
              <w:rPr>
                <w:ins w:id="4491" w:author="Abercrombie, Kerrie" w:date="2021-01-21T13:26:00Z"/>
                <w:rFonts w:cstheme="minorHAnsi"/>
                <w:szCs w:val="20"/>
              </w:rPr>
            </w:pPr>
            <w:ins w:id="4492" w:author="Abercrombie, Kerrie" w:date="2021-01-25T12:59:00Z">
              <w:r w:rsidRPr="00E37F2A">
                <w:rPr>
                  <w:rFonts w:cstheme="minorHAnsi"/>
                  <w:szCs w:val="20"/>
                </w:rPr>
                <w:t>Diplomacy</w:t>
              </w:r>
            </w:ins>
          </w:p>
        </w:tc>
        <w:tc>
          <w:tcPr>
            <w:tcW w:w="683" w:type="dxa"/>
          </w:tcPr>
          <w:p w14:paraId="44D508E6" w14:textId="77777777" w:rsidR="002B5A22" w:rsidRPr="00E37F2A" w:rsidRDefault="002B5A22" w:rsidP="00E37F2A">
            <w:pPr>
              <w:pStyle w:val="Tabletext"/>
              <w:spacing w:before="0" w:after="0"/>
              <w:rPr>
                <w:ins w:id="4493" w:author="Abercrombie, Kerrie" w:date="2021-01-21T13:26:00Z"/>
                <w:rFonts w:cstheme="minorHAnsi"/>
                <w:szCs w:val="20"/>
              </w:rPr>
            </w:pPr>
          </w:p>
        </w:tc>
        <w:tc>
          <w:tcPr>
            <w:tcW w:w="3003" w:type="dxa"/>
          </w:tcPr>
          <w:p w14:paraId="4CBCBB02" w14:textId="4B27E4A9" w:rsidR="002B5A22" w:rsidRPr="00E37F2A" w:rsidRDefault="002B5A22" w:rsidP="00E37F2A">
            <w:pPr>
              <w:pStyle w:val="Tabletext"/>
              <w:spacing w:before="0" w:after="0"/>
              <w:ind w:left="0" w:right="7"/>
              <w:rPr>
                <w:ins w:id="4494" w:author="Abercrombie, Kerrie" w:date="2021-01-21T13:26:00Z"/>
                <w:rFonts w:cstheme="minorHAnsi"/>
                <w:szCs w:val="20"/>
              </w:rPr>
            </w:pPr>
          </w:p>
        </w:tc>
      </w:tr>
      <w:tr w:rsidR="002B5A22" w:rsidRPr="00E37F2A" w14:paraId="38E74F01" w14:textId="77777777" w:rsidTr="002B5A22">
        <w:trPr>
          <w:trHeight w:val="60"/>
          <w:ins w:id="4495" w:author="Abercrombie, Kerrie" w:date="2021-01-21T13:26:00Z"/>
        </w:trPr>
        <w:tc>
          <w:tcPr>
            <w:tcW w:w="846" w:type="dxa"/>
            <w:vMerge/>
          </w:tcPr>
          <w:p w14:paraId="7E2A0914" w14:textId="77777777" w:rsidR="002B5A22" w:rsidRPr="00E37F2A" w:rsidRDefault="002B5A22" w:rsidP="00E37F2A">
            <w:pPr>
              <w:pStyle w:val="Tabletext"/>
              <w:spacing w:before="0" w:after="0"/>
              <w:rPr>
                <w:ins w:id="4496" w:author="Abercrombie, Kerrie" w:date="2021-01-21T13:26:00Z"/>
                <w:rFonts w:cstheme="minorHAnsi"/>
                <w:szCs w:val="20"/>
              </w:rPr>
            </w:pPr>
          </w:p>
        </w:tc>
        <w:tc>
          <w:tcPr>
            <w:tcW w:w="4607" w:type="dxa"/>
            <w:vMerge/>
          </w:tcPr>
          <w:p w14:paraId="1B3E2612" w14:textId="77777777" w:rsidR="002B5A22" w:rsidRPr="00E37F2A" w:rsidRDefault="002B5A22" w:rsidP="00E37F2A">
            <w:pPr>
              <w:pStyle w:val="Tabletext"/>
              <w:spacing w:before="0" w:after="0"/>
              <w:ind w:left="0" w:right="0"/>
              <w:rPr>
                <w:ins w:id="4497" w:author="Abercrombie, Kerrie" w:date="2021-01-21T13:26:00Z"/>
                <w:rFonts w:cstheme="minorHAnsi"/>
                <w:i/>
                <w:szCs w:val="20"/>
              </w:rPr>
            </w:pPr>
          </w:p>
        </w:tc>
        <w:tc>
          <w:tcPr>
            <w:tcW w:w="921" w:type="dxa"/>
          </w:tcPr>
          <w:p w14:paraId="46DC27DD" w14:textId="093F7701" w:rsidR="002B5A22" w:rsidRPr="00E37F2A" w:rsidRDefault="00697DD5" w:rsidP="00E37F2A">
            <w:pPr>
              <w:pStyle w:val="Tabletext"/>
              <w:spacing w:before="0" w:after="0"/>
              <w:ind w:left="0" w:right="0"/>
              <w:rPr>
                <w:ins w:id="4498" w:author="Abercrombie, Kerrie" w:date="2021-01-25T09:06:00Z"/>
                <w:rFonts w:cstheme="minorHAnsi"/>
                <w:szCs w:val="20"/>
              </w:rPr>
            </w:pPr>
            <w:ins w:id="4499" w:author="Abercrombie, Kerrie" w:date="2021-01-25T09:06:00Z">
              <w:r w:rsidRPr="00E37F2A">
                <w:rPr>
                  <w:rFonts w:cstheme="minorHAnsi"/>
                  <w:szCs w:val="20"/>
                </w:rPr>
                <w:t>6</w:t>
              </w:r>
              <w:r w:rsidR="002B5A22" w:rsidRPr="00E37F2A">
                <w:rPr>
                  <w:rFonts w:cstheme="minorHAnsi"/>
                  <w:szCs w:val="20"/>
                </w:rPr>
                <w:t>.1.3</w:t>
              </w:r>
            </w:ins>
          </w:p>
        </w:tc>
        <w:tc>
          <w:tcPr>
            <w:tcW w:w="4607" w:type="dxa"/>
          </w:tcPr>
          <w:p w14:paraId="203070B6" w14:textId="77777777" w:rsidR="00D3671F" w:rsidRPr="00E37F2A" w:rsidRDefault="00D3671F" w:rsidP="00E37F2A">
            <w:pPr>
              <w:pStyle w:val="Tabletext"/>
              <w:spacing w:before="0" w:after="0"/>
              <w:ind w:left="0"/>
              <w:rPr>
                <w:ins w:id="4500" w:author="Abercrombie, Kerrie" w:date="2021-01-25T12:59:00Z"/>
                <w:rFonts w:cstheme="minorHAnsi"/>
                <w:szCs w:val="20"/>
              </w:rPr>
            </w:pPr>
            <w:ins w:id="4501" w:author="Abercrombie, Kerrie" w:date="2021-01-25T12:59:00Z">
              <w:r w:rsidRPr="00E37F2A">
                <w:rPr>
                  <w:rFonts w:cstheme="minorHAnsi"/>
                  <w:szCs w:val="20"/>
                </w:rPr>
                <w:t>Decision making process</w:t>
              </w:r>
            </w:ins>
          </w:p>
          <w:p w14:paraId="7D60BDD2" w14:textId="77777777" w:rsidR="00D3671F" w:rsidRPr="00E37F2A" w:rsidRDefault="00D3671F" w:rsidP="00E37F2A">
            <w:pPr>
              <w:pStyle w:val="Tabletext"/>
              <w:spacing w:before="0" w:after="0"/>
              <w:ind w:left="709"/>
              <w:rPr>
                <w:ins w:id="4502" w:author="Abercrombie, Kerrie" w:date="2021-01-25T12:59:00Z"/>
                <w:rFonts w:cstheme="minorHAnsi"/>
                <w:szCs w:val="20"/>
              </w:rPr>
            </w:pPr>
            <w:ins w:id="4503" w:author="Abercrombie, Kerrie" w:date="2021-01-25T12:59:00Z">
              <w:r w:rsidRPr="00E37F2A">
                <w:rPr>
                  <w:rFonts w:cstheme="minorHAnsi"/>
                  <w:szCs w:val="20"/>
                </w:rPr>
                <w:t>Taking initiative</w:t>
              </w:r>
            </w:ins>
          </w:p>
          <w:p w14:paraId="035F1AFA" w14:textId="77777777" w:rsidR="00D3671F" w:rsidRPr="00E37F2A" w:rsidRDefault="00D3671F" w:rsidP="00E37F2A">
            <w:pPr>
              <w:pStyle w:val="Tabletext"/>
              <w:spacing w:before="0" w:after="0"/>
              <w:ind w:left="709"/>
              <w:rPr>
                <w:ins w:id="4504" w:author="Abercrombie, Kerrie" w:date="2021-01-25T12:59:00Z"/>
                <w:rFonts w:cstheme="minorHAnsi"/>
                <w:szCs w:val="20"/>
              </w:rPr>
            </w:pPr>
            <w:ins w:id="4505" w:author="Abercrombie, Kerrie" w:date="2021-01-25T12:59:00Z">
              <w:r w:rsidRPr="00E37F2A">
                <w:rPr>
                  <w:rFonts w:cstheme="minorHAnsi"/>
                  <w:szCs w:val="20"/>
                </w:rPr>
                <w:t>Prioritising tasks</w:t>
              </w:r>
            </w:ins>
          </w:p>
          <w:p w14:paraId="729A9BB2" w14:textId="77777777" w:rsidR="00D3671F" w:rsidRPr="00E37F2A" w:rsidRDefault="00D3671F" w:rsidP="00E37F2A">
            <w:pPr>
              <w:pStyle w:val="Tabletext"/>
              <w:spacing w:before="0" w:after="0"/>
              <w:ind w:left="709"/>
              <w:rPr>
                <w:ins w:id="4506" w:author="Abercrombie, Kerrie" w:date="2021-01-25T12:59:00Z"/>
                <w:rFonts w:cstheme="minorHAnsi"/>
                <w:szCs w:val="20"/>
              </w:rPr>
            </w:pPr>
            <w:ins w:id="4507" w:author="Abercrombie, Kerrie" w:date="2021-01-25T12:59:00Z">
              <w:r w:rsidRPr="00E37F2A">
                <w:rPr>
                  <w:rFonts w:cstheme="minorHAnsi"/>
                  <w:szCs w:val="20"/>
                </w:rPr>
                <w:t>Thinking critically</w:t>
              </w:r>
            </w:ins>
          </w:p>
          <w:p w14:paraId="3053E251" w14:textId="77777777" w:rsidR="00D3671F" w:rsidRPr="00E37F2A" w:rsidRDefault="00D3671F" w:rsidP="00E37F2A">
            <w:pPr>
              <w:pStyle w:val="Tabletext"/>
              <w:spacing w:before="0" w:after="0"/>
              <w:ind w:left="709"/>
              <w:rPr>
                <w:ins w:id="4508" w:author="Abercrombie, Kerrie" w:date="2021-01-25T12:59:00Z"/>
                <w:rFonts w:cstheme="minorHAnsi"/>
                <w:szCs w:val="20"/>
              </w:rPr>
            </w:pPr>
            <w:ins w:id="4509" w:author="Abercrombie, Kerrie" w:date="2021-01-25T12:59:00Z">
              <w:r w:rsidRPr="00E37F2A">
                <w:rPr>
                  <w:rFonts w:cstheme="minorHAnsi"/>
                  <w:szCs w:val="20"/>
                </w:rPr>
                <w:t>Communicating with team members</w:t>
              </w:r>
            </w:ins>
          </w:p>
          <w:p w14:paraId="3A474E04" w14:textId="1D1E1193" w:rsidR="002B5A22" w:rsidRPr="00E37F2A" w:rsidRDefault="00D3671F" w:rsidP="00E37F2A">
            <w:pPr>
              <w:pStyle w:val="Tabletext"/>
              <w:spacing w:before="0" w:after="0"/>
              <w:ind w:left="709" w:right="0"/>
              <w:rPr>
                <w:ins w:id="4510" w:author="Abercrombie, Kerrie" w:date="2021-01-21T13:26:00Z"/>
                <w:rFonts w:cstheme="minorHAnsi"/>
                <w:szCs w:val="20"/>
              </w:rPr>
            </w:pPr>
            <w:ins w:id="4511" w:author="Abercrombie, Kerrie" w:date="2021-01-25T12:59:00Z">
              <w:r w:rsidRPr="00E37F2A">
                <w:rPr>
                  <w:rFonts w:cstheme="minorHAnsi"/>
                  <w:szCs w:val="20"/>
                </w:rPr>
                <w:t>Assertiveness</w:t>
              </w:r>
            </w:ins>
          </w:p>
        </w:tc>
        <w:tc>
          <w:tcPr>
            <w:tcW w:w="683" w:type="dxa"/>
          </w:tcPr>
          <w:p w14:paraId="5C88C23F" w14:textId="77777777" w:rsidR="002B5A22" w:rsidRPr="00E37F2A" w:rsidRDefault="002B5A22" w:rsidP="00E37F2A">
            <w:pPr>
              <w:pStyle w:val="Tabletext"/>
              <w:spacing w:before="0" w:after="0"/>
              <w:rPr>
                <w:ins w:id="4512" w:author="Abercrombie, Kerrie" w:date="2021-01-21T13:26:00Z"/>
                <w:rFonts w:cstheme="minorHAnsi"/>
                <w:szCs w:val="20"/>
              </w:rPr>
            </w:pPr>
          </w:p>
        </w:tc>
        <w:tc>
          <w:tcPr>
            <w:tcW w:w="3003" w:type="dxa"/>
          </w:tcPr>
          <w:p w14:paraId="21F1160A" w14:textId="77777777" w:rsidR="002B5A22" w:rsidRPr="00E37F2A" w:rsidRDefault="002B5A22" w:rsidP="00E37F2A">
            <w:pPr>
              <w:pStyle w:val="Tabletext"/>
              <w:spacing w:before="0" w:after="0"/>
              <w:ind w:left="0" w:right="7"/>
              <w:rPr>
                <w:ins w:id="4513" w:author="Abercrombie, Kerrie" w:date="2021-01-21T13:26:00Z"/>
                <w:rFonts w:cstheme="minorHAnsi"/>
                <w:szCs w:val="20"/>
              </w:rPr>
            </w:pPr>
          </w:p>
        </w:tc>
      </w:tr>
      <w:tr w:rsidR="00B7542A" w:rsidRPr="00E37F2A" w14:paraId="172BCD97" w14:textId="77777777" w:rsidTr="002B5A22">
        <w:trPr>
          <w:trHeight w:val="60"/>
          <w:ins w:id="4514" w:author="Abercrombie, Kerrie [2]" w:date="2021-02-01T14:25:00Z"/>
        </w:trPr>
        <w:tc>
          <w:tcPr>
            <w:tcW w:w="846" w:type="dxa"/>
          </w:tcPr>
          <w:p w14:paraId="239A49DA" w14:textId="77777777" w:rsidR="00B7542A" w:rsidRPr="00E37F2A" w:rsidRDefault="00B7542A" w:rsidP="00B7542A">
            <w:pPr>
              <w:pStyle w:val="Tabletext"/>
              <w:spacing w:before="0" w:after="0"/>
              <w:rPr>
                <w:ins w:id="4515" w:author="Abercrombie, Kerrie [2]" w:date="2021-02-01T14:25:00Z"/>
                <w:rFonts w:cstheme="minorHAnsi"/>
                <w:szCs w:val="20"/>
              </w:rPr>
            </w:pPr>
          </w:p>
        </w:tc>
        <w:tc>
          <w:tcPr>
            <w:tcW w:w="4607" w:type="dxa"/>
          </w:tcPr>
          <w:p w14:paraId="710FFEF1" w14:textId="77777777" w:rsidR="00B7542A" w:rsidRPr="00E37F2A" w:rsidRDefault="00B7542A" w:rsidP="00B7542A">
            <w:pPr>
              <w:pStyle w:val="Tabletext"/>
              <w:spacing w:before="0" w:after="0"/>
              <w:ind w:left="0" w:right="0"/>
              <w:rPr>
                <w:ins w:id="4516" w:author="Abercrombie, Kerrie [2]" w:date="2021-02-01T14:25:00Z"/>
                <w:rFonts w:cstheme="minorHAnsi"/>
                <w:i/>
                <w:szCs w:val="20"/>
              </w:rPr>
            </w:pPr>
          </w:p>
        </w:tc>
        <w:tc>
          <w:tcPr>
            <w:tcW w:w="921" w:type="dxa"/>
          </w:tcPr>
          <w:p w14:paraId="0DB46016" w14:textId="0D10F937" w:rsidR="00B7542A" w:rsidRPr="00E37F2A" w:rsidRDefault="00B7542A" w:rsidP="00B7542A">
            <w:pPr>
              <w:pStyle w:val="Tabletext"/>
              <w:spacing w:before="0" w:after="0"/>
              <w:ind w:left="0" w:right="0"/>
              <w:rPr>
                <w:ins w:id="4517" w:author="Abercrombie, Kerrie [2]" w:date="2021-02-01T14:25:00Z"/>
                <w:rFonts w:cstheme="minorHAnsi"/>
                <w:szCs w:val="20"/>
              </w:rPr>
            </w:pPr>
          </w:p>
        </w:tc>
        <w:tc>
          <w:tcPr>
            <w:tcW w:w="4607" w:type="dxa"/>
          </w:tcPr>
          <w:p w14:paraId="5BD6DB45" w14:textId="43EA6239" w:rsidR="00B7542A" w:rsidRPr="00E37F2A" w:rsidRDefault="00B7542A" w:rsidP="00B7542A">
            <w:pPr>
              <w:pStyle w:val="Tabletext"/>
              <w:spacing w:before="0" w:after="0"/>
              <w:ind w:left="709"/>
              <w:rPr>
                <w:ins w:id="4518" w:author="Abercrombie, Kerrie [2]" w:date="2021-02-01T14:25:00Z"/>
                <w:rFonts w:cstheme="minorHAnsi"/>
                <w:szCs w:val="20"/>
              </w:rPr>
            </w:pPr>
          </w:p>
        </w:tc>
        <w:tc>
          <w:tcPr>
            <w:tcW w:w="683" w:type="dxa"/>
          </w:tcPr>
          <w:p w14:paraId="5CA6D782" w14:textId="77777777" w:rsidR="00B7542A" w:rsidRPr="00E37F2A" w:rsidRDefault="00B7542A" w:rsidP="00B7542A">
            <w:pPr>
              <w:pStyle w:val="Tabletext"/>
              <w:spacing w:before="0" w:after="0"/>
              <w:rPr>
                <w:ins w:id="4519" w:author="Abercrombie, Kerrie [2]" w:date="2021-02-01T14:25:00Z"/>
                <w:rFonts w:cstheme="minorHAnsi"/>
                <w:szCs w:val="20"/>
              </w:rPr>
            </w:pPr>
          </w:p>
        </w:tc>
        <w:tc>
          <w:tcPr>
            <w:tcW w:w="3003" w:type="dxa"/>
          </w:tcPr>
          <w:p w14:paraId="07A67038" w14:textId="77777777" w:rsidR="00B7542A" w:rsidRPr="00E37F2A" w:rsidRDefault="00B7542A" w:rsidP="00B7542A">
            <w:pPr>
              <w:pStyle w:val="Tabletext"/>
              <w:spacing w:before="0" w:after="0"/>
              <w:ind w:left="0" w:right="7"/>
              <w:rPr>
                <w:ins w:id="4520" w:author="Abercrombie, Kerrie [2]" w:date="2021-02-01T14:25:00Z"/>
                <w:rFonts w:cstheme="minorHAnsi"/>
                <w:szCs w:val="20"/>
              </w:rPr>
            </w:pPr>
          </w:p>
        </w:tc>
      </w:tr>
      <w:tr w:rsidR="00B7542A" w:rsidRPr="00E37F2A" w14:paraId="3EFF10C6" w14:textId="77777777" w:rsidTr="002B5A22">
        <w:trPr>
          <w:trHeight w:val="60"/>
          <w:ins w:id="4521" w:author="Abercrombie, Kerrie" w:date="2021-01-21T13:26:00Z"/>
        </w:trPr>
        <w:tc>
          <w:tcPr>
            <w:tcW w:w="846" w:type="dxa"/>
            <w:shd w:val="clear" w:color="auto" w:fill="F2F2F2" w:themeFill="background1" w:themeFillShade="F2"/>
          </w:tcPr>
          <w:p w14:paraId="1CCEBD3F" w14:textId="50C5B628" w:rsidR="00B7542A" w:rsidRPr="00E37F2A" w:rsidRDefault="00B7542A" w:rsidP="00B7542A">
            <w:pPr>
              <w:pStyle w:val="Tabletext"/>
              <w:spacing w:before="0" w:after="0"/>
              <w:rPr>
                <w:ins w:id="4522" w:author="Abercrombie, Kerrie" w:date="2021-01-21T13:26:00Z"/>
                <w:rFonts w:cstheme="minorHAnsi"/>
                <w:b/>
                <w:szCs w:val="20"/>
              </w:rPr>
            </w:pPr>
            <w:ins w:id="4523" w:author="Abercrombie, Kerrie" w:date="2021-01-21T13:26:00Z">
              <w:r w:rsidRPr="00E37F2A">
                <w:rPr>
                  <w:rFonts w:cstheme="minorHAnsi"/>
                  <w:b/>
                  <w:szCs w:val="20"/>
                </w:rPr>
                <w:t>6.2</w:t>
              </w:r>
            </w:ins>
          </w:p>
        </w:tc>
        <w:tc>
          <w:tcPr>
            <w:tcW w:w="4607" w:type="dxa"/>
            <w:shd w:val="clear" w:color="auto" w:fill="F2F2F2" w:themeFill="background1" w:themeFillShade="F2"/>
          </w:tcPr>
          <w:p w14:paraId="7F14120C" w14:textId="6937DA9B" w:rsidR="00B7542A" w:rsidRPr="00E37F2A" w:rsidRDefault="00B7542A" w:rsidP="00B7542A">
            <w:pPr>
              <w:pStyle w:val="Tabletext"/>
              <w:spacing w:before="0" w:after="0"/>
              <w:ind w:left="0" w:right="0"/>
              <w:rPr>
                <w:ins w:id="4524" w:author="Abercrombie, Kerrie" w:date="2021-01-21T13:26:00Z"/>
                <w:rFonts w:cstheme="minorHAnsi"/>
                <w:b/>
                <w:szCs w:val="20"/>
              </w:rPr>
            </w:pPr>
            <w:ins w:id="4525" w:author="Abercrombie, Kerrie" w:date="2021-01-25T12:54:00Z">
              <w:r w:rsidRPr="00E37F2A">
                <w:rPr>
                  <w:rFonts w:cstheme="minorHAnsi"/>
                  <w:b/>
                  <w:szCs w:val="20"/>
                </w:rPr>
                <w:t>FATIGUE MANAGEMENT AND SHIFTWORK</w:t>
              </w:r>
            </w:ins>
          </w:p>
        </w:tc>
        <w:tc>
          <w:tcPr>
            <w:tcW w:w="921" w:type="dxa"/>
            <w:shd w:val="clear" w:color="auto" w:fill="F2F2F2" w:themeFill="background1" w:themeFillShade="F2"/>
          </w:tcPr>
          <w:p w14:paraId="146DBAF4" w14:textId="77777777" w:rsidR="00B7542A" w:rsidRPr="00E37F2A" w:rsidRDefault="00B7542A" w:rsidP="00B7542A">
            <w:pPr>
              <w:pStyle w:val="Tabletext"/>
              <w:spacing w:before="0" w:after="0"/>
              <w:ind w:left="0" w:right="0"/>
              <w:rPr>
                <w:ins w:id="4526" w:author="Abercrombie, Kerrie" w:date="2021-01-25T09:06:00Z"/>
                <w:rFonts w:cstheme="minorHAnsi"/>
                <w:b/>
                <w:szCs w:val="20"/>
              </w:rPr>
            </w:pPr>
          </w:p>
        </w:tc>
        <w:tc>
          <w:tcPr>
            <w:tcW w:w="4607" w:type="dxa"/>
            <w:shd w:val="clear" w:color="auto" w:fill="F2F2F2" w:themeFill="background1" w:themeFillShade="F2"/>
          </w:tcPr>
          <w:p w14:paraId="400556C9" w14:textId="06F231D0" w:rsidR="00B7542A" w:rsidRPr="00E37F2A" w:rsidRDefault="00B7542A" w:rsidP="00B7542A">
            <w:pPr>
              <w:pStyle w:val="Tabletext"/>
              <w:spacing w:before="0" w:after="0"/>
              <w:ind w:left="0" w:right="0"/>
              <w:rPr>
                <w:ins w:id="4527" w:author="Abercrombie, Kerrie" w:date="2021-01-21T13:26:00Z"/>
                <w:rFonts w:cstheme="minorHAnsi"/>
                <w:b/>
                <w:szCs w:val="20"/>
              </w:rPr>
            </w:pPr>
          </w:p>
        </w:tc>
        <w:tc>
          <w:tcPr>
            <w:tcW w:w="683" w:type="dxa"/>
            <w:shd w:val="clear" w:color="auto" w:fill="F2F2F2" w:themeFill="background1" w:themeFillShade="F2"/>
          </w:tcPr>
          <w:p w14:paraId="27DF43BF" w14:textId="77777777" w:rsidR="00B7542A" w:rsidRPr="00E37F2A" w:rsidRDefault="00B7542A" w:rsidP="00B7542A">
            <w:pPr>
              <w:pStyle w:val="Tabletext"/>
              <w:spacing w:before="0" w:after="0"/>
              <w:rPr>
                <w:ins w:id="4528" w:author="Abercrombie, Kerrie" w:date="2021-01-21T13:26:00Z"/>
                <w:rFonts w:cstheme="minorHAnsi"/>
                <w:b/>
                <w:szCs w:val="20"/>
              </w:rPr>
            </w:pPr>
          </w:p>
        </w:tc>
        <w:tc>
          <w:tcPr>
            <w:tcW w:w="3003" w:type="dxa"/>
            <w:shd w:val="clear" w:color="auto" w:fill="F2F2F2" w:themeFill="background1" w:themeFillShade="F2"/>
          </w:tcPr>
          <w:p w14:paraId="410A30CD" w14:textId="77777777" w:rsidR="00B7542A" w:rsidRPr="00E37F2A" w:rsidRDefault="00B7542A" w:rsidP="00B7542A">
            <w:pPr>
              <w:pStyle w:val="Tabletext"/>
              <w:spacing w:before="0" w:after="0"/>
              <w:ind w:left="0" w:right="7"/>
              <w:rPr>
                <w:ins w:id="4529" w:author="Abercrombie, Kerrie" w:date="2021-01-21T13:26:00Z"/>
                <w:rFonts w:cstheme="minorHAnsi"/>
                <w:b/>
                <w:szCs w:val="20"/>
                <w:highlight w:val="yellow"/>
              </w:rPr>
            </w:pPr>
          </w:p>
        </w:tc>
      </w:tr>
      <w:tr w:rsidR="00B7542A" w:rsidRPr="00E37F2A" w14:paraId="1C251F4B" w14:textId="77777777" w:rsidTr="002B5A22">
        <w:trPr>
          <w:trHeight w:val="60"/>
          <w:ins w:id="4530" w:author="Abercrombie, Kerrie" w:date="2021-01-21T13:26:00Z"/>
        </w:trPr>
        <w:tc>
          <w:tcPr>
            <w:tcW w:w="846" w:type="dxa"/>
            <w:vMerge w:val="restart"/>
            <w:shd w:val="clear" w:color="auto" w:fill="auto"/>
          </w:tcPr>
          <w:p w14:paraId="5A334FC6" w14:textId="77777777" w:rsidR="00B7542A" w:rsidRPr="00E37F2A" w:rsidRDefault="00B7542A" w:rsidP="00B7542A">
            <w:pPr>
              <w:pStyle w:val="Tabletext"/>
              <w:spacing w:before="0" w:after="0"/>
              <w:rPr>
                <w:ins w:id="4531" w:author="Abercrombie, Kerrie" w:date="2021-01-21T13:26:00Z"/>
                <w:rFonts w:cstheme="minorHAnsi"/>
                <w:b/>
                <w:szCs w:val="20"/>
              </w:rPr>
            </w:pPr>
          </w:p>
        </w:tc>
        <w:tc>
          <w:tcPr>
            <w:tcW w:w="4607" w:type="dxa"/>
            <w:vMerge w:val="restart"/>
            <w:shd w:val="clear" w:color="auto" w:fill="auto"/>
          </w:tcPr>
          <w:p w14:paraId="6F6F3E4B" w14:textId="3F2344AE" w:rsidR="00B7542A" w:rsidRPr="00E37F2A" w:rsidRDefault="00B7542A" w:rsidP="00B7542A">
            <w:pPr>
              <w:pStyle w:val="Tabletext"/>
              <w:spacing w:before="0" w:after="0"/>
              <w:ind w:left="0" w:right="0"/>
              <w:rPr>
                <w:ins w:id="4532" w:author="Abercrombie, Kerrie" w:date="2021-01-21T13:26:00Z"/>
                <w:rFonts w:cstheme="minorHAnsi"/>
                <w:b/>
                <w:szCs w:val="20"/>
              </w:rPr>
            </w:pPr>
          </w:p>
        </w:tc>
        <w:tc>
          <w:tcPr>
            <w:tcW w:w="921" w:type="dxa"/>
          </w:tcPr>
          <w:p w14:paraId="1E2652F8" w14:textId="7680DBB3" w:rsidR="00B7542A" w:rsidRPr="00E37F2A" w:rsidRDefault="00B7542A" w:rsidP="00B7542A">
            <w:pPr>
              <w:pStyle w:val="Tabletext"/>
              <w:spacing w:before="0" w:after="0"/>
              <w:ind w:left="0" w:right="0"/>
              <w:rPr>
                <w:ins w:id="4533" w:author="Abercrombie, Kerrie" w:date="2021-01-25T09:06:00Z"/>
                <w:rFonts w:cstheme="minorHAnsi"/>
                <w:szCs w:val="20"/>
              </w:rPr>
            </w:pPr>
            <w:ins w:id="4534" w:author="Abercrombie, Kerrie" w:date="2021-01-25T09:06:00Z">
              <w:r w:rsidRPr="00E37F2A">
                <w:rPr>
                  <w:rFonts w:cstheme="minorHAnsi"/>
                  <w:szCs w:val="20"/>
                </w:rPr>
                <w:t>6.2.1</w:t>
              </w:r>
            </w:ins>
          </w:p>
        </w:tc>
        <w:tc>
          <w:tcPr>
            <w:tcW w:w="4607" w:type="dxa"/>
            <w:shd w:val="clear" w:color="auto" w:fill="auto"/>
          </w:tcPr>
          <w:p w14:paraId="08E90ADF" w14:textId="77777777" w:rsidR="00B7542A" w:rsidRPr="00E37F2A" w:rsidRDefault="00B7542A" w:rsidP="00B7542A">
            <w:pPr>
              <w:pStyle w:val="Tabletext"/>
              <w:spacing w:before="0" w:after="0"/>
              <w:ind w:left="0" w:right="0"/>
              <w:rPr>
                <w:ins w:id="4535" w:author="Abercrombie, Kerrie" w:date="2021-01-25T13:11:00Z"/>
                <w:rFonts w:cstheme="minorHAnsi"/>
                <w:szCs w:val="20"/>
              </w:rPr>
            </w:pPr>
            <w:ins w:id="4536" w:author="Abercrombie, Kerrie" w:date="2021-01-25T13:11:00Z">
              <w:r w:rsidRPr="00E37F2A">
                <w:rPr>
                  <w:rFonts w:cstheme="minorHAnsi"/>
                  <w:szCs w:val="20"/>
                </w:rPr>
                <w:t>Stress</w:t>
              </w:r>
            </w:ins>
          </w:p>
          <w:p w14:paraId="6F52D3E4" w14:textId="77777777" w:rsidR="00B7542A" w:rsidRPr="00E37F2A" w:rsidRDefault="00B7542A" w:rsidP="00B7542A">
            <w:pPr>
              <w:pStyle w:val="Tabletext"/>
              <w:spacing w:before="0" w:after="0"/>
              <w:ind w:left="709"/>
              <w:rPr>
                <w:ins w:id="4537" w:author="Abercrombie, Kerrie" w:date="2021-01-25T13:11:00Z"/>
                <w:rFonts w:cstheme="minorHAnsi"/>
                <w:szCs w:val="20"/>
              </w:rPr>
            </w:pPr>
            <w:ins w:id="4538" w:author="Abercrombie, Kerrie" w:date="2021-01-25T13:11:00Z">
              <w:r w:rsidRPr="00E37F2A">
                <w:rPr>
                  <w:rFonts w:cstheme="minorHAnsi"/>
                  <w:szCs w:val="20"/>
                </w:rPr>
                <w:t>Causes of stress</w:t>
              </w:r>
            </w:ins>
          </w:p>
          <w:p w14:paraId="5797CB96" w14:textId="77777777" w:rsidR="00B7542A" w:rsidRPr="00E37F2A" w:rsidRDefault="00B7542A" w:rsidP="00B7542A">
            <w:pPr>
              <w:pStyle w:val="Tabletext"/>
              <w:spacing w:before="0" w:after="0"/>
              <w:ind w:left="709"/>
              <w:rPr>
                <w:ins w:id="4539" w:author="Abercrombie, Kerrie" w:date="2021-01-25T13:11:00Z"/>
                <w:rFonts w:cstheme="minorHAnsi"/>
                <w:szCs w:val="20"/>
              </w:rPr>
            </w:pPr>
            <w:ins w:id="4540" w:author="Abercrombie, Kerrie" w:date="2021-01-25T13:11:00Z">
              <w:r w:rsidRPr="00E37F2A">
                <w:rPr>
                  <w:rFonts w:cstheme="minorHAnsi"/>
                  <w:szCs w:val="20"/>
                </w:rPr>
                <w:t>Managing work related stress</w:t>
              </w:r>
            </w:ins>
          </w:p>
          <w:p w14:paraId="19B5C04E" w14:textId="756A19C6" w:rsidR="00B7542A" w:rsidRPr="00E37F2A" w:rsidRDefault="00B7542A" w:rsidP="00B7542A">
            <w:pPr>
              <w:pStyle w:val="Tabletext"/>
              <w:spacing w:before="0" w:after="0"/>
              <w:ind w:left="709"/>
              <w:rPr>
                <w:ins w:id="4541" w:author="Abercrombie, Kerrie" w:date="2021-01-21T13:26:00Z"/>
                <w:rFonts w:cstheme="minorHAnsi"/>
                <w:szCs w:val="20"/>
              </w:rPr>
            </w:pPr>
            <w:ins w:id="4542" w:author="Abercrombie, Kerrie" w:date="2021-01-25T13:11:00Z">
              <w:r w:rsidRPr="00E37F2A">
                <w:rPr>
                  <w:rFonts w:cstheme="minorHAnsi"/>
                  <w:szCs w:val="20"/>
                </w:rPr>
                <w:t>Managing personal stress</w:t>
              </w:r>
            </w:ins>
          </w:p>
        </w:tc>
        <w:tc>
          <w:tcPr>
            <w:tcW w:w="683" w:type="dxa"/>
            <w:shd w:val="clear" w:color="auto" w:fill="auto"/>
          </w:tcPr>
          <w:p w14:paraId="6C9F29F4" w14:textId="77777777" w:rsidR="00B7542A" w:rsidRPr="00E37F2A" w:rsidRDefault="00B7542A" w:rsidP="00B7542A">
            <w:pPr>
              <w:pStyle w:val="Tabletext"/>
              <w:spacing w:before="0" w:after="0"/>
              <w:rPr>
                <w:ins w:id="4543" w:author="Abercrombie, Kerrie" w:date="2021-01-21T13:26:00Z"/>
                <w:rFonts w:cstheme="minorHAnsi"/>
                <w:b/>
                <w:szCs w:val="20"/>
              </w:rPr>
            </w:pPr>
          </w:p>
        </w:tc>
        <w:tc>
          <w:tcPr>
            <w:tcW w:w="3003" w:type="dxa"/>
            <w:shd w:val="clear" w:color="auto" w:fill="auto"/>
          </w:tcPr>
          <w:p w14:paraId="36F62639" w14:textId="788725D8" w:rsidR="00B7542A" w:rsidRPr="00E37F2A" w:rsidRDefault="00B7542A" w:rsidP="00B7542A">
            <w:pPr>
              <w:pStyle w:val="Tabletext"/>
              <w:spacing w:before="0" w:after="0"/>
              <w:ind w:left="0" w:right="7"/>
              <w:rPr>
                <w:ins w:id="4544" w:author="Abercrombie, Kerrie" w:date="2021-01-21T13:26:00Z"/>
                <w:rFonts w:cstheme="minorHAnsi"/>
                <w:b/>
                <w:szCs w:val="20"/>
                <w:highlight w:val="yellow"/>
              </w:rPr>
            </w:pPr>
          </w:p>
        </w:tc>
      </w:tr>
      <w:tr w:rsidR="00B7542A" w:rsidRPr="00E37F2A" w14:paraId="157EFC6F" w14:textId="77777777" w:rsidTr="002B5A22">
        <w:trPr>
          <w:trHeight w:val="60"/>
          <w:ins w:id="4545" w:author="Abercrombie, Kerrie" w:date="2021-01-21T13:26:00Z"/>
        </w:trPr>
        <w:tc>
          <w:tcPr>
            <w:tcW w:w="846" w:type="dxa"/>
            <w:vMerge/>
            <w:shd w:val="clear" w:color="auto" w:fill="auto"/>
          </w:tcPr>
          <w:p w14:paraId="572E37C4" w14:textId="77777777" w:rsidR="00B7542A" w:rsidRPr="00E37F2A" w:rsidRDefault="00B7542A" w:rsidP="00B7542A">
            <w:pPr>
              <w:pStyle w:val="Tabletext"/>
              <w:spacing w:before="0" w:after="0"/>
              <w:rPr>
                <w:ins w:id="4546" w:author="Abercrombie, Kerrie" w:date="2021-01-21T13:26:00Z"/>
                <w:rFonts w:cstheme="minorHAnsi"/>
                <w:b/>
                <w:szCs w:val="20"/>
              </w:rPr>
            </w:pPr>
          </w:p>
        </w:tc>
        <w:tc>
          <w:tcPr>
            <w:tcW w:w="4607" w:type="dxa"/>
            <w:vMerge/>
            <w:shd w:val="clear" w:color="auto" w:fill="auto"/>
          </w:tcPr>
          <w:p w14:paraId="5C2C1439" w14:textId="77777777" w:rsidR="00B7542A" w:rsidRPr="00E37F2A" w:rsidRDefault="00B7542A" w:rsidP="00B7542A">
            <w:pPr>
              <w:pStyle w:val="Tabletext"/>
              <w:spacing w:before="0" w:after="0"/>
              <w:ind w:left="0" w:right="0"/>
              <w:rPr>
                <w:ins w:id="4547" w:author="Abercrombie, Kerrie" w:date="2021-01-21T13:26:00Z"/>
                <w:rFonts w:cstheme="minorHAnsi"/>
                <w:b/>
                <w:szCs w:val="20"/>
              </w:rPr>
            </w:pPr>
          </w:p>
        </w:tc>
        <w:tc>
          <w:tcPr>
            <w:tcW w:w="921" w:type="dxa"/>
          </w:tcPr>
          <w:p w14:paraId="0B5D334C" w14:textId="6229B61B" w:rsidR="00B7542A" w:rsidRPr="00E37F2A" w:rsidRDefault="00B7542A" w:rsidP="00B7542A">
            <w:pPr>
              <w:pStyle w:val="Tabletext"/>
              <w:spacing w:before="0" w:after="0"/>
              <w:ind w:left="0" w:right="0"/>
              <w:rPr>
                <w:ins w:id="4548" w:author="Abercrombie, Kerrie" w:date="2021-01-25T09:06:00Z"/>
                <w:rFonts w:cstheme="minorHAnsi"/>
                <w:szCs w:val="20"/>
              </w:rPr>
            </w:pPr>
            <w:ins w:id="4549" w:author="Abercrombie, Kerrie" w:date="2021-01-25T13:04:00Z">
              <w:r w:rsidRPr="00E37F2A">
                <w:rPr>
                  <w:rFonts w:cstheme="minorHAnsi"/>
                  <w:szCs w:val="20"/>
                </w:rPr>
                <w:t>6.2.2</w:t>
              </w:r>
            </w:ins>
          </w:p>
        </w:tc>
        <w:tc>
          <w:tcPr>
            <w:tcW w:w="4607" w:type="dxa"/>
            <w:shd w:val="clear" w:color="auto" w:fill="auto"/>
          </w:tcPr>
          <w:p w14:paraId="46740EE8" w14:textId="77777777" w:rsidR="00B7542A" w:rsidRPr="00E37F2A" w:rsidRDefault="00B7542A" w:rsidP="00B7542A">
            <w:pPr>
              <w:pStyle w:val="Tabletext"/>
              <w:spacing w:before="0" w:after="0"/>
              <w:ind w:left="0" w:right="0"/>
              <w:rPr>
                <w:ins w:id="4550" w:author="Abercrombie, Kerrie" w:date="2021-01-25T13:12:00Z"/>
                <w:rFonts w:cstheme="minorHAnsi"/>
                <w:szCs w:val="20"/>
              </w:rPr>
            </w:pPr>
            <w:commentRangeStart w:id="4551"/>
            <w:ins w:id="4552" w:author="Abercrombie, Kerrie" w:date="2021-01-25T13:11:00Z">
              <w:r w:rsidRPr="00E37F2A">
                <w:rPr>
                  <w:rFonts w:cstheme="minorHAnsi"/>
                  <w:szCs w:val="20"/>
                </w:rPr>
                <w:t xml:space="preserve">Managing fatigue </w:t>
              </w:r>
            </w:ins>
            <w:commentRangeEnd w:id="4551"/>
            <w:r w:rsidR="00911D4C">
              <w:rPr>
                <w:rStyle w:val="CommentReference"/>
                <w:color w:val="auto"/>
              </w:rPr>
              <w:commentReference w:id="4551"/>
            </w:r>
          </w:p>
          <w:p w14:paraId="2210B12A" w14:textId="15FB691D" w:rsidR="00B7542A" w:rsidRPr="00E37F2A" w:rsidRDefault="00B7542A" w:rsidP="00B7542A">
            <w:pPr>
              <w:pStyle w:val="Tabletext"/>
              <w:spacing w:before="0" w:after="0"/>
              <w:ind w:left="709" w:right="0"/>
              <w:rPr>
                <w:ins w:id="4553" w:author="Abercrombie, Kerrie" w:date="2021-01-21T13:26:00Z"/>
                <w:rFonts w:cstheme="minorHAnsi"/>
                <w:szCs w:val="20"/>
              </w:rPr>
            </w:pPr>
            <w:ins w:id="4554" w:author="Abercrombie, Kerrie" w:date="2021-01-25T13:12:00Z">
              <w:r w:rsidRPr="00E37F2A">
                <w:rPr>
                  <w:rFonts w:cstheme="minorHAnsi"/>
                  <w:szCs w:val="20"/>
                </w:rPr>
                <w:t>Time management</w:t>
              </w:r>
            </w:ins>
          </w:p>
        </w:tc>
        <w:tc>
          <w:tcPr>
            <w:tcW w:w="683" w:type="dxa"/>
            <w:shd w:val="clear" w:color="auto" w:fill="auto"/>
          </w:tcPr>
          <w:p w14:paraId="756965A8" w14:textId="77777777" w:rsidR="00B7542A" w:rsidRPr="00E37F2A" w:rsidRDefault="00B7542A" w:rsidP="00B7542A">
            <w:pPr>
              <w:pStyle w:val="Tabletext"/>
              <w:spacing w:before="0" w:after="0"/>
              <w:rPr>
                <w:ins w:id="4555" w:author="Abercrombie, Kerrie" w:date="2021-01-21T13:26:00Z"/>
                <w:rFonts w:cstheme="minorHAnsi"/>
                <w:b/>
                <w:szCs w:val="20"/>
              </w:rPr>
            </w:pPr>
          </w:p>
        </w:tc>
        <w:tc>
          <w:tcPr>
            <w:tcW w:w="3003" w:type="dxa"/>
            <w:shd w:val="clear" w:color="auto" w:fill="auto"/>
          </w:tcPr>
          <w:p w14:paraId="7AD9EDA6" w14:textId="77777777" w:rsidR="00B7542A" w:rsidRPr="00E37F2A" w:rsidRDefault="00B7542A" w:rsidP="00B7542A">
            <w:pPr>
              <w:pStyle w:val="Tabletext"/>
              <w:spacing w:before="0" w:after="0"/>
              <w:ind w:left="0" w:right="7"/>
              <w:rPr>
                <w:ins w:id="4556" w:author="Abercrombie, Kerrie" w:date="2021-01-21T13:26:00Z"/>
                <w:rFonts w:cstheme="minorHAnsi"/>
                <w:b/>
                <w:szCs w:val="20"/>
                <w:highlight w:val="yellow"/>
              </w:rPr>
            </w:pPr>
          </w:p>
        </w:tc>
      </w:tr>
      <w:tr w:rsidR="00B7542A" w:rsidRPr="00E37F2A" w14:paraId="527DA88E" w14:textId="77777777" w:rsidTr="002B5A22">
        <w:trPr>
          <w:trHeight w:val="60"/>
          <w:ins w:id="4557" w:author="Abercrombie, Kerrie" w:date="2021-01-25T13:04:00Z"/>
        </w:trPr>
        <w:tc>
          <w:tcPr>
            <w:tcW w:w="846" w:type="dxa"/>
            <w:vMerge/>
            <w:shd w:val="clear" w:color="auto" w:fill="auto"/>
          </w:tcPr>
          <w:p w14:paraId="2024BDE4" w14:textId="77777777" w:rsidR="00B7542A" w:rsidRPr="00E37F2A" w:rsidRDefault="00B7542A" w:rsidP="00B7542A">
            <w:pPr>
              <w:pStyle w:val="Tabletext"/>
              <w:spacing w:before="0" w:after="0"/>
              <w:rPr>
                <w:ins w:id="4558" w:author="Abercrombie, Kerrie" w:date="2021-01-25T13:04:00Z"/>
                <w:rFonts w:cstheme="minorHAnsi"/>
                <w:b/>
                <w:szCs w:val="20"/>
              </w:rPr>
            </w:pPr>
          </w:p>
        </w:tc>
        <w:tc>
          <w:tcPr>
            <w:tcW w:w="4607" w:type="dxa"/>
            <w:vMerge/>
            <w:shd w:val="clear" w:color="auto" w:fill="auto"/>
          </w:tcPr>
          <w:p w14:paraId="3C95923E" w14:textId="77777777" w:rsidR="00B7542A" w:rsidRPr="00E37F2A" w:rsidRDefault="00B7542A" w:rsidP="00B7542A">
            <w:pPr>
              <w:pStyle w:val="Tabletext"/>
              <w:spacing w:before="0" w:after="0"/>
              <w:ind w:left="0" w:right="0"/>
              <w:rPr>
                <w:ins w:id="4559" w:author="Abercrombie, Kerrie" w:date="2021-01-25T13:04:00Z"/>
                <w:rFonts w:cstheme="minorHAnsi"/>
                <w:b/>
                <w:szCs w:val="20"/>
              </w:rPr>
            </w:pPr>
          </w:p>
        </w:tc>
        <w:tc>
          <w:tcPr>
            <w:tcW w:w="921" w:type="dxa"/>
          </w:tcPr>
          <w:p w14:paraId="51183A20" w14:textId="148B274E" w:rsidR="00B7542A" w:rsidRPr="00E37F2A" w:rsidRDefault="00B7542A" w:rsidP="00B7542A">
            <w:pPr>
              <w:pStyle w:val="Tabletext"/>
              <w:spacing w:before="0" w:after="0"/>
              <w:ind w:left="0" w:right="0"/>
              <w:rPr>
                <w:ins w:id="4560" w:author="Abercrombie, Kerrie" w:date="2021-01-25T13:04:00Z"/>
                <w:rFonts w:cstheme="minorHAnsi"/>
                <w:szCs w:val="20"/>
              </w:rPr>
            </w:pPr>
            <w:ins w:id="4561" w:author="Abercrombie, Kerrie" w:date="2021-01-25T13:04:00Z">
              <w:r w:rsidRPr="00E37F2A">
                <w:rPr>
                  <w:rFonts w:cstheme="minorHAnsi"/>
                  <w:szCs w:val="20"/>
                </w:rPr>
                <w:t>6.2.3</w:t>
              </w:r>
            </w:ins>
          </w:p>
        </w:tc>
        <w:tc>
          <w:tcPr>
            <w:tcW w:w="4607" w:type="dxa"/>
            <w:shd w:val="clear" w:color="auto" w:fill="auto"/>
          </w:tcPr>
          <w:p w14:paraId="297AC328" w14:textId="08E09F35" w:rsidR="00B7542A" w:rsidRPr="00E37F2A" w:rsidRDefault="00B7542A" w:rsidP="00B7542A">
            <w:pPr>
              <w:pStyle w:val="Tabletext"/>
              <w:spacing w:before="0" w:after="0"/>
              <w:ind w:left="0"/>
              <w:rPr>
                <w:ins w:id="4562" w:author="Abercrombie, Kerrie" w:date="2021-01-25T13:04:00Z"/>
                <w:rFonts w:cstheme="minorHAnsi"/>
                <w:szCs w:val="20"/>
              </w:rPr>
            </w:pPr>
            <w:commentRangeStart w:id="4563"/>
            <w:proofErr w:type="spellStart"/>
            <w:ins w:id="4564" w:author="Abercrombie, Kerrie" w:date="2021-01-25T13:11:00Z">
              <w:r w:rsidRPr="00E37F2A">
                <w:rPr>
                  <w:rFonts w:cstheme="minorHAnsi"/>
                  <w:szCs w:val="20"/>
                </w:rPr>
                <w:t>Shiftwork</w:t>
              </w:r>
              <w:proofErr w:type="spellEnd"/>
              <w:r w:rsidRPr="00E37F2A">
                <w:rPr>
                  <w:rFonts w:cstheme="minorHAnsi"/>
                  <w:szCs w:val="20"/>
                </w:rPr>
                <w:t xml:space="preserve"> and rosters</w:t>
              </w:r>
            </w:ins>
            <w:commentRangeEnd w:id="4563"/>
            <w:ins w:id="4565" w:author="Abercrombie, Kerrie" w:date="2021-01-27T11:48:00Z">
              <w:r>
                <w:rPr>
                  <w:rStyle w:val="CommentReference"/>
                  <w:color w:val="auto"/>
                </w:rPr>
                <w:commentReference w:id="4563"/>
              </w:r>
            </w:ins>
          </w:p>
        </w:tc>
        <w:tc>
          <w:tcPr>
            <w:tcW w:w="683" w:type="dxa"/>
            <w:shd w:val="clear" w:color="auto" w:fill="auto"/>
          </w:tcPr>
          <w:p w14:paraId="659D8DBA" w14:textId="77777777" w:rsidR="00B7542A" w:rsidRPr="00E37F2A" w:rsidRDefault="00B7542A" w:rsidP="00B7542A">
            <w:pPr>
              <w:pStyle w:val="Tabletext"/>
              <w:spacing w:before="0" w:after="0"/>
              <w:rPr>
                <w:ins w:id="4566" w:author="Abercrombie, Kerrie" w:date="2021-01-25T13:04:00Z"/>
                <w:rFonts w:cstheme="minorHAnsi"/>
                <w:b/>
                <w:szCs w:val="20"/>
              </w:rPr>
            </w:pPr>
          </w:p>
        </w:tc>
        <w:tc>
          <w:tcPr>
            <w:tcW w:w="3003" w:type="dxa"/>
            <w:shd w:val="clear" w:color="auto" w:fill="auto"/>
          </w:tcPr>
          <w:p w14:paraId="6852FB40" w14:textId="77777777" w:rsidR="00B7542A" w:rsidRPr="00E37F2A" w:rsidRDefault="00B7542A" w:rsidP="00B7542A">
            <w:pPr>
              <w:pStyle w:val="Tabletext"/>
              <w:spacing w:before="0" w:after="0"/>
              <w:ind w:left="0" w:right="7"/>
              <w:rPr>
                <w:ins w:id="4567" w:author="Abercrombie, Kerrie" w:date="2021-01-25T13:04:00Z"/>
                <w:rFonts w:cstheme="minorHAnsi"/>
                <w:b/>
                <w:szCs w:val="20"/>
                <w:highlight w:val="yellow"/>
              </w:rPr>
            </w:pPr>
          </w:p>
        </w:tc>
      </w:tr>
      <w:tr w:rsidR="00B7542A" w:rsidRPr="00E37F2A" w14:paraId="7C0CA8F9" w14:textId="77777777" w:rsidTr="002B5A22">
        <w:trPr>
          <w:trHeight w:val="60"/>
          <w:ins w:id="4568" w:author="Abercrombie, Kerrie" w:date="2021-01-25T13:04:00Z"/>
        </w:trPr>
        <w:tc>
          <w:tcPr>
            <w:tcW w:w="846" w:type="dxa"/>
            <w:shd w:val="clear" w:color="auto" w:fill="auto"/>
          </w:tcPr>
          <w:p w14:paraId="783F9D95" w14:textId="77777777" w:rsidR="00B7542A" w:rsidRPr="00E37F2A" w:rsidRDefault="00B7542A" w:rsidP="00B7542A">
            <w:pPr>
              <w:pStyle w:val="Tabletext"/>
              <w:spacing w:before="0" w:after="0"/>
              <w:rPr>
                <w:ins w:id="4569" w:author="Abercrombie, Kerrie" w:date="2021-01-25T13:04:00Z"/>
                <w:rFonts w:cstheme="minorHAnsi"/>
                <w:b/>
                <w:szCs w:val="20"/>
              </w:rPr>
            </w:pPr>
          </w:p>
        </w:tc>
        <w:tc>
          <w:tcPr>
            <w:tcW w:w="4607" w:type="dxa"/>
            <w:shd w:val="clear" w:color="auto" w:fill="auto"/>
          </w:tcPr>
          <w:p w14:paraId="3B8D547E" w14:textId="77777777" w:rsidR="00B7542A" w:rsidRPr="00E37F2A" w:rsidRDefault="00B7542A" w:rsidP="00B7542A">
            <w:pPr>
              <w:pStyle w:val="Tabletext"/>
              <w:spacing w:before="0" w:after="0"/>
              <w:ind w:left="0" w:right="0"/>
              <w:rPr>
                <w:ins w:id="4570" w:author="Abercrombie, Kerrie" w:date="2021-01-25T13:04:00Z"/>
                <w:rFonts w:cstheme="minorHAnsi"/>
                <w:b/>
                <w:szCs w:val="20"/>
              </w:rPr>
            </w:pPr>
          </w:p>
        </w:tc>
        <w:tc>
          <w:tcPr>
            <w:tcW w:w="921" w:type="dxa"/>
          </w:tcPr>
          <w:p w14:paraId="37EF26E3" w14:textId="7E7AB3F2" w:rsidR="00B7542A" w:rsidRPr="00E37F2A" w:rsidRDefault="00B7542A" w:rsidP="00B7542A">
            <w:pPr>
              <w:pStyle w:val="Tabletext"/>
              <w:spacing w:before="0" w:after="0"/>
              <w:ind w:left="0" w:right="0"/>
              <w:rPr>
                <w:ins w:id="4571" w:author="Abercrombie, Kerrie" w:date="2021-01-25T13:04:00Z"/>
                <w:rFonts w:cstheme="minorHAnsi"/>
                <w:szCs w:val="20"/>
              </w:rPr>
            </w:pPr>
            <w:ins w:id="4572" w:author="Abercrombie, Kerrie" w:date="2021-01-25T13:04:00Z">
              <w:r w:rsidRPr="00E37F2A">
                <w:rPr>
                  <w:rFonts w:cstheme="minorHAnsi"/>
                  <w:szCs w:val="20"/>
                </w:rPr>
                <w:t>6.2.4</w:t>
              </w:r>
            </w:ins>
          </w:p>
        </w:tc>
        <w:tc>
          <w:tcPr>
            <w:tcW w:w="4607" w:type="dxa"/>
            <w:shd w:val="clear" w:color="auto" w:fill="auto"/>
          </w:tcPr>
          <w:p w14:paraId="6CB3A662" w14:textId="070BF5B4" w:rsidR="00B7542A" w:rsidRPr="00E37F2A" w:rsidRDefault="00B7542A" w:rsidP="00B7542A">
            <w:pPr>
              <w:pStyle w:val="Tabletext"/>
              <w:spacing w:before="0" w:after="0"/>
              <w:ind w:left="0" w:right="0"/>
              <w:rPr>
                <w:ins w:id="4573" w:author="Abercrombie, Kerrie" w:date="2021-01-25T13:04:00Z"/>
                <w:rFonts w:cstheme="minorHAnsi"/>
                <w:szCs w:val="20"/>
              </w:rPr>
            </w:pPr>
            <w:commentRangeStart w:id="4574"/>
            <w:ins w:id="4575" w:author="Abercrombie, Kerrie" w:date="2021-01-25T13:11:00Z">
              <w:r w:rsidRPr="00E37F2A">
                <w:rPr>
                  <w:rFonts w:cstheme="minorHAnsi"/>
                  <w:szCs w:val="20"/>
                </w:rPr>
                <w:t>Safety and Health awareness</w:t>
              </w:r>
              <w:commentRangeEnd w:id="4574"/>
              <w:r w:rsidRPr="00E37F2A">
                <w:rPr>
                  <w:rStyle w:val="CommentReference"/>
                  <w:rFonts w:cstheme="minorHAnsi"/>
                  <w:color w:val="auto"/>
                  <w:sz w:val="20"/>
                  <w:szCs w:val="20"/>
                </w:rPr>
                <w:commentReference w:id="4574"/>
              </w:r>
            </w:ins>
          </w:p>
        </w:tc>
        <w:tc>
          <w:tcPr>
            <w:tcW w:w="683" w:type="dxa"/>
            <w:shd w:val="clear" w:color="auto" w:fill="auto"/>
          </w:tcPr>
          <w:p w14:paraId="4302E83A" w14:textId="77777777" w:rsidR="00B7542A" w:rsidRPr="00E37F2A" w:rsidRDefault="00B7542A" w:rsidP="00B7542A">
            <w:pPr>
              <w:pStyle w:val="Tabletext"/>
              <w:spacing w:before="0" w:after="0"/>
              <w:rPr>
                <w:ins w:id="4576" w:author="Abercrombie, Kerrie" w:date="2021-01-25T13:04:00Z"/>
                <w:rFonts w:cstheme="minorHAnsi"/>
                <w:b/>
                <w:szCs w:val="20"/>
              </w:rPr>
            </w:pPr>
          </w:p>
        </w:tc>
        <w:tc>
          <w:tcPr>
            <w:tcW w:w="3003" w:type="dxa"/>
            <w:shd w:val="clear" w:color="auto" w:fill="auto"/>
          </w:tcPr>
          <w:p w14:paraId="6193BED4" w14:textId="77777777" w:rsidR="00B7542A" w:rsidRPr="00E37F2A" w:rsidRDefault="00B7542A" w:rsidP="00B7542A">
            <w:pPr>
              <w:pStyle w:val="Tabletext"/>
              <w:spacing w:before="0" w:after="0"/>
              <w:ind w:left="0" w:right="7"/>
              <w:rPr>
                <w:ins w:id="4577" w:author="Abercrombie, Kerrie" w:date="2021-01-25T13:04:00Z"/>
                <w:rFonts w:cstheme="minorHAnsi"/>
                <w:b/>
                <w:szCs w:val="20"/>
                <w:highlight w:val="yellow"/>
              </w:rPr>
            </w:pPr>
          </w:p>
        </w:tc>
      </w:tr>
      <w:tr w:rsidR="00B7542A" w:rsidRPr="00E37F2A" w14:paraId="1E6EE206" w14:textId="77777777" w:rsidTr="002B5A22">
        <w:trPr>
          <w:trHeight w:val="60"/>
          <w:ins w:id="4578" w:author="Abercrombie, Kerrie" w:date="2021-01-25T13:10:00Z"/>
        </w:trPr>
        <w:tc>
          <w:tcPr>
            <w:tcW w:w="846" w:type="dxa"/>
            <w:shd w:val="clear" w:color="auto" w:fill="auto"/>
          </w:tcPr>
          <w:p w14:paraId="58E89648" w14:textId="77777777" w:rsidR="00B7542A" w:rsidRPr="00E37F2A" w:rsidRDefault="00B7542A" w:rsidP="00B7542A">
            <w:pPr>
              <w:pStyle w:val="Tabletext"/>
              <w:spacing w:before="0" w:after="0"/>
              <w:rPr>
                <w:ins w:id="4579" w:author="Abercrombie, Kerrie" w:date="2021-01-25T13:10:00Z"/>
                <w:rFonts w:cstheme="minorHAnsi"/>
                <w:b/>
                <w:szCs w:val="20"/>
              </w:rPr>
            </w:pPr>
          </w:p>
        </w:tc>
        <w:tc>
          <w:tcPr>
            <w:tcW w:w="4607" w:type="dxa"/>
            <w:shd w:val="clear" w:color="auto" w:fill="auto"/>
          </w:tcPr>
          <w:p w14:paraId="6DDA2969" w14:textId="77777777" w:rsidR="00B7542A" w:rsidRPr="00E37F2A" w:rsidRDefault="00B7542A" w:rsidP="00B7542A">
            <w:pPr>
              <w:pStyle w:val="Tabletext"/>
              <w:spacing w:before="0" w:after="0"/>
              <w:ind w:left="0" w:right="0"/>
              <w:rPr>
                <w:ins w:id="4580" w:author="Abercrombie, Kerrie" w:date="2021-01-25T13:10:00Z"/>
                <w:rFonts w:cstheme="minorHAnsi"/>
                <w:b/>
                <w:szCs w:val="20"/>
              </w:rPr>
            </w:pPr>
          </w:p>
        </w:tc>
        <w:tc>
          <w:tcPr>
            <w:tcW w:w="921" w:type="dxa"/>
          </w:tcPr>
          <w:p w14:paraId="65739881" w14:textId="77777777" w:rsidR="00B7542A" w:rsidRPr="00E37F2A" w:rsidRDefault="00B7542A" w:rsidP="00B7542A">
            <w:pPr>
              <w:pStyle w:val="Tabletext"/>
              <w:spacing w:before="0" w:after="0"/>
              <w:ind w:left="0" w:right="0"/>
              <w:rPr>
                <w:ins w:id="4581" w:author="Abercrombie, Kerrie" w:date="2021-01-25T13:10:00Z"/>
                <w:rFonts w:cstheme="minorHAnsi"/>
                <w:szCs w:val="20"/>
              </w:rPr>
            </w:pPr>
          </w:p>
        </w:tc>
        <w:tc>
          <w:tcPr>
            <w:tcW w:w="4607" w:type="dxa"/>
            <w:shd w:val="clear" w:color="auto" w:fill="auto"/>
          </w:tcPr>
          <w:p w14:paraId="1EAE7457" w14:textId="343F6605" w:rsidR="00B7542A" w:rsidRPr="00E37F2A" w:rsidRDefault="00B7542A" w:rsidP="00B7542A">
            <w:pPr>
              <w:pStyle w:val="Tabletext"/>
              <w:spacing w:before="0" w:after="0"/>
              <w:ind w:left="0" w:right="0"/>
              <w:rPr>
                <w:ins w:id="4582" w:author="Abercrombie, Kerrie" w:date="2021-01-25T13:10:00Z"/>
                <w:rFonts w:cstheme="minorHAnsi"/>
                <w:szCs w:val="20"/>
              </w:rPr>
            </w:pPr>
          </w:p>
        </w:tc>
        <w:tc>
          <w:tcPr>
            <w:tcW w:w="683" w:type="dxa"/>
            <w:shd w:val="clear" w:color="auto" w:fill="auto"/>
          </w:tcPr>
          <w:p w14:paraId="25B20187" w14:textId="77777777" w:rsidR="00B7542A" w:rsidRPr="00E37F2A" w:rsidRDefault="00B7542A" w:rsidP="00B7542A">
            <w:pPr>
              <w:pStyle w:val="Tabletext"/>
              <w:spacing w:before="0" w:after="0"/>
              <w:rPr>
                <w:ins w:id="4583" w:author="Abercrombie, Kerrie" w:date="2021-01-25T13:10:00Z"/>
                <w:rFonts w:cstheme="minorHAnsi"/>
                <w:b/>
                <w:szCs w:val="20"/>
              </w:rPr>
            </w:pPr>
          </w:p>
        </w:tc>
        <w:tc>
          <w:tcPr>
            <w:tcW w:w="3003" w:type="dxa"/>
            <w:shd w:val="clear" w:color="auto" w:fill="auto"/>
          </w:tcPr>
          <w:p w14:paraId="38F15C4E" w14:textId="77777777" w:rsidR="00B7542A" w:rsidRPr="00E37F2A" w:rsidRDefault="00B7542A" w:rsidP="00B7542A">
            <w:pPr>
              <w:pStyle w:val="Tabletext"/>
              <w:spacing w:before="0" w:after="0"/>
              <w:ind w:left="0" w:right="7"/>
              <w:rPr>
                <w:ins w:id="4584" w:author="Abercrombie, Kerrie" w:date="2021-01-25T13:10:00Z"/>
                <w:rFonts w:cstheme="minorHAnsi"/>
                <w:b/>
                <w:szCs w:val="20"/>
                <w:highlight w:val="yellow"/>
              </w:rPr>
            </w:pPr>
          </w:p>
        </w:tc>
      </w:tr>
    </w:tbl>
    <w:p w14:paraId="489E291C" w14:textId="77777777" w:rsidR="00C352C2" w:rsidRDefault="00C352C2" w:rsidP="00C352C2">
      <w:pPr>
        <w:pStyle w:val="BodyText"/>
        <w:rPr>
          <w:ins w:id="4585" w:author="Abercrombie, Kerrie" w:date="2021-01-21T13:21:00Z"/>
        </w:rPr>
      </w:pPr>
    </w:p>
    <w:p w14:paraId="769BF521" w14:textId="77777777" w:rsidR="00C352C2" w:rsidRDefault="00C352C2" w:rsidP="00C352C2">
      <w:pPr>
        <w:pStyle w:val="BodyText"/>
        <w:rPr>
          <w:ins w:id="4586" w:author="Abercrombie, Kerrie" w:date="2021-01-21T13:21:00Z"/>
        </w:rPr>
      </w:pPr>
    </w:p>
    <w:p w14:paraId="09C754AE" w14:textId="77777777" w:rsidR="00C352C2" w:rsidRDefault="00C352C2" w:rsidP="00C352C2">
      <w:pPr>
        <w:pStyle w:val="BodyText"/>
        <w:rPr>
          <w:ins w:id="4587" w:author="Abercrombie, Kerrie" w:date="2021-01-21T13:21:00Z"/>
        </w:rPr>
      </w:pPr>
    </w:p>
    <w:p w14:paraId="3F0857B9" w14:textId="2AA286D0" w:rsidR="00C352C2" w:rsidRDefault="00C352C2" w:rsidP="00C352C2">
      <w:pPr>
        <w:pStyle w:val="BodyText"/>
        <w:rPr>
          <w:ins w:id="4588" w:author="Abercrombie, Kerrie" w:date="2021-01-21T13:25:00Z"/>
        </w:rPr>
      </w:pPr>
    </w:p>
    <w:p w14:paraId="268E50F4" w14:textId="77777777" w:rsidR="00C352C2" w:rsidRDefault="00C352C2" w:rsidP="00C352C2">
      <w:pPr>
        <w:pStyle w:val="Heading1"/>
        <w:rPr>
          <w:ins w:id="4589" w:author="Abercrombie, Kerrie" w:date="2021-01-21T13:25:00Z"/>
        </w:rPr>
      </w:pPr>
      <w:bookmarkStart w:id="4590" w:name="_Toc62642308"/>
      <w:ins w:id="4591" w:author="Abercrombie, Kerrie" w:date="2021-01-21T13:25:00Z">
        <w:r>
          <w:t>REFERENCES REVELANT TO THIS MODULE</w:t>
        </w:r>
        <w:bookmarkEnd w:id="4590"/>
      </w:ins>
    </w:p>
    <w:p w14:paraId="3CC45B89" w14:textId="77777777" w:rsidR="00C352C2" w:rsidRDefault="00C352C2" w:rsidP="00C352C2">
      <w:pPr>
        <w:pStyle w:val="Heading1separatationline"/>
        <w:rPr>
          <w:ins w:id="4592" w:author="Abercrombie, Kerrie" w:date="2021-01-21T13:25:00Z"/>
        </w:rPr>
      </w:pPr>
    </w:p>
    <w:p w14:paraId="53F867C4" w14:textId="77777777" w:rsidR="00C352C2" w:rsidRDefault="00C352C2" w:rsidP="00C352C2">
      <w:pPr>
        <w:pStyle w:val="BodyText"/>
        <w:rPr>
          <w:ins w:id="4593" w:author="Abercrombie, Kerrie" w:date="2021-01-21T13:25:00Z"/>
        </w:rPr>
      </w:pPr>
      <w:ins w:id="4594" w:author="Abercrombie, Kerrie" w:date="2021-01-21T13:25:00Z">
        <w:r>
          <w:t>The following reference materials are relevant in the planning of this module:</w:t>
        </w:r>
      </w:ins>
    </w:p>
    <w:p w14:paraId="7BB1B19A" w14:textId="77777777" w:rsidR="00C352C2" w:rsidRDefault="00C352C2" w:rsidP="00C352C2">
      <w:pPr>
        <w:pStyle w:val="Bullet1"/>
        <w:rPr>
          <w:ins w:id="4595" w:author="Abercrombie, Kerrie" w:date="2021-01-21T13:25:00Z"/>
        </w:rPr>
      </w:pPr>
    </w:p>
    <w:p w14:paraId="381A9A27" w14:textId="77777777" w:rsidR="00C352C2" w:rsidRDefault="00C352C2" w:rsidP="00C352C2">
      <w:pPr>
        <w:pStyle w:val="BodyText"/>
        <w:rPr>
          <w:ins w:id="4596" w:author="Abercrombie, Kerrie" w:date="2021-01-21T13:21:00Z"/>
        </w:rPr>
      </w:pPr>
    </w:p>
    <w:p w14:paraId="3E1A3D1B" w14:textId="77777777" w:rsidR="00C352C2" w:rsidRDefault="00C352C2" w:rsidP="00C352C2">
      <w:pPr>
        <w:pStyle w:val="Heading1"/>
        <w:rPr>
          <w:ins w:id="4597" w:author="Abercrombie, Kerrie" w:date="2021-01-21T13:21:00Z"/>
        </w:rPr>
      </w:pPr>
      <w:bookmarkStart w:id="4598" w:name="_Toc62642309"/>
      <w:ins w:id="4599" w:author="Abercrombie, Kerrie" w:date="2021-01-21T13:21:00Z">
        <w:r>
          <w:t>VTS OPERATOR COMPETENCE CHART</w:t>
        </w:r>
        <w:bookmarkEnd w:id="4598"/>
      </w:ins>
    </w:p>
    <w:p w14:paraId="0FA71A0A" w14:textId="77777777" w:rsidR="00C352C2" w:rsidRPr="00625BCF" w:rsidRDefault="00C352C2" w:rsidP="00C352C2">
      <w:pPr>
        <w:pStyle w:val="Heading1separatationline"/>
        <w:rPr>
          <w:ins w:id="4600" w:author="Abercrombie, Kerrie" w:date="2021-01-21T13:21:00Z"/>
        </w:rPr>
      </w:pPr>
    </w:p>
    <w:tbl>
      <w:tblPr>
        <w:tblStyle w:val="TableGrid"/>
        <w:tblW w:w="0" w:type="auto"/>
        <w:tblLook w:val="04A0" w:firstRow="1" w:lastRow="0" w:firstColumn="1" w:lastColumn="0" w:noHBand="0" w:noVBand="1"/>
      </w:tblPr>
      <w:tblGrid>
        <w:gridCol w:w="3640"/>
        <w:gridCol w:w="3640"/>
        <w:gridCol w:w="3640"/>
        <w:gridCol w:w="3640"/>
      </w:tblGrid>
      <w:tr w:rsidR="00C352C2" w14:paraId="2152268A" w14:textId="77777777" w:rsidTr="00AD3191">
        <w:trPr>
          <w:ins w:id="4601" w:author="Abercrombie, Kerrie" w:date="2021-01-21T13:21:00Z"/>
        </w:trPr>
        <w:tc>
          <w:tcPr>
            <w:tcW w:w="3640" w:type="dxa"/>
          </w:tcPr>
          <w:p w14:paraId="189EB452" w14:textId="77777777" w:rsidR="00C352C2" w:rsidRDefault="00C352C2" w:rsidP="00AD3191">
            <w:pPr>
              <w:pStyle w:val="Tableheading"/>
              <w:rPr>
                <w:ins w:id="4602" w:author="Abercrombie, Kerrie" w:date="2021-01-21T13:21:00Z"/>
              </w:rPr>
            </w:pPr>
            <w:ins w:id="4603" w:author="Abercrombie, Kerrie" w:date="2021-01-21T13:21:00Z">
              <w:r>
                <w:t>Competence Area</w:t>
              </w:r>
            </w:ins>
          </w:p>
        </w:tc>
        <w:tc>
          <w:tcPr>
            <w:tcW w:w="3640" w:type="dxa"/>
          </w:tcPr>
          <w:p w14:paraId="1B787A98" w14:textId="77777777" w:rsidR="00C352C2" w:rsidRDefault="00C352C2" w:rsidP="00AD3191">
            <w:pPr>
              <w:pStyle w:val="Tableheading"/>
              <w:rPr>
                <w:ins w:id="4604" w:author="Abercrombie, Kerrie" w:date="2021-01-21T13:21:00Z"/>
              </w:rPr>
            </w:pPr>
            <w:ins w:id="4605" w:author="Abercrombie, Kerrie" w:date="2021-01-21T13:21:00Z">
              <w:r>
                <w:t>Knowledge, understanding and proficiency</w:t>
              </w:r>
            </w:ins>
          </w:p>
        </w:tc>
        <w:tc>
          <w:tcPr>
            <w:tcW w:w="3640" w:type="dxa"/>
          </w:tcPr>
          <w:p w14:paraId="7803D3A9" w14:textId="77777777" w:rsidR="00C352C2" w:rsidRDefault="00C352C2" w:rsidP="00AD3191">
            <w:pPr>
              <w:pStyle w:val="Tableheading"/>
              <w:rPr>
                <w:ins w:id="4606" w:author="Abercrombie, Kerrie" w:date="2021-01-21T13:21:00Z"/>
              </w:rPr>
            </w:pPr>
            <w:ins w:id="4607" w:author="Abercrombie, Kerrie" w:date="2021-01-21T13:21:00Z">
              <w:r>
                <w:t>Methods for demonstrating Competence</w:t>
              </w:r>
            </w:ins>
          </w:p>
        </w:tc>
        <w:tc>
          <w:tcPr>
            <w:tcW w:w="3640" w:type="dxa"/>
          </w:tcPr>
          <w:p w14:paraId="45DBEE4F" w14:textId="77777777" w:rsidR="00C352C2" w:rsidRDefault="00C352C2" w:rsidP="00AD3191">
            <w:pPr>
              <w:pStyle w:val="Tableheading"/>
              <w:rPr>
                <w:ins w:id="4608" w:author="Abercrombie, Kerrie" w:date="2021-01-21T13:21:00Z"/>
              </w:rPr>
            </w:pPr>
            <w:ins w:id="4609" w:author="Abercrombie, Kerrie" w:date="2021-01-21T13:21:00Z">
              <w:r>
                <w:t>Criteria for evaluating competence</w:t>
              </w:r>
            </w:ins>
          </w:p>
        </w:tc>
      </w:tr>
      <w:tr w:rsidR="00C352C2" w14:paraId="4682FAC3" w14:textId="77777777" w:rsidTr="00AD3191">
        <w:trPr>
          <w:ins w:id="4610" w:author="Abercrombie, Kerrie" w:date="2021-01-21T13:21:00Z"/>
        </w:trPr>
        <w:tc>
          <w:tcPr>
            <w:tcW w:w="3640" w:type="dxa"/>
          </w:tcPr>
          <w:p w14:paraId="679D4DCD" w14:textId="77777777" w:rsidR="00C352C2" w:rsidRDefault="00C352C2" w:rsidP="00AD3191">
            <w:pPr>
              <w:pStyle w:val="Tabletext"/>
              <w:rPr>
                <w:ins w:id="4611" w:author="Abercrombie, Kerrie" w:date="2021-01-21T13:21:00Z"/>
              </w:rPr>
            </w:pPr>
          </w:p>
        </w:tc>
        <w:tc>
          <w:tcPr>
            <w:tcW w:w="3640" w:type="dxa"/>
          </w:tcPr>
          <w:p w14:paraId="18BEB13A" w14:textId="77777777" w:rsidR="00C352C2" w:rsidRDefault="00C352C2" w:rsidP="00AD3191">
            <w:pPr>
              <w:pStyle w:val="Tabletext"/>
              <w:rPr>
                <w:ins w:id="4612" w:author="Abercrombie, Kerrie" w:date="2021-01-21T13:21:00Z"/>
              </w:rPr>
            </w:pPr>
          </w:p>
        </w:tc>
        <w:tc>
          <w:tcPr>
            <w:tcW w:w="3640" w:type="dxa"/>
          </w:tcPr>
          <w:p w14:paraId="66A1CC4B" w14:textId="77777777" w:rsidR="00C352C2" w:rsidRDefault="00C352C2" w:rsidP="00AD3191">
            <w:pPr>
              <w:pStyle w:val="Tabletext"/>
              <w:rPr>
                <w:ins w:id="4613" w:author="Abercrombie, Kerrie" w:date="2021-01-21T13:21:00Z"/>
              </w:rPr>
            </w:pPr>
          </w:p>
        </w:tc>
        <w:tc>
          <w:tcPr>
            <w:tcW w:w="3640" w:type="dxa"/>
          </w:tcPr>
          <w:p w14:paraId="68274B5C" w14:textId="77777777" w:rsidR="00C352C2" w:rsidRDefault="00C352C2" w:rsidP="00AD3191">
            <w:pPr>
              <w:pStyle w:val="Tabletext"/>
              <w:rPr>
                <w:ins w:id="4614" w:author="Abercrombie, Kerrie" w:date="2021-01-21T13:21:00Z"/>
              </w:rPr>
            </w:pPr>
          </w:p>
        </w:tc>
      </w:tr>
      <w:tr w:rsidR="00C352C2" w14:paraId="09DA1771" w14:textId="77777777" w:rsidTr="00AD3191">
        <w:trPr>
          <w:ins w:id="4615" w:author="Abercrombie, Kerrie" w:date="2021-01-21T13:21:00Z"/>
        </w:trPr>
        <w:tc>
          <w:tcPr>
            <w:tcW w:w="3640" w:type="dxa"/>
          </w:tcPr>
          <w:p w14:paraId="29DAEBB9" w14:textId="77777777" w:rsidR="00C352C2" w:rsidRDefault="00C352C2" w:rsidP="00AD3191">
            <w:pPr>
              <w:pStyle w:val="Tabletext"/>
              <w:rPr>
                <w:ins w:id="4616" w:author="Abercrombie, Kerrie" w:date="2021-01-21T13:21:00Z"/>
              </w:rPr>
            </w:pPr>
          </w:p>
        </w:tc>
        <w:tc>
          <w:tcPr>
            <w:tcW w:w="3640" w:type="dxa"/>
          </w:tcPr>
          <w:p w14:paraId="4E91ECBA" w14:textId="77777777" w:rsidR="00C352C2" w:rsidRDefault="00C352C2" w:rsidP="00AD3191">
            <w:pPr>
              <w:pStyle w:val="Tabletext"/>
              <w:rPr>
                <w:ins w:id="4617" w:author="Abercrombie, Kerrie" w:date="2021-01-21T13:21:00Z"/>
              </w:rPr>
            </w:pPr>
          </w:p>
        </w:tc>
        <w:tc>
          <w:tcPr>
            <w:tcW w:w="3640" w:type="dxa"/>
          </w:tcPr>
          <w:p w14:paraId="4F337136" w14:textId="77777777" w:rsidR="00C352C2" w:rsidRDefault="00C352C2" w:rsidP="00AD3191">
            <w:pPr>
              <w:pStyle w:val="Tabletext"/>
              <w:rPr>
                <w:ins w:id="4618" w:author="Abercrombie, Kerrie" w:date="2021-01-21T13:21:00Z"/>
              </w:rPr>
            </w:pPr>
          </w:p>
        </w:tc>
        <w:tc>
          <w:tcPr>
            <w:tcW w:w="3640" w:type="dxa"/>
          </w:tcPr>
          <w:p w14:paraId="038B1610" w14:textId="77777777" w:rsidR="00C352C2" w:rsidRDefault="00C352C2" w:rsidP="00AD3191">
            <w:pPr>
              <w:pStyle w:val="Tabletext"/>
              <w:rPr>
                <w:ins w:id="4619" w:author="Abercrombie, Kerrie" w:date="2021-01-21T13:21:00Z"/>
              </w:rPr>
            </w:pPr>
          </w:p>
        </w:tc>
      </w:tr>
    </w:tbl>
    <w:p w14:paraId="0EC2034D" w14:textId="77777777" w:rsidR="00C352C2" w:rsidRDefault="00C352C2" w:rsidP="00C352C2">
      <w:pPr>
        <w:pStyle w:val="BodyText"/>
        <w:rPr>
          <w:ins w:id="4620" w:author="Abercrombie, Kerrie" w:date="2021-01-21T13:21:00Z"/>
        </w:rPr>
      </w:pPr>
    </w:p>
    <w:p w14:paraId="44054BC2" w14:textId="77777777" w:rsidR="00C352C2" w:rsidRDefault="00C352C2" w:rsidP="00C352C2">
      <w:pPr>
        <w:pStyle w:val="BodyText"/>
        <w:rPr>
          <w:ins w:id="4621" w:author="Abercrombie, Kerrie" w:date="2021-01-21T13:21:00Z"/>
        </w:rPr>
      </w:pPr>
    </w:p>
    <w:p w14:paraId="26056E6A" w14:textId="266F6DD2" w:rsidR="00947640" w:rsidRDefault="00947640" w:rsidP="00C47B4B">
      <w:pPr>
        <w:pStyle w:val="BodyText"/>
        <w:rPr>
          <w:ins w:id="4622" w:author="Abercrombie, Kerrie" w:date="2021-01-21T13:01:00Z"/>
        </w:rPr>
      </w:pPr>
    </w:p>
    <w:p w14:paraId="24652F29" w14:textId="23F171E4" w:rsidR="002B221C" w:rsidRPr="00C47B4B" w:rsidRDefault="002B221C" w:rsidP="00C47B4B">
      <w:pPr>
        <w:pStyle w:val="BodyText"/>
      </w:pPr>
    </w:p>
    <w:p w14:paraId="00AAF174" w14:textId="77777777" w:rsidR="002B221C" w:rsidRDefault="002B221C" w:rsidP="001E4C8E">
      <w:pPr>
        <w:pStyle w:val="BodyText"/>
      </w:pPr>
    </w:p>
    <w:p w14:paraId="7525AEC4" w14:textId="77777777" w:rsidR="002B221C" w:rsidRDefault="002B221C" w:rsidP="001E4C8E">
      <w:pPr>
        <w:pStyle w:val="BodyText"/>
      </w:pPr>
    </w:p>
    <w:p w14:paraId="619E497F" w14:textId="77777777" w:rsidR="002C764C" w:rsidRDefault="002C764C" w:rsidP="001E4C8E">
      <w:pPr>
        <w:pStyle w:val="BodyText"/>
        <w:sectPr w:rsidR="002C764C" w:rsidSect="002C764C">
          <w:pgSz w:w="16838" w:h="11906" w:orient="landscape" w:code="9"/>
          <w:pgMar w:top="907" w:right="1134" w:bottom="794" w:left="1134" w:header="851" w:footer="851" w:gutter="0"/>
          <w:cols w:space="708"/>
          <w:docGrid w:linePitch="360"/>
        </w:sectPr>
      </w:pPr>
    </w:p>
    <w:p w14:paraId="42EFDFA4" w14:textId="59B89E0D" w:rsidR="001E4C8E" w:rsidRPr="008250AA" w:rsidRDefault="001E4C8E" w:rsidP="005307AA">
      <w:pPr>
        <w:pStyle w:val="Annex"/>
      </w:pPr>
      <w:bookmarkStart w:id="4623" w:name="_Toc62642310"/>
      <w:r w:rsidRPr="008250AA">
        <w:rPr>
          <w:highlight w:val="yellow"/>
        </w:rPr>
        <w:lastRenderedPageBreak/>
        <w:t>EXISTING TEXT CURRENTLY PRESENT</w:t>
      </w:r>
      <w:r w:rsidR="008250AA" w:rsidRPr="008250AA">
        <w:rPr>
          <w:highlight w:val="yellow"/>
        </w:rPr>
        <w:t xml:space="preserve"> IN THE MODEL COURSE</w:t>
      </w:r>
      <w:bookmarkEnd w:id="4623"/>
    </w:p>
    <w:p w14:paraId="0149608B" w14:textId="0A8CD7E8" w:rsidR="00465491" w:rsidRPr="00093294" w:rsidDel="00853DF1" w:rsidRDefault="00465491" w:rsidP="008A2B31">
      <w:pPr>
        <w:pStyle w:val="Heading1"/>
        <w:numPr>
          <w:ilvl w:val="0"/>
          <w:numId w:val="56"/>
        </w:numPr>
        <w:rPr>
          <w:del w:id="4624" w:author="Kerrie Abercrombie" w:date="2021-01-15T15:28:00Z"/>
        </w:rPr>
      </w:pPr>
      <w:bookmarkStart w:id="4625" w:name="_Toc61927050"/>
      <w:bookmarkStart w:id="4626" w:name="_Toc62110920"/>
      <w:bookmarkStart w:id="4627" w:name="_Toc62473033"/>
      <w:bookmarkStart w:id="4628" w:name="_Toc62473347"/>
      <w:bookmarkStart w:id="4629" w:name="_Toc62473510"/>
      <w:bookmarkStart w:id="4630" w:name="_Toc62592515"/>
      <w:bookmarkStart w:id="4631" w:name="_Toc62642172"/>
      <w:bookmarkStart w:id="4632" w:name="_Toc62642311"/>
      <w:del w:id="4633" w:author="Kerrie Abercrombie" w:date="2021-01-15T15:28:00Z">
        <w:r w:rsidRPr="00093294" w:rsidDel="00853DF1">
          <w:delText>O</w:delText>
        </w:r>
        <w:r w:rsidR="00BB3211" w:rsidRPr="00093294" w:rsidDel="00853DF1">
          <w:delText>VERVIEW</w:delText>
        </w:r>
        <w:bookmarkEnd w:id="363"/>
        <w:bookmarkEnd w:id="4625"/>
        <w:bookmarkEnd w:id="4626"/>
        <w:bookmarkEnd w:id="4627"/>
        <w:bookmarkEnd w:id="4628"/>
        <w:bookmarkEnd w:id="4629"/>
        <w:bookmarkEnd w:id="4630"/>
        <w:bookmarkEnd w:id="4631"/>
        <w:bookmarkEnd w:id="4632"/>
      </w:del>
    </w:p>
    <w:p w14:paraId="77096C3D" w14:textId="3C65995F" w:rsidR="00465491" w:rsidRPr="00093294" w:rsidDel="00853DF1" w:rsidRDefault="00465491" w:rsidP="00465491">
      <w:pPr>
        <w:pStyle w:val="Heading1separatationline"/>
        <w:rPr>
          <w:del w:id="4634" w:author="Kerrie Abercrombie" w:date="2021-01-15T15:28:00Z"/>
        </w:rPr>
      </w:pPr>
    </w:p>
    <w:p w14:paraId="3F8A65C2" w14:textId="57D2E1F1" w:rsidR="00465491" w:rsidRPr="00093294" w:rsidRDefault="00BE2219" w:rsidP="00465491">
      <w:pPr>
        <w:pStyle w:val="BodyText"/>
      </w:pPr>
      <w:del w:id="4635" w:author="Kerrie Abercrombie" w:date="2021-01-15T15:28:00Z">
        <w:r w:rsidRPr="00BE2219" w:rsidDel="00853DF1">
          <w:delText>IALA recommends that training providers utilise accredited training courses as per IALA Guideline</w:delText>
        </w:r>
        <w:r w:rsidR="00B63FC6" w:rsidDel="00853DF1">
          <w:delText xml:space="preserve"> </w:delText>
        </w:r>
        <w:r w:rsidRPr="00BE2219" w:rsidDel="00853DF1">
          <w:delText xml:space="preserve">1014 on the </w:delText>
        </w:r>
        <w:commentRangeStart w:id="4636"/>
        <w:r w:rsidRPr="00BE2219" w:rsidDel="00853DF1">
          <w:delText>Accreditation of VTS Training Courses.</w:delText>
        </w:r>
        <w:commentRangeEnd w:id="4636"/>
        <w:r w:rsidR="00C7555A" w:rsidDel="00853DF1">
          <w:rPr>
            <w:rStyle w:val="CommentReference"/>
          </w:rPr>
          <w:commentReference w:id="4636"/>
        </w:r>
      </w:del>
    </w:p>
    <w:p w14:paraId="3B6EA3C3" w14:textId="20D6AF73" w:rsidR="00465491" w:rsidRPr="00093294" w:rsidDel="002E3157" w:rsidRDefault="00465491" w:rsidP="002E3157">
      <w:pPr>
        <w:pStyle w:val="Heading1"/>
        <w:rPr>
          <w:del w:id="4637" w:author="Kerrie Abercrombie" w:date="2021-01-15T15:41:00Z"/>
        </w:rPr>
      </w:pPr>
      <w:bookmarkStart w:id="4638" w:name="_Toc419881199"/>
      <w:bookmarkStart w:id="4639" w:name="_Toc442348087"/>
      <w:bookmarkStart w:id="4640" w:name="_Toc61927051"/>
      <w:bookmarkStart w:id="4641" w:name="_Toc62110921"/>
      <w:bookmarkStart w:id="4642" w:name="_Toc62473034"/>
      <w:bookmarkStart w:id="4643" w:name="_Toc62473348"/>
      <w:bookmarkStart w:id="4644" w:name="_Toc62473511"/>
      <w:bookmarkStart w:id="4645" w:name="_Toc62592516"/>
      <w:bookmarkStart w:id="4646" w:name="_Toc62642173"/>
      <w:bookmarkStart w:id="4647" w:name="_Toc62642312"/>
      <w:del w:id="4648" w:author="Kerrie Abercrombie" w:date="2021-01-15T15:41:00Z">
        <w:r w:rsidRPr="00093294" w:rsidDel="002E3157">
          <w:delText>P</w:delText>
        </w:r>
        <w:r w:rsidR="00BB3211" w:rsidRPr="00093294" w:rsidDel="002E3157">
          <w:delText>URPOSE OF THE MODEL COURSE</w:delText>
        </w:r>
        <w:bookmarkEnd w:id="4638"/>
        <w:bookmarkEnd w:id="4639"/>
        <w:bookmarkEnd w:id="4640"/>
        <w:bookmarkEnd w:id="4641"/>
        <w:bookmarkEnd w:id="4642"/>
        <w:bookmarkEnd w:id="4643"/>
        <w:bookmarkEnd w:id="4644"/>
        <w:bookmarkEnd w:id="4645"/>
        <w:bookmarkEnd w:id="4646"/>
        <w:bookmarkEnd w:id="4647"/>
      </w:del>
    </w:p>
    <w:p w14:paraId="1E8D32FA" w14:textId="2161B457" w:rsidR="00465491" w:rsidRPr="00093294" w:rsidDel="002E3157" w:rsidRDefault="00465491" w:rsidP="00465491">
      <w:pPr>
        <w:pStyle w:val="Heading1separatationline"/>
        <w:rPr>
          <w:del w:id="4649" w:author="Kerrie Abercrombie" w:date="2021-01-15T15:41:00Z"/>
        </w:rPr>
      </w:pPr>
    </w:p>
    <w:p w14:paraId="5F0E8579" w14:textId="252E0B83" w:rsidR="006C44CF" w:rsidRPr="006C44CF" w:rsidDel="002E3157" w:rsidRDefault="006C44CF" w:rsidP="00BE2219">
      <w:pPr>
        <w:pStyle w:val="BodyText"/>
        <w:rPr>
          <w:del w:id="4650" w:author="Kerrie Abercrombie" w:date="2021-01-15T15:41:00Z"/>
        </w:rPr>
      </w:pPr>
      <w:commentRangeStart w:id="4651"/>
      <w:del w:id="4652" w:author="Kerrie Abercrombie" w:date="2021-01-15T15:41:00Z">
        <w:r w:rsidRPr="006C44CF" w:rsidDel="002E3157">
          <w:delText xml:space="preserve">The </w:delText>
        </w:r>
        <w:commentRangeStart w:id="4653"/>
        <w:r w:rsidRPr="006C44CF" w:rsidDel="002E3157">
          <w:delText xml:space="preserve">purpose of the model </w:delText>
        </w:r>
        <w:commentRangeEnd w:id="4653"/>
        <w:r w:rsidR="00F46310" w:rsidDel="002E3157">
          <w:rPr>
            <w:rStyle w:val="CommentReference"/>
          </w:rPr>
          <w:commentReference w:id="4653"/>
        </w:r>
        <w:r w:rsidRPr="006C44CF" w:rsidDel="002E3157">
          <w:delTex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delText>
        </w:r>
        <w:r w:rsidRPr="00BE2219" w:rsidDel="002E3157">
          <w:delText>courses</w:delText>
        </w:r>
        <w:r w:rsidRPr="006C44CF" w:rsidDel="002E3157">
          <w:delText xml:space="preserve"> may thereby be improved.</w:delText>
        </w:r>
        <w:commentRangeEnd w:id="4651"/>
        <w:r w:rsidR="00853DF1" w:rsidDel="002E3157">
          <w:rPr>
            <w:rStyle w:val="CommentReference"/>
          </w:rPr>
          <w:commentReference w:id="4651"/>
        </w:r>
      </w:del>
    </w:p>
    <w:p w14:paraId="29E97112" w14:textId="6568B041" w:rsidR="00465491" w:rsidRPr="00093294" w:rsidDel="002E3157" w:rsidRDefault="006C44CF" w:rsidP="006C44CF">
      <w:pPr>
        <w:pStyle w:val="BodyText"/>
        <w:rPr>
          <w:del w:id="4654" w:author="Kerrie Abercrombie" w:date="2021-01-15T15:41:00Z"/>
        </w:rPr>
      </w:pPr>
      <w:commentRangeStart w:id="4655"/>
      <w:del w:id="4656" w:author="Kerrie Abercrombie" w:date="2021-01-15T15:41:00Z">
        <w:r w:rsidRPr="006C44CF" w:rsidDel="002E3157">
          <w:delText>This course provides details of the subject areas for knowledge and practical competence required for a VTS trainee to gain a course certificate as part of the qualification for becoming a VTS Operator.</w:delText>
        </w:r>
        <w:commentRangeEnd w:id="4655"/>
        <w:r w:rsidR="00853DF1" w:rsidDel="002E3157">
          <w:rPr>
            <w:rStyle w:val="CommentReference"/>
          </w:rPr>
          <w:commentReference w:id="4655"/>
        </w:r>
      </w:del>
    </w:p>
    <w:p w14:paraId="7BA3879E" w14:textId="7C3E99F5" w:rsidR="00465491" w:rsidRPr="00093294" w:rsidDel="002E3157" w:rsidRDefault="00465491" w:rsidP="00815E10">
      <w:pPr>
        <w:pStyle w:val="Heading1"/>
        <w:rPr>
          <w:del w:id="4657" w:author="Kerrie Abercrombie" w:date="2021-01-15T15:41:00Z"/>
        </w:rPr>
      </w:pPr>
      <w:bookmarkStart w:id="4658" w:name="_Toc419881200"/>
      <w:bookmarkStart w:id="4659" w:name="_Toc442348088"/>
      <w:bookmarkStart w:id="4660" w:name="_Toc61927052"/>
      <w:bookmarkStart w:id="4661" w:name="_Toc62110922"/>
      <w:bookmarkStart w:id="4662" w:name="_Toc62473035"/>
      <w:bookmarkStart w:id="4663" w:name="_Toc62473349"/>
      <w:bookmarkStart w:id="4664" w:name="_Toc62473512"/>
      <w:bookmarkStart w:id="4665" w:name="_Toc62592517"/>
      <w:bookmarkStart w:id="4666" w:name="_Toc62642174"/>
      <w:bookmarkStart w:id="4667" w:name="_Toc62642313"/>
      <w:del w:id="4668" w:author="Kerrie Abercrombie" w:date="2021-01-15T15:41:00Z">
        <w:r w:rsidRPr="00093294" w:rsidDel="002E3157">
          <w:delText>USE OF THE MODEL COURSE</w:delText>
        </w:r>
        <w:bookmarkEnd w:id="4658"/>
        <w:bookmarkEnd w:id="4659"/>
        <w:bookmarkEnd w:id="4660"/>
        <w:bookmarkEnd w:id="4661"/>
        <w:bookmarkEnd w:id="4662"/>
        <w:bookmarkEnd w:id="4663"/>
        <w:bookmarkEnd w:id="4664"/>
        <w:bookmarkEnd w:id="4665"/>
        <w:bookmarkEnd w:id="4666"/>
        <w:bookmarkEnd w:id="4667"/>
      </w:del>
    </w:p>
    <w:p w14:paraId="4B96AE8F" w14:textId="32E6C018" w:rsidR="00465491" w:rsidRPr="00093294" w:rsidDel="002E3157" w:rsidRDefault="00465491" w:rsidP="00465491">
      <w:pPr>
        <w:pStyle w:val="Heading1separatationline"/>
        <w:rPr>
          <w:del w:id="4669" w:author="Kerrie Abercrombie" w:date="2021-01-15T15:41:00Z"/>
        </w:rPr>
      </w:pPr>
    </w:p>
    <w:p w14:paraId="082520E8" w14:textId="70A3BBE0" w:rsidR="006C44CF" w:rsidRPr="006C44CF" w:rsidDel="002E3157" w:rsidRDefault="006C44CF" w:rsidP="006C44CF">
      <w:pPr>
        <w:pStyle w:val="BodyText"/>
        <w:rPr>
          <w:del w:id="4670" w:author="Kerrie Abercrombie" w:date="2021-01-15T15:41:00Z"/>
        </w:rPr>
      </w:pPr>
      <w:commentRangeStart w:id="4671"/>
      <w:del w:id="4672" w:author="Kerrie Abercrombie" w:date="2021-01-15T15:41:00Z">
        <w:r w:rsidRPr="006C44CF" w:rsidDel="002E3157">
          <w:delText xml:space="preserve">The complete course comprises </w:delText>
        </w:r>
        <w:commentRangeStart w:id="4673"/>
        <w:r w:rsidRPr="006C44CF" w:rsidDel="002E3157">
          <w:delText>eight modules</w:delText>
        </w:r>
        <w:commentRangeEnd w:id="4673"/>
        <w:r w:rsidR="00C7555A" w:rsidDel="002E3157">
          <w:rPr>
            <w:rStyle w:val="CommentReference"/>
          </w:rPr>
          <w:commentReference w:id="4673"/>
        </w:r>
        <w:r w:rsidRPr="006C44CF" w:rsidDel="002E3157">
          <w:delText>, each of which deals with a specific subject representing a requirement or function of a VTS Operator.  Each module contains a subject framework stating its scope and aims, a subject outline and a detailed teaching syllabus.</w:delText>
        </w:r>
      </w:del>
    </w:p>
    <w:p w14:paraId="6EB38F05" w14:textId="7039EED7" w:rsidR="00465491" w:rsidDel="002E3157" w:rsidRDefault="006C44CF" w:rsidP="006C44CF">
      <w:pPr>
        <w:pStyle w:val="BodyText"/>
        <w:rPr>
          <w:del w:id="4674" w:author="Kerrie Abercrombie" w:date="2021-01-15T15:41:00Z"/>
        </w:rPr>
      </w:pPr>
      <w:del w:id="4675" w:author="Kerrie Abercrombie" w:date="2021-01-15T15:41:00Z">
        <w:r w:rsidRPr="006C44CF" w:rsidDel="002E3157">
          <w:delText xml:space="preserve">The course also provides </w:delText>
        </w:r>
        <w:r w:rsidR="00B908C2" w:rsidDel="002E3157">
          <w:delText>participant</w:delText>
        </w:r>
        <w:r w:rsidRPr="006C44CF" w:rsidDel="002E3157">
          <w:delText xml:space="preserve">s with the opportunity to exercise the role of a VTS Operator.  These exercises should, </w:delText>
        </w:r>
        <w:commentRangeStart w:id="4676"/>
        <w:r w:rsidRPr="006C44CF" w:rsidDel="002E3157">
          <w:delText>wherever practicable</w:delText>
        </w:r>
        <w:commentRangeEnd w:id="4676"/>
        <w:r w:rsidR="008C7EBA" w:rsidDel="002E3157">
          <w:rPr>
            <w:rStyle w:val="CommentReference"/>
          </w:rPr>
          <w:commentReference w:id="4676"/>
        </w:r>
        <w:r w:rsidRPr="006C44CF" w:rsidDel="002E3157">
          <w:delText>, use simulation.  Where simulation is not practicable, the exercises should be designed to be fully representative of appropriate situations that occur in a VTS.</w:delText>
        </w:r>
      </w:del>
      <w:commentRangeEnd w:id="4671"/>
      <w:r w:rsidR="002E3157">
        <w:rPr>
          <w:rStyle w:val="CommentReference"/>
        </w:rPr>
        <w:commentReference w:id="4671"/>
      </w:r>
    </w:p>
    <w:p w14:paraId="159B9235" w14:textId="444A15F2" w:rsidR="00F85E4F" w:rsidRPr="00480C58" w:rsidRDefault="00F85E4F" w:rsidP="00F85E4F">
      <w:pPr>
        <w:pStyle w:val="Heading1"/>
      </w:pPr>
      <w:bookmarkStart w:id="4677" w:name="_Toc531293846"/>
      <w:bookmarkStart w:id="4678" w:name="_Toc62642314"/>
      <w:r w:rsidRPr="00480C58">
        <w:t>ACRONYMS</w:t>
      </w:r>
      <w:bookmarkEnd w:id="4677"/>
      <w:bookmarkEnd w:id="4678"/>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proofErr w:type="spellStart"/>
      <w:r w:rsidRPr="00480C58">
        <w:t>Lat</w:t>
      </w:r>
      <w:proofErr w:type="spellEnd"/>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t>Long</w:t>
      </w:r>
      <w:r w:rsidRPr="00480C58">
        <w:tab/>
        <w:t>Longitude</w:t>
      </w:r>
    </w:p>
    <w:p w14:paraId="4E27B76E" w14:textId="77777777" w:rsidR="00F85E4F" w:rsidRPr="00480C58" w:rsidRDefault="00F85E4F" w:rsidP="00F85E4F">
      <w:pPr>
        <w:pStyle w:val="Acronym"/>
      </w:pPr>
      <w:r w:rsidRPr="00480C58">
        <w:t>LNG</w:t>
      </w:r>
      <w:r w:rsidRPr="00480C58">
        <w:tab/>
      </w:r>
      <w:proofErr w:type="spellStart"/>
      <w:r w:rsidRPr="00480C58">
        <w:t>Liquified</w:t>
      </w:r>
      <w:proofErr w:type="spellEnd"/>
      <w:r w:rsidRPr="00480C58">
        <w:t xml:space="preserve">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r>
      <w:proofErr w:type="spellStart"/>
      <w:r w:rsidRPr="00480C58">
        <w:t>Liquified</w:t>
      </w:r>
      <w:proofErr w:type="spellEnd"/>
      <w:r w:rsidRPr="00480C58">
        <w:t xml:space="preserve">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 xml:space="preserve">Press </w:t>
      </w:r>
      <w:proofErr w:type="gramStart"/>
      <w:r w:rsidRPr="00480C58">
        <w:t>To</w:t>
      </w:r>
      <w:proofErr w:type="gramEnd"/>
      <w:r w:rsidRPr="00480C58">
        <w:t xml:space="preserve"> Talk</w:t>
      </w:r>
    </w:p>
    <w:p w14:paraId="26641A3E" w14:textId="77777777" w:rsidR="00F85E4F" w:rsidRPr="00480C58" w:rsidRDefault="00F85E4F" w:rsidP="00F85E4F">
      <w:pPr>
        <w:pStyle w:val="Acronym"/>
      </w:pPr>
      <w:proofErr w:type="spellStart"/>
      <w:r w:rsidRPr="00480C58">
        <w:t>Racon</w:t>
      </w:r>
      <w:proofErr w:type="spellEnd"/>
      <w:r w:rsidRPr="00480C58">
        <w:tab/>
        <w:t>Radar beacon(s)</w:t>
      </w:r>
    </w:p>
    <w:p w14:paraId="694F8713" w14:textId="77777777" w:rsidR="00F85E4F" w:rsidRPr="00480C58" w:rsidRDefault="00F85E4F" w:rsidP="00F85E4F">
      <w:pPr>
        <w:pStyle w:val="Acronym"/>
      </w:pPr>
      <w:proofErr w:type="spellStart"/>
      <w:r w:rsidRPr="00480C58">
        <w:t>Ramark</w:t>
      </w:r>
      <w:proofErr w:type="spellEnd"/>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 xml:space="preserve">Standards of Training, Certification and </w:t>
      </w:r>
      <w:proofErr w:type="spellStart"/>
      <w:r w:rsidRPr="00480C58">
        <w:t>Watchkeeping</w:t>
      </w:r>
      <w:proofErr w:type="spellEnd"/>
      <w:r w:rsidRPr="00480C58">
        <w:t xml:space="preserve"> of Seafarers, 1978, as amended</w:t>
      </w:r>
    </w:p>
    <w:p w14:paraId="4FE069CC" w14:textId="77777777" w:rsidR="00F85E4F" w:rsidRPr="00480C58" w:rsidRDefault="00F85E4F" w:rsidP="00F85E4F">
      <w:pPr>
        <w:pStyle w:val="Acronym"/>
      </w:pPr>
      <w:commentRangeStart w:id="4679"/>
      <w:r w:rsidRPr="00480C58">
        <w:t>VHF</w:t>
      </w:r>
      <w:commentRangeEnd w:id="4679"/>
      <w:r w:rsidR="00543C49">
        <w:rPr>
          <w:rStyle w:val="CommentReference"/>
        </w:rPr>
        <w:commentReference w:id="4679"/>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lastRenderedPageBreak/>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4680" w:name="_Toc442348089"/>
      <w:bookmarkStart w:id="4681" w:name="_Toc62642315"/>
      <w:r w:rsidRPr="00093294">
        <w:t>DELIVERY OF THE MODEL COURSE</w:t>
      </w:r>
      <w:bookmarkEnd w:id="4680"/>
      <w:bookmarkEnd w:id="4681"/>
    </w:p>
    <w:p w14:paraId="44EB5BC1" w14:textId="3F6846E8" w:rsidR="00465491" w:rsidRPr="00093294" w:rsidRDefault="00465491" w:rsidP="00272E98">
      <w:pPr>
        <w:pStyle w:val="Heading1"/>
        <w:numPr>
          <w:ilvl w:val="0"/>
          <w:numId w:val="18"/>
        </w:numPr>
      </w:pPr>
      <w:bookmarkStart w:id="4682" w:name="_Toc442348090"/>
      <w:bookmarkStart w:id="4683" w:name="_Toc62642316"/>
      <w:r w:rsidRPr="00093294">
        <w:t>INTRODUCTION</w:t>
      </w:r>
      <w:bookmarkEnd w:id="4682"/>
      <w:bookmarkEnd w:id="4683"/>
    </w:p>
    <w:p w14:paraId="142BD1A9" w14:textId="77777777" w:rsidR="00465491" w:rsidRPr="00093294" w:rsidRDefault="00465491" w:rsidP="00465491">
      <w:pPr>
        <w:pStyle w:val="Heading1separatationline"/>
      </w:pPr>
    </w:p>
    <w:p w14:paraId="3C8DB7AF" w14:textId="561E7142" w:rsidR="006C44CF" w:rsidRPr="006C44CF" w:rsidDel="000B183C" w:rsidRDefault="006C44CF" w:rsidP="006C44CF">
      <w:pPr>
        <w:pStyle w:val="BodyText"/>
        <w:rPr>
          <w:del w:id="4684" w:author="Abercrombie, Kerrie" w:date="2021-01-19T05:44:00Z"/>
        </w:rPr>
      </w:pPr>
      <w:del w:id="4685" w:author="Abercrombie, Kerrie" w:date="2021-01-19T05:44:00Z">
        <w:r w:rsidRPr="006C44CF" w:rsidDel="000B183C">
          <w:delText>All training and assessment of personnel for gaining the course certificate as part of the qualification towards becoming a VTS Operator should be:</w:delText>
        </w:r>
      </w:del>
    </w:p>
    <w:p w14:paraId="23CC7DC8" w14:textId="68EBD23B" w:rsidR="006C44CF" w:rsidRPr="00251FAD" w:rsidDel="000B183C" w:rsidRDefault="006C44CF" w:rsidP="00272E98">
      <w:pPr>
        <w:pStyle w:val="List1"/>
        <w:numPr>
          <w:ilvl w:val="0"/>
          <w:numId w:val="25"/>
        </w:numPr>
        <w:rPr>
          <w:del w:id="4686" w:author="Abercrombie, Kerrie" w:date="2021-01-19T05:44:00Z"/>
        </w:rPr>
      </w:pPr>
      <w:del w:id="4687" w:author="Abercrombie, Kerrie" w:date="2021-01-19T05:44:00Z">
        <w:r w:rsidRPr="00251FAD" w:rsidDel="000B183C">
          <w:delText>Structured in accordance with written programmes, including such methods and means of delivery, procedures and course material as are necessary to achieve the prescribed standard of competence; and,</w:delText>
        </w:r>
      </w:del>
    </w:p>
    <w:p w14:paraId="770226E3" w14:textId="57DD0B25" w:rsidR="006C44CF" w:rsidRPr="00251FAD" w:rsidDel="000B183C" w:rsidRDefault="006C44CF" w:rsidP="00251FAD">
      <w:pPr>
        <w:pStyle w:val="List1"/>
        <w:rPr>
          <w:del w:id="4688" w:author="Abercrombie, Kerrie" w:date="2021-01-19T05:44:00Z"/>
        </w:rPr>
      </w:pPr>
      <w:del w:id="4689" w:author="Abercrombie, Kerrie" w:date="2021-01-19T05:44:00Z">
        <w:r w:rsidRPr="00251FAD" w:rsidDel="000B183C">
          <w:delText>Conducted, monitored, assessed and supported by persons qualified in accordance with Part C, section 4 Training Staff Requirements.</w:delText>
        </w:r>
      </w:del>
    </w:p>
    <w:p w14:paraId="289ACC60" w14:textId="4C4AED10" w:rsidR="006C44CF" w:rsidRPr="006C44CF" w:rsidDel="00A9127F" w:rsidRDefault="006C44CF" w:rsidP="006C44CF">
      <w:pPr>
        <w:pStyle w:val="BodyText"/>
        <w:rPr>
          <w:del w:id="4690" w:author="Abercrombie, Kerrie" w:date="2021-01-19T05:49:00Z"/>
        </w:rPr>
      </w:pPr>
      <w:del w:id="4691" w:author="Abercrombie, Kerrie" w:date="2021-01-19T05:49:00Z">
        <w:r w:rsidRPr="006C44CF" w:rsidDel="00A9127F">
          <w:delText xml:space="preserve">Training staff should review the course outline and detailed syllabus in each subject.  The actual level of knowledge, skills and prior technical education of the </w:delText>
        </w:r>
        <w:r w:rsidR="00B908C2" w:rsidDel="00A9127F">
          <w:delText>participant</w:delText>
        </w:r>
        <w:r w:rsidRPr="006C44CF" w:rsidDel="00A9127F">
          <w:delText xml:space="preserve">s in the subject concerned should be kept in mind during this review.  Any differences between the level of skills and competencies of the </w:delText>
        </w:r>
        <w:r w:rsidR="00B908C2" w:rsidDel="00A9127F">
          <w:delText>participant</w:delText>
        </w:r>
        <w:r w:rsidRPr="006C44CF" w:rsidDel="00A9127F">
          <w:delText xml:space="preserve"> and those identified within the detailed training syllabus should be identified.  To </w:delText>
        </w:r>
        <w:commentRangeStart w:id="4692"/>
        <w:r w:rsidRPr="006C44CF" w:rsidDel="00A9127F">
          <w:delText>compensate</w:delText>
        </w:r>
        <w:commentRangeEnd w:id="4692"/>
        <w:r w:rsidR="00A9127F" w:rsidDel="00A9127F">
          <w:rPr>
            <w:rStyle w:val="CommentReference"/>
          </w:rPr>
          <w:commentReference w:id="4692"/>
        </w:r>
        <w:r w:rsidRPr="006C44CF" w:rsidDel="00A9127F">
          <w:delText xml:space="preserve"> for such differences, the instructor is expected to delete from the course, or reduce the emphasis on, items dealing with knowledge or skills already attained by the </w:delText>
        </w:r>
        <w:r w:rsidR="00B908C2" w:rsidDel="00A9127F">
          <w:delText>participant</w:delText>
        </w:r>
        <w:r w:rsidRPr="006C44CF" w:rsidDel="00A9127F">
          <w:delText xml:space="preserve">s.  The instructor should also identify any academic knowledge, skills or technical training that the </w:delText>
        </w:r>
        <w:r w:rsidR="00B908C2" w:rsidDel="00A9127F">
          <w:delText>participant</w:delText>
        </w:r>
        <w:r w:rsidRPr="006C44CF" w:rsidDel="00A9127F">
          <w:delText>s may not have acquired.</w:delText>
        </w:r>
      </w:del>
    </w:p>
    <w:p w14:paraId="559F46BB" w14:textId="3F1BA1BA" w:rsidR="006C44CF" w:rsidRPr="006C44CF" w:rsidDel="00A9127F" w:rsidRDefault="006C44CF" w:rsidP="006C44CF">
      <w:pPr>
        <w:pStyle w:val="BodyText"/>
        <w:rPr>
          <w:del w:id="4693" w:author="Abercrombie, Kerrie" w:date="2021-01-19T05:49:00Z"/>
        </w:rPr>
      </w:pPr>
      <w:del w:id="4694" w:author="Abercrombie, Kerrie" w:date="2021-01-19T05:49:00Z">
        <w:r w:rsidRPr="006C44CF" w:rsidDel="00A9127F">
          <w:delTex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delText>
        </w:r>
      </w:del>
    </w:p>
    <w:p w14:paraId="7016EC00" w14:textId="5A14378D" w:rsidR="00465491" w:rsidRPr="00093294" w:rsidDel="00A9127F" w:rsidRDefault="006C44CF" w:rsidP="006C44CF">
      <w:pPr>
        <w:pStyle w:val="BodyText"/>
        <w:rPr>
          <w:del w:id="4695" w:author="Abercrombie, Kerrie" w:date="2021-01-19T05:52:00Z"/>
        </w:rPr>
      </w:pPr>
      <w:commentRangeStart w:id="4696"/>
      <w:del w:id="4697" w:author="Abercrombie, Kerrie" w:date="2021-01-19T05:52:00Z">
        <w:r w:rsidRPr="006C44CF" w:rsidDel="00A9127F">
          <w:delText>Adjustment</w:delText>
        </w:r>
        <w:commentRangeEnd w:id="4696"/>
        <w:r w:rsidR="00A9127F" w:rsidDel="00A9127F">
          <w:rPr>
            <w:rStyle w:val="CommentReference"/>
          </w:rPr>
          <w:commentReference w:id="4696"/>
        </w:r>
        <w:r w:rsidRPr="006C44CF" w:rsidDel="00A9127F">
          <w:delText xml:space="preserve"> of the module objectives, scope and content for each subject may also be necessary if the </w:delText>
        </w:r>
        <w:r w:rsidR="00B908C2" w:rsidDel="00A9127F">
          <w:delText>participant</w:delText>
        </w:r>
        <w:r w:rsidRPr="006C44CF" w:rsidDel="00A9127F">
          <w:delText>s completing the course are to undertake duties which differ from the objectives specified.</w:delText>
        </w:r>
      </w:del>
    </w:p>
    <w:p w14:paraId="3A68B143" w14:textId="0F106CE9" w:rsidR="00465491" w:rsidRPr="00093294" w:rsidRDefault="00465491" w:rsidP="00A03913">
      <w:pPr>
        <w:pStyle w:val="Heading1"/>
      </w:pPr>
      <w:bookmarkStart w:id="4698" w:name="_Toc419881203"/>
      <w:bookmarkStart w:id="4699" w:name="_Toc442348091"/>
      <w:bookmarkStart w:id="4700" w:name="_Toc62642317"/>
      <w:r w:rsidRPr="00093294">
        <w:t>COURSE MODULES</w:t>
      </w:r>
      <w:bookmarkEnd w:id="4698"/>
      <w:bookmarkEnd w:id="4699"/>
      <w:bookmarkEnd w:id="4700"/>
    </w:p>
    <w:p w14:paraId="5D653B84" w14:textId="77777777" w:rsidR="00465491" w:rsidRPr="00093294" w:rsidRDefault="00465491" w:rsidP="00465491">
      <w:pPr>
        <w:pStyle w:val="Heading1separatationline"/>
      </w:pPr>
    </w:p>
    <w:p w14:paraId="3E7919EC" w14:textId="28CD1C25" w:rsidR="006C44CF" w:rsidRPr="006C44CF" w:rsidDel="000B183C" w:rsidRDefault="006C44CF" w:rsidP="006C44CF">
      <w:pPr>
        <w:pStyle w:val="BodyText"/>
        <w:rPr>
          <w:del w:id="4701" w:author="Abercrombie, Kerrie" w:date="2021-01-19T05:43:00Z"/>
        </w:rPr>
      </w:pPr>
      <w:commentRangeStart w:id="4702"/>
      <w:del w:id="4703" w:author="Abercrombie, Kerrie" w:date="2021-01-19T05:43:00Z">
        <w:r w:rsidRPr="006C44CF" w:rsidDel="000B183C">
          <w:delText>The</w:delText>
        </w:r>
      </w:del>
      <w:commentRangeEnd w:id="4702"/>
      <w:r w:rsidR="000B183C">
        <w:rPr>
          <w:rStyle w:val="CommentReference"/>
        </w:rPr>
        <w:commentReference w:id="4702"/>
      </w:r>
      <w:del w:id="4704" w:author="Abercrombie, Kerrie" w:date="2021-01-19T05:43:00Z">
        <w:r w:rsidRPr="006C44CF" w:rsidDel="000B183C">
          <w:delText xml:space="preserve"> modular presentation enables the instructor to adjust the course content to suit the </w:delText>
        </w:r>
        <w:r w:rsidR="00B908C2" w:rsidDel="000B183C">
          <w:delText>participant</w:delText>
        </w:r>
        <w:r w:rsidRPr="006C44CF" w:rsidDel="000B183C">
          <w:delTex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delText>
        </w:r>
      </w:del>
    </w:p>
    <w:p w14:paraId="46E45377" w14:textId="3A7D9C1B" w:rsidR="006C44CF" w:rsidRPr="006C44CF" w:rsidDel="00E766B4" w:rsidRDefault="006C44CF" w:rsidP="006C44CF">
      <w:pPr>
        <w:pStyle w:val="BodyText"/>
        <w:rPr>
          <w:del w:id="4705" w:author="Abercrombie, Kerrie" w:date="2021-01-19T05:59:00Z"/>
        </w:rPr>
      </w:pPr>
      <w:commentRangeStart w:id="4706"/>
      <w:del w:id="4707" w:author="Abercrombie, Kerrie" w:date="2021-01-19T05:59:00Z">
        <w:r w:rsidRPr="006C44CF" w:rsidDel="00E766B4">
          <w:delText>To</w:delText>
        </w:r>
      </w:del>
      <w:commentRangeEnd w:id="4706"/>
      <w:r w:rsidR="00E766B4">
        <w:rPr>
          <w:rStyle w:val="CommentReference"/>
        </w:rPr>
        <w:commentReference w:id="4706"/>
      </w:r>
      <w:del w:id="4708" w:author="Abercrombie, Kerrie" w:date="2021-01-19T05:59:00Z">
        <w:r w:rsidRPr="006C44CF" w:rsidDel="00E766B4">
          <w:delText xml:space="preserve"> assist in the development of lesson plans, five levels of competence are used in the model courses for VTS personnel.  Levels 1 to 4 are used in the model course for the training of VTS Operators and </w:delText>
        </w:r>
        <w:commentRangeStart w:id="4709"/>
        <w:r w:rsidRPr="006C44CF" w:rsidDel="00E766B4">
          <w:delText>levels 3 to 5 are used in the model course for VTS Supervisor</w:delText>
        </w:r>
        <w:commentRangeEnd w:id="4709"/>
        <w:r w:rsidR="00543C49" w:rsidDel="00E766B4">
          <w:rPr>
            <w:rStyle w:val="CommentReference"/>
          </w:rPr>
          <w:commentReference w:id="4709"/>
        </w:r>
        <w:r w:rsidRPr="006C44CF" w:rsidDel="00E766B4">
          <w:delText>.  See</w:delText>
        </w:r>
        <w:r w:rsidR="00926E83" w:rsidDel="00E766B4">
          <w:delText xml:space="preserve"> </w:delText>
        </w:r>
        <w:r w:rsidR="00926E83" w:rsidRPr="00926E83" w:rsidDel="00E766B4">
          <w:fldChar w:fldCharType="begin"/>
        </w:r>
        <w:r w:rsidR="00926E83" w:rsidRPr="00926E83" w:rsidDel="00E766B4">
          <w:delInstrText xml:space="preserve"> REF _Ref531293560 \r \h </w:delInstrText>
        </w:r>
        <w:r w:rsidR="00926E83" w:rsidDel="00E766B4">
          <w:delInstrText xml:space="preserve"> \* MERGEFORMAT </w:delInstrText>
        </w:r>
        <w:r w:rsidR="00926E83" w:rsidRPr="00926E83" w:rsidDel="00E766B4">
          <w:fldChar w:fldCharType="separate"/>
        </w:r>
      </w:del>
      <w:ins w:id="4710" w:author="Kerrie Abercrombie" w:date="2021-01-15T15:04:00Z">
        <w:del w:id="4711" w:author="Abercrombie, Kerrie" w:date="2021-01-19T05:59:00Z">
          <w:r w:rsidR="00AB239A" w:rsidDel="00E766B4">
            <w:delText>Table 5</w:delText>
          </w:r>
        </w:del>
      </w:ins>
      <w:del w:id="4712" w:author="Abercrombie, Kerrie" w:date="2021-01-19T05:59:00Z">
        <w:r w:rsidR="00E67BBC" w:rsidDel="00E766B4">
          <w:delText>Table 1</w:delText>
        </w:r>
        <w:r w:rsidR="00926E83" w:rsidRPr="00926E83" w:rsidDel="00E766B4">
          <w:fldChar w:fldCharType="end"/>
        </w:r>
        <w:r w:rsidRPr="00926E83" w:rsidDel="00E766B4">
          <w:delText xml:space="preserve"> in Part D, section 3 – Lesson</w:delText>
        </w:r>
        <w:r w:rsidRPr="006C44CF" w:rsidDel="00E766B4">
          <w:delText xml:space="preserve"> Plans.</w:delText>
        </w:r>
      </w:del>
    </w:p>
    <w:p w14:paraId="0FA9318A" w14:textId="2651A4EC" w:rsidR="00465491" w:rsidRPr="00093294" w:rsidDel="00E766B4" w:rsidRDefault="006C44CF" w:rsidP="006C44CF">
      <w:pPr>
        <w:pStyle w:val="BodyText"/>
        <w:rPr>
          <w:del w:id="4713" w:author="Abercrombie, Kerrie" w:date="2021-01-19T05:59:00Z"/>
        </w:rPr>
      </w:pPr>
      <w:commentRangeStart w:id="4714"/>
      <w:del w:id="4715" w:author="Abercrombie, Kerrie" w:date="2021-01-19T05:59:00Z">
        <w:r w:rsidRPr="006C44CF" w:rsidDel="00E766B4">
          <w:delText>Each</w:delText>
        </w:r>
      </w:del>
      <w:commentRangeEnd w:id="4714"/>
      <w:r w:rsidR="00E766B4">
        <w:rPr>
          <w:rStyle w:val="CommentReference"/>
        </w:rPr>
        <w:commentReference w:id="4714"/>
      </w:r>
      <w:del w:id="4716" w:author="Abercrombie, Kerrie" w:date="2021-01-19T05:59:00Z">
        <w:r w:rsidRPr="006C44CF" w:rsidDel="00E766B4">
          <w:delText xml:space="preserve"> level of competence is defined in terms of the learning outcome, the instructional objectives and the required skills.  The recommended level of competence for each subject is indicated in the Subject Outline of each module.</w:delText>
        </w:r>
      </w:del>
    </w:p>
    <w:p w14:paraId="68DE34E6" w14:textId="5049D767" w:rsidR="00465491" w:rsidRPr="00093294" w:rsidRDefault="00465491" w:rsidP="00A03913">
      <w:pPr>
        <w:pStyle w:val="Heading1"/>
      </w:pPr>
      <w:bookmarkStart w:id="4717" w:name="_Toc419881204"/>
      <w:bookmarkStart w:id="4718" w:name="_Toc442348092"/>
      <w:bookmarkStart w:id="4719" w:name="_Toc62642318"/>
      <w:r w:rsidRPr="00093294">
        <w:t>SUBJECT OUTLINE</w:t>
      </w:r>
      <w:bookmarkEnd w:id="4717"/>
      <w:bookmarkEnd w:id="4718"/>
      <w:bookmarkEnd w:id="4719"/>
    </w:p>
    <w:p w14:paraId="2FA05D7B" w14:textId="77777777" w:rsidR="00465491" w:rsidRPr="00093294" w:rsidRDefault="00465491" w:rsidP="00465491">
      <w:pPr>
        <w:pStyle w:val="Heading1separatationline"/>
      </w:pPr>
    </w:p>
    <w:p w14:paraId="362F102D" w14:textId="05DDD63D" w:rsidR="00465491" w:rsidRPr="00093294" w:rsidDel="00E766B4" w:rsidRDefault="006C44CF" w:rsidP="00465491">
      <w:pPr>
        <w:pStyle w:val="BodyText"/>
        <w:rPr>
          <w:del w:id="4720" w:author="Abercrombie, Kerrie" w:date="2021-01-19T06:07:00Z"/>
        </w:rPr>
      </w:pPr>
      <w:commentRangeStart w:id="4721"/>
      <w:del w:id="4722" w:author="Abercrombie, Kerrie" w:date="2021-01-19T06:07:00Z">
        <w:r w:rsidRPr="006C44CF" w:rsidDel="00E766B4">
          <w:delText xml:space="preserve">The subject outline of each module also includes a total recommended number of hours that should be allotted to each module.  However, it should be appreciated that these allocations are arbitrary and assume that the </w:delText>
        </w:r>
        <w:r w:rsidR="00B908C2" w:rsidDel="00E766B4">
          <w:delText>participant</w:delText>
        </w:r>
        <w:r w:rsidRPr="006C44CF" w:rsidDel="00E766B4">
          <w:delText>s have met fully all the entry requirements specified for each subject.  The instructor should therefore review carefully lesson plan design and consider the need to reallocate the time required to achieve each specific learning objective</w:delText>
        </w:r>
        <w:commentRangeEnd w:id="4721"/>
        <w:r w:rsidR="00E766B4" w:rsidDel="00E766B4">
          <w:rPr>
            <w:rStyle w:val="CommentReference"/>
          </w:rPr>
          <w:commentReference w:id="4721"/>
        </w:r>
        <w:r w:rsidRPr="006C44CF" w:rsidDel="00E766B4">
          <w:delText xml:space="preserve">.  In addition, </w:delText>
        </w:r>
        <w:commentRangeStart w:id="4723"/>
        <w:r w:rsidRPr="006C44CF" w:rsidDel="00E766B4">
          <w:delText xml:space="preserve">the opportunity to reduce formal training time through recognition of Accredited Prior Learning (APL) should be taken advantage of whenever documented evidence of prior learning or professional certification can be produced by the course </w:delText>
        </w:r>
        <w:r w:rsidR="00B908C2" w:rsidDel="00E766B4">
          <w:delText>participant</w:delText>
        </w:r>
        <w:r w:rsidRPr="006C44CF" w:rsidDel="00E766B4">
          <w:delText>s.</w:delText>
        </w:r>
        <w:commentRangeEnd w:id="4723"/>
        <w:r w:rsidR="00E766B4" w:rsidDel="00E766B4">
          <w:rPr>
            <w:rStyle w:val="CommentReference"/>
          </w:rPr>
          <w:commentReference w:id="4723"/>
        </w:r>
      </w:del>
    </w:p>
    <w:p w14:paraId="2C6028FC" w14:textId="461F5390" w:rsidR="00465491" w:rsidRPr="00093294" w:rsidRDefault="00465491" w:rsidP="00A03913">
      <w:pPr>
        <w:pStyle w:val="Heading1"/>
      </w:pPr>
      <w:bookmarkStart w:id="4724" w:name="_Toc419881205"/>
      <w:bookmarkStart w:id="4725" w:name="_Toc442348093"/>
      <w:bookmarkStart w:id="4726" w:name="_Toc62642319"/>
      <w:r w:rsidRPr="00093294">
        <w:t>DETAILED TEACHING SYLLABUS</w:t>
      </w:r>
      <w:bookmarkEnd w:id="4724"/>
      <w:bookmarkEnd w:id="4725"/>
      <w:bookmarkEnd w:id="4726"/>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commentRangeStart w:id="4727"/>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proofErr w:type="gramStart"/>
      <w:r w:rsidRPr="006C44CF">
        <w:rPr>
          <w:bCs/>
          <w:i/>
          <w:iCs/>
        </w:rPr>
        <w:t>the</w:t>
      </w:r>
      <w:proofErr w:type="gramEnd"/>
      <w:r w:rsidRPr="006C44CF">
        <w:rPr>
          <w:bCs/>
          <w:i/>
          <w:iCs/>
        </w:rPr>
        <w:t xml:space="preserve"> expected learning outcome is that the </w:t>
      </w:r>
      <w:r w:rsidR="00B908C2">
        <w:rPr>
          <w:bCs/>
          <w:i/>
          <w:iCs/>
        </w:rPr>
        <w:t>participant</w:t>
      </w:r>
      <w:r w:rsidRPr="006C44CF">
        <w:rPr>
          <w:bCs/>
          <w:i/>
          <w:iCs/>
        </w:rPr>
        <w:t xml:space="preserve"> has acquired the recommended levels of competence in ……. </w:t>
      </w:r>
      <w:commentRangeEnd w:id="4727"/>
      <w:r w:rsidR="00E766B4">
        <w:rPr>
          <w:rStyle w:val="CommentReference"/>
        </w:rPr>
        <w:commentReference w:id="4727"/>
      </w:r>
    </w:p>
    <w:p w14:paraId="72556076" w14:textId="3B092313" w:rsidR="00465491" w:rsidRPr="00093294" w:rsidDel="00E766B4" w:rsidRDefault="006C44CF" w:rsidP="006C44CF">
      <w:pPr>
        <w:pStyle w:val="BodyText"/>
        <w:rPr>
          <w:del w:id="4728" w:author="Abercrombie, Kerrie" w:date="2021-01-19T06:07:00Z"/>
        </w:rPr>
      </w:pPr>
      <w:commentRangeStart w:id="4729"/>
      <w:del w:id="4730" w:author="Abercrombie, Kerrie" w:date="2021-01-19T06:07:00Z">
        <w:r w:rsidRPr="006C44CF" w:rsidDel="00E766B4">
          <w:delText xml:space="preserve">In preparing a teaching scheme and lesson plans, the instructor is free to use any teaching method or combination of methods that will ensure </w:delText>
        </w:r>
        <w:r w:rsidR="00B908C2" w:rsidDel="00E766B4">
          <w:delText>participant</w:delText>
        </w:r>
        <w:r w:rsidRPr="006C44CF" w:rsidDel="00E766B4">
          <w:delText xml:space="preserve">s can meet the stated objectives.  However, it is essential that </w:delText>
        </w:r>
        <w:r w:rsidR="00B908C2" w:rsidDel="00E766B4">
          <w:delText>participant</w:delText>
        </w:r>
        <w:r w:rsidRPr="006C44CF" w:rsidDel="00E766B4">
          <w:delText>s complete the subject matter set-out in each module.</w:delText>
        </w:r>
        <w:commentRangeEnd w:id="4729"/>
        <w:r w:rsidR="00E766B4" w:rsidDel="00E766B4">
          <w:rPr>
            <w:rStyle w:val="CommentReference"/>
          </w:rPr>
          <w:commentReference w:id="4729"/>
        </w:r>
      </w:del>
    </w:p>
    <w:p w14:paraId="50627FB5" w14:textId="2F2E46AC" w:rsidR="00465491" w:rsidRPr="00093294" w:rsidRDefault="00465491" w:rsidP="00A03913">
      <w:pPr>
        <w:pStyle w:val="Heading1"/>
      </w:pPr>
      <w:bookmarkStart w:id="4731" w:name="_Toc419881206"/>
      <w:bookmarkStart w:id="4732" w:name="_Toc442348094"/>
      <w:bookmarkStart w:id="4733" w:name="_Toc62642320"/>
      <w:r w:rsidRPr="00093294">
        <w:t>PRESENTATION</w:t>
      </w:r>
      <w:bookmarkEnd w:id="4731"/>
      <w:bookmarkEnd w:id="4732"/>
      <w:bookmarkEnd w:id="4733"/>
    </w:p>
    <w:p w14:paraId="6DCA31DF" w14:textId="77777777" w:rsidR="00465491" w:rsidRPr="00093294" w:rsidRDefault="00465491" w:rsidP="00465491">
      <w:pPr>
        <w:pStyle w:val="Heading1separatationline"/>
      </w:pPr>
    </w:p>
    <w:p w14:paraId="00E8202B" w14:textId="45F2BB78" w:rsidR="00465491" w:rsidRPr="00093294" w:rsidDel="00E766B4" w:rsidRDefault="006C44CF" w:rsidP="00465491">
      <w:pPr>
        <w:pStyle w:val="BodyText"/>
        <w:rPr>
          <w:del w:id="4734" w:author="Abercrombie, Kerrie" w:date="2021-01-19T06:07:00Z"/>
        </w:rPr>
      </w:pPr>
      <w:del w:id="4735" w:author="Abercrombie, Kerrie" w:date="2021-01-19T06:07:00Z">
        <w:r w:rsidRPr="006C44CF" w:rsidDel="00E766B4">
          <w:delText xml:space="preserve">The presentation of concepts and methodologies may be repeated as necessary in various ways until the instructor is </w:delText>
        </w:r>
        <w:commentRangeStart w:id="4736"/>
        <w:r w:rsidRPr="006C44CF" w:rsidDel="00E766B4">
          <w:delText>satisfied</w:delText>
        </w:r>
        <w:commentRangeEnd w:id="4736"/>
        <w:r w:rsidR="00E766B4" w:rsidDel="00E766B4">
          <w:rPr>
            <w:rStyle w:val="CommentReference"/>
          </w:rPr>
          <w:commentReference w:id="4736"/>
        </w:r>
        <w:r w:rsidRPr="006C44CF" w:rsidDel="00E766B4">
          <w:delText xml:space="preserve"> that the </w:delText>
        </w:r>
        <w:r w:rsidR="00B908C2" w:rsidDel="00E766B4">
          <w:delText>participant</w:delText>
        </w:r>
        <w:r w:rsidRPr="006C44CF" w:rsidDel="00E766B4">
          <w:delText xml:space="preserve"> has attained a good working knowledge in each subject.</w:delText>
        </w:r>
      </w:del>
    </w:p>
    <w:p w14:paraId="6426B150" w14:textId="3BF72825" w:rsidR="00465491" w:rsidRPr="00093294" w:rsidRDefault="00465491" w:rsidP="00A03913">
      <w:pPr>
        <w:pStyle w:val="Heading1"/>
      </w:pPr>
      <w:bookmarkStart w:id="4737" w:name="_Toc419881207"/>
      <w:bookmarkStart w:id="4738" w:name="_Toc442348095"/>
      <w:bookmarkStart w:id="4739" w:name="_Toc62642321"/>
      <w:r w:rsidRPr="00093294">
        <w:t xml:space="preserve">EVALUATION OR ASSESSMENT OF THE COURSE </w:t>
      </w:r>
      <w:r w:rsidR="00B908C2">
        <w:t>PARTICIPANT</w:t>
      </w:r>
      <w:r w:rsidRPr="00093294">
        <w:t>S</w:t>
      </w:r>
      <w:bookmarkEnd w:id="4737"/>
      <w:bookmarkEnd w:id="4738"/>
      <w:bookmarkEnd w:id="4739"/>
    </w:p>
    <w:p w14:paraId="3B6D43E6" w14:textId="77777777" w:rsidR="00465491" w:rsidRPr="00093294" w:rsidRDefault="00465491" w:rsidP="00465491">
      <w:pPr>
        <w:pStyle w:val="Heading1separatationline"/>
      </w:pPr>
    </w:p>
    <w:p w14:paraId="69D29AD4" w14:textId="669416DB" w:rsidR="00465491" w:rsidRPr="00093294" w:rsidDel="00F75A4F" w:rsidRDefault="006C44CF" w:rsidP="00465491">
      <w:pPr>
        <w:pStyle w:val="BodyText"/>
        <w:rPr>
          <w:del w:id="4740" w:author="Abercrombie, Kerrie" w:date="2021-01-19T06:11:00Z"/>
        </w:rPr>
      </w:pPr>
      <w:commentRangeStart w:id="4741"/>
      <w:del w:id="4742" w:author="Abercrombie, Kerrie" w:date="2021-01-19T06:11:00Z">
        <w:r w:rsidRPr="006C44CF" w:rsidDel="00F75A4F">
          <w:delText>The</w:delText>
        </w:r>
        <w:commentRangeEnd w:id="4741"/>
        <w:r w:rsidR="00F75A4F" w:rsidDel="00F75A4F">
          <w:rPr>
            <w:rStyle w:val="CommentReference"/>
          </w:rPr>
          <w:commentReference w:id="4741"/>
        </w:r>
        <w:r w:rsidRPr="006C44CF" w:rsidDel="00F75A4F">
          <w:delText xml:space="preserve"> evaluation criteria are contained in column 4 of the VTS Operator competence chart (see</w:delText>
        </w:r>
        <w:r w:rsidR="00926E83" w:rsidDel="00F75A4F">
          <w:delText xml:space="preserve"> </w:delText>
        </w:r>
        <w:r w:rsidR="00926E83" w:rsidDel="00F75A4F">
          <w:fldChar w:fldCharType="begin"/>
        </w:r>
        <w:r w:rsidR="00926E83" w:rsidDel="00F75A4F">
          <w:delInstrText xml:space="preserve"> REF _Ref245119885 \r \h </w:delInstrText>
        </w:r>
        <w:r w:rsidR="00926E83" w:rsidDel="00F75A4F">
          <w:fldChar w:fldCharType="separate"/>
        </w:r>
        <w:r w:rsidR="00AB239A" w:rsidDel="00F75A4F">
          <w:delText>ANNEX 1</w:delText>
        </w:r>
        <w:r w:rsidR="00926E83" w:rsidDel="00F75A4F">
          <w:fldChar w:fldCharType="end"/>
        </w:r>
        <w:r w:rsidRPr="006C44CF" w:rsidDel="00F75A4F">
          <w:delText xml:space="preserve">), and provide the means for an assessor to judge whether a </w:delText>
        </w:r>
        <w:r w:rsidR="00B908C2" w:rsidDel="00F75A4F">
          <w:delText>participant</w:delText>
        </w:r>
        <w:r w:rsidRPr="006C44CF" w:rsidDel="00F75A4F">
          <w:delText xml:space="preserve"> is competent to perform the related tasks, duties and responsibilities.</w:delText>
        </w:r>
      </w:del>
    </w:p>
    <w:p w14:paraId="4F8AB3C5" w14:textId="47A71B84" w:rsidR="00465491" w:rsidRPr="00093294" w:rsidRDefault="00465491" w:rsidP="00A03913">
      <w:pPr>
        <w:pStyle w:val="Heading1"/>
      </w:pPr>
      <w:bookmarkStart w:id="4743" w:name="_Toc419881208"/>
      <w:bookmarkStart w:id="4744" w:name="_Toc442348096"/>
      <w:bookmarkStart w:id="4745" w:name="_Toc62642322"/>
      <w:r w:rsidRPr="00093294">
        <w:t>IMPLEMENTATION</w:t>
      </w:r>
      <w:bookmarkEnd w:id="4743"/>
      <w:bookmarkEnd w:id="4744"/>
      <w:bookmarkEnd w:id="4745"/>
    </w:p>
    <w:p w14:paraId="171F76F8" w14:textId="77777777" w:rsidR="00465491" w:rsidRPr="00093294" w:rsidRDefault="00465491" w:rsidP="00465491">
      <w:pPr>
        <w:pStyle w:val="Heading1separatationline"/>
      </w:pPr>
    </w:p>
    <w:p w14:paraId="2D23B8E0" w14:textId="1B8D3704" w:rsidR="00465491" w:rsidRPr="00093294" w:rsidDel="00F75A4F" w:rsidRDefault="00D90489" w:rsidP="00465491">
      <w:pPr>
        <w:pStyle w:val="BodyText"/>
        <w:rPr>
          <w:del w:id="4746" w:author="Abercrombie, Kerrie" w:date="2021-01-19T06:09:00Z"/>
        </w:rPr>
      </w:pPr>
      <w:commentRangeStart w:id="4747"/>
      <w:del w:id="4748" w:author="Abercrombie, Kerrie" w:date="2021-01-19T06:09:00Z">
        <w:r w:rsidRPr="00D90489" w:rsidDel="00F75A4F">
          <w:delText>For</w:delText>
        </w:r>
      </w:del>
      <w:commentRangeEnd w:id="4747"/>
      <w:r w:rsidR="00F75A4F">
        <w:rPr>
          <w:rStyle w:val="CommentReference"/>
        </w:rPr>
        <w:commentReference w:id="4747"/>
      </w:r>
      <w:del w:id="4749" w:author="Abercrombie, Kerrie" w:date="2021-01-19T06:09:00Z">
        <w:r w:rsidRPr="00D90489" w:rsidDel="00F75A4F">
          <w:delText xml:space="preserve"> the course to run smoothly and effectively, considerable attention must be paid to the availability and use of:</w:delText>
        </w:r>
      </w:del>
    </w:p>
    <w:p w14:paraId="3A843B39" w14:textId="475A75B4" w:rsidR="00D90489" w:rsidRPr="00D90489" w:rsidDel="00F75A4F" w:rsidRDefault="00D90489" w:rsidP="00BE2219">
      <w:pPr>
        <w:pStyle w:val="Bullet2"/>
        <w:rPr>
          <w:del w:id="4750" w:author="Abercrombie, Kerrie" w:date="2021-01-19T06:09:00Z"/>
        </w:rPr>
      </w:pPr>
      <w:del w:id="4751" w:author="Abercrombie, Kerrie" w:date="2021-01-19T06:09:00Z">
        <w:r w:rsidRPr="00D90489" w:rsidDel="00F75A4F">
          <w:delText>qualified instructors</w:delText>
        </w:r>
        <w:r w:rsidDel="00F75A4F">
          <w:delText>;</w:delText>
        </w:r>
      </w:del>
    </w:p>
    <w:p w14:paraId="7DE0CCCD" w14:textId="28E32DEB" w:rsidR="00D90489" w:rsidRPr="00D90489" w:rsidDel="00F75A4F" w:rsidRDefault="00D90489" w:rsidP="00BE2219">
      <w:pPr>
        <w:pStyle w:val="Bullet2"/>
        <w:rPr>
          <w:del w:id="4752" w:author="Abercrombie, Kerrie" w:date="2021-01-19T06:09:00Z"/>
        </w:rPr>
      </w:pPr>
      <w:del w:id="4753" w:author="Abercrombie, Kerrie" w:date="2021-01-19T06:09:00Z">
        <w:r w:rsidRPr="00D90489" w:rsidDel="00F75A4F">
          <w:delText>support staf</w:delText>
        </w:r>
        <w:r w:rsidDel="00F75A4F">
          <w:delText>f;</w:delText>
        </w:r>
      </w:del>
    </w:p>
    <w:p w14:paraId="341DBF2C" w14:textId="5E0ACAB2" w:rsidR="00D90489" w:rsidRPr="00D90489" w:rsidDel="00F75A4F" w:rsidRDefault="00D90489" w:rsidP="00BE2219">
      <w:pPr>
        <w:pStyle w:val="Bullet2"/>
        <w:rPr>
          <w:del w:id="4754" w:author="Abercrombie, Kerrie" w:date="2021-01-19T06:09:00Z"/>
        </w:rPr>
      </w:pPr>
      <w:del w:id="4755" w:author="Abercrombie, Kerrie" w:date="2021-01-19T06:09:00Z">
        <w:r w:rsidRPr="00D90489" w:rsidDel="00F75A4F">
          <w:delText>rooms and other spaces</w:delText>
        </w:r>
        <w:r w:rsidDel="00F75A4F">
          <w:delText>;</w:delText>
        </w:r>
      </w:del>
    </w:p>
    <w:p w14:paraId="743BC7A2" w14:textId="3AB39B40" w:rsidR="00D90489" w:rsidRPr="00D90489" w:rsidDel="00F75A4F" w:rsidRDefault="00D90489" w:rsidP="00BE2219">
      <w:pPr>
        <w:pStyle w:val="Bullet2"/>
        <w:rPr>
          <w:del w:id="4756" w:author="Abercrombie, Kerrie" w:date="2021-01-19T06:09:00Z"/>
        </w:rPr>
      </w:pPr>
      <w:commentRangeStart w:id="4757"/>
      <w:del w:id="4758" w:author="Abercrombie, Kerrie" w:date="2021-01-19T06:09:00Z">
        <w:r w:rsidRPr="00D90489" w:rsidDel="00F75A4F">
          <w:delText>equipment</w:delText>
        </w:r>
        <w:commentRangeEnd w:id="4757"/>
        <w:r w:rsidR="00870EEA" w:rsidDel="00F75A4F">
          <w:rPr>
            <w:rStyle w:val="CommentReference"/>
            <w:color w:val="auto"/>
          </w:rPr>
          <w:commentReference w:id="4757"/>
        </w:r>
        <w:r w:rsidDel="00F75A4F">
          <w:delText>;</w:delText>
        </w:r>
      </w:del>
    </w:p>
    <w:p w14:paraId="34668B16" w14:textId="271F5392" w:rsidR="00D90489" w:rsidRPr="00D90489" w:rsidDel="00F75A4F" w:rsidRDefault="00D90489" w:rsidP="00BE2219">
      <w:pPr>
        <w:pStyle w:val="Bullet2"/>
        <w:rPr>
          <w:del w:id="4759" w:author="Abercrombie, Kerrie" w:date="2021-01-19T06:09:00Z"/>
        </w:rPr>
      </w:pPr>
      <w:del w:id="4760" w:author="Abercrombie, Kerrie" w:date="2021-01-19T06:09:00Z">
        <w:r w:rsidRPr="00D90489" w:rsidDel="00F75A4F">
          <w:delText>textbooks, technical papers</w:delText>
        </w:r>
        <w:r w:rsidDel="00F75A4F">
          <w:delText>;</w:delText>
        </w:r>
      </w:del>
    </w:p>
    <w:p w14:paraId="460A6A89" w14:textId="6244920C" w:rsidR="00465491" w:rsidDel="00F75A4F" w:rsidRDefault="00D90489" w:rsidP="00BE2219">
      <w:pPr>
        <w:pStyle w:val="Bullet2"/>
        <w:rPr>
          <w:del w:id="4761" w:author="Abercrombie, Kerrie" w:date="2021-01-19T06:09:00Z"/>
        </w:rPr>
      </w:pPr>
      <w:del w:id="4762" w:author="Abercrombie, Kerrie" w:date="2021-01-19T06:09:00Z">
        <w:r w:rsidRPr="00D90489" w:rsidDel="00F75A4F">
          <w:delText>other reference material.</w:delText>
        </w:r>
      </w:del>
    </w:p>
    <w:p w14:paraId="10AE446A" w14:textId="55713ABF" w:rsidR="00D90489" w:rsidDel="00F75A4F" w:rsidRDefault="00D90489" w:rsidP="00D90489">
      <w:pPr>
        <w:pStyle w:val="BodyText"/>
        <w:rPr>
          <w:del w:id="4763" w:author="Abercrombie, Kerrie" w:date="2021-01-19T06:09:00Z"/>
          <w:b/>
        </w:rPr>
      </w:pPr>
      <w:del w:id="4764" w:author="Abercrombie, Kerrie" w:date="2021-01-19T06:09:00Z">
        <w:r w:rsidRPr="00D90489" w:rsidDel="00F75A4F">
          <w:rPr>
            <w:b/>
          </w:rPr>
          <w:delText>Thorough preparation is key to successful implementation of the course.</w:delText>
        </w:r>
      </w:del>
    </w:p>
    <w:p w14:paraId="5DB7FD7D" w14:textId="11A78A55" w:rsidR="00D90489" w:rsidRDefault="00D90489" w:rsidP="00D90489">
      <w:pPr>
        <w:pStyle w:val="Heading1"/>
      </w:pPr>
      <w:bookmarkStart w:id="4765" w:name="_Toc62642323"/>
      <w:r>
        <w:t>VALIDATION</w:t>
      </w:r>
      <w:bookmarkEnd w:id="4765"/>
    </w:p>
    <w:p w14:paraId="7684818B" w14:textId="77777777" w:rsidR="00D90489" w:rsidRDefault="00D90489" w:rsidP="00D90489">
      <w:pPr>
        <w:pStyle w:val="Heading1separatationline"/>
      </w:pPr>
    </w:p>
    <w:p w14:paraId="1AEB2077" w14:textId="79AE76F2" w:rsidR="00D90489" w:rsidRPr="00D90489" w:rsidDel="00F75A4F" w:rsidRDefault="00D90489" w:rsidP="00D90489">
      <w:pPr>
        <w:pStyle w:val="BodyText"/>
        <w:rPr>
          <w:del w:id="4766" w:author="Abercrombie, Kerrie" w:date="2021-01-19T06:11:00Z"/>
        </w:rPr>
      </w:pPr>
      <w:commentRangeStart w:id="4767"/>
      <w:del w:id="4768" w:author="Abercrombie, Kerrie" w:date="2021-01-19T06:11:00Z">
        <w:r w:rsidRPr="00D90489" w:rsidDel="00F75A4F">
          <w:delText>The</w:delText>
        </w:r>
      </w:del>
      <w:commentRangeEnd w:id="4767"/>
      <w:r w:rsidR="00F75A4F">
        <w:rPr>
          <w:rStyle w:val="CommentReference"/>
        </w:rPr>
        <w:commentReference w:id="4767"/>
      </w:r>
      <w:del w:id="4769" w:author="Abercrombie, Kerrie" w:date="2021-01-19T06:11:00Z">
        <w:r w:rsidRPr="00D90489" w:rsidDel="00F75A4F">
          <w:delText xml:space="preserv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delText>
        </w:r>
      </w:del>
    </w:p>
    <w:p w14:paraId="23CCD9DA" w14:textId="60AFE1A9" w:rsidR="00465491" w:rsidRPr="00093294" w:rsidRDefault="00465491" w:rsidP="00513460">
      <w:pPr>
        <w:pStyle w:val="Part"/>
        <w:rPr>
          <w:lang w:eastAsia="de-DE"/>
        </w:rPr>
      </w:pPr>
      <w:r w:rsidRPr="00093294">
        <w:rPr>
          <w:lang w:eastAsia="de-DE"/>
        </w:rPr>
        <w:br w:type="page"/>
      </w:r>
      <w:bookmarkStart w:id="4770" w:name="_Toc419881209"/>
      <w:bookmarkStart w:id="4771" w:name="_Toc442348097"/>
      <w:r w:rsidR="00513460" w:rsidRPr="00093294">
        <w:rPr>
          <w:lang w:eastAsia="de-DE"/>
        </w:rPr>
        <w:lastRenderedPageBreak/>
        <w:t xml:space="preserve"> </w:t>
      </w:r>
      <w:bookmarkStart w:id="4772" w:name="_Toc62642324"/>
      <w:r w:rsidRPr="00093294">
        <w:rPr>
          <w:lang w:eastAsia="de-DE"/>
        </w:rPr>
        <w:t>COURSE FRAMEWORK</w:t>
      </w:r>
      <w:bookmarkEnd w:id="4770"/>
      <w:bookmarkEnd w:id="4771"/>
      <w:bookmarkEnd w:id="4772"/>
    </w:p>
    <w:p w14:paraId="04CE4BA7" w14:textId="552FC8CD" w:rsidR="00465491" w:rsidRPr="00093294" w:rsidRDefault="00465491" w:rsidP="00272E98">
      <w:pPr>
        <w:pStyle w:val="Heading1"/>
        <w:numPr>
          <w:ilvl w:val="0"/>
          <w:numId w:val="19"/>
        </w:numPr>
      </w:pPr>
      <w:bookmarkStart w:id="4773" w:name="_Toc419881210"/>
      <w:bookmarkStart w:id="4774" w:name="_Toc442348098"/>
      <w:bookmarkStart w:id="4775" w:name="_Toc62642325"/>
      <w:r w:rsidRPr="00093294">
        <w:t>INTRODUCTION</w:t>
      </w:r>
      <w:bookmarkEnd w:id="4773"/>
      <w:bookmarkEnd w:id="4774"/>
      <w:bookmarkEnd w:id="4775"/>
    </w:p>
    <w:p w14:paraId="7938F5C5" w14:textId="77777777" w:rsidR="00465491" w:rsidRPr="00093294" w:rsidRDefault="00465491" w:rsidP="00465491">
      <w:pPr>
        <w:pStyle w:val="Heading1separatationline"/>
      </w:pPr>
    </w:p>
    <w:p w14:paraId="193977F0" w14:textId="34FDD7E2" w:rsidR="00465491" w:rsidRPr="00093294" w:rsidDel="00F75A4F" w:rsidRDefault="00D90489" w:rsidP="00465491">
      <w:pPr>
        <w:pStyle w:val="BodyText"/>
        <w:rPr>
          <w:del w:id="4776" w:author="Abercrombie, Kerrie" w:date="2021-01-19T06:12:00Z"/>
        </w:rPr>
      </w:pPr>
      <w:commentRangeStart w:id="4777"/>
      <w:del w:id="4778" w:author="Abercrombie, Kerrie" w:date="2021-01-19T06:12:00Z">
        <w:r w:rsidRPr="00D90489" w:rsidDel="00F75A4F">
          <w:delText>The</w:delText>
        </w:r>
      </w:del>
      <w:commentRangeEnd w:id="4777"/>
      <w:r w:rsidR="00F75A4F">
        <w:rPr>
          <w:rStyle w:val="CommentReference"/>
        </w:rPr>
        <w:commentReference w:id="4777"/>
      </w:r>
      <w:del w:id="4779" w:author="Abercrombie, Kerrie" w:date="2021-01-19T06:12:00Z">
        <w:r w:rsidRPr="00D90489" w:rsidDel="00F75A4F">
          <w:delText xml:space="preserve"> model course covers the requirements of the IALA Recommendation V-103.  On successful completion of the course and assessments, the </w:delText>
        </w:r>
        <w:r w:rsidR="00B908C2" w:rsidDel="00F75A4F">
          <w:delText>participant</w:delText>
        </w:r>
        <w:r w:rsidRPr="00D90489" w:rsidDel="00F75A4F">
          <w:delText>s should have been provided with sufficient training and to proceed to the next stage of On-the-Job Training (OJT) at a VTS centre.</w:delText>
        </w:r>
      </w:del>
    </w:p>
    <w:p w14:paraId="4CBADEEB" w14:textId="32ABD230" w:rsidR="00465491" w:rsidRPr="00093294" w:rsidRDefault="00D90489" w:rsidP="00A03913">
      <w:pPr>
        <w:pStyle w:val="Heading1"/>
      </w:pPr>
      <w:bookmarkStart w:id="4780" w:name="_Toc476981653"/>
      <w:bookmarkStart w:id="4781" w:name="_Toc476982729"/>
      <w:bookmarkStart w:id="4782" w:name="_Toc476982852"/>
      <w:bookmarkStart w:id="4783" w:name="_Toc476982949"/>
      <w:bookmarkStart w:id="4784" w:name="_Toc476983222"/>
      <w:bookmarkStart w:id="4785" w:name="_Toc476984502"/>
      <w:bookmarkStart w:id="4786" w:name="_Toc476986723"/>
      <w:bookmarkStart w:id="4787" w:name="_Toc112216869"/>
      <w:bookmarkStart w:id="4788" w:name="_Toc240860329"/>
      <w:bookmarkStart w:id="4789" w:name="_Toc245254412"/>
      <w:bookmarkStart w:id="4790" w:name="_Toc62642326"/>
      <w:r w:rsidRPr="00D90489">
        <w:rPr>
          <w:caps w:val="0"/>
        </w:rPr>
        <w:t>REQUIREMENTS FOR ATTAINING THE COURSE CERTIFICATE</w:t>
      </w:r>
      <w:bookmarkEnd w:id="4780"/>
      <w:bookmarkEnd w:id="4781"/>
      <w:bookmarkEnd w:id="4782"/>
      <w:bookmarkEnd w:id="4783"/>
      <w:bookmarkEnd w:id="4784"/>
      <w:bookmarkEnd w:id="4785"/>
      <w:bookmarkEnd w:id="4786"/>
      <w:bookmarkEnd w:id="4787"/>
      <w:bookmarkEnd w:id="4788"/>
      <w:bookmarkEnd w:id="4789"/>
      <w:bookmarkEnd w:id="4790"/>
    </w:p>
    <w:p w14:paraId="3806C812" w14:textId="77777777" w:rsidR="00465491" w:rsidRPr="00093294" w:rsidRDefault="00465491" w:rsidP="00465491">
      <w:pPr>
        <w:pStyle w:val="Heading1separatationline"/>
      </w:pPr>
    </w:p>
    <w:p w14:paraId="77362730" w14:textId="50B6D27D" w:rsidR="00465491" w:rsidRPr="00093294" w:rsidDel="00F75A4F" w:rsidRDefault="00D90489" w:rsidP="00465491">
      <w:pPr>
        <w:pStyle w:val="BodyText"/>
        <w:rPr>
          <w:del w:id="4791" w:author="Abercrombie, Kerrie" w:date="2021-01-19T06:16:00Z"/>
        </w:rPr>
      </w:pPr>
      <w:commentRangeStart w:id="4792"/>
      <w:del w:id="4793" w:author="Abercrombie, Kerrie" w:date="2021-01-19T06:16:00Z">
        <w:r w:rsidRPr="00D90489" w:rsidDel="00F75A4F">
          <w:delText>Every candidate for a VTS Operator course certificate should:</w:delText>
        </w:r>
      </w:del>
    </w:p>
    <w:p w14:paraId="68E30640" w14:textId="10B5F249" w:rsidR="00D90489" w:rsidRPr="00D90489" w:rsidDel="00F75A4F" w:rsidRDefault="00D90489" w:rsidP="00BE2219">
      <w:pPr>
        <w:pStyle w:val="Bullet2"/>
        <w:rPr>
          <w:del w:id="4794" w:author="Abercrombie, Kerrie" w:date="2021-01-19T06:16:00Z"/>
        </w:rPr>
      </w:pPr>
      <w:commentRangeStart w:id="4795"/>
      <w:del w:id="4796" w:author="Abercrombie, Kerrie" w:date="2021-01-19T06:15:00Z">
        <w:r w:rsidRPr="00D90489" w:rsidDel="00F75A4F">
          <w:delText>have achieved the International English Language Testing System (IELTS) level 5, or its equivalent</w:delText>
        </w:r>
        <w:commentRangeEnd w:id="4795"/>
        <w:r w:rsidR="00F75A4F" w:rsidDel="00F75A4F">
          <w:rPr>
            <w:rStyle w:val="CommentReference"/>
            <w:color w:val="auto"/>
          </w:rPr>
          <w:commentReference w:id="4795"/>
        </w:r>
      </w:del>
      <w:del w:id="4797" w:author="Abercrombie, Kerrie" w:date="2021-01-19T06:16:00Z">
        <w:r w:rsidRPr="00D90489" w:rsidDel="00F75A4F">
          <w:delText>;</w:delText>
        </w:r>
      </w:del>
    </w:p>
    <w:p w14:paraId="76A9A59F" w14:textId="0A5D5083" w:rsidR="00465491" w:rsidRPr="00093294" w:rsidRDefault="00D90489" w:rsidP="00BE2219">
      <w:pPr>
        <w:pStyle w:val="Bullet2"/>
      </w:pPr>
      <w:del w:id="4798" w:author="Abercrombie, Kerrie" w:date="2021-01-19T06:16:00Z">
        <w:r w:rsidRPr="00D90489" w:rsidDel="00F75A4F">
          <w:delText>satisfy the competent/</w:delText>
        </w:r>
        <w:commentRangeStart w:id="4799"/>
        <w:commentRangeStart w:id="4800"/>
        <w:r w:rsidRPr="00D90489" w:rsidDel="00F75A4F">
          <w:delText xml:space="preserve">VTS authority </w:delText>
        </w:r>
        <w:commentRangeEnd w:id="4799"/>
        <w:r w:rsidR="00F453B6" w:rsidDel="00F75A4F">
          <w:rPr>
            <w:rStyle w:val="CommentReference"/>
            <w:color w:val="auto"/>
          </w:rPr>
          <w:commentReference w:id="4799"/>
        </w:r>
      </w:del>
      <w:commentRangeEnd w:id="4800"/>
      <w:r w:rsidR="001B28E3">
        <w:rPr>
          <w:rStyle w:val="CommentReference"/>
          <w:color w:val="auto"/>
        </w:rPr>
        <w:commentReference w:id="4800"/>
      </w:r>
      <w:del w:id="4801" w:author="Abercrombie, Kerrie" w:date="2021-01-19T06:16:00Z">
        <w:r w:rsidRPr="00D90489" w:rsidDel="00F75A4F">
          <w:delText xml:space="preserve">by passing the appropriate assessments for the </w:delText>
        </w:r>
        <w:commentRangeStart w:id="4802"/>
        <w:r w:rsidRPr="00D90489" w:rsidDel="00F75A4F">
          <w:delText xml:space="preserve">accredited </w:delText>
        </w:r>
        <w:commentRangeEnd w:id="4802"/>
        <w:r w:rsidR="009153E3" w:rsidDel="00F75A4F">
          <w:rPr>
            <w:rStyle w:val="CommentReference"/>
            <w:color w:val="auto"/>
          </w:rPr>
          <w:commentReference w:id="4802"/>
        </w:r>
        <w:r w:rsidRPr="00D90489" w:rsidDel="00F75A4F">
          <w:delText>course of operator training and that they possess the theoretical and practical knowledge appropriate to the requirements of a VTS Operator</w:delText>
        </w:r>
      </w:del>
      <w:r w:rsidRPr="00D90489">
        <w:t>.</w:t>
      </w:r>
      <w:commentRangeEnd w:id="4792"/>
      <w:r w:rsidR="00F75A4F">
        <w:rPr>
          <w:rStyle w:val="CommentReference"/>
          <w:color w:val="auto"/>
        </w:rPr>
        <w:commentReference w:id="4792"/>
      </w:r>
    </w:p>
    <w:p w14:paraId="6543BB99" w14:textId="268B6AE4" w:rsidR="00465491" w:rsidRPr="00093294" w:rsidRDefault="00465491" w:rsidP="00A03913">
      <w:pPr>
        <w:pStyle w:val="Heading1"/>
      </w:pPr>
      <w:bookmarkStart w:id="4803" w:name="_Toc419881212"/>
      <w:bookmarkStart w:id="4804" w:name="_Toc442348100"/>
      <w:bookmarkStart w:id="4805" w:name="_Toc62642327"/>
      <w:r w:rsidRPr="00093294">
        <w:t>COURSE INTAKE – LIMITATIONS</w:t>
      </w:r>
      <w:bookmarkEnd w:id="4803"/>
      <w:bookmarkEnd w:id="4804"/>
      <w:bookmarkEnd w:id="4805"/>
    </w:p>
    <w:p w14:paraId="7280B9B7" w14:textId="77777777" w:rsidR="00465491" w:rsidRPr="00093294" w:rsidRDefault="00465491" w:rsidP="00465491">
      <w:pPr>
        <w:pStyle w:val="Heading1separatationline"/>
      </w:pPr>
    </w:p>
    <w:p w14:paraId="75143FBA" w14:textId="2A848FE2" w:rsidR="00D90489" w:rsidRPr="00D90489" w:rsidDel="001B28E3" w:rsidRDefault="00D90489" w:rsidP="00D90489">
      <w:pPr>
        <w:pStyle w:val="BodyText"/>
        <w:spacing w:line="216" w:lineRule="atLeast"/>
        <w:rPr>
          <w:del w:id="4806" w:author="Abercrombie, Kerrie" w:date="2021-01-19T06:19:00Z"/>
        </w:rPr>
      </w:pPr>
      <w:commentRangeStart w:id="4807"/>
      <w:del w:id="4808" w:author="Abercrombie, Kerrie" w:date="2021-01-19T06:19:00Z">
        <w:r w:rsidRPr="00D90489" w:rsidDel="001B28E3">
          <w:delText xml:space="preserve">Class sizes may be limited at the discretion of the Competent Authority to allow the instructor to give adequate attention to individual </w:delText>
        </w:r>
        <w:r w:rsidR="00B908C2" w:rsidDel="001B28E3">
          <w:delText>participant</w:delText>
        </w:r>
        <w:r w:rsidRPr="00D90489" w:rsidDel="001B28E3">
          <w:delText>s.  In general</w:delText>
        </w:r>
        <w:r w:rsidDel="001B28E3">
          <w:delText>,</w:delText>
        </w:r>
        <w:r w:rsidRPr="00D90489" w:rsidDel="001B28E3">
          <w:delText xml:space="preserve"> it is recommended that a maximum of </w:delText>
        </w:r>
        <w:commentRangeStart w:id="4809"/>
        <w:r w:rsidRPr="00D90489" w:rsidDel="001B28E3">
          <w:delText xml:space="preserve">12-14 </w:delText>
        </w:r>
        <w:commentRangeEnd w:id="4809"/>
        <w:r w:rsidR="009153E3" w:rsidDel="001B28E3">
          <w:rPr>
            <w:rStyle w:val="CommentReference"/>
          </w:rPr>
          <w:commentReference w:id="4809"/>
        </w:r>
        <w:r w:rsidR="00B908C2" w:rsidDel="001B28E3">
          <w:delText>participant</w:delText>
        </w:r>
        <w:r w:rsidRPr="00D90489" w:rsidDel="001B28E3">
          <w:delText xml:space="preserve">s be the upper limit that a single instructor can be expected to train satisfactorily to the level of competence involved.  Larger numbers may be admitted if extra staff and tutorial periods are provided to deal with </w:delText>
        </w:r>
        <w:r w:rsidR="00B908C2" w:rsidDel="001B28E3">
          <w:delText>participant</w:delText>
        </w:r>
        <w:r w:rsidRPr="00D90489" w:rsidDel="001B28E3">
          <w:delText>s on an individual basis.</w:delText>
        </w:r>
      </w:del>
    </w:p>
    <w:p w14:paraId="4F619937" w14:textId="795FAD00" w:rsidR="00465491" w:rsidRPr="00093294" w:rsidDel="001B28E3" w:rsidRDefault="00D90489" w:rsidP="00D90489">
      <w:pPr>
        <w:pStyle w:val="BodyText"/>
        <w:rPr>
          <w:del w:id="4810" w:author="Abercrombie, Kerrie" w:date="2021-01-19T06:19:00Z"/>
        </w:rPr>
      </w:pPr>
      <w:del w:id="4811" w:author="Abercrombie, Kerrie" w:date="2021-01-19T06:19:00Z">
        <w:r w:rsidRPr="00D90489" w:rsidDel="001B28E3">
          <w:delText xml:space="preserve">During practical sessions and group activities there may be additional restraints on class size.  Where the use of a simulator or similar teaching aid is involved, it is recommended that no more than two </w:delText>
        </w:r>
        <w:r w:rsidR="00B908C2" w:rsidDel="001B28E3">
          <w:delText>participant</w:delText>
        </w:r>
        <w:r w:rsidRPr="00D90489" w:rsidDel="001B28E3">
          <w:delText>s be trained simultaneously on any individual piece of equipment.</w:delText>
        </w:r>
        <w:commentRangeEnd w:id="4807"/>
        <w:r w:rsidR="00F75A4F" w:rsidDel="001B28E3">
          <w:rPr>
            <w:rStyle w:val="CommentReference"/>
          </w:rPr>
          <w:commentReference w:id="4807"/>
        </w:r>
      </w:del>
    </w:p>
    <w:p w14:paraId="6E3FB702" w14:textId="3A60DC9C" w:rsidR="00465491" w:rsidRPr="00093294" w:rsidRDefault="00465491" w:rsidP="00A03913">
      <w:pPr>
        <w:pStyle w:val="Heading1"/>
      </w:pPr>
      <w:bookmarkStart w:id="4812" w:name="_Toc419881213"/>
      <w:bookmarkStart w:id="4813" w:name="_Toc442348101"/>
      <w:bookmarkStart w:id="4814" w:name="_Toc62642328"/>
      <w:r w:rsidRPr="00093294">
        <w:t>TRAINING STAFF REQUIREMENTS</w:t>
      </w:r>
      <w:bookmarkEnd w:id="4812"/>
      <w:bookmarkEnd w:id="4813"/>
      <w:bookmarkEnd w:id="4814"/>
    </w:p>
    <w:p w14:paraId="1D5CB460" w14:textId="77777777" w:rsidR="00465491" w:rsidRPr="00093294" w:rsidRDefault="00465491" w:rsidP="00465491">
      <w:pPr>
        <w:pStyle w:val="Heading1separatationline"/>
      </w:pPr>
    </w:p>
    <w:p w14:paraId="31AF90A9" w14:textId="580C88DA" w:rsidR="007153A4" w:rsidRPr="007153A4" w:rsidDel="001B28E3" w:rsidRDefault="007153A4" w:rsidP="007153A4">
      <w:pPr>
        <w:pStyle w:val="BodyText"/>
        <w:spacing w:line="216" w:lineRule="atLeast"/>
        <w:rPr>
          <w:del w:id="4815" w:author="Abercrombie, Kerrie" w:date="2021-01-19T06:27:00Z"/>
        </w:rPr>
      </w:pPr>
      <w:commentRangeStart w:id="4816"/>
      <w:del w:id="4817" w:author="Abercrombie, Kerrie" w:date="2021-01-19T06:27:00Z">
        <w:r w:rsidRPr="007153A4" w:rsidDel="001B28E3">
          <w:delText xml:space="preserve">All instructors and assessors should be appropriately qualified for the </w:delText>
        </w:r>
        <w:r w:rsidR="00C02961" w:rsidRPr="007153A4" w:rsidDel="001B28E3">
          <w:delText>types</w:delText>
        </w:r>
        <w:r w:rsidRPr="007153A4" w:rsidDel="001B28E3">
          <w:delText xml:space="preserve"> and levels of training or assessment required for the model course.</w:delText>
        </w:r>
      </w:del>
    </w:p>
    <w:p w14:paraId="374D6555" w14:textId="312B0B24" w:rsidR="007153A4" w:rsidRPr="007153A4" w:rsidDel="001B28E3" w:rsidRDefault="007153A4" w:rsidP="007153A4">
      <w:pPr>
        <w:pStyle w:val="BodyText"/>
        <w:spacing w:line="216" w:lineRule="atLeast"/>
        <w:rPr>
          <w:del w:id="4818" w:author="Abercrombie, Kerrie" w:date="2021-01-19T06:27:00Z"/>
        </w:rPr>
      </w:pPr>
      <w:del w:id="4819" w:author="Abercrombie, Kerrie" w:date="2021-01-19T06:27:00Z">
        <w:r w:rsidRPr="007153A4" w:rsidDel="001B28E3">
          <w:delText xml:space="preserve">The </w:delText>
        </w:r>
        <w:commentRangeStart w:id="4820"/>
        <w:r w:rsidRPr="007153A4" w:rsidDel="001B28E3">
          <w:delText xml:space="preserve">accredited </w:delText>
        </w:r>
        <w:commentRangeEnd w:id="4820"/>
        <w:r w:rsidR="00AC7481" w:rsidDel="001B28E3">
          <w:rPr>
            <w:rStyle w:val="CommentReference"/>
          </w:rPr>
          <w:commentReference w:id="4820"/>
        </w:r>
        <w:r w:rsidRPr="007153A4" w:rsidDel="001B28E3">
          <w:delTex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delText>
        </w:r>
        <w:commentRangeStart w:id="4821"/>
        <w:r w:rsidRPr="007153A4" w:rsidDel="001B28E3">
          <w:delText xml:space="preserve">incorporate appropriate training </w:delText>
        </w:r>
        <w:commentRangeEnd w:id="4821"/>
        <w:r w:rsidR="00AC7481" w:rsidDel="001B28E3">
          <w:rPr>
            <w:rStyle w:val="CommentReference"/>
          </w:rPr>
          <w:commentReference w:id="4821"/>
        </w:r>
        <w:r w:rsidRPr="007153A4" w:rsidDel="001B28E3">
          <w:delText>in instructional techniques, and training and assessment methods and practices, and comply with all applicable recommendations set out in the following paragraphs.</w:delText>
        </w:r>
      </w:del>
    </w:p>
    <w:p w14:paraId="0880890A" w14:textId="304ACEDE" w:rsidR="00465491" w:rsidRPr="00093294" w:rsidDel="001B28E3" w:rsidRDefault="007153A4" w:rsidP="007153A4">
      <w:pPr>
        <w:pStyle w:val="BodyText"/>
        <w:rPr>
          <w:del w:id="4822" w:author="Abercrombie, Kerrie" w:date="2021-01-19T06:27:00Z"/>
        </w:rPr>
      </w:pPr>
      <w:del w:id="4823" w:author="Abercrombie, Kerrie" w:date="2021-01-19T06:27:00Z">
        <w:r w:rsidRPr="007153A4" w:rsidDel="001B28E3">
          <w:delText>As well as instructors and assessors, additional staff may be required for the maintenance of equipment and for the preparations of materials, work areas and supplies for the practical work.</w:delText>
        </w:r>
        <w:commentRangeEnd w:id="4816"/>
        <w:r w:rsidR="001B28E3" w:rsidDel="001B28E3">
          <w:rPr>
            <w:rStyle w:val="CommentReference"/>
          </w:rPr>
          <w:commentReference w:id="4816"/>
        </w:r>
      </w:del>
    </w:p>
    <w:p w14:paraId="46160705" w14:textId="5980EFA9" w:rsidR="00465491" w:rsidRPr="00926E83" w:rsidRDefault="00926E83" w:rsidP="00926E83">
      <w:pPr>
        <w:pStyle w:val="Heading2"/>
      </w:pPr>
      <w:bookmarkStart w:id="4824" w:name="_Toc419881214"/>
      <w:bookmarkStart w:id="4825" w:name="_Toc442348102"/>
      <w:bookmarkStart w:id="4826" w:name="_Toc62642329"/>
      <w:r w:rsidRPr="00926E83">
        <w:t>Course instructors</w:t>
      </w:r>
      <w:bookmarkEnd w:id="4824"/>
      <w:bookmarkEnd w:id="4825"/>
      <w:bookmarkEnd w:id="4826"/>
    </w:p>
    <w:p w14:paraId="5618221B" w14:textId="77777777" w:rsidR="00465491" w:rsidRDefault="00465491" w:rsidP="00465491">
      <w:pPr>
        <w:pStyle w:val="Heading2separationline"/>
      </w:pPr>
    </w:p>
    <w:p w14:paraId="0B258897" w14:textId="01F37FDF" w:rsidR="00C02961" w:rsidRPr="00C02961" w:rsidDel="001B28E3" w:rsidRDefault="00C02961" w:rsidP="00C02961">
      <w:pPr>
        <w:pStyle w:val="BodyText"/>
        <w:rPr>
          <w:del w:id="4827" w:author="Abercrombie, Kerrie" w:date="2021-01-19T06:27:00Z"/>
        </w:rPr>
      </w:pPr>
      <w:commentRangeStart w:id="4828"/>
      <w:del w:id="4829" w:author="Abercrombie, Kerrie" w:date="2021-01-19T06:27:00Z">
        <w:r w:rsidRPr="00C02961" w:rsidDel="001B28E3">
          <w:delText>Any person conducting training of personnel qualifying for certification as VTS Operators should:</w:delText>
        </w:r>
      </w:del>
    </w:p>
    <w:p w14:paraId="52C543A9" w14:textId="5FF47778" w:rsidR="00C02961" w:rsidRPr="00C02961" w:rsidDel="001B28E3" w:rsidRDefault="00C02961" w:rsidP="00641356">
      <w:pPr>
        <w:pStyle w:val="Bullet2"/>
        <w:rPr>
          <w:del w:id="4830" w:author="Abercrombie, Kerrie" w:date="2021-01-19T06:27:00Z"/>
        </w:rPr>
      </w:pPr>
      <w:del w:id="4831" w:author="Abercrombie, Kerrie" w:date="2021-01-19T06:27:00Z">
        <w:r w:rsidRPr="00C02961" w:rsidDel="001B28E3">
          <w:delText>have an appreciation of the training programme and an understanding of the specific trainin</w:delText>
        </w:r>
        <w:r w:rsidDel="001B28E3">
          <w:delText xml:space="preserve">g objectives for the </w:delText>
        </w:r>
        <w:r w:rsidRPr="00C02961" w:rsidDel="001B28E3">
          <w:delText>type of training being conducted;</w:delText>
        </w:r>
      </w:del>
    </w:p>
    <w:p w14:paraId="74C183DB" w14:textId="263992CC" w:rsidR="00C02961" w:rsidRPr="00C02961" w:rsidDel="001B28E3" w:rsidRDefault="00C02961" w:rsidP="00641356">
      <w:pPr>
        <w:pStyle w:val="Bullet2"/>
        <w:rPr>
          <w:del w:id="4832" w:author="Abercrombie, Kerrie" w:date="2021-01-19T06:27:00Z"/>
        </w:rPr>
      </w:pPr>
      <w:del w:id="4833" w:author="Abercrombie, Kerrie" w:date="2021-01-19T06:27:00Z">
        <w:r w:rsidRPr="00C02961" w:rsidDel="001B28E3">
          <w:delText>be professionally and academically qualified in the task for which training is being conducted;</w:delText>
        </w:r>
      </w:del>
    </w:p>
    <w:p w14:paraId="3EEC641E" w14:textId="09C16A7D" w:rsidR="00C02961" w:rsidRPr="00C02961" w:rsidDel="001B28E3" w:rsidRDefault="00C02961" w:rsidP="00641356">
      <w:pPr>
        <w:pStyle w:val="Bullet2"/>
        <w:rPr>
          <w:del w:id="4834" w:author="Abercrombie, Kerrie" w:date="2021-01-19T06:27:00Z"/>
        </w:rPr>
      </w:pPr>
      <w:del w:id="4835" w:author="Abercrombie, Kerrie" w:date="2021-01-19T06:27:00Z">
        <w:r w:rsidRPr="00C02961" w:rsidDel="001B28E3">
          <w:delText>have an appropriate balance of professional and teaching qualifications;</w:delText>
        </w:r>
      </w:del>
    </w:p>
    <w:p w14:paraId="0DC99A9C" w14:textId="5C1EF0BC" w:rsidR="00C02961" w:rsidRPr="00C02961" w:rsidDel="001B28E3" w:rsidRDefault="00C02961" w:rsidP="00641356">
      <w:pPr>
        <w:pStyle w:val="Bullet2"/>
        <w:rPr>
          <w:del w:id="4836" w:author="Abercrombie, Kerrie" w:date="2021-01-19T06:27:00Z"/>
        </w:rPr>
      </w:pPr>
      <w:del w:id="4837" w:author="Abercrombie, Kerrie" w:date="2021-01-19T06:27:00Z">
        <w:r w:rsidRPr="00C02961" w:rsidDel="001B28E3">
          <w:delText>if conducting training with the use of a simulator:</w:delText>
        </w:r>
      </w:del>
    </w:p>
    <w:p w14:paraId="0A3CFFA2" w14:textId="2A064666" w:rsidR="00C02961" w:rsidRPr="00641356" w:rsidDel="001B28E3" w:rsidRDefault="00C02961" w:rsidP="00D31BD6">
      <w:pPr>
        <w:pStyle w:val="Bullet3"/>
        <w:rPr>
          <w:del w:id="4838" w:author="Abercrombie, Kerrie" w:date="2021-01-19T06:27:00Z"/>
        </w:rPr>
      </w:pPr>
      <w:del w:id="4839" w:author="Abercrombie, Kerrie" w:date="2021-01-19T06:27:00Z">
        <w:r w:rsidRPr="00641356" w:rsidDel="001B28E3">
          <w:delText>have received appropriate guidance in instructional techniques involving the use of simulators;</w:delText>
        </w:r>
      </w:del>
    </w:p>
    <w:p w14:paraId="3DD74C7F" w14:textId="562AF9EF" w:rsidR="00465491" w:rsidDel="001B28E3" w:rsidRDefault="00C02961" w:rsidP="00641356">
      <w:pPr>
        <w:pStyle w:val="Bullet3"/>
        <w:rPr>
          <w:del w:id="4840" w:author="Abercrombie, Kerrie" w:date="2021-01-19T06:27:00Z"/>
        </w:rPr>
      </w:pPr>
      <w:del w:id="4841" w:author="Abercrombie, Kerrie" w:date="2021-01-19T06:27:00Z">
        <w:r w:rsidRPr="00641356" w:rsidDel="001B28E3">
          <w:delText>have</w:delText>
        </w:r>
        <w:r w:rsidRPr="00C02961" w:rsidDel="001B28E3">
          <w:delText xml:space="preserve"> gained practical operation</w:delText>
        </w:r>
        <w:r w:rsidDel="001B28E3">
          <w:delText xml:space="preserve">al experience on the </w:delText>
        </w:r>
        <w:r w:rsidRPr="00C02961" w:rsidDel="001B28E3">
          <w:delText xml:space="preserve">simulator </w:delText>
        </w:r>
        <w:commentRangeStart w:id="4842"/>
        <w:r w:rsidRPr="00C02961" w:rsidDel="001B28E3">
          <w:delText xml:space="preserve">being </w:delText>
        </w:r>
        <w:commentRangeEnd w:id="4842"/>
        <w:r w:rsidR="00B661E9" w:rsidDel="001B28E3">
          <w:rPr>
            <w:rStyle w:val="CommentReference"/>
            <w:color w:val="auto"/>
          </w:rPr>
          <w:commentReference w:id="4842"/>
        </w:r>
        <w:r w:rsidRPr="00C02961" w:rsidDel="001B28E3">
          <w:delText>used.</w:delText>
        </w:r>
      </w:del>
    </w:p>
    <w:p w14:paraId="1F1EFB2F" w14:textId="3E38EA2E" w:rsidR="008C3975" w:rsidRPr="00093294" w:rsidDel="001B28E3" w:rsidRDefault="008C3975" w:rsidP="008C3975">
      <w:pPr>
        <w:pStyle w:val="Bullet3"/>
        <w:numPr>
          <w:ilvl w:val="0"/>
          <w:numId w:val="0"/>
        </w:numPr>
        <w:rPr>
          <w:del w:id="4843" w:author="Abercrombie, Kerrie" w:date="2021-01-19T06:27:00Z"/>
        </w:rPr>
      </w:pPr>
      <w:del w:id="4844" w:author="Abercrombie, Kerrie" w:date="2021-01-19T06:27:00Z">
        <w:r w:rsidDel="001B28E3">
          <w:delText>Any person responsible for the supervision of training personnel should have a full understanding of the training programme and the specific objectives for each element of training being conducted.</w:delText>
        </w:r>
        <w:commentRangeEnd w:id="4828"/>
        <w:r w:rsidR="001B28E3" w:rsidDel="001B28E3">
          <w:rPr>
            <w:rStyle w:val="CommentReference"/>
            <w:color w:val="auto"/>
          </w:rPr>
          <w:commentReference w:id="4828"/>
        </w:r>
      </w:del>
    </w:p>
    <w:p w14:paraId="079E8C11" w14:textId="23FC2D12" w:rsidR="00465491" w:rsidRPr="00093294" w:rsidRDefault="00465491" w:rsidP="00926E83">
      <w:pPr>
        <w:pStyle w:val="Heading2"/>
      </w:pPr>
      <w:bookmarkStart w:id="4845" w:name="_Toc419881215"/>
      <w:bookmarkStart w:id="4846" w:name="_Toc442348103"/>
      <w:bookmarkStart w:id="4847" w:name="_Toc62642330"/>
      <w:r w:rsidRPr="00093294">
        <w:t>Course Assessors</w:t>
      </w:r>
      <w:bookmarkEnd w:id="4845"/>
      <w:bookmarkEnd w:id="4846"/>
      <w:bookmarkEnd w:id="4847"/>
    </w:p>
    <w:p w14:paraId="6870192D" w14:textId="77777777" w:rsidR="00465491" w:rsidRDefault="00465491" w:rsidP="00465491">
      <w:pPr>
        <w:pStyle w:val="Heading2separationline"/>
      </w:pPr>
    </w:p>
    <w:p w14:paraId="77F8073D" w14:textId="7E20DB45" w:rsidR="00C02961" w:rsidRPr="00C02961" w:rsidDel="001B28E3" w:rsidRDefault="00C02961" w:rsidP="00C02961">
      <w:pPr>
        <w:pStyle w:val="BodyText"/>
        <w:rPr>
          <w:del w:id="4848" w:author="Abercrombie, Kerrie" w:date="2021-01-19T06:27:00Z"/>
        </w:rPr>
      </w:pPr>
      <w:commentRangeStart w:id="4849"/>
      <w:del w:id="4850" w:author="Abercrombie, Kerrie" w:date="2021-01-19T06:27:00Z">
        <w:r w:rsidRPr="00C02961" w:rsidDel="001B28E3">
          <w:delText>Any</w:delText>
        </w:r>
      </w:del>
      <w:commentRangeEnd w:id="4849"/>
      <w:r w:rsidR="001B28E3">
        <w:rPr>
          <w:rStyle w:val="CommentReference"/>
        </w:rPr>
        <w:commentReference w:id="4849"/>
      </w:r>
      <w:del w:id="4851" w:author="Abercrombie, Kerrie" w:date="2021-01-19T06:27:00Z">
        <w:r w:rsidRPr="00C02961" w:rsidDel="001B28E3">
          <w:delText xml:space="preserve"> person conducting assessment of competence of personnel should:</w:delText>
        </w:r>
      </w:del>
    </w:p>
    <w:p w14:paraId="3482A8C5" w14:textId="4D88CED1" w:rsidR="00C02961" w:rsidRPr="00C02961" w:rsidDel="001B28E3" w:rsidRDefault="00C02961" w:rsidP="00641356">
      <w:pPr>
        <w:pStyle w:val="Bullet2"/>
        <w:rPr>
          <w:del w:id="4852" w:author="Abercrombie, Kerrie" w:date="2021-01-19T06:27:00Z"/>
        </w:rPr>
      </w:pPr>
      <w:del w:id="4853" w:author="Abercrombie, Kerrie" w:date="2021-01-19T06:27:00Z">
        <w:r w:rsidRPr="00C02961" w:rsidDel="001B28E3">
          <w:delText>have an appropriate level of knowledge and understanding of the competence to be assessed;</w:delText>
        </w:r>
      </w:del>
    </w:p>
    <w:p w14:paraId="13916277" w14:textId="1472FF5F" w:rsidR="00C02961" w:rsidRPr="00C02961" w:rsidDel="001B28E3" w:rsidRDefault="00C02961" w:rsidP="00641356">
      <w:pPr>
        <w:pStyle w:val="Bullet2"/>
        <w:rPr>
          <w:del w:id="4854" w:author="Abercrombie, Kerrie" w:date="2021-01-19T06:27:00Z"/>
        </w:rPr>
      </w:pPr>
      <w:del w:id="4855" w:author="Abercrombie, Kerrie" w:date="2021-01-19T06:27:00Z">
        <w:r w:rsidRPr="00C02961" w:rsidDel="001B28E3">
          <w:delText>be qualified in the task for which the assessment is being made;</w:delText>
        </w:r>
      </w:del>
    </w:p>
    <w:p w14:paraId="4B7B31FE" w14:textId="28DD6744" w:rsidR="00C02961" w:rsidRPr="00C02961" w:rsidDel="001B28E3" w:rsidRDefault="00C02961" w:rsidP="00641356">
      <w:pPr>
        <w:pStyle w:val="Bullet2"/>
        <w:rPr>
          <w:del w:id="4856" w:author="Abercrombie, Kerrie" w:date="2021-01-19T06:27:00Z"/>
        </w:rPr>
      </w:pPr>
      <w:del w:id="4857" w:author="Abercrombie, Kerrie" w:date="2021-01-19T06:27:00Z">
        <w:r w:rsidRPr="00C02961" w:rsidDel="001B28E3">
          <w:delText>have received appropriate guidance in assessment methods and practices;</w:delText>
        </w:r>
      </w:del>
    </w:p>
    <w:p w14:paraId="5039B10B" w14:textId="50CF5DF0" w:rsidR="00C02961" w:rsidRPr="00C02961" w:rsidDel="001B28E3" w:rsidRDefault="00C02961" w:rsidP="00641356">
      <w:pPr>
        <w:pStyle w:val="Bullet2"/>
        <w:rPr>
          <w:del w:id="4858" w:author="Abercrombie, Kerrie" w:date="2021-01-19T06:27:00Z"/>
        </w:rPr>
      </w:pPr>
      <w:del w:id="4859" w:author="Abercrombie, Kerrie" w:date="2021-01-19T06:27:00Z">
        <w:r w:rsidRPr="00C02961" w:rsidDel="001B28E3">
          <w:delText>have gained practical assessment experience;</w:delText>
        </w:r>
      </w:del>
    </w:p>
    <w:p w14:paraId="27C6E72C" w14:textId="2C70F008" w:rsidR="00465491" w:rsidRPr="00093294" w:rsidDel="001B28E3" w:rsidRDefault="00C02961" w:rsidP="00641356">
      <w:pPr>
        <w:pStyle w:val="Bullet2"/>
        <w:rPr>
          <w:del w:id="4860" w:author="Abercrombie, Kerrie" w:date="2021-01-19T06:27:00Z"/>
        </w:rPr>
      </w:pPr>
      <w:del w:id="4861" w:author="Abercrombie, Kerrie" w:date="2021-01-19T06:27:00Z">
        <w:r w:rsidRPr="00C02961" w:rsidDel="001B28E3">
          <w:delText xml:space="preserve">if conducting assessment involving the use of simulators, have gained practical assessment </w:delText>
        </w:r>
        <w:r w:rsidDel="001B28E3">
          <w:delText xml:space="preserve">experience on the </w:delText>
        </w:r>
        <w:r w:rsidRPr="00C02961" w:rsidDel="001B28E3">
          <w:delText xml:space="preserve">type of simulator under the supervision, and to the satisfaction, of an experienced </w:delText>
        </w:r>
        <w:commentRangeStart w:id="4862"/>
        <w:r w:rsidRPr="00C02961" w:rsidDel="001B28E3">
          <w:delText>assessor</w:delText>
        </w:r>
        <w:commentRangeEnd w:id="4862"/>
        <w:r w:rsidR="006B4BB3" w:rsidDel="001B28E3">
          <w:rPr>
            <w:rStyle w:val="CommentReference"/>
            <w:color w:val="auto"/>
          </w:rPr>
          <w:commentReference w:id="4862"/>
        </w:r>
        <w:r w:rsidRPr="00C02961" w:rsidDel="001B28E3">
          <w:delText>.</w:delText>
        </w:r>
      </w:del>
    </w:p>
    <w:p w14:paraId="149F4FDD" w14:textId="3C4C978C" w:rsidR="00465491" w:rsidRPr="00093294" w:rsidRDefault="00465491" w:rsidP="00A03913">
      <w:pPr>
        <w:pStyle w:val="Heading1"/>
      </w:pPr>
      <w:bookmarkStart w:id="4863" w:name="_Toc419881216"/>
      <w:bookmarkStart w:id="4864" w:name="_Toc442348104"/>
      <w:bookmarkStart w:id="4865" w:name="_Toc62642331"/>
      <w:r w:rsidRPr="00093294">
        <w:t>TEACHING FACILITIES AND EQUIPMENT</w:t>
      </w:r>
      <w:bookmarkEnd w:id="4863"/>
      <w:bookmarkEnd w:id="4864"/>
      <w:bookmarkEnd w:id="4865"/>
    </w:p>
    <w:p w14:paraId="3EC792B3" w14:textId="77777777" w:rsidR="00465491" w:rsidRPr="00093294" w:rsidRDefault="00465491" w:rsidP="00465491">
      <w:pPr>
        <w:pStyle w:val="Heading1separatationline"/>
      </w:pPr>
    </w:p>
    <w:p w14:paraId="1B1667C6" w14:textId="1A14D084" w:rsidR="00C02961" w:rsidRPr="00C02961" w:rsidDel="009671FA" w:rsidRDefault="00C02961" w:rsidP="00C02961">
      <w:pPr>
        <w:pStyle w:val="BodyText"/>
        <w:spacing w:line="216" w:lineRule="atLeast"/>
        <w:rPr>
          <w:del w:id="4866" w:author="Abercrombie, Kerrie" w:date="2021-01-19T06:32:00Z"/>
        </w:rPr>
      </w:pPr>
      <w:commentRangeStart w:id="4867"/>
      <w:del w:id="4868" w:author="Abercrombie, Kerrie" w:date="2021-01-19T06:32:00Z">
        <w:r w:rsidRPr="00C02961" w:rsidDel="009671FA">
          <w:delText>Facilities</w:delText>
        </w:r>
        <w:commentRangeEnd w:id="4867"/>
        <w:r w:rsidR="009671FA" w:rsidDel="009671FA">
          <w:rPr>
            <w:rStyle w:val="CommentReference"/>
          </w:rPr>
          <w:commentReference w:id="4867"/>
        </w:r>
        <w:r w:rsidRPr="00C02961" w:rsidDel="009671FA">
          <w:delText xml:space="preserve"> other than an ordinary classroom fitted with a chalkboard or whiteboard, an overhead projector or computer-assisted projector and screen are given in the individual subject frameworks.</w:delText>
        </w:r>
      </w:del>
    </w:p>
    <w:p w14:paraId="6925B0A4" w14:textId="0881F20C" w:rsidR="00465491" w:rsidRPr="00093294" w:rsidDel="009671FA" w:rsidRDefault="00C02961" w:rsidP="00C02961">
      <w:pPr>
        <w:pStyle w:val="BodyText"/>
        <w:rPr>
          <w:del w:id="4869" w:author="Abercrombie, Kerrie" w:date="2021-01-19T06:32:00Z"/>
        </w:rPr>
      </w:pPr>
      <w:commentRangeStart w:id="4870"/>
      <w:del w:id="4871" w:author="Abercrombie, Kerrie" w:date="2021-01-19T06:32:00Z">
        <w:r w:rsidDel="009671FA">
          <w:delText>T</w:delText>
        </w:r>
        <w:r w:rsidRPr="00C02961" w:rsidDel="009671FA">
          <w:delText xml:space="preserve">o assist instructors, references are shown against the subjects in the modules to indicate references and publications, additional technical material and teaching aids that the instructor may wish to use when preparing and presenting the </w:delText>
        </w:r>
        <w:r w:rsidRPr="00926E83" w:rsidDel="009671FA">
          <w:delText xml:space="preserve">course (see </w:delText>
        </w:r>
        <w:r w:rsidR="00926E83" w:rsidRPr="00926E83" w:rsidDel="009671FA">
          <w:fldChar w:fldCharType="begin"/>
        </w:r>
        <w:r w:rsidR="00926E83" w:rsidRPr="00926E83" w:rsidDel="009671FA">
          <w:delInstrText xml:space="preserve"> REF _Ref245169068 \r \h </w:delInstrText>
        </w:r>
        <w:r w:rsidR="00926E83" w:rsidDel="009671FA">
          <w:delInstrText xml:space="preserve"> \* MERGEFORMAT </w:delInstrText>
        </w:r>
        <w:r w:rsidR="00926E83" w:rsidRPr="00926E83" w:rsidDel="009671FA">
          <w:fldChar w:fldCharType="separate"/>
        </w:r>
        <w:r w:rsidR="00AB239A" w:rsidDel="009671FA">
          <w:delText>ANNEX 2</w:delText>
        </w:r>
        <w:r w:rsidR="00926E83" w:rsidRPr="00926E83" w:rsidDel="009671FA">
          <w:fldChar w:fldCharType="end"/>
        </w:r>
        <w:r w:rsidRPr="00926E83" w:rsidDel="009671FA">
          <w:delText>).  The material</w:delText>
        </w:r>
        <w:r w:rsidRPr="00C02961" w:rsidDel="009671FA">
          <w:delText xml:space="preserve"> listed in the subject frameworks has been used to structure the detail</w:delText>
        </w:r>
        <w:r w:rsidDel="009671FA">
          <w:delText>ed teaching syllabuses</w:delText>
        </w:r>
        <w:r w:rsidRPr="00C02961" w:rsidDel="009671FA">
          <w:delText>:</w:delText>
        </w:r>
      </w:del>
    </w:p>
    <w:p w14:paraId="58D558FD" w14:textId="0106C36D" w:rsidR="00C02961" w:rsidRPr="00C02961" w:rsidDel="009671FA" w:rsidRDefault="00C02961" w:rsidP="00272E98">
      <w:pPr>
        <w:pStyle w:val="List1"/>
        <w:numPr>
          <w:ilvl w:val="0"/>
          <w:numId w:val="28"/>
        </w:numPr>
        <w:rPr>
          <w:del w:id="4872" w:author="Abercrombie, Kerrie" w:date="2021-01-19T06:32:00Z"/>
        </w:rPr>
      </w:pPr>
      <w:del w:id="4873" w:author="Abercrombie, Kerrie" w:date="2021-01-19T06:32:00Z">
        <w:r w:rsidRPr="00C02961" w:rsidDel="009671FA">
          <w:delText>Teaching aids (indicated by A)</w:delText>
        </w:r>
        <w:r w:rsidDel="009671FA">
          <w:delText>.</w:delText>
        </w:r>
      </w:del>
    </w:p>
    <w:p w14:paraId="0BC3CBD3" w14:textId="0435CA77" w:rsidR="00C02961" w:rsidRPr="00C02961" w:rsidDel="009671FA" w:rsidRDefault="00C02961" w:rsidP="00272E98">
      <w:pPr>
        <w:pStyle w:val="List1"/>
        <w:numPr>
          <w:ilvl w:val="0"/>
          <w:numId w:val="28"/>
        </w:numPr>
        <w:rPr>
          <w:del w:id="4874" w:author="Abercrombie, Kerrie" w:date="2021-01-19T06:32:00Z"/>
        </w:rPr>
      </w:pPr>
      <w:del w:id="4875" w:author="Abercrombie, Kerrie" w:date="2021-01-19T06:32:00Z">
        <w:r w:rsidRPr="00C02961" w:rsidDel="009671FA">
          <w:delText xml:space="preserve">Equipment needed by </w:delText>
        </w:r>
        <w:r w:rsidR="00B908C2" w:rsidDel="009671FA">
          <w:delText>participant</w:delText>
        </w:r>
        <w:r w:rsidRPr="00C02961" w:rsidDel="009671FA">
          <w:delText>s (indicated by E)</w:delText>
        </w:r>
        <w:r w:rsidDel="009671FA">
          <w:delText>.</w:delText>
        </w:r>
      </w:del>
    </w:p>
    <w:p w14:paraId="65F6711F" w14:textId="37377A27" w:rsidR="00465491" w:rsidRPr="00093294" w:rsidRDefault="00C02961" w:rsidP="00272E98">
      <w:pPr>
        <w:pStyle w:val="List1"/>
        <w:numPr>
          <w:ilvl w:val="0"/>
          <w:numId w:val="28"/>
        </w:numPr>
      </w:pPr>
      <w:del w:id="4876" w:author="Abercrombie, Kerrie" w:date="2021-01-19T06:32:00Z">
        <w:r w:rsidRPr="00C02961" w:rsidDel="009671FA">
          <w:delText>References (indicated by R)</w:delText>
        </w:r>
        <w:commentRangeEnd w:id="4870"/>
        <w:r w:rsidR="009671FA" w:rsidDel="009671FA">
          <w:rPr>
            <w:rStyle w:val="CommentReference"/>
            <w:rFonts w:eastAsiaTheme="minorHAnsi"/>
          </w:rPr>
          <w:commentReference w:id="4870"/>
        </w:r>
      </w:del>
      <w:r w:rsidRPr="00C02961">
        <w:t>.</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4877" w:name="_Toc419881217"/>
      <w:bookmarkStart w:id="4878" w:name="_Toc442348105"/>
      <w:r w:rsidRPr="00093294">
        <w:lastRenderedPageBreak/>
        <w:t xml:space="preserve"> </w:t>
      </w:r>
      <w:bookmarkStart w:id="4879" w:name="_Toc62642332"/>
      <w:r w:rsidR="00465491" w:rsidRPr="00093294">
        <w:t>GUIDELINES FOR INSTRUCTORS</w:t>
      </w:r>
      <w:bookmarkEnd w:id="4877"/>
      <w:bookmarkEnd w:id="4878"/>
      <w:bookmarkEnd w:id="4879"/>
    </w:p>
    <w:p w14:paraId="33900C05" w14:textId="7B0E4889" w:rsidR="00465491" w:rsidRPr="00093294" w:rsidRDefault="00465491" w:rsidP="00272E98">
      <w:pPr>
        <w:pStyle w:val="Heading1"/>
        <w:numPr>
          <w:ilvl w:val="0"/>
          <w:numId w:val="20"/>
        </w:numPr>
      </w:pPr>
      <w:bookmarkStart w:id="4880" w:name="_Toc419881218"/>
      <w:bookmarkStart w:id="4881" w:name="_Toc442348106"/>
      <w:bookmarkStart w:id="4882" w:name="_Toc62642333"/>
      <w:r w:rsidRPr="00093294">
        <w:t>INTRODUCTION</w:t>
      </w:r>
      <w:bookmarkEnd w:id="4880"/>
      <w:bookmarkEnd w:id="4881"/>
      <w:bookmarkEnd w:id="4882"/>
    </w:p>
    <w:p w14:paraId="3829E21A" w14:textId="77777777" w:rsidR="00465491" w:rsidRPr="00093294" w:rsidRDefault="00465491" w:rsidP="00465491">
      <w:pPr>
        <w:pStyle w:val="Heading1separatationline"/>
      </w:pPr>
    </w:p>
    <w:p w14:paraId="6DA975E4" w14:textId="397DE224" w:rsidR="0068785F" w:rsidRPr="0068785F" w:rsidDel="009671FA" w:rsidRDefault="0068785F" w:rsidP="0068785F">
      <w:pPr>
        <w:pStyle w:val="BodyText"/>
        <w:spacing w:line="216" w:lineRule="atLeast"/>
        <w:rPr>
          <w:del w:id="4883" w:author="Abercrombie, Kerrie" w:date="2021-01-19T06:34:00Z"/>
        </w:rPr>
      </w:pPr>
      <w:del w:id="4884" w:author="Abercrombie, Kerrie" w:date="2021-01-19T06:34:00Z">
        <w:r w:rsidRPr="0068785F" w:rsidDel="009671FA">
          <w:delText xml:space="preserve">VTS Operators are </w:delText>
        </w:r>
        <w:commentRangeStart w:id="4885"/>
        <w:r w:rsidRPr="0068785F" w:rsidDel="009671FA">
          <w:delText>appropriately</w:delText>
        </w:r>
      </w:del>
      <w:commentRangeEnd w:id="4885"/>
      <w:r w:rsidR="00D55900">
        <w:rPr>
          <w:rStyle w:val="CommentReference"/>
        </w:rPr>
        <w:commentReference w:id="4885"/>
      </w:r>
      <w:del w:id="4886" w:author="Abercrombie, Kerrie" w:date="2021-01-19T06:34:00Z">
        <w:r w:rsidRPr="0068785F" w:rsidDel="009671FA">
          <w:delText xml:space="preserve">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delText>
        </w:r>
        <w:r w:rsidR="00806501" w:rsidDel="009671FA">
          <w:delText xml:space="preserve"> course certificate leading to on-the-job t</w:delText>
        </w:r>
        <w:r w:rsidRPr="0068785F" w:rsidDel="009671FA">
          <w:delText>raining.</w:delText>
        </w:r>
      </w:del>
    </w:p>
    <w:p w14:paraId="191CABCF" w14:textId="403F83C6" w:rsidR="0068785F" w:rsidRPr="0068785F" w:rsidDel="009671FA" w:rsidRDefault="0068785F" w:rsidP="0068785F">
      <w:pPr>
        <w:pStyle w:val="BodyText"/>
        <w:spacing w:line="216" w:lineRule="atLeast"/>
        <w:rPr>
          <w:del w:id="4887" w:author="Abercrombie, Kerrie" w:date="2021-01-19T06:35:00Z"/>
        </w:rPr>
      </w:pPr>
      <w:del w:id="4888" w:author="Abercrombie, Kerrie" w:date="2021-01-19T06:35:00Z">
        <w:r w:rsidRPr="0068785F" w:rsidDel="009671FA">
          <w:delText xml:space="preserve">It is important to keep in mind the close relationship of all subjects in the VTS Operators course.  Instructors should continuously monitor the additional personal attributes of </w:delText>
        </w:r>
        <w:r w:rsidR="00B908C2" w:rsidDel="009671FA">
          <w:delText>participant</w:delText>
        </w:r>
        <w:r w:rsidRPr="0068785F" w:rsidDel="009671FA">
          <w:delText>s and, when appropriate, draw their attention to the need to meet the subjects of that module.</w:delText>
        </w:r>
      </w:del>
    </w:p>
    <w:p w14:paraId="39D3C175" w14:textId="6F2C8925" w:rsidR="00465491" w:rsidRPr="00093294" w:rsidRDefault="0068785F" w:rsidP="0068785F">
      <w:pPr>
        <w:pStyle w:val="BodyText"/>
      </w:pPr>
      <w:del w:id="4889" w:author="Abercrombie, Kerrie" w:date="2021-01-19T08:40:00Z">
        <w:r w:rsidRPr="0068785F" w:rsidDel="00447355">
          <w:delText xml:space="preserve">In </w:delText>
        </w:r>
        <w:commentRangeStart w:id="4890"/>
        <w:r w:rsidRPr="0068785F" w:rsidDel="00447355">
          <w:delText>Vessel</w:delText>
        </w:r>
      </w:del>
      <w:commentRangeEnd w:id="4890"/>
      <w:r w:rsidR="00447355">
        <w:rPr>
          <w:rStyle w:val="CommentReference"/>
        </w:rPr>
        <w:commentReference w:id="4890"/>
      </w:r>
      <w:del w:id="4891" w:author="Abercrombie, Kerrie" w:date="2021-01-19T08:40:00Z">
        <w:r w:rsidRPr="0068785F" w:rsidDel="00447355">
          <w:delText xml:space="preserve">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delText>
        </w:r>
      </w:del>
    </w:p>
    <w:p w14:paraId="0BB18052" w14:textId="074338FB" w:rsidR="00465491" w:rsidRPr="00093294" w:rsidRDefault="00465491" w:rsidP="00A03913">
      <w:pPr>
        <w:pStyle w:val="Heading1"/>
      </w:pPr>
      <w:bookmarkStart w:id="4892" w:name="_Toc419881219"/>
      <w:bookmarkStart w:id="4893" w:name="_Toc442348107"/>
      <w:bookmarkStart w:id="4894" w:name="_Toc62642334"/>
      <w:r w:rsidRPr="00093294">
        <w:t>CURRICULUM</w:t>
      </w:r>
      <w:bookmarkEnd w:id="4892"/>
      <w:bookmarkEnd w:id="4893"/>
      <w:bookmarkEnd w:id="4894"/>
    </w:p>
    <w:p w14:paraId="339482F6" w14:textId="77777777" w:rsidR="00465491" w:rsidRPr="00093294" w:rsidRDefault="00465491" w:rsidP="00465491">
      <w:pPr>
        <w:pStyle w:val="Heading1separatationline"/>
      </w:pPr>
    </w:p>
    <w:p w14:paraId="67DF4418" w14:textId="71DFE784" w:rsidR="0068785F" w:rsidRPr="0068785F" w:rsidRDefault="0068785F" w:rsidP="0068785F">
      <w:pPr>
        <w:pStyle w:val="BodyText"/>
        <w:spacing w:line="216" w:lineRule="atLeast"/>
      </w:pPr>
      <w:commentRangeStart w:id="4895"/>
      <w:del w:id="4896" w:author="Abercrombie, Kerrie" w:date="2021-01-19T07:00:00Z">
        <w:r w:rsidRPr="0068785F" w:rsidDel="00256DD2">
          <w:delText xml:space="preserve">The subject modules into which the course is divided reflect the competence headings of the VTS Operator competence chart (see </w:delText>
        </w:r>
        <w:r w:rsidR="00AA1028" w:rsidDel="00256DD2">
          <w:fldChar w:fldCharType="begin"/>
        </w:r>
        <w:r w:rsidR="00AA1028" w:rsidDel="00256DD2">
          <w:delInstrText xml:space="preserve"> REF _Ref245119885 \r \h </w:delInstrText>
        </w:r>
        <w:r w:rsidR="00AA1028" w:rsidDel="00256DD2">
          <w:fldChar w:fldCharType="separate"/>
        </w:r>
        <w:r w:rsidR="00AB239A" w:rsidDel="00256DD2">
          <w:delText>ANNEX 1</w:delText>
        </w:r>
        <w:r w:rsidR="00AA1028" w:rsidDel="00256DD2">
          <w:fldChar w:fldCharType="end"/>
        </w:r>
        <w:r w:rsidR="00AA1028" w:rsidDel="00256DD2">
          <w:delText>)</w:delText>
        </w:r>
        <w:r w:rsidRPr="0068785F" w:rsidDel="00256DD2">
          <w:delText>.  The syllabuses are presented this way to show clearly the relationship of the syllabus with the recommendations of the IALA</w:delText>
        </w:r>
      </w:del>
      <w:r w:rsidRPr="0068785F">
        <w:t>.</w:t>
      </w:r>
      <w:commentRangeEnd w:id="4895"/>
      <w:r w:rsidR="00D55900">
        <w:rPr>
          <w:rStyle w:val="CommentReference"/>
        </w:rPr>
        <w:commentReference w:id="4895"/>
      </w:r>
    </w:p>
    <w:p w14:paraId="7B443265" w14:textId="2404F061" w:rsidR="0068785F" w:rsidRPr="0068785F" w:rsidRDefault="0068785F" w:rsidP="0068785F">
      <w:pPr>
        <w:pStyle w:val="BodyText"/>
        <w:spacing w:line="216" w:lineRule="atLeast"/>
      </w:pPr>
      <w:commentRangeStart w:id="4897"/>
      <w:del w:id="4898" w:author="Abercrombie, Kerrie" w:date="2021-01-19T06:43:00Z">
        <w:r w:rsidRPr="0068785F" w:rsidDel="00D55900">
          <w:delText>The</w:delText>
        </w:r>
      </w:del>
      <w:commentRangeEnd w:id="4897"/>
      <w:r w:rsidR="00D55900">
        <w:rPr>
          <w:rStyle w:val="CommentReference"/>
        </w:rPr>
        <w:commentReference w:id="4897"/>
      </w:r>
      <w:del w:id="4899" w:author="Abercrombie, Kerrie" w:date="2021-01-19T06:43:00Z">
        <w:r w:rsidRPr="0068785F" w:rsidDel="00D55900">
          <w:delText xml:space="preserve"> subjects shown in the detailed syllabus are not listed in order of priority.  Instructors should treat them in the order, which they consider to be the most effective for their course </w:delText>
        </w:r>
        <w:r w:rsidR="00B908C2" w:rsidDel="00D55900">
          <w:delText>participant</w:delText>
        </w:r>
        <w:r w:rsidRPr="0068785F" w:rsidDel="00D55900">
          <w:delText>s and circumstances.</w:delText>
        </w:r>
      </w:del>
    </w:p>
    <w:p w14:paraId="024E3931" w14:textId="14D1E007" w:rsidR="0068785F" w:rsidRPr="0068785F" w:rsidDel="00256DD2" w:rsidRDefault="0068785F" w:rsidP="0068785F">
      <w:pPr>
        <w:pStyle w:val="BodyText"/>
        <w:spacing w:line="216" w:lineRule="atLeast"/>
        <w:rPr>
          <w:del w:id="4900" w:author="Abercrombie, Kerrie" w:date="2021-01-19T07:02:00Z"/>
        </w:rPr>
      </w:pPr>
      <w:commentRangeStart w:id="4901"/>
      <w:del w:id="4902" w:author="Abercrombie, Kerrie" w:date="2021-01-19T07:02:00Z">
        <w:r w:rsidRPr="0068785F" w:rsidDel="00256DD2">
          <w:delText xml:space="preserve">Great care should be taken when using the levels of competence in </w:delText>
        </w:r>
        <w:r w:rsidR="00AA1028" w:rsidDel="00256DD2">
          <w:fldChar w:fldCharType="begin"/>
        </w:r>
        <w:r w:rsidR="00AA1028" w:rsidDel="00256DD2">
          <w:delInstrText xml:space="preserve"> REF _Ref531293979 \r \h </w:delInstrText>
        </w:r>
        <w:r w:rsidR="00AA1028" w:rsidDel="00256DD2">
          <w:fldChar w:fldCharType="separate"/>
        </w:r>
      </w:del>
      <w:ins w:id="4903" w:author="Kerrie Abercrombie" w:date="2021-01-15T15:04:00Z">
        <w:del w:id="4904" w:author="Abercrombie, Kerrie" w:date="2021-01-19T07:02:00Z">
          <w:r w:rsidR="00AB239A" w:rsidDel="00256DD2">
            <w:delText>Table 5</w:delText>
          </w:r>
        </w:del>
      </w:ins>
      <w:del w:id="4905" w:author="Abercrombie, Kerrie" w:date="2021-01-19T07:02:00Z">
        <w:r w:rsidR="00E67BBC" w:rsidDel="00256DD2">
          <w:delText>Table 1</w:delText>
        </w:r>
        <w:r w:rsidR="00AA1028" w:rsidDel="00256DD2">
          <w:fldChar w:fldCharType="end"/>
        </w:r>
        <w:r w:rsidRPr="0068785F" w:rsidDel="00256DD2">
          <w:delText xml:space="preserve">.  They have been phrased in a precise form to indicate exactly what the </w:delText>
        </w:r>
        <w:r w:rsidR="00B908C2" w:rsidDel="00256DD2">
          <w:delText>participant</w:delText>
        </w:r>
        <w:r w:rsidRPr="0068785F" w:rsidDel="00256DD2">
          <w:delText xml:space="preserve"> should be capable of doing.  This then becomes the means of demonstrating that the intended level of knowledge or skill has been attained.</w:delText>
        </w:r>
        <w:commentRangeEnd w:id="4901"/>
        <w:r w:rsidR="00D55900" w:rsidDel="00256DD2">
          <w:rPr>
            <w:rStyle w:val="CommentReference"/>
          </w:rPr>
          <w:commentReference w:id="4901"/>
        </w:r>
      </w:del>
    </w:p>
    <w:p w14:paraId="0DF4C0E1" w14:textId="213E02F4" w:rsidR="0068785F" w:rsidRPr="0068785F" w:rsidDel="00044D14" w:rsidRDefault="0068785F" w:rsidP="0068785F">
      <w:pPr>
        <w:pStyle w:val="BodyText"/>
        <w:spacing w:line="216" w:lineRule="atLeast"/>
        <w:rPr>
          <w:del w:id="4906" w:author="Abercrombie, Kerrie" w:date="2021-01-19T07:26:00Z"/>
        </w:rPr>
      </w:pPr>
      <w:commentRangeStart w:id="4907"/>
      <w:del w:id="4908" w:author="Abercrombie, Kerrie" w:date="2021-01-19T07:26:00Z">
        <w:r w:rsidRPr="0068785F" w:rsidDel="00044D14">
          <w:delText xml:space="preserve">The recommended hours given in the syllabi are intended to be used as approximate guidelines for planning purposes.  The hours should be adjusted as necessary to suit local circumstances in </w:delText>
        </w:r>
        <w:commentRangeStart w:id="4909"/>
        <w:r w:rsidRPr="0068785F" w:rsidDel="00044D14">
          <w:delText>the light of experience with previous courses</w:delText>
        </w:r>
        <w:commentRangeEnd w:id="4909"/>
        <w:r w:rsidR="00044D14" w:rsidDel="00044D14">
          <w:rPr>
            <w:rStyle w:val="CommentReference"/>
          </w:rPr>
          <w:commentReference w:id="4909"/>
        </w:r>
        <w:r w:rsidRPr="0068785F" w:rsidDel="00044D14">
          <w:delText>.  If possible</w:delText>
        </w:r>
        <w:r w:rsidR="00B50097" w:rsidDel="00044D14">
          <w:delText>,</w:delText>
        </w:r>
        <w:r w:rsidRPr="0068785F" w:rsidDel="00044D14">
          <w:delText xml:space="preserve"> the course should be implemented with some flexibility to allow for adjustments during its running.  It is normal for different </w:delText>
        </w:r>
        <w:r w:rsidR="00B908C2" w:rsidDel="00044D14">
          <w:delText>participant</w:delText>
        </w:r>
        <w:r w:rsidRPr="0068785F" w:rsidDel="00044D14">
          <w:delText>s to require different lengths of time to cover the same work.  For practical reasons some minor adjustments will probably be needed when drawing up the timetable to fit the work to be covered into fixed teaching periods and term times.</w:delText>
        </w:r>
        <w:commentRangeEnd w:id="4907"/>
        <w:r w:rsidR="00044D14" w:rsidDel="00044D14">
          <w:rPr>
            <w:rStyle w:val="CommentReference"/>
          </w:rPr>
          <w:commentReference w:id="4907"/>
        </w:r>
      </w:del>
    </w:p>
    <w:p w14:paraId="01983470" w14:textId="67777607" w:rsidR="0068785F" w:rsidRPr="0068785F" w:rsidRDefault="0068785F" w:rsidP="0068785F">
      <w:pPr>
        <w:pStyle w:val="BodyText"/>
        <w:spacing w:line="216" w:lineRule="atLeast"/>
      </w:pPr>
      <w:commentRangeStart w:id="4910"/>
      <w:del w:id="4911" w:author="Abercrombie, Kerrie" w:date="2021-01-19T07:05:00Z">
        <w:r w:rsidRPr="0068785F" w:rsidDel="00256DD2">
          <w:delText>The success of the course will depend, to a large extent, upon detailed co-ordination of the individual subjects into a coherent teaching scheme.  It is important that an experienced instructor acts as course co-ordinator to plan and supervise the implementation of the course</w:delText>
        </w:r>
      </w:del>
      <w:r w:rsidRPr="0068785F">
        <w:t>.</w:t>
      </w:r>
      <w:commentRangeEnd w:id="4910"/>
      <w:r w:rsidR="00256DD2">
        <w:rPr>
          <w:rStyle w:val="CommentReference"/>
        </w:rPr>
        <w:commentReference w:id="4910"/>
      </w:r>
    </w:p>
    <w:p w14:paraId="472055C0" w14:textId="0E610292" w:rsidR="0068785F" w:rsidRPr="0068785F" w:rsidRDefault="0068785F" w:rsidP="0068785F">
      <w:pPr>
        <w:pStyle w:val="BodyText"/>
        <w:spacing w:line="216" w:lineRule="atLeast"/>
      </w:pPr>
      <w:commentRangeStart w:id="4912"/>
      <w:del w:id="4913" w:author="Abercrombie, Kerrie" w:date="2021-01-20T09:01:00Z">
        <w:r w:rsidRPr="0068785F" w:rsidDel="000578E4">
          <w:delTex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delText>
        </w:r>
      </w:del>
      <w:commentRangeEnd w:id="4912"/>
      <w:r w:rsidR="000578E4">
        <w:rPr>
          <w:rStyle w:val="CommentReference"/>
        </w:rPr>
        <w:commentReference w:id="4912"/>
      </w:r>
    </w:p>
    <w:p w14:paraId="0DF11D19" w14:textId="0C7CC826" w:rsidR="00872850" w:rsidRPr="0068785F" w:rsidDel="00872850" w:rsidRDefault="0068785F" w:rsidP="0068785F">
      <w:pPr>
        <w:pStyle w:val="BodyText"/>
        <w:spacing w:line="216" w:lineRule="atLeast"/>
        <w:rPr>
          <w:del w:id="4914" w:author="Abercrombie, Kerrie" w:date="2021-01-19T08:48:00Z"/>
        </w:rPr>
      </w:pPr>
      <w:commentRangeStart w:id="4915"/>
      <w:del w:id="4916" w:author="Abercrombie, Kerrie" w:date="2021-01-19T08:48:00Z">
        <w:r w:rsidRPr="0068785F" w:rsidDel="00872850">
          <w:delText xml:space="preserve">The </w:delText>
        </w:r>
      </w:del>
      <w:del w:id="4917" w:author="Abercrombie, Kerrie" w:date="2021-01-19T08:47:00Z">
        <w:r w:rsidRPr="0068785F" w:rsidDel="00872850">
          <w:delText>t</w:delText>
        </w:r>
      </w:del>
      <w:del w:id="4918" w:author="Abercrombie, Kerrie" w:date="2021-01-19T08:48:00Z">
        <w:r w:rsidRPr="0068785F" w:rsidDel="00872850">
          <w:delText xml:space="preserve">eaching schemes should be scrutinised carefully to ensure that all of the listed subjects are covered, that repetition is avoided and that essential pre-requisite knowledge </w:delText>
        </w:r>
      </w:del>
      <w:del w:id="4919" w:author="Abercrombie, Kerrie" w:date="2021-01-19T08:45:00Z">
        <w:r w:rsidRPr="0068785F" w:rsidDel="00447355">
          <w:delText xml:space="preserve">at any stage </w:delText>
        </w:r>
      </w:del>
      <w:del w:id="4920" w:author="Abercrombie, Kerrie" w:date="2021-01-19T08:48:00Z">
        <w:r w:rsidRPr="0068785F" w:rsidDel="00872850">
          <w:delText>has already been covered.  Only those additional requirements set by the Competent Authority</w:delText>
        </w:r>
        <w:r w:rsidDel="00872850">
          <w:delText xml:space="preserve"> should be introduced.</w:delText>
        </w:r>
        <w:commentRangeEnd w:id="4915"/>
        <w:r w:rsidR="00872850" w:rsidDel="00872850">
          <w:rPr>
            <w:rStyle w:val="CommentReference"/>
          </w:rPr>
          <w:commentReference w:id="4915"/>
        </w:r>
      </w:del>
    </w:p>
    <w:p w14:paraId="76D62C72" w14:textId="496445B7" w:rsidR="0068785F" w:rsidRPr="0068785F" w:rsidRDefault="0068785F" w:rsidP="0068785F">
      <w:pPr>
        <w:pStyle w:val="BodyText"/>
        <w:spacing w:line="216" w:lineRule="atLeast"/>
      </w:pPr>
      <w:del w:id="4921" w:author="Abercrombie, Kerrie" w:date="2021-01-19T08:36:00Z">
        <w:r w:rsidRPr="0068785F" w:rsidDel="00447355">
          <w:delText>The course co-ordinator should monitor the running of the course.</w:delText>
        </w:r>
      </w:del>
      <w:r w:rsidRPr="0068785F">
        <w:t xml:space="preserve">  </w:t>
      </w:r>
      <w:commentRangeStart w:id="4922"/>
      <w:del w:id="4923" w:author="Abercrombie, Kerrie" w:date="2021-01-19T08:39:00Z">
        <w:r w:rsidRPr="0068785F" w:rsidDel="00447355">
          <w:delText xml:space="preserve">There should be regular discussions with the teaching staff involved concerning the progress of </w:delText>
        </w:r>
        <w:r w:rsidR="00B908C2" w:rsidDel="00447355">
          <w:delText>participant</w:delText>
        </w:r>
        <w:r w:rsidRPr="0068785F" w:rsidDel="00447355">
          <w:delText xml:space="preserve">s and any problems that have become apparent.  Modifications of the teaching scheme should be made where necessary to ensure that </w:delText>
        </w:r>
        <w:r w:rsidR="00B908C2" w:rsidDel="00447355">
          <w:delText>participant</w:delText>
        </w:r>
        <w:r w:rsidRPr="0068785F" w:rsidDel="00447355">
          <w:delText xml:space="preserve">s are attaining the objectives laid down.  If necessary, extra tuition should be arranged to enable weaker </w:delText>
        </w:r>
        <w:r w:rsidR="00B908C2" w:rsidDel="00447355">
          <w:delText>participant</w:delText>
        </w:r>
        <w:r w:rsidRPr="0068785F" w:rsidDel="00447355">
          <w:delText xml:space="preserve">s to reach the required standard. </w:delText>
        </w:r>
      </w:del>
      <w:commentRangeEnd w:id="4922"/>
      <w:r w:rsidR="00447355">
        <w:rPr>
          <w:rStyle w:val="CommentReference"/>
        </w:rPr>
        <w:commentReference w:id="4922"/>
      </w:r>
      <w:del w:id="4924" w:author="Abercrombie, Kerrie" w:date="2021-01-19T08:39:00Z">
        <w:r w:rsidRPr="0068785F" w:rsidDel="00447355">
          <w:delText xml:space="preserve"> </w:delText>
        </w:r>
      </w:del>
      <w:commentRangeStart w:id="4925"/>
      <w:del w:id="4926" w:author="Abercrombie, Kerrie" w:date="2021-01-21T08:45:00Z">
        <w:r w:rsidRPr="0068785F" w:rsidDel="003D7834">
          <w:delText>At the conclusion of the course a discussion should be held to determine whether changes should be made to improve future courses.</w:delText>
        </w:r>
        <w:commentRangeEnd w:id="4925"/>
        <w:r w:rsidR="00447355" w:rsidDel="003D7834">
          <w:rPr>
            <w:rStyle w:val="CommentReference"/>
          </w:rPr>
          <w:commentReference w:id="4925"/>
        </w:r>
      </w:del>
    </w:p>
    <w:p w14:paraId="1A54AC06" w14:textId="7DBE92C9" w:rsidR="00465491" w:rsidRPr="00093294" w:rsidDel="00D55900" w:rsidRDefault="0068785F" w:rsidP="00465491">
      <w:pPr>
        <w:pStyle w:val="BodyText"/>
        <w:rPr>
          <w:del w:id="4927" w:author="Abercrombie, Kerrie" w:date="2021-01-19T06:41:00Z"/>
        </w:rPr>
      </w:pPr>
      <w:commentRangeStart w:id="4928"/>
      <w:del w:id="4929" w:author="Abercrombie, Kerrie" w:date="2021-01-19T06:41:00Z">
        <w:r w:rsidRPr="0068785F" w:rsidDel="00D55900">
          <w:delText>Procedures</w:delText>
        </w:r>
      </w:del>
      <w:commentRangeEnd w:id="4928"/>
      <w:r w:rsidR="00D55900">
        <w:rPr>
          <w:rStyle w:val="CommentReference"/>
        </w:rPr>
        <w:commentReference w:id="4928"/>
      </w:r>
      <w:del w:id="4930" w:author="Abercrombie, Kerrie" w:date="2021-01-19T06:41:00Z">
        <w:r w:rsidRPr="0068785F" w:rsidDel="00D55900">
          <w:delText xml:space="preserve"> should be in place to follow the On-the-Job Training (OJT) of </w:delText>
        </w:r>
        <w:r w:rsidR="00B908C2" w:rsidDel="00D55900">
          <w:delText>participant</w:delText>
        </w:r>
        <w:r w:rsidRPr="0068785F" w:rsidDel="00D55900">
          <w:delText xml:space="preserve">s, using comments from both </w:delText>
        </w:r>
        <w:r w:rsidR="00B908C2" w:rsidDel="00D55900">
          <w:delText>participant</w:delText>
        </w:r>
        <w:r w:rsidRPr="0068785F" w:rsidDel="00D55900">
          <w:delText>s and OJT Instructors to help ensure relevancy and validity of future courses.  The transition from advanced training to OJT should appear as continuous as possible.</w:delText>
        </w:r>
      </w:del>
    </w:p>
    <w:p w14:paraId="78145B90" w14:textId="78AB0534" w:rsidR="00465491" w:rsidRPr="00093294" w:rsidRDefault="007D674E" w:rsidP="00A03913">
      <w:pPr>
        <w:pStyle w:val="Heading1"/>
      </w:pPr>
      <w:bookmarkStart w:id="4931" w:name="_Toc62642335"/>
      <w:r>
        <w:t>LESSON PLANS</w:t>
      </w:r>
      <w:bookmarkEnd w:id="4931"/>
    </w:p>
    <w:p w14:paraId="4009A251" w14:textId="77777777" w:rsidR="00465491" w:rsidRPr="00093294" w:rsidRDefault="00465491" w:rsidP="00465491">
      <w:pPr>
        <w:pStyle w:val="Heading1separatationline"/>
      </w:pPr>
    </w:p>
    <w:p w14:paraId="5537BF42" w14:textId="6EBB5283" w:rsidR="007D674E" w:rsidRPr="007D674E" w:rsidDel="00123E19" w:rsidRDefault="007D674E" w:rsidP="007D674E">
      <w:pPr>
        <w:pStyle w:val="BodyText"/>
        <w:spacing w:line="216" w:lineRule="atLeast"/>
        <w:rPr>
          <w:del w:id="4932" w:author="Abercrombie, Kerrie" w:date="2021-01-20T09:04:00Z"/>
        </w:rPr>
      </w:pPr>
      <w:commentRangeStart w:id="4933"/>
      <w:del w:id="4934" w:author="Abercrombie, Kerrie" w:date="2021-01-20T09:04:00Z">
        <w:r w:rsidRPr="007D674E" w:rsidDel="00123E19">
          <w:delTex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delText>
        </w:r>
        <w:commentRangeEnd w:id="4933"/>
        <w:r w:rsidR="000578E4" w:rsidDel="00123E19">
          <w:rPr>
            <w:rStyle w:val="CommentReference"/>
          </w:rPr>
          <w:commentReference w:id="4933"/>
        </w:r>
      </w:del>
    </w:p>
    <w:p w14:paraId="56B13558" w14:textId="0FE059B2" w:rsidR="007D674E" w:rsidRPr="007D674E" w:rsidDel="00123E19" w:rsidRDefault="007D674E" w:rsidP="007D674E">
      <w:pPr>
        <w:pStyle w:val="BodyText"/>
        <w:spacing w:line="216" w:lineRule="atLeast"/>
        <w:rPr>
          <w:del w:id="4935" w:author="Abercrombie, Kerrie" w:date="2021-01-20T09:04:00Z"/>
        </w:rPr>
      </w:pPr>
      <w:commentRangeStart w:id="4936"/>
      <w:del w:id="4937" w:author="Abercrombie, Kerrie" w:date="2021-01-20T09:04:00Z">
        <w:r w:rsidRPr="007D674E" w:rsidDel="00123E19">
          <w:delText>To</w:delText>
        </w:r>
        <w:commentRangeEnd w:id="4936"/>
        <w:r w:rsidR="00123E19" w:rsidDel="00123E19">
          <w:rPr>
            <w:rStyle w:val="CommentReference"/>
          </w:rPr>
          <w:commentReference w:id="4936"/>
        </w:r>
        <w:r w:rsidRPr="007D674E" w:rsidDel="00123E19">
          <w:delText xml:space="preserve"> assist in the development of lesson plans five levels of competence are used in the model courses for VTS personnel.  Levels 1 to 4 are used in the model course for the training of VTS Operators and </w:delText>
        </w:r>
        <w:commentRangeStart w:id="4938"/>
        <w:r w:rsidRPr="007D674E" w:rsidDel="00123E19">
          <w:delText>levels 3 to 5 are used in the model course for advancement to VTS Supervisor</w:delText>
        </w:r>
        <w:commentRangeEnd w:id="4938"/>
        <w:r w:rsidR="00616ED4" w:rsidDel="00123E19">
          <w:rPr>
            <w:rStyle w:val="CommentReference"/>
          </w:rPr>
          <w:commentReference w:id="4938"/>
        </w:r>
        <w:r w:rsidRPr="007D674E" w:rsidDel="00123E19">
          <w:delText>.</w:delText>
        </w:r>
      </w:del>
    </w:p>
    <w:p w14:paraId="67586029" w14:textId="577BAFC2" w:rsidR="007D674E" w:rsidRPr="007D674E" w:rsidDel="00123E19" w:rsidRDefault="007D674E" w:rsidP="007D674E">
      <w:pPr>
        <w:pStyle w:val="BodyText"/>
        <w:spacing w:line="216" w:lineRule="atLeast"/>
        <w:rPr>
          <w:del w:id="4939" w:author="Abercrombie, Kerrie" w:date="2021-01-20T09:05:00Z"/>
        </w:rPr>
      </w:pPr>
      <w:commentRangeStart w:id="4940"/>
      <w:del w:id="4941" w:author="Abercrombie, Kerrie" w:date="2021-01-20T09:05:00Z">
        <w:r w:rsidRPr="007D674E" w:rsidDel="00123E19">
          <w:delText>Each</w:delText>
        </w:r>
        <w:commentRangeEnd w:id="4940"/>
        <w:r w:rsidR="00123E19" w:rsidDel="00123E19">
          <w:rPr>
            <w:rStyle w:val="CommentReference"/>
          </w:rPr>
          <w:commentReference w:id="4940"/>
        </w:r>
        <w:r w:rsidRPr="007D674E" w:rsidDel="00123E19">
          <w:delText xml:space="preserve"> level of competence is defined in terms of the learning outcome, the instructional objectives and the required skills.  The recommended level of competence for each subject is indicated in section 3, Subject Outline, of each module.</w:delText>
        </w:r>
      </w:del>
    </w:p>
    <w:p w14:paraId="446DF403" w14:textId="3AA17BCD" w:rsidR="007D674E" w:rsidRPr="007D674E" w:rsidDel="007453A5" w:rsidRDefault="007D674E" w:rsidP="007D674E">
      <w:pPr>
        <w:pStyle w:val="BodyText"/>
        <w:spacing w:line="216" w:lineRule="atLeast"/>
        <w:rPr>
          <w:del w:id="4942" w:author="Abercrombie, Kerrie" w:date="2021-01-20T09:14:00Z"/>
        </w:rPr>
      </w:pPr>
      <w:commentRangeStart w:id="4943"/>
      <w:del w:id="4944" w:author="Abercrombie, Kerrie" w:date="2021-01-20T09:14:00Z">
        <w:r w:rsidRPr="007D674E" w:rsidDel="007453A5">
          <w:delTex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delText>
        </w:r>
        <w:commentRangeEnd w:id="4943"/>
        <w:r w:rsidR="00123E19" w:rsidDel="007453A5">
          <w:rPr>
            <w:rStyle w:val="CommentReference"/>
          </w:rPr>
          <w:commentReference w:id="4943"/>
        </w:r>
      </w:del>
    </w:p>
    <w:p w14:paraId="4936FF3D" w14:textId="75B5FCCD" w:rsidR="007D674E" w:rsidRPr="007D674E" w:rsidDel="007453A5" w:rsidRDefault="007D674E" w:rsidP="007D674E">
      <w:pPr>
        <w:pStyle w:val="BodyText"/>
        <w:spacing w:line="216" w:lineRule="atLeast"/>
        <w:rPr>
          <w:del w:id="4945" w:author="Abercrombie, Kerrie" w:date="2021-01-20T09:14:00Z"/>
        </w:rPr>
      </w:pPr>
      <w:commentRangeStart w:id="4946"/>
      <w:del w:id="4947" w:author="Abercrombie, Kerrie" w:date="2021-01-20T09:14:00Z">
        <w:r w:rsidRPr="007D674E" w:rsidDel="007453A5">
          <w:delText>Section 4, Detailed Teaching Syllabus, of each module has been written in learning-objective format in which the objective describes what the trainee must do to demonstrate that knowledge has been transferred.  All objectives are understood to be prefixed by the words:</w:delText>
        </w:r>
      </w:del>
    </w:p>
    <w:p w14:paraId="5DEAB36E" w14:textId="34C6164F" w:rsidR="007D674E" w:rsidRPr="007D674E" w:rsidDel="007453A5" w:rsidRDefault="007D674E" w:rsidP="007D674E">
      <w:pPr>
        <w:pStyle w:val="BodyText"/>
        <w:spacing w:line="216" w:lineRule="atLeast"/>
        <w:ind w:left="567"/>
        <w:rPr>
          <w:del w:id="4948" w:author="Abercrombie, Kerrie" w:date="2021-01-20T09:14:00Z"/>
        </w:rPr>
      </w:pPr>
      <w:del w:id="4949" w:author="Abercrombie, Kerrie" w:date="2021-01-20T09:14:00Z">
        <w:r w:rsidRPr="007D674E" w:rsidDel="007453A5">
          <w:rPr>
            <w:bCs/>
            <w:i/>
            <w:iCs/>
          </w:rPr>
          <w:delText>the expected learning outcome is that the trainee has acquired the recommended levels of competence in …….</w:delText>
        </w:r>
        <w:commentRangeEnd w:id="4946"/>
        <w:r w:rsidR="007453A5" w:rsidDel="007453A5">
          <w:rPr>
            <w:rStyle w:val="CommentReference"/>
          </w:rPr>
          <w:commentReference w:id="4946"/>
        </w:r>
      </w:del>
    </w:p>
    <w:p w14:paraId="5CA4B6C9" w14:textId="00700A25" w:rsidR="007D674E" w:rsidRPr="00093294" w:rsidDel="007453A5" w:rsidRDefault="007D674E" w:rsidP="007D674E">
      <w:pPr>
        <w:pStyle w:val="BodyText"/>
        <w:rPr>
          <w:del w:id="4950" w:author="Abercrombie, Kerrie" w:date="2021-01-20T09:14:00Z"/>
        </w:rPr>
      </w:pPr>
      <w:commentRangeStart w:id="4951"/>
      <w:del w:id="4952" w:author="Abercrombie, Kerrie" w:date="2021-01-20T09:14:00Z">
        <w:r w:rsidRPr="007D674E" w:rsidDel="007453A5">
          <w:delText>In preparing a teaching scheme and lesson plans, the instructor is free to use any teaching method or combination of methods that will ensure trainees can meet the stated objectives.  However, it is essential that trainees attain all objectives set out in each syllabus.</w:delText>
        </w:r>
        <w:commentRangeEnd w:id="4951"/>
        <w:r w:rsidR="00123E19" w:rsidDel="007453A5">
          <w:rPr>
            <w:rStyle w:val="CommentReference"/>
          </w:rPr>
          <w:commentReference w:id="4951"/>
        </w:r>
      </w:del>
    </w:p>
    <w:p w14:paraId="0B203BF8" w14:textId="77777777" w:rsidR="007D674E" w:rsidRDefault="007D674E">
      <w:pPr>
        <w:spacing w:after="200" w:line="276" w:lineRule="auto"/>
        <w:rPr>
          <w:b/>
          <w:bCs/>
          <w:i/>
          <w:color w:val="575756"/>
          <w:u w:val="single"/>
        </w:rPr>
      </w:pPr>
      <w:r>
        <w:br w:type="page"/>
      </w:r>
    </w:p>
    <w:p w14:paraId="1C041BA0" w14:textId="35D70100" w:rsidR="007D674E" w:rsidDel="007453A5" w:rsidRDefault="007D674E" w:rsidP="008C4757">
      <w:pPr>
        <w:pStyle w:val="Tablecaption"/>
        <w:rPr>
          <w:del w:id="4953" w:author="Abercrombie, Kerrie" w:date="2021-01-20T09:16:00Z"/>
        </w:rPr>
      </w:pPr>
      <w:bookmarkStart w:id="4954" w:name="_Ref531293560"/>
      <w:bookmarkStart w:id="4955" w:name="_Ref531293979"/>
      <w:bookmarkStart w:id="4956" w:name="_Toc531423225"/>
      <w:commentRangeStart w:id="4957"/>
      <w:del w:id="4958" w:author="Abercrombie, Kerrie" w:date="2021-01-20T09:16:00Z">
        <w:r w:rsidDel="007453A5">
          <w:lastRenderedPageBreak/>
          <w:delText>Levels</w:delText>
        </w:r>
      </w:del>
      <w:commentRangeEnd w:id="4957"/>
      <w:r w:rsidR="007453A5">
        <w:rPr>
          <w:rStyle w:val="CommentReference"/>
          <w:b w:val="0"/>
          <w:bCs w:val="0"/>
          <w:i w:val="0"/>
          <w:color w:val="auto"/>
          <w:u w:val="none"/>
        </w:rPr>
        <w:commentReference w:id="4957"/>
      </w:r>
      <w:del w:id="4959" w:author="Abercrombie, Kerrie" w:date="2021-01-20T09:16:00Z">
        <w:r w:rsidDel="007453A5">
          <w:delText xml:space="preserve"> of Competence</w:delText>
        </w:r>
        <w:bookmarkEnd w:id="4954"/>
        <w:bookmarkEnd w:id="4955"/>
        <w:bookmarkEnd w:id="4956"/>
      </w:del>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rsidDel="007453A5" w14:paraId="76C87D5D" w14:textId="224E05D2" w:rsidTr="00DA7DB4">
        <w:trPr>
          <w:jc w:val="center"/>
          <w:del w:id="4960" w:author="Abercrombie, Kerrie" w:date="2021-01-20T09:16:00Z"/>
        </w:trPr>
        <w:tc>
          <w:tcPr>
            <w:tcW w:w="2301" w:type="dxa"/>
            <w:tcBorders>
              <w:bottom w:val="single" w:sz="8" w:space="0" w:color="auto"/>
            </w:tcBorders>
            <w:vAlign w:val="center"/>
          </w:tcPr>
          <w:p w14:paraId="6EA95F73" w14:textId="144E3CC3" w:rsidR="007D674E" w:rsidRPr="00C50983" w:rsidDel="007453A5" w:rsidRDefault="007D674E" w:rsidP="00CC5CC8">
            <w:pPr>
              <w:pStyle w:val="Tableheading"/>
              <w:rPr>
                <w:del w:id="4961" w:author="Abercrombie, Kerrie" w:date="2021-01-20T09:16:00Z"/>
              </w:rPr>
            </w:pPr>
            <w:del w:id="4962" w:author="Abercrombie, Kerrie" w:date="2021-01-20T09:16:00Z">
              <w:r w:rsidRPr="00C50983" w:rsidDel="007453A5">
                <w:delText>Level</w:delText>
              </w:r>
            </w:del>
          </w:p>
        </w:tc>
        <w:tc>
          <w:tcPr>
            <w:tcW w:w="3746" w:type="dxa"/>
            <w:tcBorders>
              <w:bottom w:val="single" w:sz="8" w:space="0" w:color="auto"/>
            </w:tcBorders>
            <w:vAlign w:val="center"/>
          </w:tcPr>
          <w:p w14:paraId="72BFAE1E" w14:textId="187DBD90" w:rsidR="007D674E" w:rsidRPr="00C50983" w:rsidDel="007453A5" w:rsidRDefault="007D674E" w:rsidP="00CC5CC8">
            <w:pPr>
              <w:pStyle w:val="Tableheading"/>
              <w:rPr>
                <w:del w:id="4963" w:author="Abercrombie, Kerrie" w:date="2021-01-20T09:16:00Z"/>
              </w:rPr>
            </w:pPr>
            <w:del w:id="4964" w:author="Abercrombie, Kerrie" w:date="2021-01-20T09:16:00Z">
              <w:r w:rsidRPr="00C50983" w:rsidDel="007453A5">
                <w:delText>Knowledge and/or Attitude</w:delText>
              </w:r>
            </w:del>
          </w:p>
        </w:tc>
        <w:tc>
          <w:tcPr>
            <w:tcW w:w="3490" w:type="dxa"/>
            <w:tcBorders>
              <w:bottom w:val="single" w:sz="8" w:space="0" w:color="auto"/>
            </w:tcBorders>
            <w:vAlign w:val="center"/>
          </w:tcPr>
          <w:p w14:paraId="3E87B21B" w14:textId="2ADE040C" w:rsidR="007D674E" w:rsidRPr="00C50983" w:rsidDel="007453A5" w:rsidRDefault="007D674E" w:rsidP="00CC5CC8">
            <w:pPr>
              <w:pStyle w:val="Tableheading"/>
              <w:rPr>
                <w:del w:id="4965" w:author="Abercrombie, Kerrie" w:date="2021-01-20T09:16:00Z"/>
              </w:rPr>
            </w:pPr>
            <w:del w:id="4966" w:author="Abercrombie, Kerrie" w:date="2021-01-20T09:16:00Z">
              <w:r w:rsidRPr="00C50983" w:rsidDel="007453A5">
                <w:delText>Skill</w:delText>
              </w:r>
            </w:del>
          </w:p>
        </w:tc>
      </w:tr>
      <w:tr w:rsidR="007D674E" w:rsidRPr="00C50983" w:rsidDel="007453A5" w14:paraId="722C8514" w14:textId="471C7256" w:rsidTr="00DA7DB4">
        <w:trPr>
          <w:jc w:val="center"/>
          <w:del w:id="4967" w:author="Abercrombie, Kerrie" w:date="2021-01-20T09:16:00Z"/>
        </w:trPr>
        <w:tc>
          <w:tcPr>
            <w:tcW w:w="2301" w:type="dxa"/>
            <w:tcBorders>
              <w:top w:val="single" w:sz="8" w:space="0" w:color="auto"/>
            </w:tcBorders>
            <w:vAlign w:val="center"/>
          </w:tcPr>
          <w:p w14:paraId="047E4489" w14:textId="26420B61" w:rsidR="007D674E" w:rsidRPr="007D674E" w:rsidDel="007453A5" w:rsidRDefault="007D674E" w:rsidP="00CC5CC8">
            <w:pPr>
              <w:pStyle w:val="Tabletext"/>
              <w:rPr>
                <w:del w:id="4968" w:author="Abercrombie, Kerrie" w:date="2021-01-20T09:16:00Z"/>
                <w:b/>
              </w:rPr>
            </w:pPr>
            <w:del w:id="4969" w:author="Abercrombie, Kerrie" w:date="2021-01-20T09:16:00Z">
              <w:r w:rsidRPr="007D674E" w:rsidDel="007453A5">
                <w:rPr>
                  <w:b/>
                </w:rPr>
                <w:delText>Level 1</w:delText>
              </w:r>
            </w:del>
          </w:p>
          <w:p w14:paraId="7B17F709" w14:textId="4EBB43A8" w:rsidR="007D674E" w:rsidRPr="00C50983" w:rsidDel="007453A5" w:rsidRDefault="007D674E" w:rsidP="00CC5CC8">
            <w:pPr>
              <w:pStyle w:val="Tabletext"/>
              <w:rPr>
                <w:del w:id="4970" w:author="Abercrombie, Kerrie" w:date="2021-01-20T09:16:00Z"/>
              </w:rPr>
            </w:pPr>
            <w:del w:id="4971" w:author="Abercrombie, Kerrie" w:date="2021-01-20T09:16:00Z">
              <w:r w:rsidRPr="00C50983" w:rsidDel="007453A5">
                <w:delText>Work of a routine and predictable nature generally requiring supervision</w:delText>
              </w:r>
            </w:del>
          </w:p>
        </w:tc>
        <w:tc>
          <w:tcPr>
            <w:tcW w:w="3746" w:type="dxa"/>
            <w:tcBorders>
              <w:top w:val="single" w:sz="8" w:space="0" w:color="auto"/>
            </w:tcBorders>
            <w:vAlign w:val="center"/>
          </w:tcPr>
          <w:p w14:paraId="616D081B" w14:textId="011F5F73" w:rsidR="007D674E" w:rsidRPr="007D674E" w:rsidDel="007453A5" w:rsidRDefault="007D674E" w:rsidP="00CC5CC8">
            <w:pPr>
              <w:pStyle w:val="Tabletext"/>
              <w:rPr>
                <w:del w:id="4972" w:author="Abercrombie, Kerrie" w:date="2021-01-20T09:16:00Z"/>
                <w:b/>
              </w:rPr>
            </w:pPr>
            <w:del w:id="4973" w:author="Abercrombie, Kerrie" w:date="2021-01-20T09:16:00Z">
              <w:r w:rsidRPr="007D674E" w:rsidDel="007453A5">
                <w:rPr>
                  <w:b/>
                </w:rPr>
                <w:delText>Comprehension</w:delText>
              </w:r>
            </w:del>
          </w:p>
          <w:p w14:paraId="2EDCED1E" w14:textId="4FEA93AB" w:rsidR="007D674E" w:rsidRPr="00C50983" w:rsidDel="007453A5" w:rsidRDefault="007D674E" w:rsidP="00CC5CC8">
            <w:pPr>
              <w:pStyle w:val="Tabletext"/>
              <w:rPr>
                <w:del w:id="4974" w:author="Abercrombie, Kerrie" w:date="2021-01-20T09:16:00Z"/>
              </w:rPr>
            </w:pPr>
            <w:del w:id="4975" w:author="Abercrombie, Kerrie" w:date="2021-01-20T09:16:00Z">
              <w:r w:rsidRPr="00C50983" w:rsidDel="007453A5">
                <w:delText>Understands facts and principles; interprets verbal/written material; interprets charts, graphs and illustrations; estimates future consequences implied in data; justifies methods and procedures</w:delText>
              </w:r>
            </w:del>
          </w:p>
        </w:tc>
        <w:tc>
          <w:tcPr>
            <w:tcW w:w="3490" w:type="dxa"/>
            <w:tcBorders>
              <w:top w:val="single" w:sz="8" w:space="0" w:color="auto"/>
            </w:tcBorders>
            <w:vAlign w:val="center"/>
          </w:tcPr>
          <w:p w14:paraId="6C8174A8" w14:textId="752FE8B6" w:rsidR="007D674E" w:rsidRPr="007D674E" w:rsidDel="007453A5" w:rsidRDefault="007D674E" w:rsidP="00CC5CC8">
            <w:pPr>
              <w:pStyle w:val="Tabletext"/>
              <w:rPr>
                <w:del w:id="4976" w:author="Abercrombie, Kerrie" w:date="2021-01-20T09:16:00Z"/>
                <w:b/>
              </w:rPr>
            </w:pPr>
            <w:del w:id="4977" w:author="Abercrombie, Kerrie" w:date="2021-01-20T09:16:00Z">
              <w:r w:rsidRPr="007D674E" w:rsidDel="007453A5">
                <w:rPr>
                  <w:b/>
                </w:rPr>
                <w:delText>Guided response</w:delText>
              </w:r>
            </w:del>
          </w:p>
          <w:p w14:paraId="3D654C4A" w14:textId="6C850BA4" w:rsidR="007D674E" w:rsidRPr="00C50983" w:rsidDel="007453A5" w:rsidRDefault="007D674E" w:rsidP="00CC5CC8">
            <w:pPr>
              <w:pStyle w:val="Tabletext"/>
              <w:rPr>
                <w:del w:id="4978" w:author="Abercrombie, Kerrie" w:date="2021-01-20T09:16:00Z"/>
              </w:rPr>
            </w:pPr>
            <w:del w:id="4979" w:author="Abercrombie, Kerrie" w:date="2021-01-20T09:16:00Z">
              <w:r w:rsidRPr="00C50983" w:rsidDel="007453A5">
                <w:delText>The early stages in learning a complex skill and includes imitation by repeating a demonstrated action using a multi-response approach (trial and error method) to identify an appropriate response</w:delText>
              </w:r>
            </w:del>
          </w:p>
        </w:tc>
      </w:tr>
      <w:tr w:rsidR="007D674E" w:rsidRPr="00C50983" w:rsidDel="007453A5" w14:paraId="0C45E96E" w14:textId="5812025A" w:rsidTr="00CC5CC8">
        <w:trPr>
          <w:jc w:val="center"/>
          <w:del w:id="4980" w:author="Abercrombie, Kerrie" w:date="2021-01-20T09:16:00Z"/>
        </w:trPr>
        <w:tc>
          <w:tcPr>
            <w:tcW w:w="2301" w:type="dxa"/>
            <w:vAlign w:val="center"/>
          </w:tcPr>
          <w:p w14:paraId="30FA3412" w14:textId="295B2C7A" w:rsidR="007D674E" w:rsidRPr="007D674E" w:rsidDel="007453A5" w:rsidRDefault="007D674E" w:rsidP="00CC5CC8">
            <w:pPr>
              <w:pStyle w:val="Tabletext"/>
              <w:rPr>
                <w:del w:id="4981" w:author="Abercrombie, Kerrie" w:date="2021-01-20T09:16:00Z"/>
                <w:b/>
              </w:rPr>
            </w:pPr>
            <w:del w:id="4982" w:author="Abercrombie, Kerrie" w:date="2021-01-20T09:16:00Z">
              <w:r w:rsidRPr="007D674E" w:rsidDel="007453A5">
                <w:rPr>
                  <w:b/>
                </w:rPr>
                <w:delText>Level 2</w:delText>
              </w:r>
            </w:del>
          </w:p>
          <w:p w14:paraId="09AC6E49" w14:textId="2FB9857E" w:rsidR="007D674E" w:rsidRPr="00C50983" w:rsidDel="007453A5" w:rsidRDefault="007D674E" w:rsidP="00CC5CC8">
            <w:pPr>
              <w:pStyle w:val="Tabletext"/>
              <w:rPr>
                <w:del w:id="4983" w:author="Abercrombie, Kerrie" w:date="2021-01-20T09:16:00Z"/>
              </w:rPr>
            </w:pPr>
            <w:del w:id="4984" w:author="Abercrombie, Kerrie" w:date="2021-01-20T09:16:00Z">
              <w:r w:rsidRPr="00C50983" w:rsidDel="007453A5">
                <w:delText>More demanding range of work involving greater individual responsibility.  Some complex/non-routine activities</w:delText>
              </w:r>
            </w:del>
          </w:p>
        </w:tc>
        <w:tc>
          <w:tcPr>
            <w:tcW w:w="3746" w:type="dxa"/>
            <w:vAlign w:val="center"/>
          </w:tcPr>
          <w:p w14:paraId="370F8E88" w14:textId="7B42F59B" w:rsidR="007D674E" w:rsidRPr="007D674E" w:rsidDel="007453A5" w:rsidRDefault="007D674E" w:rsidP="00CC5CC8">
            <w:pPr>
              <w:pStyle w:val="Tabletext"/>
              <w:rPr>
                <w:del w:id="4985" w:author="Abercrombie, Kerrie" w:date="2021-01-20T09:16:00Z"/>
                <w:b/>
              </w:rPr>
            </w:pPr>
            <w:del w:id="4986" w:author="Abercrombie, Kerrie" w:date="2021-01-20T09:16:00Z">
              <w:r w:rsidRPr="007D674E" w:rsidDel="007453A5">
                <w:rPr>
                  <w:b/>
                </w:rPr>
                <w:delText>Application</w:delText>
              </w:r>
            </w:del>
          </w:p>
          <w:p w14:paraId="6ADBD118" w14:textId="52D53C69" w:rsidR="007D674E" w:rsidRPr="00C50983" w:rsidDel="007453A5" w:rsidRDefault="007D674E" w:rsidP="00CC5CC8">
            <w:pPr>
              <w:pStyle w:val="Tabletext"/>
              <w:rPr>
                <w:del w:id="4987" w:author="Abercrombie, Kerrie" w:date="2021-01-20T09:16:00Z"/>
              </w:rPr>
            </w:pPr>
            <w:del w:id="4988" w:author="Abercrombie, Kerrie" w:date="2021-01-20T09:16:00Z">
              <w:r w:rsidRPr="00C50983" w:rsidDel="007453A5">
                <w:delText>Applies concepts and principles to new situations; applies laws and theories to practical situations; demonstrates correct usage of methods or procedures</w:delText>
              </w:r>
            </w:del>
          </w:p>
        </w:tc>
        <w:tc>
          <w:tcPr>
            <w:tcW w:w="3490" w:type="dxa"/>
            <w:vAlign w:val="center"/>
          </w:tcPr>
          <w:p w14:paraId="0DF16FD2" w14:textId="597B60C9" w:rsidR="007D674E" w:rsidRPr="007D674E" w:rsidDel="007453A5" w:rsidRDefault="007D674E" w:rsidP="00CC5CC8">
            <w:pPr>
              <w:pStyle w:val="Tabletext"/>
              <w:rPr>
                <w:del w:id="4989" w:author="Abercrombie, Kerrie" w:date="2021-01-20T09:16:00Z"/>
                <w:b/>
              </w:rPr>
            </w:pPr>
            <w:del w:id="4990" w:author="Abercrombie, Kerrie" w:date="2021-01-20T09:16:00Z">
              <w:r w:rsidRPr="007D674E" w:rsidDel="007453A5">
                <w:rPr>
                  <w:b/>
                </w:rPr>
                <w:delText>Autonomous response</w:delText>
              </w:r>
            </w:del>
          </w:p>
          <w:p w14:paraId="025B8690" w14:textId="51A8E97B" w:rsidR="007D674E" w:rsidRPr="00C50983" w:rsidDel="007453A5" w:rsidRDefault="007D674E" w:rsidP="00CC5CC8">
            <w:pPr>
              <w:pStyle w:val="Tabletext"/>
              <w:rPr>
                <w:del w:id="4991" w:author="Abercrombie, Kerrie" w:date="2021-01-20T09:16:00Z"/>
              </w:rPr>
            </w:pPr>
            <w:del w:id="4992" w:author="Abercrombie, Kerrie" w:date="2021-01-20T09:16:00Z">
              <w:r w:rsidRPr="00C50983" w:rsidDel="007453A5">
                <w:delText>The learned responses have become habitual and the movement is performed with confidence and proficiency</w:delText>
              </w:r>
            </w:del>
          </w:p>
        </w:tc>
      </w:tr>
      <w:tr w:rsidR="007D674E" w:rsidRPr="00C50983" w:rsidDel="007453A5" w14:paraId="5E26332F" w14:textId="73D8EB44" w:rsidTr="00CC5CC8">
        <w:trPr>
          <w:trHeight w:val="355"/>
          <w:jc w:val="center"/>
          <w:del w:id="4993" w:author="Abercrombie, Kerrie" w:date="2021-01-20T09:16:00Z"/>
        </w:trPr>
        <w:tc>
          <w:tcPr>
            <w:tcW w:w="2301" w:type="dxa"/>
            <w:vAlign w:val="center"/>
          </w:tcPr>
          <w:p w14:paraId="7118CD65" w14:textId="45F11B66" w:rsidR="007D674E" w:rsidRPr="007D674E" w:rsidDel="007453A5" w:rsidRDefault="007D674E" w:rsidP="00CC5CC8">
            <w:pPr>
              <w:pStyle w:val="Tabletext"/>
              <w:rPr>
                <w:del w:id="4994" w:author="Abercrombie, Kerrie" w:date="2021-01-20T09:16:00Z"/>
                <w:b/>
              </w:rPr>
            </w:pPr>
            <w:del w:id="4995" w:author="Abercrombie, Kerrie" w:date="2021-01-20T09:16:00Z">
              <w:r w:rsidRPr="007D674E" w:rsidDel="007453A5">
                <w:rPr>
                  <w:b/>
                </w:rPr>
                <w:delText>Level 3</w:delText>
              </w:r>
            </w:del>
          </w:p>
          <w:p w14:paraId="5F8C8182" w14:textId="4DB4F6B0" w:rsidR="007D674E" w:rsidRPr="00C50983" w:rsidDel="007453A5" w:rsidRDefault="007D674E" w:rsidP="00CC5CC8">
            <w:pPr>
              <w:pStyle w:val="Tabletext"/>
              <w:rPr>
                <w:del w:id="4996" w:author="Abercrombie, Kerrie" w:date="2021-01-20T09:16:00Z"/>
              </w:rPr>
            </w:pPr>
            <w:del w:id="4997" w:author="Abercrombie, Kerrie" w:date="2021-01-20T09:16:00Z">
              <w:r w:rsidRPr="00C50983" w:rsidDel="007453A5">
                <w:delText>Skilled work involving a broad range of work activities.  Mostly complex and non-routine</w:delText>
              </w:r>
            </w:del>
          </w:p>
        </w:tc>
        <w:tc>
          <w:tcPr>
            <w:tcW w:w="3746" w:type="dxa"/>
            <w:vAlign w:val="center"/>
          </w:tcPr>
          <w:p w14:paraId="2C514373" w14:textId="3268A796" w:rsidR="007D674E" w:rsidRPr="007D674E" w:rsidDel="007453A5" w:rsidRDefault="007D674E" w:rsidP="00CC5CC8">
            <w:pPr>
              <w:pStyle w:val="Tabletext"/>
              <w:rPr>
                <w:del w:id="4998" w:author="Abercrombie, Kerrie" w:date="2021-01-20T09:16:00Z"/>
                <w:b/>
              </w:rPr>
            </w:pPr>
            <w:del w:id="4999" w:author="Abercrombie, Kerrie" w:date="2021-01-20T09:16:00Z">
              <w:r w:rsidRPr="007D674E" w:rsidDel="007453A5">
                <w:rPr>
                  <w:b/>
                </w:rPr>
                <w:delText>Analysis</w:delText>
              </w:r>
            </w:del>
          </w:p>
          <w:p w14:paraId="449569D8" w14:textId="2683EA0D" w:rsidR="007D674E" w:rsidRPr="00C50983" w:rsidDel="007453A5" w:rsidRDefault="007D674E" w:rsidP="00CC5CC8">
            <w:pPr>
              <w:pStyle w:val="Tabletext"/>
              <w:rPr>
                <w:del w:id="5000" w:author="Abercrombie, Kerrie" w:date="2021-01-20T09:16:00Z"/>
              </w:rPr>
            </w:pPr>
            <w:del w:id="5001" w:author="Abercrombie, Kerrie" w:date="2021-01-20T09:16:00Z">
              <w:r w:rsidRPr="00C50983" w:rsidDel="007453A5">
                <w:delText>Recognises un-stated assumptions; recognises logical inconsistencies in reasoning; distinguishes between facts and inferences; evaluates the relevancy of data; analyses the organisational structure of work</w:delText>
              </w:r>
            </w:del>
          </w:p>
        </w:tc>
        <w:tc>
          <w:tcPr>
            <w:tcW w:w="3490" w:type="dxa"/>
            <w:vAlign w:val="center"/>
          </w:tcPr>
          <w:p w14:paraId="330A5FDB" w14:textId="2DB6C546" w:rsidR="007D674E" w:rsidRPr="007D674E" w:rsidDel="007453A5" w:rsidRDefault="007D674E" w:rsidP="00CC5CC8">
            <w:pPr>
              <w:pStyle w:val="Tabletext"/>
              <w:rPr>
                <w:del w:id="5002" w:author="Abercrombie, Kerrie" w:date="2021-01-20T09:16:00Z"/>
                <w:b/>
              </w:rPr>
            </w:pPr>
            <w:del w:id="5003" w:author="Abercrombie, Kerrie" w:date="2021-01-20T09:16:00Z">
              <w:r w:rsidRPr="007D674E" w:rsidDel="007453A5">
                <w:rPr>
                  <w:b/>
                </w:rPr>
                <w:delText>Complex observable response</w:delText>
              </w:r>
            </w:del>
          </w:p>
          <w:p w14:paraId="300C2CFA" w14:textId="3431C17F" w:rsidR="007D674E" w:rsidRPr="00C50983" w:rsidDel="007453A5" w:rsidRDefault="007D674E" w:rsidP="00CC5CC8">
            <w:pPr>
              <w:pStyle w:val="Tabletext"/>
              <w:rPr>
                <w:del w:id="5004" w:author="Abercrombie, Kerrie" w:date="2021-01-20T09:16:00Z"/>
              </w:rPr>
            </w:pPr>
            <w:del w:id="5005" w:author="Abercrombie, Kerrie" w:date="2021-01-20T09:16:00Z">
              <w:r w:rsidRPr="00C50983" w:rsidDel="007453A5">
                <w:delText>The skilful performance of acts that involve complex movement patterns.  Proficiency is demonstrated by quick, smooth, accurate performance. The accomplishment of acts at this level includes a highly co-ordinated automatic performance</w:delText>
              </w:r>
            </w:del>
          </w:p>
        </w:tc>
      </w:tr>
      <w:tr w:rsidR="007D674E" w:rsidRPr="00C50983" w:rsidDel="007453A5" w14:paraId="200BCBEF" w14:textId="3F34BAFA" w:rsidTr="00CC5CC8">
        <w:trPr>
          <w:trHeight w:val="355"/>
          <w:jc w:val="center"/>
          <w:del w:id="5006" w:author="Abercrombie, Kerrie" w:date="2021-01-20T09:16:00Z"/>
        </w:trPr>
        <w:tc>
          <w:tcPr>
            <w:tcW w:w="2301" w:type="dxa"/>
            <w:vAlign w:val="center"/>
          </w:tcPr>
          <w:p w14:paraId="7A866D09" w14:textId="63C69081" w:rsidR="007D674E" w:rsidRPr="007D674E" w:rsidDel="007453A5" w:rsidRDefault="007D674E" w:rsidP="00CC5CC8">
            <w:pPr>
              <w:pStyle w:val="Tabletext"/>
              <w:rPr>
                <w:del w:id="5007" w:author="Abercrombie, Kerrie" w:date="2021-01-20T09:16:00Z"/>
                <w:b/>
              </w:rPr>
            </w:pPr>
            <w:del w:id="5008" w:author="Abercrombie, Kerrie" w:date="2021-01-20T09:16:00Z">
              <w:r w:rsidRPr="007D674E" w:rsidDel="007453A5">
                <w:rPr>
                  <w:b/>
                </w:rPr>
                <w:delText>Level 4</w:delText>
              </w:r>
            </w:del>
          </w:p>
          <w:p w14:paraId="1211DFBE" w14:textId="53A287FE" w:rsidR="007D674E" w:rsidRPr="00C50983" w:rsidDel="007453A5" w:rsidRDefault="007D674E" w:rsidP="00CC5CC8">
            <w:pPr>
              <w:pStyle w:val="Tabletext"/>
              <w:rPr>
                <w:del w:id="5009" w:author="Abercrombie, Kerrie" w:date="2021-01-20T09:16:00Z"/>
              </w:rPr>
            </w:pPr>
            <w:del w:id="5010" w:author="Abercrombie, Kerrie" w:date="2021-01-20T09:16:00Z">
              <w:r w:rsidRPr="00C50983" w:rsidDel="007453A5">
                <w:delText>Work that is often complex, technical and professional with a substantial degree of personal responsibility and autonomy</w:delText>
              </w:r>
            </w:del>
          </w:p>
        </w:tc>
        <w:tc>
          <w:tcPr>
            <w:tcW w:w="3746" w:type="dxa"/>
            <w:vAlign w:val="center"/>
          </w:tcPr>
          <w:p w14:paraId="52C13E09" w14:textId="1D480107" w:rsidR="007D674E" w:rsidRPr="007D674E" w:rsidDel="007453A5" w:rsidRDefault="007D674E" w:rsidP="00CC5CC8">
            <w:pPr>
              <w:pStyle w:val="Tabletext"/>
              <w:rPr>
                <w:del w:id="5011" w:author="Abercrombie, Kerrie" w:date="2021-01-20T09:16:00Z"/>
                <w:b/>
              </w:rPr>
            </w:pPr>
            <w:del w:id="5012" w:author="Abercrombie, Kerrie" w:date="2021-01-20T09:16:00Z">
              <w:r w:rsidRPr="007D674E" w:rsidDel="007453A5">
                <w:rPr>
                  <w:b/>
                </w:rPr>
                <w:delText>Synthesis</w:delText>
              </w:r>
            </w:del>
          </w:p>
          <w:p w14:paraId="5A75BA15" w14:textId="62A92E42" w:rsidR="007D674E" w:rsidRPr="00C50983" w:rsidDel="007453A5" w:rsidRDefault="007D674E" w:rsidP="00CC5CC8">
            <w:pPr>
              <w:pStyle w:val="Tabletext"/>
              <w:rPr>
                <w:del w:id="5013" w:author="Abercrombie, Kerrie" w:date="2021-01-20T09:16:00Z"/>
              </w:rPr>
            </w:pPr>
            <w:del w:id="5014" w:author="Abercrombie, Kerrie" w:date="2021-01-20T09:16:00Z">
              <w:r w:rsidRPr="00C50983" w:rsidDel="007453A5">
                <w:delText>Integrates learning from different areas into a plan for solving a problem; formulates a new scheme for classifying objects or events</w:delText>
              </w:r>
            </w:del>
          </w:p>
        </w:tc>
        <w:tc>
          <w:tcPr>
            <w:tcW w:w="3490" w:type="dxa"/>
            <w:vAlign w:val="center"/>
          </w:tcPr>
          <w:p w14:paraId="71709729" w14:textId="0F607D69" w:rsidR="007D674E" w:rsidRPr="007D674E" w:rsidDel="007453A5" w:rsidRDefault="007D674E" w:rsidP="00CC5CC8">
            <w:pPr>
              <w:pStyle w:val="Tabletext"/>
              <w:rPr>
                <w:del w:id="5015" w:author="Abercrombie, Kerrie" w:date="2021-01-20T09:16:00Z"/>
                <w:b/>
              </w:rPr>
            </w:pPr>
            <w:del w:id="5016" w:author="Abercrombie, Kerrie" w:date="2021-01-20T09:16:00Z">
              <w:r w:rsidRPr="007D674E" w:rsidDel="007453A5">
                <w:rPr>
                  <w:b/>
                </w:rPr>
                <w:delText>Adaptation</w:delText>
              </w:r>
            </w:del>
          </w:p>
          <w:p w14:paraId="0763F071" w14:textId="03B7DA0C" w:rsidR="007D674E" w:rsidRPr="00C50983" w:rsidDel="007453A5" w:rsidRDefault="007D674E" w:rsidP="00CC5CC8">
            <w:pPr>
              <w:pStyle w:val="Tabletext"/>
              <w:rPr>
                <w:del w:id="5017" w:author="Abercrombie, Kerrie" w:date="2021-01-20T09:16:00Z"/>
              </w:rPr>
            </w:pPr>
            <w:del w:id="5018" w:author="Abercrombie, Kerrie" w:date="2021-01-20T09:16:00Z">
              <w:r w:rsidRPr="00C50983" w:rsidDel="007453A5">
                <w:delText>Skills are so well developed that individuals can adapt rapidly to special requirements or problem situations</w:delText>
              </w:r>
            </w:del>
          </w:p>
        </w:tc>
      </w:tr>
      <w:tr w:rsidR="007D674E" w:rsidRPr="00C50983" w:rsidDel="007453A5" w14:paraId="3C9D8D1E" w14:textId="1C82838A" w:rsidTr="00CC5CC8">
        <w:trPr>
          <w:trHeight w:val="1979"/>
          <w:jc w:val="center"/>
          <w:del w:id="5019" w:author="Abercrombie, Kerrie" w:date="2021-01-20T09:16:00Z"/>
        </w:trPr>
        <w:tc>
          <w:tcPr>
            <w:tcW w:w="2301" w:type="dxa"/>
            <w:vAlign w:val="center"/>
          </w:tcPr>
          <w:p w14:paraId="7F9B6218" w14:textId="64F5E0A2" w:rsidR="007D674E" w:rsidRPr="007D674E" w:rsidDel="007453A5" w:rsidRDefault="007D674E" w:rsidP="00CC5CC8">
            <w:pPr>
              <w:pStyle w:val="Tabletext"/>
              <w:rPr>
                <w:del w:id="5020" w:author="Abercrombie, Kerrie" w:date="2021-01-20T09:16:00Z"/>
                <w:b/>
              </w:rPr>
            </w:pPr>
            <w:del w:id="5021" w:author="Abercrombie, Kerrie" w:date="2021-01-20T09:16:00Z">
              <w:r w:rsidRPr="007D674E" w:rsidDel="007453A5">
                <w:rPr>
                  <w:b/>
                </w:rPr>
                <w:delText>Level 5</w:delText>
              </w:r>
            </w:del>
          </w:p>
          <w:p w14:paraId="070F1D7F" w14:textId="6AE41D84" w:rsidR="007D674E" w:rsidRPr="00C50983" w:rsidDel="007453A5" w:rsidRDefault="007D674E" w:rsidP="00CC5CC8">
            <w:pPr>
              <w:pStyle w:val="Tabletext"/>
              <w:rPr>
                <w:del w:id="5022" w:author="Abercrombie, Kerrie" w:date="2021-01-20T09:16:00Z"/>
              </w:rPr>
            </w:pPr>
            <w:del w:id="5023" w:author="Abercrombie, Kerrie" w:date="2021-01-20T09:16:00Z">
              <w:r w:rsidRPr="00C50983" w:rsidDel="007453A5">
                <w:delText>Complex techniques across wide and often unpredicted variety of contexts.  Professional/senior managerial work</w:delText>
              </w:r>
            </w:del>
          </w:p>
        </w:tc>
        <w:tc>
          <w:tcPr>
            <w:tcW w:w="3746" w:type="dxa"/>
            <w:vAlign w:val="center"/>
          </w:tcPr>
          <w:p w14:paraId="69EB3E77" w14:textId="4C4D3B6D" w:rsidR="007D674E" w:rsidRPr="007D674E" w:rsidDel="007453A5" w:rsidRDefault="007D674E" w:rsidP="00CC5CC8">
            <w:pPr>
              <w:pStyle w:val="Tabletext"/>
              <w:rPr>
                <w:del w:id="5024" w:author="Abercrombie, Kerrie" w:date="2021-01-20T09:16:00Z"/>
                <w:b/>
              </w:rPr>
            </w:pPr>
            <w:del w:id="5025" w:author="Abercrombie, Kerrie" w:date="2021-01-20T09:16:00Z">
              <w:r w:rsidRPr="007D674E" w:rsidDel="007453A5">
                <w:rPr>
                  <w:b/>
                </w:rPr>
                <w:delText>Evaluation</w:delText>
              </w:r>
            </w:del>
          </w:p>
          <w:p w14:paraId="00C85751" w14:textId="3C8AB8DC" w:rsidR="007D674E" w:rsidRPr="00C50983" w:rsidDel="007453A5" w:rsidRDefault="007D674E" w:rsidP="00CC5CC8">
            <w:pPr>
              <w:pStyle w:val="Tabletext"/>
              <w:rPr>
                <w:del w:id="5026" w:author="Abercrombie, Kerrie" w:date="2021-01-20T09:16:00Z"/>
              </w:rPr>
            </w:pPr>
            <w:del w:id="5027" w:author="Abercrombie, Kerrie" w:date="2021-01-20T09:16:00Z">
              <w:r w:rsidRPr="00C50983" w:rsidDel="007453A5">
                <w:delText>Judges the adequacy with which conclusions are supported by data; judges the value of a work by use of internal criteria; judges the value of a work by use of external standards of excellence</w:delText>
              </w:r>
            </w:del>
          </w:p>
        </w:tc>
        <w:tc>
          <w:tcPr>
            <w:tcW w:w="3490" w:type="dxa"/>
            <w:vAlign w:val="center"/>
          </w:tcPr>
          <w:p w14:paraId="20CA6A1C" w14:textId="30E2A079" w:rsidR="007D674E" w:rsidRPr="007D674E" w:rsidDel="007453A5" w:rsidRDefault="007D674E" w:rsidP="00CC5CC8">
            <w:pPr>
              <w:pStyle w:val="Tabletext"/>
              <w:rPr>
                <w:del w:id="5028" w:author="Abercrombie, Kerrie" w:date="2021-01-20T09:16:00Z"/>
                <w:b/>
              </w:rPr>
            </w:pPr>
            <w:del w:id="5029" w:author="Abercrombie, Kerrie" w:date="2021-01-20T09:16:00Z">
              <w:r w:rsidRPr="007D674E" w:rsidDel="007453A5">
                <w:rPr>
                  <w:b/>
                </w:rPr>
                <w:delText>Creation</w:delText>
              </w:r>
            </w:del>
          </w:p>
          <w:p w14:paraId="10558A0B" w14:textId="0132FF8D" w:rsidR="007D674E" w:rsidRPr="00C50983" w:rsidDel="007453A5" w:rsidRDefault="007D674E" w:rsidP="00CC5CC8">
            <w:pPr>
              <w:pStyle w:val="Tabletext"/>
              <w:rPr>
                <w:del w:id="5030" w:author="Abercrombie, Kerrie" w:date="2021-01-20T09:16:00Z"/>
              </w:rPr>
            </w:pPr>
            <w:del w:id="5031" w:author="Abercrombie, Kerrie" w:date="2021-01-20T09:16:00Z">
              <w:r w:rsidRPr="00C50983" w:rsidDel="007453A5">
                <w:delText>The creation of new practices or procedures to fit a particular situation or specific problem and emphasizes creativity based upon highly developed skills</w:delText>
              </w:r>
            </w:del>
          </w:p>
        </w:tc>
      </w:tr>
    </w:tbl>
    <w:p w14:paraId="440E39AD" w14:textId="77777777" w:rsidR="007D674E" w:rsidRDefault="007D674E" w:rsidP="007D674E"/>
    <w:p w14:paraId="1B7DED2D" w14:textId="4128743F" w:rsidR="00FE36CA" w:rsidRDefault="00FE36CA" w:rsidP="00FE36CA">
      <w:pPr>
        <w:pStyle w:val="Heading1"/>
        <w:rPr>
          <w:caps w:val="0"/>
        </w:rPr>
      </w:pPr>
      <w:bookmarkStart w:id="5032" w:name="_Toc245254422"/>
      <w:bookmarkStart w:id="5033" w:name="_Toc62642336"/>
      <w:r w:rsidRPr="00FE36CA">
        <w:rPr>
          <w:caps w:val="0"/>
        </w:rPr>
        <w:t>EVALUATION OR ASSESSMENT</w:t>
      </w:r>
      <w:bookmarkEnd w:id="5032"/>
      <w:bookmarkEnd w:id="5033"/>
    </w:p>
    <w:p w14:paraId="7C23EC67" w14:textId="77777777" w:rsidR="00FE36CA" w:rsidRDefault="00FE36CA" w:rsidP="00FE36CA">
      <w:pPr>
        <w:pStyle w:val="Heading1separatationline"/>
      </w:pPr>
    </w:p>
    <w:p w14:paraId="4C231CC2" w14:textId="7B74D180" w:rsidR="00FE36CA" w:rsidRPr="00FE36CA" w:rsidDel="00C47B4B" w:rsidRDefault="00FE36CA" w:rsidP="00FE36CA">
      <w:pPr>
        <w:pStyle w:val="BodyText"/>
        <w:spacing w:line="216" w:lineRule="atLeast"/>
        <w:rPr>
          <w:del w:id="5034" w:author="Abercrombie, Kerrie" w:date="2021-01-20T10:15:00Z"/>
        </w:rPr>
      </w:pPr>
      <w:commentRangeStart w:id="5035"/>
      <w:del w:id="5036" w:author="Abercrombie, Kerrie" w:date="2021-01-20T10:15:00Z">
        <w:r w:rsidRPr="00FE36CA" w:rsidDel="00C47B4B">
          <w:delText xml:space="preserve">Continual assessment of </w:delText>
        </w:r>
        <w:r w:rsidR="00B908C2" w:rsidDel="00C47B4B">
          <w:delText>participant</w:delText>
        </w:r>
        <w:r w:rsidRPr="00FE36CA" w:rsidDel="00C47B4B">
          <w:delText xml:space="preserve">s should be undertaken.  In many cases the assessment can be based on the marks given to </w:delText>
        </w:r>
        <w:r w:rsidR="00B908C2" w:rsidDel="00C47B4B">
          <w:delText>participant</w:delText>
        </w:r>
        <w:r w:rsidRPr="00FE36CA" w:rsidDel="00C47B4B">
          <w:delText>s’ course work, providing a proper record of it is kept.  That can be supplemented by occasional short test papers.  These assessments are additional to any examination required for the purposes of certification.</w:delText>
        </w:r>
        <w:commentRangeEnd w:id="5035"/>
        <w:r w:rsidR="00410DAB" w:rsidDel="00C47B4B">
          <w:rPr>
            <w:rStyle w:val="CommentReference"/>
          </w:rPr>
          <w:commentReference w:id="5035"/>
        </w:r>
      </w:del>
    </w:p>
    <w:p w14:paraId="09311735" w14:textId="5F5D011B" w:rsidR="00FE36CA" w:rsidDel="00C47B4B" w:rsidRDefault="00FE36CA" w:rsidP="00FE36CA">
      <w:pPr>
        <w:pStyle w:val="BodyText"/>
        <w:rPr>
          <w:del w:id="5037" w:author="Abercrombie, Kerrie" w:date="2021-01-20T10:15:00Z"/>
        </w:rPr>
      </w:pPr>
      <w:commentRangeStart w:id="5038"/>
      <w:del w:id="5039" w:author="Abercrombie, Kerrie" w:date="2021-01-20T10:15:00Z">
        <w:r w:rsidRPr="00FE36CA" w:rsidDel="00C47B4B">
          <w:delText xml:space="preserve">Assessments should use the following five levels to indicate the progressive learning attained by </w:delText>
        </w:r>
        <w:r w:rsidR="00B908C2" w:rsidDel="00C47B4B">
          <w:delText>participant</w:delText>
        </w:r>
        <w:r w:rsidRPr="00FE36CA" w:rsidDel="00C47B4B">
          <w:delText>s.  It is recommended that, for the VTS Operator, an average level of one to four should be considered as being satisfactory.</w:delText>
        </w:r>
      </w:del>
    </w:p>
    <w:p w14:paraId="5FC142E5" w14:textId="0E005156" w:rsidR="00FE36CA" w:rsidDel="00C47B4B" w:rsidRDefault="00FE36CA" w:rsidP="008C4757">
      <w:pPr>
        <w:pStyle w:val="Tablecaption"/>
        <w:rPr>
          <w:del w:id="5040" w:author="Abercrombie, Kerrie" w:date="2021-01-20T10:15:00Z"/>
        </w:rPr>
      </w:pPr>
      <w:bookmarkStart w:id="5041" w:name="_Toc531423226"/>
      <w:del w:id="5042" w:author="Abercrombie, Kerrie" w:date="2021-01-20T10:15:00Z">
        <w:r w:rsidDel="00C47B4B">
          <w:delText>Assessment Levels</w:delText>
        </w:r>
        <w:bookmarkEnd w:id="5041"/>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rsidDel="00C47B4B" w14:paraId="3FA100E6" w14:textId="642188E1" w:rsidTr="00DA7DB4">
        <w:trPr>
          <w:jc w:val="center"/>
          <w:del w:id="5043" w:author="Abercrombie, Kerrie" w:date="2021-01-20T10:15:00Z"/>
        </w:trPr>
        <w:tc>
          <w:tcPr>
            <w:tcW w:w="1384" w:type="dxa"/>
            <w:tcBorders>
              <w:bottom w:val="single" w:sz="8" w:space="0" w:color="auto"/>
            </w:tcBorders>
            <w:vAlign w:val="center"/>
          </w:tcPr>
          <w:p w14:paraId="5D09A8C3" w14:textId="6B0081C7" w:rsidR="00FE36CA" w:rsidRPr="00FE36CA" w:rsidDel="00C47B4B" w:rsidRDefault="00CC5CC8" w:rsidP="00CC5CC8">
            <w:pPr>
              <w:pStyle w:val="Tableheading"/>
              <w:rPr>
                <w:del w:id="5044" w:author="Abercrombie, Kerrie" w:date="2021-01-20T10:15:00Z"/>
              </w:rPr>
            </w:pPr>
            <w:del w:id="5045" w:author="Abercrombie, Kerrie" w:date="2021-01-20T10:15:00Z">
              <w:r w:rsidDel="00C47B4B">
                <w:delText>Level</w:delText>
              </w:r>
            </w:del>
          </w:p>
        </w:tc>
        <w:tc>
          <w:tcPr>
            <w:tcW w:w="7796" w:type="dxa"/>
            <w:tcBorders>
              <w:bottom w:val="single" w:sz="8" w:space="0" w:color="auto"/>
            </w:tcBorders>
            <w:vAlign w:val="center"/>
          </w:tcPr>
          <w:p w14:paraId="569C276A" w14:textId="65AACA58" w:rsidR="00FE36CA" w:rsidRPr="00FE36CA" w:rsidDel="00C47B4B" w:rsidRDefault="00FE36CA" w:rsidP="00CC5CC8">
            <w:pPr>
              <w:pStyle w:val="Tableheading"/>
              <w:rPr>
                <w:del w:id="5046" w:author="Abercrombie, Kerrie" w:date="2021-01-20T10:15:00Z"/>
              </w:rPr>
            </w:pPr>
            <w:bookmarkStart w:id="5047" w:name="_Toc476983239"/>
            <w:del w:id="5048" w:author="Abercrombie, Kerrie" w:date="2021-01-20T10:15:00Z">
              <w:r w:rsidRPr="00FE36CA" w:rsidDel="00C47B4B">
                <w:delText>D</w:delText>
              </w:r>
              <w:bookmarkEnd w:id="5047"/>
              <w:r w:rsidR="00CC5CC8" w:rsidDel="00C47B4B">
                <w:delText>escription</w:delText>
              </w:r>
            </w:del>
          </w:p>
        </w:tc>
      </w:tr>
      <w:tr w:rsidR="00FE36CA" w:rsidRPr="00FE36CA" w:rsidDel="00C47B4B" w14:paraId="08111D7C" w14:textId="1A6E993C" w:rsidTr="00DA7DB4">
        <w:trPr>
          <w:jc w:val="center"/>
          <w:del w:id="5049" w:author="Abercrombie, Kerrie" w:date="2021-01-20T10:15:00Z"/>
        </w:trPr>
        <w:tc>
          <w:tcPr>
            <w:tcW w:w="1384" w:type="dxa"/>
            <w:tcBorders>
              <w:top w:val="single" w:sz="8" w:space="0" w:color="auto"/>
            </w:tcBorders>
          </w:tcPr>
          <w:p w14:paraId="1EAC46E8" w14:textId="758D03B1" w:rsidR="00FE36CA" w:rsidRPr="00FE36CA" w:rsidDel="00C47B4B" w:rsidRDefault="00FE36CA" w:rsidP="00FE36CA">
            <w:pPr>
              <w:pStyle w:val="Tabletext"/>
              <w:rPr>
                <w:del w:id="5050" w:author="Abercrombie, Kerrie" w:date="2021-01-20T10:15:00Z"/>
              </w:rPr>
            </w:pPr>
            <w:del w:id="5051" w:author="Abercrombie, Kerrie" w:date="2021-01-20T10:15:00Z">
              <w:r w:rsidRPr="00FE36CA" w:rsidDel="00C47B4B">
                <w:delText>LEVEL 1</w:delText>
              </w:r>
            </w:del>
          </w:p>
        </w:tc>
        <w:tc>
          <w:tcPr>
            <w:tcW w:w="7796" w:type="dxa"/>
            <w:tcBorders>
              <w:top w:val="single" w:sz="8" w:space="0" w:color="auto"/>
            </w:tcBorders>
          </w:tcPr>
          <w:p w14:paraId="5228F378" w14:textId="2726E6BD" w:rsidR="00FE36CA" w:rsidRPr="00FE36CA" w:rsidDel="00C47B4B" w:rsidRDefault="00FE36CA" w:rsidP="00FE36CA">
            <w:pPr>
              <w:pStyle w:val="Tabletext"/>
              <w:rPr>
                <w:del w:id="5052" w:author="Abercrombie, Kerrie" w:date="2021-01-20T10:15:00Z"/>
              </w:rPr>
            </w:pPr>
            <w:del w:id="5053" w:author="Abercrombie, Kerrie" w:date="2021-01-20T10:15:00Z">
              <w:r w:rsidRPr="00FE36CA" w:rsidDel="00C47B4B">
                <w:delText xml:space="preserve">The </w:delText>
              </w:r>
              <w:r w:rsidR="00B908C2" w:rsidDel="00C47B4B">
                <w:delText>participant</w:delText>
              </w:r>
              <w:r w:rsidRPr="00FE36CA" w:rsidDel="00C47B4B">
                <w:delText xml:space="preserve"> demonstrates a willingness to learn.</w:delText>
              </w:r>
            </w:del>
          </w:p>
        </w:tc>
      </w:tr>
      <w:tr w:rsidR="00FE36CA" w:rsidRPr="00FE36CA" w:rsidDel="00C47B4B" w14:paraId="2E62E49C" w14:textId="5878930B" w:rsidTr="00CC5CC8">
        <w:trPr>
          <w:jc w:val="center"/>
          <w:del w:id="5054" w:author="Abercrombie, Kerrie" w:date="2021-01-20T10:15:00Z"/>
        </w:trPr>
        <w:tc>
          <w:tcPr>
            <w:tcW w:w="1384" w:type="dxa"/>
          </w:tcPr>
          <w:p w14:paraId="13A4DE30" w14:textId="1FF94B98" w:rsidR="00FE36CA" w:rsidRPr="00FE36CA" w:rsidDel="00C47B4B" w:rsidRDefault="00FE36CA" w:rsidP="00FE36CA">
            <w:pPr>
              <w:pStyle w:val="Tabletext"/>
              <w:rPr>
                <w:del w:id="5055" w:author="Abercrombie, Kerrie" w:date="2021-01-20T10:15:00Z"/>
              </w:rPr>
            </w:pPr>
            <w:del w:id="5056" w:author="Abercrombie, Kerrie" w:date="2021-01-20T10:15:00Z">
              <w:r w:rsidRPr="00FE36CA" w:rsidDel="00C47B4B">
                <w:delText>LEVEL 2</w:delText>
              </w:r>
            </w:del>
          </w:p>
        </w:tc>
        <w:tc>
          <w:tcPr>
            <w:tcW w:w="7796" w:type="dxa"/>
          </w:tcPr>
          <w:p w14:paraId="36EC9D7F" w14:textId="52CE895D" w:rsidR="00FE36CA" w:rsidRPr="00FE36CA" w:rsidDel="00C47B4B" w:rsidRDefault="00FE36CA" w:rsidP="00FE36CA">
            <w:pPr>
              <w:pStyle w:val="Tabletext"/>
              <w:rPr>
                <w:del w:id="5057" w:author="Abercrombie, Kerrie" w:date="2021-01-20T10:15:00Z"/>
              </w:rPr>
            </w:pPr>
            <w:del w:id="5058" w:author="Abercrombie, Kerrie" w:date="2021-01-20T10:15:00Z">
              <w:r w:rsidRPr="00FE36CA" w:rsidDel="00C47B4B">
                <w:delText xml:space="preserve">The </w:delText>
              </w:r>
              <w:r w:rsidR="00B908C2" w:rsidDel="00C47B4B">
                <w:delText>participant</w:delText>
              </w:r>
              <w:r w:rsidRPr="00FE36CA" w:rsidDel="00C47B4B">
                <w:delText xml:space="preserve"> demonstrates active participation in the learning process.</w:delText>
              </w:r>
            </w:del>
          </w:p>
        </w:tc>
      </w:tr>
      <w:tr w:rsidR="00FE36CA" w:rsidRPr="00FE36CA" w:rsidDel="00C47B4B" w14:paraId="5166813F" w14:textId="3A633EFC" w:rsidTr="00CC5CC8">
        <w:trPr>
          <w:jc w:val="center"/>
          <w:del w:id="5059" w:author="Abercrombie, Kerrie" w:date="2021-01-20T10:15:00Z"/>
        </w:trPr>
        <w:tc>
          <w:tcPr>
            <w:tcW w:w="1384" w:type="dxa"/>
          </w:tcPr>
          <w:p w14:paraId="22E8F57D" w14:textId="24ADFA2B" w:rsidR="00FE36CA" w:rsidRPr="00FE36CA" w:rsidDel="00C47B4B" w:rsidRDefault="00FE36CA" w:rsidP="00FE36CA">
            <w:pPr>
              <w:pStyle w:val="Tabletext"/>
              <w:rPr>
                <w:del w:id="5060" w:author="Abercrombie, Kerrie" w:date="2021-01-20T10:15:00Z"/>
              </w:rPr>
            </w:pPr>
            <w:del w:id="5061" w:author="Abercrombie, Kerrie" w:date="2021-01-20T10:15:00Z">
              <w:r w:rsidRPr="00FE36CA" w:rsidDel="00C47B4B">
                <w:delText>LEVEL 3</w:delText>
              </w:r>
            </w:del>
          </w:p>
        </w:tc>
        <w:tc>
          <w:tcPr>
            <w:tcW w:w="7796" w:type="dxa"/>
          </w:tcPr>
          <w:p w14:paraId="5E1E7474" w14:textId="0E06EA9D" w:rsidR="00FE36CA" w:rsidRPr="00FE36CA" w:rsidDel="00C47B4B" w:rsidRDefault="00FE36CA" w:rsidP="00FE36CA">
            <w:pPr>
              <w:pStyle w:val="Tabletext"/>
              <w:rPr>
                <w:del w:id="5062" w:author="Abercrombie, Kerrie" w:date="2021-01-20T10:15:00Z"/>
              </w:rPr>
            </w:pPr>
            <w:del w:id="5063" w:author="Abercrombie, Kerrie" w:date="2021-01-20T10:15:00Z">
              <w:r w:rsidRPr="00FE36CA" w:rsidDel="00C47B4B">
                <w:delText xml:space="preserve">The training positively influences the </w:delText>
              </w:r>
              <w:r w:rsidR="00B908C2" w:rsidDel="00C47B4B">
                <w:delText>participant</w:delText>
              </w:r>
              <w:r w:rsidRPr="00FE36CA" w:rsidDel="00C47B4B">
                <w:delText>’s behaviour and attitude, and there is a measurable increase in knowledge and skills.</w:delText>
              </w:r>
            </w:del>
          </w:p>
        </w:tc>
      </w:tr>
      <w:tr w:rsidR="00FE36CA" w:rsidRPr="00FE36CA" w:rsidDel="00C47B4B" w14:paraId="00654D89" w14:textId="326A2623" w:rsidTr="00CC5CC8">
        <w:trPr>
          <w:jc w:val="center"/>
          <w:del w:id="5064" w:author="Abercrombie, Kerrie" w:date="2021-01-20T10:15:00Z"/>
        </w:trPr>
        <w:tc>
          <w:tcPr>
            <w:tcW w:w="1384" w:type="dxa"/>
          </w:tcPr>
          <w:p w14:paraId="6479386F" w14:textId="0C741AFF" w:rsidR="00FE36CA" w:rsidRPr="00FE36CA" w:rsidDel="00C47B4B" w:rsidRDefault="00FE36CA" w:rsidP="00FE36CA">
            <w:pPr>
              <w:pStyle w:val="Tabletext"/>
              <w:rPr>
                <w:del w:id="5065" w:author="Abercrombie, Kerrie" w:date="2021-01-20T10:15:00Z"/>
              </w:rPr>
            </w:pPr>
            <w:del w:id="5066" w:author="Abercrombie, Kerrie" w:date="2021-01-20T10:15:00Z">
              <w:r w:rsidRPr="00FE36CA" w:rsidDel="00C47B4B">
                <w:delText>LEVEL 4</w:delText>
              </w:r>
            </w:del>
          </w:p>
        </w:tc>
        <w:tc>
          <w:tcPr>
            <w:tcW w:w="7796" w:type="dxa"/>
          </w:tcPr>
          <w:p w14:paraId="1976DF68" w14:textId="04E3CE33" w:rsidR="00FE36CA" w:rsidRPr="00FE36CA" w:rsidDel="00C47B4B" w:rsidRDefault="00FE36CA" w:rsidP="00FE36CA">
            <w:pPr>
              <w:pStyle w:val="Tabletext"/>
              <w:rPr>
                <w:del w:id="5067" w:author="Abercrombie, Kerrie" w:date="2021-01-20T10:15:00Z"/>
              </w:rPr>
            </w:pPr>
            <w:del w:id="5068" w:author="Abercrombie, Kerrie" w:date="2021-01-20T10:15:00Z">
              <w:r w:rsidRPr="00FE36CA" w:rsidDel="00C47B4B">
                <w:delText xml:space="preserve">The </w:delText>
              </w:r>
              <w:r w:rsidR="00B908C2" w:rsidDel="00C47B4B">
                <w:delText>participant</w:delText>
              </w:r>
              <w:r w:rsidRPr="00FE36CA" w:rsidDel="00C47B4B">
                <w:delText xml:space="preserve"> demonstrates the ability to adapt existing knowledge, skills and attitude when dealing with new and unplanned situations.</w:delText>
              </w:r>
            </w:del>
          </w:p>
        </w:tc>
      </w:tr>
      <w:tr w:rsidR="00FE36CA" w:rsidRPr="00FE36CA" w:rsidDel="00C47B4B" w14:paraId="00CC531A" w14:textId="5F8221A7" w:rsidTr="00CC5CC8">
        <w:trPr>
          <w:jc w:val="center"/>
          <w:del w:id="5069" w:author="Abercrombie, Kerrie" w:date="2021-01-20T10:15:00Z"/>
        </w:trPr>
        <w:tc>
          <w:tcPr>
            <w:tcW w:w="1384" w:type="dxa"/>
          </w:tcPr>
          <w:p w14:paraId="495C2F73" w14:textId="2D45DB9E" w:rsidR="00FE36CA" w:rsidRPr="00FE36CA" w:rsidDel="00C47B4B" w:rsidRDefault="00FE36CA" w:rsidP="00FE36CA">
            <w:pPr>
              <w:pStyle w:val="Tabletext"/>
              <w:rPr>
                <w:del w:id="5070" w:author="Abercrombie, Kerrie" w:date="2021-01-20T10:15:00Z"/>
              </w:rPr>
            </w:pPr>
            <w:del w:id="5071" w:author="Abercrombie, Kerrie" w:date="2021-01-20T10:15:00Z">
              <w:r w:rsidRPr="00FE36CA" w:rsidDel="00C47B4B">
                <w:delText>LEVEL 5</w:delText>
              </w:r>
            </w:del>
          </w:p>
        </w:tc>
        <w:tc>
          <w:tcPr>
            <w:tcW w:w="7796" w:type="dxa"/>
          </w:tcPr>
          <w:p w14:paraId="70952ED6" w14:textId="222DEED9" w:rsidR="00FE36CA" w:rsidRPr="00FE36CA" w:rsidDel="00C47B4B" w:rsidRDefault="00FE36CA" w:rsidP="00FE36CA">
            <w:pPr>
              <w:pStyle w:val="Tabletext"/>
              <w:rPr>
                <w:del w:id="5072" w:author="Abercrombie, Kerrie" w:date="2021-01-20T10:15:00Z"/>
              </w:rPr>
            </w:pPr>
            <w:del w:id="5073" w:author="Abercrombie, Kerrie" w:date="2021-01-20T10:15:00Z">
              <w:r w:rsidRPr="00FE36CA" w:rsidDel="00C47B4B">
                <w:delText xml:space="preserve">The </w:delText>
              </w:r>
              <w:r w:rsidR="00B908C2" w:rsidDel="00C47B4B">
                <w:delText>participant</w:delText>
              </w:r>
              <w:r w:rsidRPr="00FE36CA" w:rsidDel="00C47B4B">
                <w:delText xml:space="preserve"> demonstrates a permanent positive change in knowledge, skills and attitude and is ready to positively influence others.</w:delText>
              </w:r>
            </w:del>
          </w:p>
          <w:p w14:paraId="2632AAB9" w14:textId="2436A5C4" w:rsidR="00FE36CA" w:rsidRPr="00FE36CA" w:rsidDel="00C47B4B" w:rsidRDefault="00FE36CA" w:rsidP="00FE36CA">
            <w:pPr>
              <w:pStyle w:val="Tabletext"/>
              <w:rPr>
                <w:del w:id="5074" w:author="Abercrombie, Kerrie" w:date="2021-01-20T10:15:00Z"/>
              </w:rPr>
            </w:pPr>
            <w:del w:id="5075" w:author="Abercrombie, Kerrie" w:date="2021-01-20T10:15:00Z">
              <w:r w:rsidRPr="00FE36CA" w:rsidDel="00C47B4B">
                <w:delText xml:space="preserve">The </w:delText>
              </w:r>
              <w:r w:rsidR="00B908C2" w:rsidDel="00C47B4B">
                <w:delText>participant</w:delText>
              </w:r>
              <w:r w:rsidRPr="00FE36CA" w:rsidDel="00C47B4B">
                <w:delText xml:space="preserve"> may exhibit some positive changes in co-related behaviours.</w:delText>
              </w:r>
            </w:del>
          </w:p>
        </w:tc>
      </w:tr>
    </w:tbl>
    <w:commentRangeEnd w:id="5038"/>
    <w:p w14:paraId="14303A77" w14:textId="45EAD30E" w:rsidR="00FE36CA" w:rsidDel="00C47B4B" w:rsidRDefault="00410DAB" w:rsidP="00FE36CA">
      <w:pPr>
        <w:rPr>
          <w:del w:id="5076" w:author="Abercrombie, Kerrie" w:date="2021-01-20T10:15:00Z"/>
        </w:rPr>
      </w:pPr>
      <w:del w:id="5077" w:author="Abercrombie, Kerrie" w:date="2021-01-20T10:15:00Z">
        <w:r w:rsidDel="00C47B4B">
          <w:rPr>
            <w:rStyle w:val="CommentReference"/>
          </w:rPr>
          <w:commentReference w:id="5038"/>
        </w:r>
      </w:del>
    </w:p>
    <w:p w14:paraId="41A65705" w14:textId="5A928767" w:rsidR="00FE36CA" w:rsidRPr="00FE36CA" w:rsidDel="00344354" w:rsidRDefault="00FE36CA" w:rsidP="00FE36CA">
      <w:pPr>
        <w:pStyle w:val="BodyText"/>
        <w:spacing w:line="216" w:lineRule="atLeast"/>
        <w:rPr>
          <w:del w:id="5078" w:author="Abercrombie, Kerrie" w:date="2021-01-20T10:04:00Z"/>
        </w:rPr>
      </w:pPr>
      <w:del w:id="5079" w:author="Abercrombie, Kerrie" w:date="2021-01-20T10:04:00Z">
        <w:r w:rsidRPr="00FE36CA" w:rsidDel="00344354">
          <w:delText xml:space="preserve">The form and timing of examinations for endorsement as a VTS Operator </w:delText>
        </w:r>
        <w:commentRangeStart w:id="5080"/>
        <w:r w:rsidRPr="00FE36CA" w:rsidDel="00344354">
          <w:delText xml:space="preserve">is a matter for the Competent Authority </w:delText>
        </w:r>
        <w:commentRangeEnd w:id="5080"/>
        <w:r w:rsidR="00410DAB" w:rsidDel="00344354">
          <w:rPr>
            <w:rStyle w:val="CommentReference"/>
          </w:rPr>
          <w:commentReference w:id="5080"/>
        </w:r>
        <w:r w:rsidRPr="00FE36CA" w:rsidDel="00344354">
          <w:delText>concerned.</w:delText>
        </w:r>
      </w:del>
    </w:p>
    <w:p w14:paraId="25654272" w14:textId="0B16ECEE" w:rsidR="00FE36CA" w:rsidRPr="00FE36CA" w:rsidDel="00344354" w:rsidRDefault="00FE36CA" w:rsidP="00FE36CA">
      <w:pPr>
        <w:pStyle w:val="BodyText"/>
        <w:spacing w:line="216" w:lineRule="atLeast"/>
        <w:rPr>
          <w:del w:id="5081" w:author="Abercrombie, Kerrie" w:date="2021-01-20T10:04:00Z"/>
        </w:rPr>
      </w:pPr>
      <w:commentRangeStart w:id="5082"/>
      <w:del w:id="5083" w:author="Abercrombie, Kerrie" w:date="2021-01-20T10:04:00Z">
        <w:r w:rsidRPr="00FE36CA" w:rsidDel="00344354">
          <w:delText xml:space="preserve">An adequate period should be allowed at the end of the course for revision and review of the course content.  </w:delText>
        </w:r>
        <w:commentRangeEnd w:id="5082"/>
        <w:r w:rsidR="00344354" w:rsidDel="00344354">
          <w:rPr>
            <w:rStyle w:val="CommentReference"/>
          </w:rPr>
          <w:commentReference w:id="5082"/>
        </w:r>
        <w:r w:rsidRPr="00FE36CA" w:rsidDel="00344354">
          <w:delText>That period and the time occupied by any examinations would be additional to the times shown in the syllabuses.</w:delText>
        </w:r>
      </w:del>
    </w:p>
    <w:p w14:paraId="6AFF463F" w14:textId="3D5B5555" w:rsidR="00FE36CA" w:rsidRDefault="00FE36CA" w:rsidP="00FE36CA">
      <w:pPr>
        <w:pStyle w:val="BodyText"/>
      </w:pPr>
      <w:del w:id="5084" w:author="Abercrombie, Kerrie" w:date="2021-01-20T10:00:00Z">
        <w:r w:rsidRPr="00410DAB" w:rsidDel="00410DAB">
          <w:rPr>
            <w:highlight w:val="yellow"/>
          </w:rPr>
          <w:delText xml:space="preserve">The </w:delText>
        </w:r>
        <w:commentRangeStart w:id="5085"/>
        <w:r w:rsidRPr="00410DAB" w:rsidDel="00410DAB">
          <w:rPr>
            <w:highlight w:val="yellow"/>
          </w:rPr>
          <w:delText>Competent</w:delText>
        </w:r>
      </w:del>
      <w:commentRangeEnd w:id="5085"/>
      <w:r w:rsidR="00410DAB">
        <w:rPr>
          <w:rStyle w:val="CommentReference"/>
        </w:rPr>
        <w:commentReference w:id="5085"/>
      </w:r>
      <w:del w:id="5086" w:author="Abercrombie, Kerrie" w:date="2021-01-20T10:00:00Z">
        <w:r w:rsidRPr="00410DAB" w:rsidDel="00410DAB">
          <w:rPr>
            <w:highlight w:val="yellow"/>
          </w:rPr>
          <w:delText xml:space="preserve"> Authority may recognize documented evidence including assessments completed for the attainment of related certificates as equivalencies for parts or all specific VTS modules</w:delText>
        </w:r>
      </w:del>
      <w:r w:rsidRPr="00410DAB">
        <w:rPr>
          <w:highlight w:val="yellow"/>
        </w:rPr>
        <w:t>.</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77CD78BC" w:rsidR="00FE36CA" w:rsidDel="00344354" w:rsidRDefault="00FE36CA" w:rsidP="00FE36CA">
      <w:pPr>
        <w:pStyle w:val="Heading1"/>
        <w:rPr>
          <w:del w:id="5087" w:author="Abercrombie, Kerrie" w:date="2021-01-20T10:05:00Z"/>
        </w:rPr>
      </w:pPr>
      <w:bookmarkStart w:id="5088" w:name="_Toc62110946"/>
      <w:bookmarkStart w:id="5089" w:name="_Toc62473059"/>
      <w:bookmarkStart w:id="5090" w:name="_Toc62473373"/>
      <w:bookmarkStart w:id="5091" w:name="_Toc62473536"/>
      <w:bookmarkStart w:id="5092" w:name="_Toc62592541"/>
      <w:bookmarkStart w:id="5093" w:name="_Toc62642198"/>
      <w:bookmarkStart w:id="5094" w:name="_Toc62642337"/>
      <w:del w:id="5095" w:author="Abercrombie, Kerrie" w:date="2021-01-20T10:05:00Z">
        <w:r w:rsidDel="00344354">
          <w:lastRenderedPageBreak/>
          <w:delText xml:space="preserve">PRACTICAL </w:delText>
        </w:r>
        <w:commentRangeStart w:id="5096"/>
        <w:r w:rsidDel="00344354">
          <w:delText>TRAINING</w:delText>
        </w:r>
        <w:commentRangeEnd w:id="5096"/>
        <w:r w:rsidR="00344354" w:rsidDel="00344354">
          <w:rPr>
            <w:rStyle w:val="CommentReference"/>
            <w:rFonts w:asciiTheme="minorHAnsi" w:eastAsiaTheme="minorHAnsi" w:hAnsiTheme="minorHAnsi" w:cs="Times New Roman"/>
            <w:b w:val="0"/>
            <w:bCs w:val="0"/>
            <w:caps w:val="0"/>
            <w:color w:val="auto"/>
          </w:rPr>
          <w:commentReference w:id="5096"/>
        </w:r>
        <w:bookmarkEnd w:id="5088"/>
        <w:bookmarkEnd w:id="5089"/>
        <w:bookmarkEnd w:id="5090"/>
        <w:bookmarkEnd w:id="5091"/>
        <w:bookmarkEnd w:id="5092"/>
        <w:bookmarkEnd w:id="5093"/>
        <w:bookmarkEnd w:id="5094"/>
      </w:del>
    </w:p>
    <w:p w14:paraId="3D7BD6EB" w14:textId="209DC04E" w:rsidR="00FE36CA" w:rsidDel="00344354" w:rsidRDefault="00FE36CA" w:rsidP="00FE36CA">
      <w:pPr>
        <w:pStyle w:val="Heading1separatationline"/>
        <w:rPr>
          <w:del w:id="5097" w:author="Abercrombie, Kerrie" w:date="2021-01-20T10:05:00Z"/>
        </w:rPr>
      </w:pPr>
    </w:p>
    <w:p w14:paraId="7BBD171D" w14:textId="67E20B5E" w:rsidR="00FE36CA" w:rsidDel="00344354" w:rsidRDefault="00FE36CA" w:rsidP="00FE36CA">
      <w:pPr>
        <w:pStyle w:val="BodyText"/>
        <w:rPr>
          <w:del w:id="5098" w:author="Abercrombie, Kerrie" w:date="2021-01-20T10:05:00Z"/>
        </w:rPr>
      </w:pPr>
      <w:del w:id="5099" w:author="Abercrombie, Kerrie" w:date="2021-01-20T10:05:00Z">
        <w:r w:rsidRPr="00FE36CA" w:rsidDel="00344354">
          <w:delText>In addition to subject modules; the following are recommended simulated exercises included assessment criteria and recommended duration in hours.</w:delText>
        </w:r>
      </w:del>
    </w:p>
    <w:p w14:paraId="5B4B7AE6" w14:textId="29C5215C" w:rsidR="00FE36CA" w:rsidDel="00344354" w:rsidRDefault="00FE36CA" w:rsidP="008C4757">
      <w:pPr>
        <w:pStyle w:val="Tablecaption"/>
        <w:rPr>
          <w:del w:id="5100" w:author="Abercrombie, Kerrie" w:date="2021-01-20T10:05:00Z"/>
        </w:rPr>
      </w:pPr>
      <w:bookmarkStart w:id="5101" w:name="_Toc531423227"/>
      <w:commentRangeStart w:id="5102"/>
      <w:del w:id="5103" w:author="Abercrombie, Kerrie" w:date="2021-01-20T10:05:00Z">
        <w:r w:rsidDel="00344354">
          <w:delText>Simulation Exercises</w:delText>
        </w:r>
        <w:bookmarkEnd w:id="5101"/>
        <w:commentRangeEnd w:id="5102"/>
        <w:r w:rsidR="005A7821" w:rsidDel="00344354">
          <w:rPr>
            <w:rStyle w:val="CommentReference"/>
            <w:b w:val="0"/>
            <w:bCs w:val="0"/>
            <w:i w:val="0"/>
            <w:color w:val="auto"/>
            <w:u w:val="none"/>
          </w:rPr>
          <w:commentReference w:id="5102"/>
        </w:r>
      </w:del>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rsidDel="00344354" w14:paraId="25691E5E" w14:textId="38F5920D" w:rsidTr="00DA7DB4">
        <w:trPr>
          <w:tblHeader/>
          <w:jc w:val="center"/>
          <w:del w:id="5104" w:author="Abercrombie, Kerrie" w:date="2021-01-20T10:05:00Z"/>
        </w:trPr>
        <w:tc>
          <w:tcPr>
            <w:tcW w:w="3768" w:type="dxa"/>
            <w:tcBorders>
              <w:bottom w:val="single" w:sz="8" w:space="0" w:color="auto"/>
            </w:tcBorders>
            <w:vAlign w:val="center"/>
          </w:tcPr>
          <w:p w14:paraId="468F120F" w14:textId="0A9D994C" w:rsidR="00FE36CA" w:rsidRPr="00C50983" w:rsidDel="00344354" w:rsidRDefault="00FE36CA" w:rsidP="00CC5CC8">
            <w:pPr>
              <w:pStyle w:val="Tableheading"/>
              <w:rPr>
                <w:del w:id="5105" w:author="Abercrombie, Kerrie" w:date="2021-01-20T10:05:00Z"/>
              </w:rPr>
            </w:pPr>
            <w:del w:id="5106" w:author="Abercrombie, Kerrie" w:date="2021-01-20T10:05:00Z">
              <w:r w:rsidRPr="00C50983" w:rsidDel="00344354">
                <w:delText>Subject</w:delText>
              </w:r>
            </w:del>
          </w:p>
        </w:tc>
        <w:tc>
          <w:tcPr>
            <w:tcW w:w="3528" w:type="dxa"/>
            <w:tcBorders>
              <w:bottom w:val="single" w:sz="8" w:space="0" w:color="auto"/>
            </w:tcBorders>
            <w:vAlign w:val="center"/>
          </w:tcPr>
          <w:p w14:paraId="79B4914D" w14:textId="5B0EA80A" w:rsidR="00FE36CA" w:rsidRPr="00C50983" w:rsidDel="00344354" w:rsidRDefault="00FE36CA" w:rsidP="00CC5CC8">
            <w:pPr>
              <w:pStyle w:val="Tableheading"/>
              <w:rPr>
                <w:del w:id="5107" w:author="Abercrombie, Kerrie" w:date="2021-01-20T10:05:00Z"/>
              </w:rPr>
            </w:pPr>
            <w:del w:id="5108" w:author="Abercrombie, Kerrie" w:date="2021-01-20T10:05:00Z">
              <w:r w:rsidRPr="00C50983" w:rsidDel="00344354">
                <w:delText>Assessment criteria</w:delText>
              </w:r>
            </w:del>
          </w:p>
        </w:tc>
        <w:tc>
          <w:tcPr>
            <w:tcW w:w="1351" w:type="dxa"/>
            <w:tcBorders>
              <w:bottom w:val="single" w:sz="8" w:space="0" w:color="auto"/>
            </w:tcBorders>
            <w:vAlign w:val="center"/>
          </w:tcPr>
          <w:p w14:paraId="1F373E98" w14:textId="5C5160A5" w:rsidR="00FE36CA" w:rsidRPr="00C50983" w:rsidDel="00344354" w:rsidRDefault="00FE36CA" w:rsidP="00CC5CC8">
            <w:pPr>
              <w:pStyle w:val="Tableheading"/>
              <w:rPr>
                <w:del w:id="5109" w:author="Abercrombie, Kerrie" w:date="2021-01-20T10:05:00Z"/>
              </w:rPr>
            </w:pPr>
            <w:del w:id="5110" w:author="Abercrombie, Kerrie" w:date="2021-01-20T10:05:00Z">
              <w:r w:rsidRPr="00C50983" w:rsidDel="00344354">
                <w:delText>Hours</w:delText>
              </w:r>
            </w:del>
          </w:p>
        </w:tc>
      </w:tr>
      <w:tr w:rsidR="00FE36CA" w:rsidRPr="00C50983" w:rsidDel="00344354" w14:paraId="093FDC50" w14:textId="33CD98DF" w:rsidTr="00DA7DB4">
        <w:trPr>
          <w:jc w:val="center"/>
          <w:del w:id="5111" w:author="Abercrombie, Kerrie" w:date="2021-01-20T10:05:00Z"/>
        </w:trPr>
        <w:tc>
          <w:tcPr>
            <w:tcW w:w="3768" w:type="dxa"/>
            <w:tcBorders>
              <w:top w:val="single" w:sz="8" w:space="0" w:color="auto"/>
            </w:tcBorders>
            <w:vAlign w:val="center"/>
          </w:tcPr>
          <w:p w14:paraId="4CBECB1F" w14:textId="3FF0DD15" w:rsidR="00FE36CA" w:rsidRPr="00FE36CA" w:rsidDel="00344354" w:rsidRDefault="00FE36CA" w:rsidP="00CC5CC8">
            <w:pPr>
              <w:pStyle w:val="Tabletext"/>
              <w:rPr>
                <w:del w:id="5112" w:author="Abercrombie, Kerrie" w:date="2021-01-20T10:05:00Z"/>
                <w:b/>
              </w:rPr>
            </w:pPr>
            <w:del w:id="5113" w:author="Abercrombie, Kerrie" w:date="2021-01-20T10:05:00Z">
              <w:r w:rsidRPr="00FE36CA" w:rsidDel="00344354">
                <w:rPr>
                  <w:b/>
                </w:rPr>
                <w:delText>Basic skills</w:delText>
              </w:r>
            </w:del>
          </w:p>
          <w:p w14:paraId="4E834F55" w14:textId="37B3506D" w:rsidR="00FE36CA" w:rsidRPr="00C50983" w:rsidDel="00344354" w:rsidRDefault="00FE36CA" w:rsidP="00CA6159">
            <w:pPr>
              <w:pStyle w:val="Tabletext"/>
              <w:numPr>
                <w:ilvl w:val="0"/>
                <w:numId w:val="51"/>
              </w:numPr>
              <w:rPr>
                <w:del w:id="5114" w:author="Abercrombie, Kerrie" w:date="2021-01-20T10:05:00Z"/>
              </w:rPr>
            </w:pPr>
            <w:del w:id="5115" w:author="Abercrombie, Kerrie" w:date="2021-01-20T10:05:00Z">
              <w:r w:rsidRPr="00C50983" w:rsidDel="00344354">
                <w:delText xml:space="preserve">Monitoring and identification </w:delText>
              </w:r>
            </w:del>
          </w:p>
          <w:p w14:paraId="1E875F60" w14:textId="75212E0D" w:rsidR="00FE36CA" w:rsidRPr="00C50983" w:rsidDel="00344354" w:rsidRDefault="00FE36CA" w:rsidP="00CA6159">
            <w:pPr>
              <w:pStyle w:val="Tabletext"/>
              <w:numPr>
                <w:ilvl w:val="0"/>
                <w:numId w:val="51"/>
              </w:numPr>
              <w:rPr>
                <w:del w:id="5116" w:author="Abercrombie, Kerrie" w:date="2021-01-20T10:05:00Z"/>
              </w:rPr>
            </w:pPr>
            <w:del w:id="5117" w:author="Abercrombie, Kerrie" w:date="2021-01-20T10:05:00Z">
              <w:r w:rsidRPr="00C50983" w:rsidDel="00344354">
                <w:delText>Communication co-ordination</w:delText>
              </w:r>
            </w:del>
          </w:p>
          <w:p w14:paraId="4A62A424" w14:textId="14F09B5E" w:rsidR="00FE36CA" w:rsidRPr="00C50983" w:rsidDel="00344354" w:rsidRDefault="00FE36CA" w:rsidP="00CA6159">
            <w:pPr>
              <w:pStyle w:val="Tabletext"/>
              <w:numPr>
                <w:ilvl w:val="0"/>
                <w:numId w:val="51"/>
              </w:numPr>
              <w:rPr>
                <w:del w:id="5118" w:author="Abercrombie, Kerrie" w:date="2021-01-20T10:05:00Z"/>
              </w:rPr>
            </w:pPr>
            <w:del w:id="5119" w:author="Abercrombie, Kerrie" w:date="2021-01-20T10:05:00Z">
              <w:r w:rsidRPr="00C50983" w:rsidDel="00344354">
                <w:delText>Evaluation and interpretation of the traffic situation</w:delText>
              </w:r>
            </w:del>
          </w:p>
          <w:p w14:paraId="453FD0BF" w14:textId="6D851553" w:rsidR="00FE36CA" w:rsidRPr="00C50983" w:rsidDel="00344354" w:rsidRDefault="00FE36CA" w:rsidP="00CA6159">
            <w:pPr>
              <w:pStyle w:val="Tabletext"/>
              <w:numPr>
                <w:ilvl w:val="0"/>
                <w:numId w:val="51"/>
              </w:numPr>
              <w:rPr>
                <w:del w:id="5120" w:author="Abercrombie, Kerrie" w:date="2021-01-20T10:05:00Z"/>
              </w:rPr>
            </w:pPr>
            <w:del w:id="5121" w:author="Abercrombie, Kerrie" w:date="2021-01-20T10:05:00Z">
              <w:r w:rsidRPr="00C50983" w:rsidDel="00344354">
                <w:delText>Log keeping, recording and reporting</w:delText>
              </w:r>
            </w:del>
          </w:p>
        </w:tc>
        <w:tc>
          <w:tcPr>
            <w:tcW w:w="3528" w:type="dxa"/>
            <w:tcBorders>
              <w:top w:val="single" w:sz="8" w:space="0" w:color="auto"/>
            </w:tcBorders>
            <w:vAlign w:val="center"/>
          </w:tcPr>
          <w:p w14:paraId="5595DC3D" w14:textId="2590097D" w:rsidR="00FE36CA" w:rsidDel="00344354" w:rsidRDefault="00FE36CA" w:rsidP="00CC5CC8">
            <w:pPr>
              <w:pStyle w:val="Tabletext"/>
              <w:rPr>
                <w:del w:id="5122" w:author="Abercrombie, Kerrie" w:date="2021-01-20T10:05:00Z"/>
              </w:rPr>
            </w:pPr>
          </w:p>
          <w:p w14:paraId="3C37F6CB" w14:textId="21C8CF76" w:rsidR="00FE36CA" w:rsidRPr="00C50983" w:rsidDel="00344354" w:rsidRDefault="00FE36CA" w:rsidP="00CC5CC8">
            <w:pPr>
              <w:pStyle w:val="Tabletext"/>
              <w:rPr>
                <w:del w:id="5123" w:author="Abercrombie, Kerrie" w:date="2021-01-20T10:05:00Z"/>
              </w:rPr>
            </w:pPr>
            <w:del w:id="5124" w:author="Abercrombie, Kerrie" w:date="2021-01-20T10:05:00Z">
              <w:r w:rsidRPr="00C50983" w:rsidDel="00344354">
                <w:delText>Ability to identify, correctly interpret and handle reports from five simulated vessels.</w:delText>
              </w:r>
            </w:del>
          </w:p>
        </w:tc>
        <w:tc>
          <w:tcPr>
            <w:tcW w:w="1351" w:type="dxa"/>
            <w:tcBorders>
              <w:top w:val="single" w:sz="8" w:space="0" w:color="auto"/>
            </w:tcBorders>
            <w:vAlign w:val="center"/>
          </w:tcPr>
          <w:p w14:paraId="4A03A78E" w14:textId="2FCBAD8C" w:rsidR="00FE36CA" w:rsidRPr="00C50983" w:rsidDel="00344354" w:rsidRDefault="00FE36CA" w:rsidP="00CC5CC8">
            <w:pPr>
              <w:pStyle w:val="Tabletext"/>
              <w:rPr>
                <w:del w:id="5125" w:author="Abercrombie, Kerrie" w:date="2021-01-20T10:05:00Z"/>
              </w:rPr>
            </w:pPr>
            <w:del w:id="5126" w:author="Abercrombie, Kerrie" w:date="2021-01-20T10:05:00Z">
              <w:r w:rsidRPr="00C50983" w:rsidDel="00344354">
                <w:delText>20</w:delText>
              </w:r>
            </w:del>
          </w:p>
        </w:tc>
      </w:tr>
      <w:tr w:rsidR="00FE36CA" w:rsidRPr="00C50983" w:rsidDel="00344354" w14:paraId="4426FCC5" w14:textId="2A4D316E" w:rsidTr="00CC5CC8">
        <w:trPr>
          <w:jc w:val="center"/>
          <w:del w:id="5127" w:author="Abercrombie, Kerrie" w:date="2021-01-20T10:05:00Z"/>
        </w:trPr>
        <w:tc>
          <w:tcPr>
            <w:tcW w:w="3768" w:type="dxa"/>
            <w:vAlign w:val="center"/>
          </w:tcPr>
          <w:p w14:paraId="71F3A7DA" w14:textId="32A517D0" w:rsidR="00FE36CA" w:rsidRPr="00FE36CA" w:rsidDel="00344354" w:rsidRDefault="00FE36CA" w:rsidP="00CC5CC8">
            <w:pPr>
              <w:pStyle w:val="Tabletext"/>
              <w:rPr>
                <w:del w:id="5128" w:author="Abercrombie, Kerrie" w:date="2021-01-20T10:05:00Z"/>
                <w:b/>
              </w:rPr>
            </w:pPr>
            <w:del w:id="5129" w:author="Abercrombie, Kerrie" w:date="2021-01-20T10:05:00Z">
              <w:r w:rsidRPr="00FE36CA" w:rsidDel="00344354">
                <w:rPr>
                  <w:b/>
                </w:rPr>
                <w:delText>Traffic interaction and conflict resolution</w:delText>
              </w:r>
            </w:del>
          </w:p>
          <w:p w14:paraId="2B7B3847" w14:textId="028F5FCE" w:rsidR="00FE36CA" w:rsidRPr="00C50983" w:rsidDel="00344354" w:rsidRDefault="00FE36CA" w:rsidP="00CA6159">
            <w:pPr>
              <w:pStyle w:val="Tabletext"/>
              <w:numPr>
                <w:ilvl w:val="0"/>
                <w:numId w:val="52"/>
              </w:numPr>
              <w:rPr>
                <w:del w:id="5130" w:author="Abercrombie, Kerrie" w:date="2021-01-20T10:05:00Z"/>
              </w:rPr>
            </w:pPr>
            <w:del w:id="5131" w:author="Abercrombie, Kerrie" w:date="2021-01-20T10:05:00Z">
              <w:r w:rsidRPr="00C50983" w:rsidDel="00344354">
                <w:delText>Waterway management in multi-ship scenarios</w:delText>
              </w:r>
            </w:del>
          </w:p>
          <w:p w14:paraId="312ACCCB" w14:textId="515B2220" w:rsidR="00FE36CA" w:rsidRPr="00C50983" w:rsidDel="00344354" w:rsidRDefault="00FE36CA" w:rsidP="00CA6159">
            <w:pPr>
              <w:pStyle w:val="Tabletext"/>
              <w:numPr>
                <w:ilvl w:val="0"/>
                <w:numId w:val="52"/>
              </w:numPr>
              <w:rPr>
                <w:del w:id="5132" w:author="Abercrombie, Kerrie" w:date="2021-01-20T10:05:00Z"/>
              </w:rPr>
            </w:pPr>
            <w:del w:id="5133" w:author="Abercrombie, Kerrie" w:date="2021-01-20T10:05:00Z">
              <w:r w:rsidRPr="00C50983" w:rsidDel="00344354">
                <w:delText>Anticipation and projection of traffic patterns</w:delText>
              </w:r>
            </w:del>
          </w:p>
          <w:p w14:paraId="51FF48C8" w14:textId="3038F9A0" w:rsidR="00FE36CA" w:rsidRPr="00C50983" w:rsidDel="00344354" w:rsidRDefault="00FE36CA" w:rsidP="00CA6159">
            <w:pPr>
              <w:pStyle w:val="Tabletext"/>
              <w:numPr>
                <w:ilvl w:val="0"/>
                <w:numId w:val="52"/>
              </w:numPr>
              <w:rPr>
                <w:del w:id="5134" w:author="Abercrombie, Kerrie" w:date="2021-01-20T10:05:00Z"/>
              </w:rPr>
            </w:pPr>
            <w:del w:id="5135" w:author="Abercrombie, Kerrie" w:date="2021-01-20T10:05:00Z">
              <w:r w:rsidRPr="00C50983" w:rsidDel="00344354">
                <w:delText>Critical areas</w:delText>
              </w:r>
            </w:del>
          </w:p>
          <w:p w14:paraId="499813F8" w14:textId="14CD2AFF" w:rsidR="00FE36CA" w:rsidRPr="00C50983" w:rsidDel="00344354" w:rsidRDefault="00FE36CA" w:rsidP="00CA6159">
            <w:pPr>
              <w:pStyle w:val="Tabletext"/>
              <w:numPr>
                <w:ilvl w:val="0"/>
                <w:numId w:val="52"/>
              </w:numPr>
              <w:rPr>
                <w:del w:id="5136" w:author="Abercrombie, Kerrie" w:date="2021-01-20T10:05:00Z"/>
              </w:rPr>
            </w:pPr>
            <w:del w:id="5137" w:author="Abercrombie, Kerrie" w:date="2021-01-20T10:05:00Z">
              <w:r w:rsidRPr="00C50983" w:rsidDel="00344354">
                <w:delText>Vessels overtaking and approaching each other</w:delText>
              </w:r>
            </w:del>
          </w:p>
          <w:p w14:paraId="6A42FFD6" w14:textId="1DF73123" w:rsidR="00FE36CA" w:rsidRPr="00C50983" w:rsidDel="00344354" w:rsidRDefault="00FE36CA" w:rsidP="00CA6159">
            <w:pPr>
              <w:pStyle w:val="Tabletext"/>
              <w:numPr>
                <w:ilvl w:val="0"/>
                <w:numId w:val="52"/>
              </w:numPr>
              <w:rPr>
                <w:del w:id="5138" w:author="Abercrombie, Kerrie" w:date="2021-01-20T10:05:00Z"/>
              </w:rPr>
            </w:pPr>
            <w:del w:id="5139" w:author="Abercrombie, Kerrie" w:date="2021-01-20T10:05:00Z">
              <w:r w:rsidRPr="00C50983" w:rsidDel="00344354">
                <w:delText>VTS sailing/route plans, including those for deep draught vessels</w:delText>
              </w:r>
            </w:del>
          </w:p>
        </w:tc>
        <w:tc>
          <w:tcPr>
            <w:tcW w:w="3528" w:type="dxa"/>
            <w:vAlign w:val="center"/>
          </w:tcPr>
          <w:p w14:paraId="09FE2E19" w14:textId="2F24BD8B" w:rsidR="00FE36CA" w:rsidDel="00344354" w:rsidRDefault="00FE36CA" w:rsidP="00CC5CC8">
            <w:pPr>
              <w:pStyle w:val="Tabletext"/>
              <w:ind w:left="0"/>
              <w:rPr>
                <w:del w:id="5140" w:author="Abercrombie, Kerrie" w:date="2021-01-20T10:05:00Z"/>
              </w:rPr>
            </w:pPr>
          </w:p>
          <w:p w14:paraId="275DA06A" w14:textId="1B57BDC1" w:rsidR="00FE36CA" w:rsidRPr="00FE36CA" w:rsidDel="00344354" w:rsidRDefault="00FE36CA" w:rsidP="00CC5CC8">
            <w:pPr>
              <w:pStyle w:val="Tabletext"/>
              <w:rPr>
                <w:del w:id="5141" w:author="Abercrombie, Kerrie" w:date="2021-01-20T10:05:00Z"/>
              </w:rPr>
            </w:pPr>
            <w:del w:id="5142" w:author="Abercrombie, Kerrie" w:date="2021-01-20T10:05:00Z">
              <w:r w:rsidRPr="00FE36CA" w:rsidDel="00344354">
                <w:delText>Ability to identify, correctly interpret and deal with up to five simulated vessels in complex situations.</w:delText>
              </w:r>
            </w:del>
          </w:p>
          <w:p w14:paraId="4DDFDD05" w14:textId="10175B19" w:rsidR="00FE36CA" w:rsidRPr="00C50983" w:rsidDel="00344354" w:rsidRDefault="00FE36CA" w:rsidP="00CC5CC8">
            <w:pPr>
              <w:pStyle w:val="Tabletext"/>
              <w:rPr>
                <w:del w:id="5143" w:author="Abercrombie, Kerrie" w:date="2021-01-20T10:05:00Z"/>
              </w:rPr>
            </w:pPr>
            <w:del w:id="5144" w:author="Abercrombie, Kerrie" w:date="2021-01-20T10:05:00Z">
              <w:r w:rsidRPr="00C50983" w:rsidDel="00344354">
                <w:delText>Ability to prepare VTS sailing or route plans, to monitor their execution and amend them due to unforeseen circumstances.</w:delText>
              </w:r>
            </w:del>
          </w:p>
        </w:tc>
        <w:tc>
          <w:tcPr>
            <w:tcW w:w="1351" w:type="dxa"/>
            <w:vAlign w:val="center"/>
          </w:tcPr>
          <w:p w14:paraId="202EF2D8" w14:textId="6B0E9A95" w:rsidR="00FE36CA" w:rsidRPr="00C50983" w:rsidDel="00344354" w:rsidRDefault="00FE36CA" w:rsidP="00CC5CC8">
            <w:pPr>
              <w:pStyle w:val="Tabletext"/>
              <w:rPr>
                <w:del w:id="5145" w:author="Abercrombie, Kerrie" w:date="2021-01-20T10:05:00Z"/>
              </w:rPr>
            </w:pPr>
            <w:del w:id="5146" w:author="Abercrombie, Kerrie" w:date="2021-01-20T10:05:00Z">
              <w:r w:rsidRPr="00C50983" w:rsidDel="00344354">
                <w:delText>60</w:delText>
              </w:r>
            </w:del>
          </w:p>
        </w:tc>
      </w:tr>
      <w:tr w:rsidR="00FE36CA" w:rsidRPr="00C50983" w:rsidDel="00344354" w14:paraId="20434766" w14:textId="795A0359" w:rsidTr="00CC5CC8">
        <w:trPr>
          <w:jc w:val="center"/>
          <w:del w:id="5147" w:author="Abercrombie, Kerrie" w:date="2021-01-20T10:05:00Z"/>
        </w:trPr>
        <w:tc>
          <w:tcPr>
            <w:tcW w:w="3768" w:type="dxa"/>
            <w:vAlign w:val="center"/>
          </w:tcPr>
          <w:p w14:paraId="26BBE32A" w14:textId="6E6E00A1" w:rsidR="00FE36CA" w:rsidRPr="00FE36CA" w:rsidDel="00344354" w:rsidRDefault="00FE36CA" w:rsidP="00CC5CC8">
            <w:pPr>
              <w:pStyle w:val="Tabletext"/>
              <w:rPr>
                <w:del w:id="5148" w:author="Abercrombie, Kerrie" w:date="2021-01-20T10:05:00Z"/>
                <w:b/>
              </w:rPr>
            </w:pPr>
            <w:del w:id="5149" w:author="Abercrombie, Kerrie" w:date="2021-01-20T10:05:00Z">
              <w:r w:rsidRPr="00FE36CA" w:rsidDel="00344354">
                <w:rPr>
                  <w:b/>
                </w:rPr>
                <w:delText>Emergencies and special situations</w:delText>
              </w:r>
            </w:del>
          </w:p>
          <w:p w14:paraId="110694AF" w14:textId="64859AD6" w:rsidR="00FE36CA" w:rsidRPr="00C50983" w:rsidDel="00344354" w:rsidRDefault="00FE36CA" w:rsidP="00CA6159">
            <w:pPr>
              <w:pStyle w:val="Tabletext"/>
              <w:numPr>
                <w:ilvl w:val="0"/>
                <w:numId w:val="53"/>
              </w:numPr>
              <w:rPr>
                <w:del w:id="5150" w:author="Abercrombie, Kerrie" w:date="2021-01-20T10:05:00Z"/>
              </w:rPr>
            </w:pPr>
            <w:del w:id="5151" w:author="Abercrombie, Kerrie" w:date="2021-01-20T10:05:00Z">
              <w:r w:rsidRPr="00C50983" w:rsidDel="00344354">
                <w:delText>Contingency plans</w:delText>
              </w:r>
            </w:del>
          </w:p>
          <w:p w14:paraId="4482A98F" w14:textId="7491F4E2" w:rsidR="00FE36CA" w:rsidRPr="00C50983" w:rsidDel="00344354" w:rsidRDefault="00FE36CA" w:rsidP="00CA6159">
            <w:pPr>
              <w:pStyle w:val="Tabletext"/>
              <w:numPr>
                <w:ilvl w:val="0"/>
                <w:numId w:val="53"/>
              </w:numPr>
              <w:rPr>
                <w:del w:id="5152" w:author="Abercrombie, Kerrie" w:date="2021-01-20T10:05:00Z"/>
              </w:rPr>
            </w:pPr>
            <w:del w:id="5153" w:author="Abercrombie, Kerrie" w:date="2021-01-20T10:05:00Z">
              <w:r w:rsidRPr="00C50983" w:rsidDel="00344354">
                <w:delText>Adverse weather conditions</w:delText>
              </w:r>
            </w:del>
          </w:p>
          <w:p w14:paraId="63AF9E53" w14:textId="1E6C6695" w:rsidR="00FE36CA" w:rsidRPr="00C50983" w:rsidDel="00344354" w:rsidRDefault="00FE36CA" w:rsidP="00CA6159">
            <w:pPr>
              <w:pStyle w:val="Tabletext"/>
              <w:numPr>
                <w:ilvl w:val="0"/>
                <w:numId w:val="53"/>
              </w:numPr>
              <w:rPr>
                <w:del w:id="5154" w:author="Abercrombie, Kerrie" w:date="2021-01-20T10:05:00Z"/>
              </w:rPr>
            </w:pPr>
            <w:del w:id="5155" w:author="Abercrombie, Kerrie" w:date="2021-01-20T10:05:00Z">
              <w:r w:rsidRPr="00C50983" w:rsidDel="00344354">
                <w:delText>Special vessels and those with restricted manoeuvrability</w:delText>
              </w:r>
            </w:del>
          </w:p>
          <w:p w14:paraId="6359CC03" w14:textId="3FA82BEF" w:rsidR="00FE36CA" w:rsidRPr="00C50983" w:rsidDel="00344354" w:rsidRDefault="00FE36CA" w:rsidP="00CA6159">
            <w:pPr>
              <w:pStyle w:val="Tabletext"/>
              <w:numPr>
                <w:ilvl w:val="0"/>
                <w:numId w:val="53"/>
              </w:numPr>
              <w:rPr>
                <w:del w:id="5156" w:author="Abercrombie, Kerrie" w:date="2021-01-20T10:05:00Z"/>
              </w:rPr>
            </w:pPr>
            <w:del w:id="5157" w:author="Abercrombie, Kerrie" w:date="2021-01-20T10:05:00Z">
              <w:r w:rsidRPr="00C50983" w:rsidDel="00344354">
                <w:delText>Internal and external emergencies</w:delText>
              </w:r>
            </w:del>
          </w:p>
        </w:tc>
        <w:tc>
          <w:tcPr>
            <w:tcW w:w="3528" w:type="dxa"/>
            <w:vAlign w:val="center"/>
          </w:tcPr>
          <w:p w14:paraId="06F48495" w14:textId="6C5D35FD" w:rsidR="00FE36CA" w:rsidRPr="00FE36CA" w:rsidDel="00344354" w:rsidRDefault="00FE36CA" w:rsidP="00CC5CC8">
            <w:pPr>
              <w:pStyle w:val="Tabletext"/>
              <w:rPr>
                <w:del w:id="5158" w:author="Abercrombie, Kerrie" w:date="2021-01-20T10:05:00Z"/>
              </w:rPr>
            </w:pPr>
            <w:del w:id="5159" w:author="Abercrombie, Kerrie" w:date="2021-01-20T10:05:00Z">
              <w:r w:rsidRPr="00FE36CA" w:rsidDel="00344354">
                <w:delText>Ability to identify, correctly interpret data and handle reports from 20 simulated vessels during emergencies and special situations.</w:delText>
              </w:r>
            </w:del>
          </w:p>
        </w:tc>
        <w:tc>
          <w:tcPr>
            <w:tcW w:w="1351" w:type="dxa"/>
            <w:vAlign w:val="center"/>
          </w:tcPr>
          <w:p w14:paraId="6D8EF469" w14:textId="4EED1C0D" w:rsidR="00FE36CA" w:rsidRPr="00C50983" w:rsidDel="00344354" w:rsidRDefault="00FE36CA" w:rsidP="00CC5CC8">
            <w:pPr>
              <w:pStyle w:val="Tabletext"/>
              <w:rPr>
                <w:del w:id="5160" w:author="Abercrombie, Kerrie" w:date="2021-01-20T10:05:00Z"/>
              </w:rPr>
            </w:pPr>
            <w:del w:id="5161" w:author="Abercrombie, Kerrie" w:date="2021-01-20T10:05:00Z">
              <w:r w:rsidRPr="00C50983" w:rsidDel="00344354">
                <w:delText>20</w:delText>
              </w:r>
            </w:del>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C764C">
          <w:pgSz w:w="11906" w:h="16838" w:code="9"/>
          <w:pgMar w:top="1134" w:right="794" w:bottom="1134" w:left="907" w:header="851" w:footer="851" w:gutter="0"/>
          <w:cols w:space="708"/>
          <w:docGrid w:linePitch="360"/>
        </w:sectPr>
      </w:pPr>
      <w:bookmarkStart w:id="5162" w:name="_Toc419881221"/>
    </w:p>
    <w:p w14:paraId="4D69F3D3" w14:textId="599CA6FA" w:rsidR="0042518D" w:rsidRPr="00093294" w:rsidRDefault="00D967BA" w:rsidP="00513460">
      <w:pPr>
        <w:pStyle w:val="Part"/>
      </w:pPr>
      <w:r>
        <w:lastRenderedPageBreak/>
        <w:t xml:space="preserve"> </w:t>
      </w:r>
      <w:bookmarkStart w:id="5163" w:name="_Toc62642338"/>
      <w:r w:rsidR="0042518D" w:rsidRPr="00093294">
        <w:t>COURSE MODULES</w:t>
      </w:r>
      <w:bookmarkEnd w:id="5163"/>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5164" w:name="_Toc443313836"/>
    </w:p>
    <w:p w14:paraId="6251EF12" w14:textId="0B476BD7" w:rsidR="0042518D" w:rsidRPr="00093294" w:rsidRDefault="00D967BA" w:rsidP="008C4757">
      <w:pPr>
        <w:pStyle w:val="Tablecaption"/>
      </w:pPr>
      <w:bookmarkStart w:id="5165" w:name="_Toc531423228"/>
      <w:r>
        <w:lastRenderedPageBreak/>
        <w:t>Recommend</w:t>
      </w:r>
      <w:r w:rsidR="00C96A9D">
        <w:t>ed</w:t>
      </w:r>
      <w:r w:rsidR="0042518D" w:rsidRPr="00093294">
        <w:t xml:space="preserve"> Course </w:t>
      </w:r>
      <w:bookmarkEnd w:id="5164"/>
      <w:r>
        <w:t>Hours</w:t>
      </w:r>
      <w:bookmarkEnd w:id="5165"/>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254321" w:rsidRPr="00AD146F" w:rsidDel="000313E3" w14:paraId="60AB5978" w14:textId="0131D682" w:rsidTr="00CA6159">
        <w:trPr>
          <w:trHeight w:val="286"/>
          <w:tblHeader/>
          <w:del w:id="5166" w:author="Jillian Carson-Jackson" w:date="2020-12-27T15:06:00Z"/>
        </w:trPr>
        <w:tc>
          <w:tcPr>
            <w:tcW w:w="2693" w:type="dxa"/>
            <w:vMerge w:val="restart"/>
            <w:vAlign w:val="center"/>
          </w:tcPr>
          <w:p w14:paraId="6B34E7CD" w14:textId="47F643FA" w:rsidR="00254321" w:rsidRPr="00CA6159" w:rsidDel="000313E3" w:rsidRDefault="00254321" w:rsidP="00254321">
            <w:pPr>
              <w:pStyle w:val="Tableheading"/>
              <w:rPr>
                <w:del w:id="5167" w:author="Jillian Carson-Jackson" w:date="2020-12-27T15:06:00Z"/>
                <w:sz w:val="16"/>
                <w:szCs w:val="16"/>
              </w:rPr>
            </w:pPr>
            <w:del w:id="5168" w:author="Jillian Carson-Jackson" w:date="2020-12-27T15:06:00Z">
              <w:r w:rsidRPr="00CA6159" w:rsidDel="000313E3">
                <w:rPr>
                  <w:sz w:val="16"/>
                  <w:szCs w:val="16"/>
                </w:rPr>
                <w:delText>Module / Subject</w:delText>
              </w:r>
            </w:del>
          </w:p>
        </w:tc>
        <w:tc>
          <w:tcPr>
            <w:tcW w:w="3114" w:type="dxa"/>
            <w:gridSpan w:val="2"/>
            <w:vAlign w:val="center"/>
          </w:tcPr>
          <w:p w14:paraId="06BE4B9A" w14:textId="43E4D01F" w:rsidR="00254321" w:rsidRPr="00CA6159" w:rsidDel="000313E3" w:rsidRDefault="00254321" w:rsidP="00254321">
            <w:pPr>
              <w:pStyle w:val="Tableheading"/>
              <w:rPr>
                <w:del w:id="5169" w:author="Jillian Carson-Jackson" w:date="2020-12-27T15:06:00Z"/>
                <w:sz w:val="16"/>
                <w:szCs w:val="16"/>
              </w:rPr>
            </w:pPr>
            <w:del w:id="5170" w:author="Jillian Carson-Jackson" w:date="2020-12-27T15:06:00Z">
              <w:r w:rsidRPr="00CA6159" w:rsidDel="000313E3">
                <w:rPr>
                  <w:sz w:val="16"/>
                  <w:szCs w:val="16"/>
                </w:rPr>
                <w:delText>Recommended Duration in Hours</w:delText>
              </w:r>
            </w:del>
          </w:p>
        </w:tc>
        <w:tc>
          <w:tcPr>
            <w:tcW w:w="9113" w:type="dxa"/>
            <w:gridSpan w:val="2"/>
            <w:vMerge w:val="restart"/>
            <w:vAlign w:val="center"/>
          </w:tcPr>
          <w:p w14:paraId="0545C536" w14:textId="3BDBFAD0" w:rsidR="00254321" w:rsidRPr="00CA6159" w:rsidDel="000313E3" w:rsidRDefault="00254321" w:rsidP="00254321">
            <w:pPr>
              <w:pStyle w:val="Tableheading"/>
              <w:rPr>
                <w:del w:id="5171" w:author="Jillian Carson-Jackson" w:date="2020-12-27T15:06:00Z"/>
                <w:sz w:val="16"/>
                <w:szCs w:val="16"/>
              </w:rPr>
            </w:pPr>
            <w:del w:id="5172" w:author="Jillian Carson-Jackson" w:date="2020-12-27T15:06:00Z">
              <w:r w:rsidRPr="00CA6159" w:rsidDel="000313E3">
                <w:rPr>
                  <w:sz w:val="16"/>
                  <w:szCs w:val="16"/>
                </w:rPr>
                <w:delText>Remarks</w:delText>
              </w:r>
              <w:r w:rsidRPr="00CA6159" w:rsidDel="000313E3">
                <w:rPr>
                  <w:sz w:val="16"/>
                  <w:szCs w:val="16"/>
                  <w:vertAlign w:val="superscript"/>
                </w:rPr>
                <w:delText>2</w:delText>
              </w:r>
            </w:del>
          </w:p>
        </w:tc>
      </w:tr>
      <w:tr w:rsidR="00254321" w:rsidRPr="00AD146F" w:rsidDel="000313E3" w14:paraId="17EAF884" w14:textId="07F1E91A" w:rsidTr="00CA6159">
        <w:trPr>
          <w:trHeight w:val="219"/>
          <w:tblHeader/>
          <w:del w:id="5173" w:author="Jillian Carson-Jackson" w:date="2020-12-27T15:06:00Z"/>
        </w:trPr>
        <w:tc>
          <w:tcPr>
            <w:tcW w:w="2693" w:type="dxa"/>
            <w:vMerge/>
            <w:tcBorders>
              <w:bottom w:val="single" w:sz="12" w:space="0" w:color="auto"/>
            </w:tcBorders>
          </w:tcPr>
          <w:p w14:paraId="4D274C74" w14:textId="6FFEDDA4" w:rsidR="00254321" w:rsidRPr="00CA6159" w:rsidDel="000313E3" w:rsidRDefault="00254321" w:rsidP="00D967BA">
            <w:pPr>
              <w:pStyle w:val="Tableheading"/>
              <w:rPr>
                <w:del w:id="5174" w:author="Jillian Carson-Jackson" w:date="2020-12-27T15:06:00Z"/>
                <w:sz w:val="16"/>
                <w:szCs w:val="16"/>
              </w:rPr>
            </w:pPr>
          </w:p>
        </w:tc>
        <w:tc>
          <w:tcPr>
            <w:tcW w:w="1555" w:type="dxa"/>
            <w:tcBorders>
              <w:bottom w:val="single" w:sz="12" w:space="0" w:color="auto"/>
            </w:tcBorders>
          </w:tcPr>
          <w:p w14:paraId="77ACCB8A" w14:textId="02C031CC" w:rsidR="00254321" w:rsidRPr="00CA6159" w:rsidDel="000313E3" w:rsidRDefault="00254321" w:rsidP="00D967BA">
            <w:pPr>
              <w:pStyle w:val="Tableheading"/>
              <w:rPr>
                <w:del w:id="5175" w:author="Jillian Carson-Jackson" w:date="2020-12-27T15:06:00Z"/>
                <w:sz w:val="16"/>
                <w:szCs w:val="16"/>
              </w:rPr>
            </w:pPr>
            <w:del w:id="5176" w:author="Jillian Carson-Jackson" w:date="2020-12-27T15:06:00Z">
              <w:r w:rsidRPr="00CA6159" w:rsidDel="000313E3">
                <w:rPr>
                  <w:sz w:val="16"/>
                  <w:szCs w:val="16"/>
                </w:rPr>
                <w:delText>Presentations / Lectures</w:delText>
              </w:r>
            </w:del>
          </w:p>
        </w:tc>
        <w:tc>
          <w:tcPr>
            <w:tcW w:w="1559" w:type="dxa"/>
            <w:tcBorders>
              <w:bottom w:val="single" w:sz="12" w:space="0" w:color="auto"/>
            </w:tcBorders>
          </w:tcPr>
          <w:p w14:paraId="3B095F53" w14:textId="7F7365E1" w:rsidR="00254321" w:rsidRPr="00CA6159" w:rsidDel="000313E3" w:rsidRDefault="00254321" w:rsidP="00D967BA">
            <w:pPr>
              <w:pStyle w:val="Tableheading"/>
              <w:rPr>
                <w:del w:id="5177" w:author="Jillian Carson-Jackson" w:date="2020-12-27T15:06:00Z"/>
                <w:sz w:val="16"/>
                <w:szCs w:val="16"/>
              </w:rPr>
            </w:pPr>
            <w:del w:id="5178" w:author="Jillian Carson-Jackson" w:date="2020-12-27T15:06:00Z">
              <w:r w:rsidRPr="00CA6159" w:rsidDel="000313E3">
                <w:rPr>
                  <w:sz w:val="16"/>
                  <w:szCs w:val="16"/>
                </w:rPr>
                <w:delText>Exercises / Simulation</w:delText>
              </w:r>
              <w:r w:rsidRPr="00CA6159" w:rsidDel="000313E3">
                <w:rPr>
                  <w:sz w:val="16"/>
                  <w:szCs w:val="16"/>
                  <w:vertAlign w:val="superscript"/>
                </w:rPr>
                <w:delText>1</w:delText>
              </w:r>
            </w:del>
          </w:p>
        </w:tc>
        <w:tc>
          <w:tcPr>
            <w:tcW w:w="9113" w:type="dxa"/>
            <w:gridSpan w:val="2"/>
            <w:vMerge/>
            <w:tcBorders>
              <w:bottom w:val="single" w:sz="12" w:space="0" w:color="auto"/>
            </w:tcBorders>
          </w:tcPr>
          <w:p w14:paraId="59AE89D8" w14:textId="09186546" w:rsidR="00254321" w:rsidRPr="00CA6159" w:rsidDel="000313E3" w:rsidRDefault="00254321" w:rsidP="00D967BA">
            <w:pPr>
              <w:pStyle w:val="Tableheading"/>
              <w:rPr>
                <w:del w:id="5179" w:author="Jillian Carson-Jackson" w:date="2020-12-27T15:06:00Z"/>
                <w:sz w:val="16"/>
                <w:szCs w:val="16"/>
              </w:rPr>
            </w:pPr>
          </w:p>
        </w:tc>
      </w:tr>
      <w:tr w:rsidR="00D967BA" w:rsidRPr="00AD146F" w:rsidDel="000313E3" w14:paraId="48CC480C" w14:textId="3786DCB3" w:rsidTr="00CA6159">
        <w:trPr>
          <w:cantSplit/>
          <w:trHeight w:val="20"/>
          <w:tblHeader/>
          <w:del w:id="5180" w:author="Jillian Carson-Jackson" w:date="2020-12-27T15:06:00Z"/>
        </w:trPr>
        <w:tc>
          <w:tcPr>
            <w:tcW w:w="2693" w:type="dxa"/>
            <w:tcBorders>
              <w:top w:val="single" w:sz="12" w:space="0" w:color="auto"/>
            </w:tcBorders>
          </w:tcPr>
          <w:p w14:paraId="2C4C99A6" w14:textId="5C02D887" w:rsidR="00D967BA" w:rsidRPr="00CA6159" w:rsidDel="000313E3" w:rsidRDefault="00D967BA" w:rsidP="00AA1028">
            <w:pPr>
              <w:pStyle w:val="Tableheading"/>
              <w:jc w:val="left"/>
              <w:rPr>
                <w:del w:id="5181" w:author="Jillian Carson-Jackson" w:date="2020-12-27T15:06:00Z"/>
                <w:sz w:val="16"/>
                <w:szCs w:val="16"/>
              </w:rPr>
            </w:pPr>
            <w:del w:id="5182" w:author="Jillian Carson-Jackson" w:date="2020-12-27T15:06:00Z">
              <w:r w:rsidRPr="00CA6159" w:rsidDel="000313E3">
                <w:rPr>
                  <w:sz w:val="16"/>
                  <w:szCs w:val="16"/>
                </w:rPr>
                <w:delText>1 – Language</w:delText>
              </w:r>
              <w:r w:rsidRPr="00CA6159" w:rsidDel="000313E3">
                <w:rPr>
                  <w:sz w:val="16"/>
                  <w:szCs w:val="16"/>
                  <w:vertAlign w:val="superscript"/>
                </w:rPr>
                <w:delText>3</w:delText>
              </w:r>
            </w:del>
          </w:p>
        </w:tc>
        <w:tc>
          <w:tcPr>
            <w:tcW w:w="1555" w:type="dxa"/>
            <w:tcBorders>
              <w:top w:val="single" w:sz="12" w:space="0" w:color="auto"/>
            </w:tcBorders>
          </w:tcPr>
          <w:p w14:paraId="11AF49E7" w14:textId="5F4EA6BA" w:rsidR="00D967BA" w:rsidRPr="00CA6159" w:rsidDel="000313E3" w:rsidRDefault="00D967BA" w:rsidP="00D967BA">
            <w:pPr>
              <w:pStyle w:val="Tabletext"/>
              <w:jc w:val="center"/>
              <w:rPr>
                <w:del w:id="5183" w:author="Jillian Carson-Jackson" w:date="2020-12-27T15:06:00Z"/>
                <w:sz w:val="16"/>
                <w:szCs w:val="16"/>
              </w:rPr>
            </w:pPr>
            <w:del w:id="5184" w:author="Jillian Carson-Jackson" w:date="2020-12-27T15:06:00Z">
              <w:r w:rsidRPr="00CA6159" w:rsidDel="000313E3">
                <w:rPr>
                  <w:sz w:val="16"/>
                  <w:szCs w:val="16"/>
                </w:rPr>
                <w:delText>91</w:delText>
              </w:r>
            </w:del>
          </w:p>
        </w:tc>
        <w:tc>
          <w:tcPr>
            <w:tcW w:w="1559" w:type="dxa"/>
            <w:tcBorders>
              <w:top w:val="single" w:sz="12" w:space="0" w:color="auto"/>
            </w:tcBorders>
          </w:tcPr>
          <w:p w14:paraId="0CB2D92B" w14:textId="4846A3CB" w:rsidR="00D967BA" w:rsidRPr="00CA6159" w:rsidDel="000313E3" w:rsidRDefault="00D967BA" w:rsidP="00D967BA">
            <w:pPr>
              <w:pStyle w:val="Tabletext"/>
              <w:jc w:val="center"/>
              <w:rPr>
                <w:del w:id="5185" w:author="Jillian Carson-Jackson" w:date="2020-12-27T15:06:00Z"/>
                <w:sz w:val="16"/>
                <w:szCs w:val="16"/>
              </w:rPr>
            </w:pPr>
            <w:del w:id="5186" w:author="Jillian Carson-Jackson" w:date="2020-12-27T15:06:00Z">
              <w:r w:rsidRPr="00CA6159" w:rsidDel="000313E3">
                <w:rPr>
                  <w:sz w:val="16"/>
                  <w:szCs w:val="16"/>
                </w:rPr>
                <w:delText>75</w:delText>
              </w:r>
            </w:del>
          </w:p>
        </w:tc>
        <w:tc>
          <w:tcPr>
            <w:tcW w:w="4888" w:type="dxa"/>
            <w:tcBorders>
              <w:top w:val="single" w:sz="12" w:space="0" w:color="auto"/>
            </w:tcBorders>
          </w:tcPr>
          <w:p w14:paraId="44420D94" w14:textId="6895DBC8" w:rsidR="00D967BA" w:rsidRPr="00CA6159" w:rsidDel="000313E3" w:rsidRDefault="00D967BA" w:rsidP="00CA6159">
            <w:pPr>
              <w:pStyle w:val="Tabletext"/>
              <w:numPr>
                <w:ilvl w:val="0"/>
                <w:numId w:val="54"/>
              </w:numPr>
              <w:spacing w:after="0"/>
              <w:rPr>
                <w:del w:id="5187" w:author="Jillian Carson-Jackson" w:date="2020-12-27T15:06:00Z"/>
                <w:sz w:val="16"/>
                <w:szCs w:val="16"/>
              </w:rPr>
            </w:pPr>
            <w:del w:id="5188" w:author="Jillian Carson-Jackson" w:date="2020-12-27T15:06:00Z">
              <w:r w:rsidRPr="00CA6159" w:rsidDel="000313E3">
                <w:rPr>
                  <w:sz w:val="16"/>
                  <w:szCs w:val="16"/>
                </w:rPr>
                <w:delText>Language structure</w:delText>
              </w:r>
            </w:del>
          </w:p>
          <w:p w14:paraId="350FC121" w14:textId="7FEC14D9" w:rsidR="00D967BA" w:rsidRPr="00CA6159" w:rsidDel="000313E3" w:rsidRDefault="00D967BA" w:rsidP="00CA6159">
            <w:pPr>
              <w:pStyle w:val="Tabletext"/>
              <w:numPr>
                <w:ilvl w:val="0"/>
                <w:numId w:val="54"/>
              </w:numPr>
              <w:spacing w:after="0"/>
              <w:rPr>
                <w:del w:id="5189" w:author="Jillian Carson-Jackson" w:date="2020-12-27T15:06:00Z"/>
                <w:sz w:val="16"/>
                <w:szCs w:val="16"/>
              </w:rPr>
            </w:pPr>
            <w:del w:id="5190" w:author="Jillian Carson-Jackson" w:date="2020-12-27T15:06:00Z">
              <w:r w:rsidRPr="00CA6159" w:rsidDel="000313E3">
                <w:rPr>
                  <w:sz w:val="16"/>
                  <w:szCs w:val="16"/>
                </w:rPr>
                <w:delText>Specific VTS messages construction</w:delText>
              </w:r>
            </w:del>
          </w:p>
        </w:tc>
        <w:tc>
          <w:tcPr>
            <w:tcW w:w="4225" w:type="dxa"/>
            <w:tcBorders>
              <w:top w:val="single" w:sz="12" w:space="0" w:color="auto"/>
            </w:tcBorders>
          </w:tcPr>
          <w:p w14:paraId="3870EB13" w14:textId="64A02291" w:rsidR="00D967BA" w:rsidRPr="00CA6159" w:rsidDel="000313E3" w:rsidRDefault="00D967BA" w:rsidP="00CA6159">
            <w:pPr>
              <w:pStyle w:val="Tabletext"/>
              <w:numPr>
                <w:ilvl w:val="0"/>
                <w:numId w:val="55"/>
              </w:numPr>
              <w:spacing w:after="0"/>
              <w:rPr>
                <w:del w:id="5191" w:author="Jillian Carson-Jackson" w:date="2020-12-27T15:06:00Z"/>
                <w:sz w:val="16"/>
                <w:szCs w:val="16"/>
              </w:rPr>
            </w:pPr>
            <w:del w:id="5192" w:author="Jillian Carson-Jackson" w:date="2020-12-27T15:06:00Z">
              <w:r w:rsidRPr="00CA6159" w:rsidDel="000313E3">
                <w:rPr>
                  <w:sz w:val="16"/>
                  <w:szCs w:val="16"/>
                </w:rPr>
                <w:delText>Standard phrases</w:delText>
              </w:r>
            </w:del>
          </w:p>
          <w:p w14:paraId="5EF71ACE" w14:textId="317A2FC1" w:rsidR="00D967BA" w:rsidRPr="00CA6159" w:rsidDel="000313E3" w:rsidRDefault="00D967BA" w:rsidP="00CA6159">
            <w:pPr>
              <w:pStyle w:val="Tabletext"/>
              <w:numPr>
                <w:ilvl w:val="0"/>
                <w:numId w:val="55"/>
              </w:numPr>
              <w:spacing w:after="0"/>
              <w:rPr>
                <w:del w:id="5193" w:author="Jillian Carson-Jackson" w:date="2020-12-27T15:06:00Z"/>
                <w:sz w:val="16"/>
                <w:szCs w:val="16"/>
              </w:rPr>
            </w:pPr>
            <w:del w:id="5194" w:author="Jillian Carson-Jackson" w:date="2020-12-27T15:06:00Z">
              <w:r w:rsidRPr="00CA6159" w:rsidDel="000313E3">
                <w:rPr>
                  <w:sz w:val="16"/>
                  <w:szCs w:val="16"/>
                </w:rPr>
                <w:delText>Collecting information</w:delText>
              </w:r>
            </w:del>
          </w:p>
        </w:tc>
      </w:tr>
      <w:tr w:rsidR="00D967BA" w:rsidRPr="00AD146F" w:rsidDel="000313E3" w14:paraId="262C6767" w14:textId="191C4A33" w:rsidTr="00CA6159">
        <w:trPr>
          <w:cantSplit/>
          <w:trHeight w:val="20"/>
          <w:tblHeader/>
          <w:del w:id="5195" w:author="Jillian Carson-Jackson" w:date="2020-12-27T15:06:00Z"/>
        </w:trPr>
        <w:tc>
          <w:tcPr>
            <w:tcW w:w="2693" w:type="dxa"/>
          </w:tcPr>
          <w:p w14:paraId="5FF4CDD2" w14:textId="28ADB6FD" w:rsidR="00D967BA" w:rsidRPr="00CA6159" w:rsidDel="000313E3" w:rsidRDefault="00D967BA" w:rsidP="00AA1028">
            <w:pPr>
              <w:pStyle w:val="Tableheading"/>
              <w:jc w:val="left"/>
              <w:rPr>
                <w:del w:id="5196" w:author="Jillian Carson-Jackson" w:date="2020-12-27T15:06:00Z"/>
                <w:sz w:val="16"/>
                <w:szCs w:val="16"/>
              </w:rPr>
            </w:pPr>
            <w:del w:id="5197" w:author="Jillian Carson-Jackson" w:date="2020-12-27T15:06:00Z">
              <w:r w:rsidRPr="00CA6159" w:rsidDel="000313E3">
                <w:rPr>
                  <w:sz w:val="16"/>
                  <w:szCs w:val="16"/>
                </w:rPr>
                <w:delText>2 – Traffic Management</w:delText>
              </w:r>
            </w:del>
          </w:p>
        </w:tc>
        <w:tc>
          <w:tcPr>
            <w:tcW w:w="1555" w:type="dxa"/>
          </w:tcPr>
          <w:p w14:paraId="4D88ECD8" w14:textId="7A9FAA59" w:rsidR="00D967BA" w:rsidRPr="00CA6159" w:rsidDel="000313E3" w:rsidRDefault="00D967BA" w:rsidP="00D967BA">
            <w:pPr>
              <w:pStyle w:val="Tabletext"/>
              <w:jc w:val="center"/>
              <w:rPr>
                <w:del w:id="5198" w:author="Jillian Carson-Jackson" w:date="2020-12-27T15:06:00Z"/>
                <w:sz w:val="16"/>
                <w:szCs w:val="16"/>
              </w:rPr>
            </w:pPr>
            <w:del w:id="5199" w:author="Jillian Carson-Jackson" w:date="2020-12-27T15:06:00Z">
              <w:r w:rsidRPr="00CA6159" w:rsidDel="000313E3">
                <w:rPr>
                  <w:sz w:val="16"/>
                  <w:szCs w:val="16"/>
                </w:rPr>
                <w:delText>52</w:delText>
              </w:r>
            </w:del>
          </w:p>
        </w:tc>
        <w:tc>
          <w:tcPr>
            <w:tcW w:w="1559" w:type="dxa"/>
          </w:tcPr>
          <w:p w14:paraId="18F30877" w14:textId="5915FFCC" w:rsidR="00D967BA" w:rsidRPr="00CA6159" w:rsidDel="000313E3" w:rsidRDefault="00D967BA" w:rsidP="00D967BA">
            <w:pPr>
              <w:pStyle w:val="Tabletext"/>
              <w:jc w:val="center"/>
              <w:rPr>
                <w:del w:id="5200" w:author="Jillian Carson-Jackson" w:date="2020-12-27T15:06:00Z"/>
                <w:sz w:val="16"/>
                <w:szCs w:val="16"/>
              </w:rPr>
            </w:pPr>
            <w:del w:id="5201" w:author="Jillian Carson-Jackson" w:date="2020-12-27T15:06:00Z">
              <w:r w:rsidRPr="00CA6159" w:rsidDel="000313E3">
                <w:rPr>
                  <w:sz w:val="16"/>
                  <w:szCs w:val="16"/>
                </w:rPr>
                <w:delText>54</w:delText>
              </w:r>
            </w:del>
          </w:p>
        </w:tc>
        <w:tc>
          <w:tcPr>
            <w:tcW w:w="4888" w:type="dxa"/>
          </w:tcPr>
          <w:p w14:paraId="3E988995" w14:textId="5BDFF7C4" w:rsidR="00D967BA" w:rsidRPr="00CA6159" w:rsidDel="000313E3" w:rsidRDefault="00D967BA" w:rsidP="00CA6159">
            <w:pPr>
              <w:pStyle w:val="Tabletext"/>
              <w:numPr>
                <w:ilvl w:val="0"/>
                <w:numId w:val="54"/>
              </w:numPr>
              <w:spacing w:after="0"/>
              <w:rPr>
                <w:del w:id="5202" w:author="Jillian Carson-Jackson" w:date="2020-12-27T15:06:00Z"/>
                <w:sz w:val="16"/>
                <w:szCs w:val="16"/>
              </w:rPr>
            </w:pPr>
            <w:del w:id="5203" w:author="Jillian Carson-Jackson" w:date="2020-12-27T15:06:00Z">
              <w:r w:rsidRPr="0057577D" w:rsidDel="000313E3">
                <w:rPr>
                  <w:sz w:val="16"/>
                  <w:szCs w:val="16"/>
                </w:rPr>
                <w:delText>Regulatory requirements</w:delText>
              </w:r>
            </w:del>
          </w:p>
          <w:p w14:paraId="7CE2F67C" w14:textId="07C9453A" w:rsidR="00D967BA" w:rsidRPr="00CA6159" w:rsidDel="000313E3" w:rsidRDefault="00D967BA" w:rsidP="00CA6159">
            <w:pPr>
              <w:pStyle w:val="Tabletext"/>
              <w:numPr>
                <w:ilvl w:val="0"/>
                <w:numId w:val="54"/>
              </w:numPr>
              <w:spacing w:after="0"/>
              <w:rPr>
                <w:del w:id="5204" w:author="Jillian Carson-Jackson" w:date="2020-12-27T15:06:00Z"/>
                <w:sz w:val="16"/>
                <w:szCs w:val="16"/>
              </w:rPr>
            </w:pPr>
            <w:del w:id="5205" w:author="Jillian Carson-Jackson" w:date="2020-12-27T15:06:00Z">
              <w:r w:rsidRPr="00CA6159" w:rsidDel="000313E3">
                <w:rPr>
                  <w:sz w:val="16"/>
                  <w:szCs w:val="16"/>
                </w:rPr>
                <w:delText>Roles and responsibilities</w:delText>
              </w:r>
            </w:del>
          </w:p>
          <w:p w14:paraId="2A16FFB0" w14:textId="4D5B7D2E" w:rsidR="00D967BA" w:rsidRPr="00CA6159" w:rsidDel="000313E3" w:rsidRDefault="00D967BA" w:rsidP="00CA6159">
            <w:pPr>
              <w:pStyle w:val="Tabletext"/>
              <w:numPr>
                <w:ilvl w:val="0"/>
                <w:numId w:val="54"/>
              </w:numPr>
              <w:spacing w:after="0"/>
              <w:rPr>
                <w:del w:id="5206" w:author="Jillian Carson-Jackson" w:date="2020-12-27T15:06:00Z"/>
                <w:sz w:val="16"/>
                <w:szCs w:val="16"/>
              </w:rPr>
            </w:pPr>
            <w:del w:id="5207" w:author="Jillian Carson-Jackson" w:date="2020-12-27T15:06:00Z">
              <w:r w:rsidRPr="00CA6159" w:rsidDel="000313E3">
                <w:rPr>
                  <w:sz w:val="16"/>
                  <w:szCs w:val="16"/>
                </w:rPr>
                <w:delText>VTS environment</w:delText>
              </w:r>
            </w:del>
          </w:p>
        </w:tc>
        <w:tc>
          <w:tcPr>
            <w:tcW w:w="4225" w:type="dxa"/>
          </w:tcPr>
          <w:p w14:paraId="4F5BDA87" w14:textId="17BACE59" w:rsidR="00D967BA" w:rsidRPr="00CA6159" w:rsidDel="000313E3" w:rsidRDefault="00D967BA" w:rsidP="00CA6159">
            <w:pPr>
              <w:pStyle w:val="Tabletext"/>
              <w:numPr>
                <w:ilvl w:val="0"/>
                <w:numId w:val="55"/>
              </w:numPr>
              <w:spacing w:after="0"/>
              <w:rPr>
                <w:del w:id="5208" w:author="Jillian Carson-Jackson" w:date="2020-12-27T15:06:00Z"/>
                <w:sz w:val="16"/>
                <w:szCs w:val="16"/>
              </w:rPr>
            </w:pPr>
            <w:del w:id="5209" w:author="Jillian Carson-Jackson" w:date="2020-12-27T15:06:00Z">
              <w:r w:rsidRPr="00CA6159" w:rsidDel="000313E3">
                <w:rPr>
                  <w:sz w:val="16"/>
                  <w:szCs w:val="16"/>
                </w:rPr>
                <w:delText>Principles of waterway and traffic management</w:delText>
              </w:r>
            </w:del>
          </w:p>
          <w:p w14:paraId="11DB53D9" w14:textId="1256703B" w:rsidR="00D967BA" w:rsidRPr="00CA6159" w:rsidDel="000313E3" w:rsidRDefault="00D967BA" w:rsidP="00CA6159">
            <w:pPr>
              <w:pStyle w:val="Tabletext"/>
              <w:numPr>
                <w:ilvl w:val="0"/>
                <w:numId w:val="55"/>
              </w:numPr>
              <w:spacing w:after="0"/>
              <w:rPr>
                <w:del w:id="5210" w:author="Jillian Carson-Jackson" w:date="2020-12-27T15:06:00Z"/>
                <w:sz w:val="16"/>
                <w:szCs w:val="16"/>
              </w:rPr>
            </w:pPr>
            <w:del w:id="5211" w:author="Jillian Carson-Jackson" w:date="2020-12-27T15:06:00Z">
              <w:r w:rsidRPr="00CA6159" w:rsidDel="000313E3">
                <w:rPr>
                  <w:sz w:val="16"/>
                  <w:szCs w:val="16"/>
                </w:rPr>
                <w:delText>Traffic monitoring and organisation</w:delText>
              </w:r>
            </w:del>
          </w:p>
        </w:tc>
      </w:tr>
      <w:tr w:rsidR="00D967BA" w:rsidRPr="00AD146F" w:rsidDel="000313E3" w14:paraId="7569D51B" w14:textId="17538871" w:rsidTr="00CA6159">
        <w:trPr>
          <w:cantSplit/>
          <w:trHeight w:val="20"/>
          <w:tblHeader/>
          <w:del w:id="5212" w:author="Jillian Carson-Jackson" w:date="2020-12-27T15:06:00Z"/>
        </w:trPr>
        <w:tc>
          <w:tcPr>
            <w:tcW w:w="2693" w:type="dxa"/>
          </w:tcPr>
          <w:p w14:paraId="10879D68" w14:textId="45703483" w:rsidR="00D967BA" w:rsidRPr="00CA6159" w:rsidDel="000313E3" w:rsidRDefault="00D967BA" w:rsidP="00AA1028">
            <w:pPr>
              <w:pStyle w:val="Tableheading"/>
              <w:jc w:val="left"/>
              <w:rPr>
                <w:del w:id="5213" w:author="Jillian Carson-Jackson" w:date="2020-12-27T15:06:00Z"/>
                <w:sz w:val="16"/>
                <w:szCs w:val="16"/>
              </w:rPr>
            </w:pPr>
            <w:del w:id="5214" w:author="Jillian Carson-Jackson" w:date="2020-12-27T15:06:00Z">
              <w:r w:rsidRPr="00CA6159" w:rsidDel="000313E3">
                <w:rPr>
                  <w:sz w:val="16"/>
                  <w:szCs w:val="16"/>
                </w:rPr>
                <w:delText>3 – Equipment</w:delText>
              </w:r>
            </w:del>
          </w:p>
        </w:tc>
        <w:tc>
          <w:tcPr>
            <w:tcW w:w="1555" w:type="dxa"/>
          </w:tcPr>
          <w:p w14:paraId="3DAE6118" w14:textId="6DE2A510" w:rsidR="00D967BA" w:rsidRPr="00CA6159" w:rsidDel="000313E3" w:rsidRDefault="00D967BA" w:rsidP="00D967BA">
            <w:pPr>
              <w:pStyle w:val="Tabletext"/>
              <w:jc w:val="center"/>
              <w:rPr>
                <w:del w:id="5215" w:author="Jillian Carson-Jackson" w:date="2020-12-27T15:06:00Z"/>
                <w:sz w:val="16"/>
                <w:szCs w:val="16"/>
              </w:rPr>
            </w:pPr>
            <w:del w:id="5216" w:author="Jillian Carson-Jackson" w:date="2020-12-27T15:06:00Z">
              <w:r w:rsidRPr="00CA6159" w:rsidDel="000313E3">
                <w:rPr>
                  <w:sz w:val="16"/>
                  <w:szCs w:val="16"/>
                </w:rPr>
                <w:delText>39</w:delText>
              </w:r>
            </w:del>
          </w:p>
        </w:tc>
        <w:tc>
          <w:tcPr>
            <w:tcW w:w="1559" w:type="dxa"/>
          </w:tcPr>
          <w:p w14:paraId="65CFA60A" w14:textId="6E5488C9" w:rsidR="00D967BA" w:rsidRPr="00CA6159" w:rsidDel="000313E3" w:rsidRDefault="00D967BA" w:rsidP="00D967BA">
            <w:pPr>
              <w:pStyle w:val="Tabletext"/>
              <w:jc w:val="center"/>
              <w:rPr>
                <w:del w:id="5217" w:author="Jillian Carson-Jackson" w:date="2020-12-27T15:06:00Z"/>
                <w:sz w:val="16"/>
                <w:szCs w:val="16"/>
              </w:rPr>
            </w:pPr>
            <w:del w:id="5218" w:author="Jillian Carson-Jackson" w:date="2020-12-27T15:06:00Z">
              <w:r w:rsidRPr="00CA6159" w:rsidDel="000313E3">
                <w:rPr>
                  <w:sz w:val="16"/>
                  <w:szCs w:val="16"/>
                </w:rPr>
                <w:delText>6</w:delText>
              </w:r>
            </w:del>
          </w:p>
        </w:tc>
        <w:tc>
          <w:tcPr>
            <w:tcW w:w="4888" w:type="dxa"/>
          </w:tcPr>
          <w:p w14:paraId="6A21C30B" w14:textId="5D3534A9" w:rsidR="00D967BA" w:rsidRPr="00CA6159" w:rsidDel="000313E3" w:rsidRDefault="00D967BA" w:rsidP="00CA6159">
            <w:pPr>
              <w:pStyle w:val="Tabletext"/>
              <w:numPr>
                <w:ilvl w:val="0"/>
                <w:numId w:val="54"/>
              </w:numPr>
              <w:spacing w:after="0"/>
              <w:rPr>
                <w:del w:id="5219" w:author="Jillian Carson-Jackson" w:date="2020-12-27T15:06:00Z"/>
                <w:sz w:val="16"/>
                <w:szCs w:val="16"/>
              </w:rPr>
            </w:pPr>
            <w:del w:id="5220" w:author="Jillian Carson-Jackson" w:date="2020-12-27T15:06:00Z">
              <w:r w:rsidRPr="00CA6159" w:rsidDel="000313E3">
                <w:rPr>
                  <w:sz w:val="16"/>
                  <w:szCs w:val="16"/>
                </w:rPr>
                <w:delText>Telecommunications</w:delText>
              </w:r>
            </w:del>
          </w:p>
          <w:p w14:paraId="2C446F0A" w14:textId="69A2E4BA" w:rsidR="00D967BA" w:rsidRPr="00CA6159" w:rsidDel="000313E3" w:rsidRDefault="00D967BA" w:rsidP="00CA6159">
            <w:pPr>
              <w:pStyle w:val="Tabletext"/>
              <w:numPr>
                <w:ilvl w:val="0"/>
                <w:numId w:val="54"/>
              </w:numPr>
              <w:spacing w:after="0"/>
              <w:rPr>
                <w:del w:id="5221" w:author="Jillian Carson-Jackson" w:date="2020-12-27T15:06:00Z"/>
                <w:sz w:val="16"/>
                <w:szCs w:val="16"/>
              </w:rPr>
            </w:pPr>
            <w:del w:id="5222" w:author="Jillian Carson-Jackson" w:date="2020-12-27T15:06:00Z">
              <w:r w:rsidRPr="00CA6159" w:rsidDel="000313E3">
                <w:rPr>
                  <w:sz w:val="16"/>
                  <w:szCs w:val="16"/>
                </w:rPr>
                <w:delText>Radar, audio, video and other sensors</w:delText>
              </w:r>
            </w:del>
          </w:p>
          <w:p w14:paraId="586497A4" w14:textId="578D792A" w:rsidR="00D967BA" w:rsidRPr="00CA6159" w:rsidDel="000313E3" w:rsidRDefault="00D967BA" w:rsidP="00CA6159">
            <w:pPr>
              <w:pStyle w:val="Tabletext"/>
              <w:numPr>
                <w:ilvl w:val="0"/>
                <w:numId w:val="54"/>
              </w:numPr>
              <w:spacing w:after="0"/>
              <w:rPr>
                <w:del w:id="5223" w:author="Jillian Carson-Jackson" w:date="2020-12-27T15:06:00Z"/>
                <w:sz w:val="16"/>
                <w:szCs w:val="16"/>
              </w:rPr>
            </w:pPr>
            <w:del w:id="5224" w:author="Jillian Carson-Jackson" w:date="2020-12-27T15:06:00Z">
              <w:r w:rsidRPr="00CA6159" w:rsidDel="000313E3">
                <w:rPr>
                  <w:sz w:val="16"/>
                  <w:szCs w:val="16"/>
                </w:rPr>
                <w:delText>VHF/Direction finding (VHF/DF)</w:delText>
              </w:r>
            </w:del>
          </w:p>
          <w:p w14:paraId="261A5395" w14:textId="40509E3A" w:rsidR="00D967BA" w:rsidRPr="00CA6159" w:rsidDel="000313E3" w:rsidRDefault="00D967BA" w:rsidP="00CA6159">
            <w:pPr>
              <w:pStyle w:val="Tabletext"/>
              <w:numPr>
                <w:ilvl w:val="0"/>
                <w:numId w:val="54"/>
              </w:numPr>
              <w:spacing w:after="0"/>
              <w:rPr>
                <w:del w:id="5225" w:author="Jillian Carson-Jackson" w:date="2020-12-27T15:06:00Z"/>
                <w:sz w:val="16"/>
                <w:szCs w:val="16"/>
              </w:rPr>
            </w:pPr>
            <w:del w:id="5226" w:author="Jillian Carson-Jackson" w:date="2020-12-27T15:06:00Z">
              <w:r w:rsidRPr="00CA6159" w:rsidDel="000313E3">
                <w:rPr>
                  <w:sz w:val="16"/>
                  <w:szCs w:val="16"/>
                </w:rPr>
                <w:delText>Tracking systems</w:delText>
              </w:r>
            </w:del>
          </w:p>
        </w:tc>
        <w:tc>
          <w:tcPr>
            <w:tcW w:w="4225" w:type="dxa"/>
          </w:tcPr>
          <w:p w14:paraId="5B054F46" w14:textId="0BC13D30" w:rsidR="00D967BA" w:rsidRPr="00CA6159" w:rsidDel="000313E3" w:rsidRDefault="00D967BA" w:rsidP="00CA6159">
            <w:pPr>
              <w:pStyle w:val="Tabletext"/>
              <w:numPr>
                <w:ilvl w:val="0"/>
                <w:numId w:val="55"/>
              </w:numPr>
              <w:spacing w:after="0"/>
              <w:rPr>
                <w:del w:id="5227" w:author="Jillian Carson-Jackson" w:date="2020-12-27T15:06:00Z"/>
                <w:sz w:val="16"/>
                <w:szCs w:val="16"/>
              </w:rPr>
            </w:pPr>
            <w:del w:id="5228" w:author="Jillian Carson-Jackson" w:date="2020-12-27T15:06:00Z">
              <w:r w:rsidRPr="00CA6159" w:rsidDel="000313E3">
                <w:rPr>
                  <w:sz w:val="16"/>
                  <w:szCs w:val="16"/>
                </w:rPr>
                <w:delText xml:space="preserve">Information management </w:delText>
              </w:r>
            </w:del>
          </w:p>
          <w:p w14:paraId="75BF0997" w14:textId="4F707FBF" w:rsidR="00D967BA" w:rsidRPr="00CA6159" w:rsidDel="000313E3" w:rsidRDefault="00D967BA" w:rsidP="00CA6159">
            <w:pPr>
              <w:pStyle w:val="Tabletext"/>
              <w:numPr>
                <w:ilvl w:val="0"/>
                <w:numId w:val="55"/>
              </w:numPr>
              <w:spacing w:after="0"/>
              <w:rPr>
                <w:del w:id="5229" w:author="Jillian Carson-Jackson" w:date="2020-12-27T15:06:00Z"/>
                <w:sz w:val="16"/>
                <w:szCs w:val="16"/>
              </w:rPr>
            </w:pPr>
            <w:del w:id="5230" w:author="Jillian Carson-Jackson" w:date="2020-12-27T15:06:00Z">
              <w:r w:rsidRPr="00CA6159" w:rsidDel="000313E3">
                <w:rPr>
                  <w:sz w:val="16"/>
                  <w:szCs w:val="16"/>
                </w:rPr>
                <w:delText>Equipment performance monitoring</w:delText>
              </w:r>
            </w:del>
          </w:p>
          <w:p w14:paraId="3CDFEBE7" w14:textId="4DF6FCF8" w:rsidR="00D967BA" w:rsidRPr="00CA6159" w:rsidDel="000313E3" w:rsidRDefault="00D967BA" w:rsidP="00CA6159">
            <w:pPr>
              <w:pStyle w:val="Tabletext"/>
              <w:numPr>
                <w:ilvl w:val="0"/>
                <w:numId w:val="55"/>
              </w:numPr>
              <w:spacing w:after="0"/>
              <w:rPr>
                <w:del w:id="5231" w:author="Jillian Carson-Jackson" w:date="2020-12-27T15:06:00Z"/>
                <w:sz w:val="16"/>
                <w:szCs w:val="16"/>
              </w:rPr>
            </w:pPr>
            <w:del w:id="5232" w:author="Jillian Carson-Jackson" w:date="2020-12-27T15:06:00Z">
              <w:r w:rsidRPr="00CA6159" w:rsidDel="000313E3">
                <w:rPr>
                  <w:sz w:val="16"/>
                  <w:szCs w:val="16"/>
                </w:rPr>
                <w:delText>Evolving technologies</w:delText>
              </w:r>
            </w:del>
          </w:p>
        </w:tc>
      </w:tr>
      <w:tr w:rsidR="00D967BA" w:rsidRPr="00AD146F" w:rsidDel="000313E3" w14:paraId="19BC8D33" w14:textId="32BA3280" w:rsidTr="00CA6159">
        <w:trPr>
          <w:cantSplit/>
          <w:trHeight w:val="20"/>
          <w:tblHeader/>
          <w:del w:id="5233" w:author="Jillian Carson-Jackson" w:date="2020-12-27T15:06:00Z"/>
        </w:trPr>
        <w:tc>
          <w:tcPr>
            <w:tcW w:w="2693" w:type="dxa"/>
          </w:tcPr>
          <w:p w14:paraId="782164FE" w14:textId="5283A576" w:rsidR="00D967BA" w:rsidRPr="00CA6159" w:rsidDel="000313E3" w:rsidRDefault="00D967BA" w:rsidP="00AA1028">
            <w:pPr>
              <w:pStyle w:val="Tableheading"/>
              <w:jc w:val="left"/>
              <w:rPr>
                <w:del w:id="5234" w:author="Jillian Carson-Jackson" w:date="2020-12-27T15:06:00Z"/>
                <w:sz w:val="16"/>
                <w:szCs w:val="16"/>
              </w:rPr>
            </w:pPr>
            <w:del w:id="5235" w:author="Jillian Carson-Jackson" w:date="2020-12-27T15:06:00Z">
              <w:r w:rsidRPr="00CA6159" w:rsidDel="000313E3">
                <w:rPr>
                  <w:sz w:val="16"/>
                  <w:szCs w:val="16"/>
                </w:rPr>
                <w:delText>4 – Nautical Knowledge</w:delText>
              </w:r>
            </w:del>
          </w:p>
        </w:tc>
        <w:tc>
          <w:tcPr>
            <w:tcW w:w="1555" w:type="dxa"/>
          </w:tcPr>
          <w:p w14:paraId="342C4B9A" w14:textId="1104B8CB" w:rsidR="00D967BA" w:rsidRPr="00CA6159" w:rsidDel="000313E3" w:rsidRDefault="00D967BA" w:rsidP="00D967BA">
            <w:pPr>
              <w:pStyle w:val="Tabletext"/>
              <w:jc w:val="center"/>
              <w:rPr>
                <w:del w:id="5236" w:author="Jillian Carson-Jackson" w:date="2020-12-27T15:06:00Z"/>
                <w:sz w:val="16"/>
                <w:szCs w:val="16"/>
              </w:rPr>
            </w:pPr>
            <w:del w:id="5237" w:author="Jillian Carson-Jackson" w:date="2020-12-27T15:06:00Z">
              <w:r w:rsidRPr="00CA6159" w:rsidDel="000313E3">
                <w:rPr>
                  <w:sz w:val="16"/>
                  <w:szCs w:val="16"/>
                </w:rPr>
                <w:delText>85</w:delText>
              </w:r>
            </w:del>
          </w:p>
        </w:tc>
        <w:tc>
          <w:tcPr>
            <w:tcW w:w="1559" w:type="dxa"/>
          </w:tcPr>
          <w:p w14:paraId="225D1901" w14:textId="024A8759" w:rsidR="00D967BA" w:rsidRPr="00CA6159" w:rsidDel="000313E3" w:rsidRDefault="00D967BA" w:rsidP="00D967BA">
            <w:pPr>
              <w:pStyle w:val="Tabletext"/>
              <w:jc w:val="center"/>
              <w:rPr>
                <w:del w:id="5238" w:author="Jillian Carson-Jackson" w:date="2020-12-27T15:06:00Z"/>
                <w:sz w:val="16"/>
                <w:szCs w:val="16"/>
              </w:rPr>
            </w:pPr>
            <w:del w:id="5239" w:author="Jillian Carson-Jackson" w:date="2020-12-27T15:06:00Z">
              <w:r w:rsidRPr="00CA6159" w:rsidDel="000313E3">
                <w:rPr>
                  <w:sz w:val="16"/>
                  <w:szCs w:val="16"/>
                </w:rPr>
                <w:delText>38</w:delText>
              </w:r>
            </w:del>
          </w:p>
        </w:tc>
        <w:tc>
          <w:tcPr>
            <w:tcW w:w="4888" w:type="dxa"/>
          </w:tcPr>
          <w:p w14:paraId="68950ED5" w14:textId="137CFB41" w:rsidR="00D967BA" w:rsidRPr="00CA6159" w:rsidDel="000313E3" w:rsidRDefault="00D967BA" w:rsidP="00CA6159">
            <w:pPr>
              <w:pStyle w:val="Tabletext"/>
              <w:numPr>
                <w:ilvl w:val="0"/>
                <w:numId w:val="54"/>
              </w:numPr>
              <w:spacing w:after="0"/>
              <w:rPr>
                <w:del w:id="5240" w:author="Jillian Carson-Jackson" w:date="2020-12-27T15:06:00Z"/>
                <w:sz w:val="16"/>
                <w:szCs w:val="16"/>
              </w:rPr>
            </w:pPr>
            <w:del w:id="5241" w:author="Jillian Carson-Jackson" w:date="2020-12-27T15:06:00Z">
              <w:r w:rsidRPr="00CA6159" w:rsidDel="000313E3">
                <w:rPr>
                  <w:sz w:val="16"/>
                  <w:szCs w:val="16"/>
                </w:rPr>
                <w:delText>Chart</w:delText>
              </w:r>
              <w:r w:rsidR="00C214AE" w:rsidRPr="00CA6159" w:rsidDel="000313E3">
                <w:rPr>
                  <w:sz w:val="16"/>
                  <w:szCs w:val="16"/>
                </w:rPr>
                <w:delText xml:space="preserve"> </w:delText>
              </w:r>
              <w:r w:rsidRPr="00CA6159" w:rsidDel="000313E3">
                <w:rPr>
                  <w:sz w:val="16"/>
                  <w:szCs w:val="16"/>
                </w:rPr>
                <w:delText>work</w:delText>
              </w:r>
            </w:del>
          </w:p>
          <w:p w14:paraId="3966E88E" w14:textId="2238F851" w:rsidR="00D967BA" w:rsidRPr="00CA6159" w:rsidDel="000313E3" w:rsidRDefault="00D967BA" w:rsidP="00CA6159">
            <w:pPr>
              <w:pStyle w:val="Tabletext"/>
              <w:numPr>
                <w:ilvl w:val="0"/>
                <w:numId w:val="54"/>
              </w:numPr>
              <w:spacing w:after="0"/>
              <w:rPr>
                <w:del w:id="5242" w:author="Jillian Carson-Jackson" w:date="2020-12-27T15:06:00Z"/>
                <w:sz w:val="16"/>
                <w:szCs w:val="16"/>
              </w:rPr>
            </w:pPr>
            <w:del w:id="5243" w:author="Jillian Carson-Jackson" w:date="2020-12-27T15:06:00Z">
              <w:r w:rsidRPr="00CA6159" w:rsidDel="000313E3">
                <w:rPr>
                  <w:sz w:val="16"/>
                  <w:szCs w:val="16"/>
                </w:rPr>
                <w:delText>Collision regulations</w:delText>
              </w:r>
            </w:del>
          </w:p>
          <w:p w14:paraId="3BF46DFF" w14:textId="1CB43896" w:rsidR="00D967BA" w:rsidRPr="00CA6159" w:rsidDel="000313E3" w:rsidRDefault="00D967BA" w:rsidP="00CA6159">
            <w:pPr>
              <w:pStyle w:val="Tabletext"/>
              <w:numPr>
                <w:ilvl w:val="0"/>
                <w:numId w:val="54"/>
              </w:numPr>
              <w:spacing w:after="0"/>
              <w:rPr>
                <w:del w:id="5244" w:author="Jillian Carson-Jackson" w:date="2020-12-27T15:06:00Z"/>
                <w:sz w:val="16"/>
                <w:szCs w:val="16"/>
              </w:rPr>
            </w:pPr>
            <w:del w:id="5245" w:author="Jillian Carson-Jackson" w:date="2020-12-27T15:06:00Z">
              <w:r w:rsidRPr="00CA6159" w:rsidDel="000313E3">
                <w:rPr>
                  <w:sz w:val="16"/>
                  <w:szCs w:val="16"/>
                </w:rPr>
                <w:delText>Aids to navigation</w:delText>
              </w:r>
            </w:del>
          </w:p>
        </w:tc>
        <w:tc>
          <w:tcPr>
            <w:tcW w:w="4225" w:type="dxa"/>
          </w:tcPr>
          <w:p w14:paraId="2B2CA462" w14:textId="1200246B" w:rsidR="00D967BA" w:rsidRPr="00CA6159" w:rsidDel="000313E3" w:rsidRDefault="00D967BA" w:rsidP="00CA6159">
            <w:pPr>
              <w:pStyle w:val="Tabletext"/>
              <w:numPr>
                <w:ilvl w:val="0"/>
                <w:numId w:val="55"/>
              </w:numPr>
              <w:spacing w:after="0"/>
              <w:rPr>
                <w:del w:id="5246" w:author="Jillian Carson-Jackson" w:date="2020-12-27T15:06:00Z"/>
                <w:sz w:val="16"/>
                <w:szCs w:val="16"/>
              </w:rPr>
            </w:pPr>
            <w:del w:id="5247" w:author="Jillian Carson-Jackson" w:date="2020-12-27T15:06:00Z">
              <w:r w:rsidRPr="00CA6159" w:rsidDel="000313E3">
                <w:rPr>
                  <w:sz w:val="16"/>
                  <w:szCs w:val="16"/>
                </w:rPr>
                <w:delText>Navigational aids (ship borne)</w:delText>
              </w:r>
            </w:del>
          </w:p>
          <w:p w14:paraId="6AAB07C9" w14:textId="53DA58B5" w:rsidR="00D967BA" w:rsidRPr="00CA6159" w:rsidDel="000313E3" w:rsidRDefault="00AD146F" w:rsidP="00CA6159">
            <w:pPr>
              <w:pStyle w:val="Tabletext"/>
              <w:numPr>
                <w:ilvl w:val="0"/>
                <w:numId w:val="55"/>
              </w:numPr>
              <w:spacing w:after="0"/>
              <w:rPr>
                <w:del w:id="5248" w:author="Jillian Carson-Jackson" w:date="2020-12-27T15:06:00Z"/>
                <w:sz w:val="16"/>
                <w:szCs w:val="16"/>
              </w:rPr>
            </w:pPr>
            <w:del w:id="5249" w:author="Jillian Carson-Jackson" w:date="2020-12-27T15:06:00Z">
              <w:r w:rsidRPr="00CA6159" w:rsidDel="000313E3">
                <w:rPr>
                  <w:sz w:val="16"/>
                  <w:szCs w:val="16"/>
                </w:rPr>
                <w:delText>Shipboard knowledge</w:delText>
              </w:r>
            </w:del>
          </w:p>
          <w:p w14:paraId="3E568F19" w14:textId="62CECDCE" w:rsidR="00D967BA" w:rsidRPr="00CA6159" w:rsidDel="000313E3" w:rsidRDefault="00D967BA" w:rsidP="00CA6159">
            <w:pPr>
              <w:pStyle w:val="Tabletext"/>
              <w:numPr>
                <w:ilvl w:val="0"/>
                <w:numId w:val="55"/>
              </w:numPr>
              <w:spacing w:after="0"/>
              <w:rPr>
                <w:del w:id="5250" w:author="Jillian Carson-Jackson" w:date="2020-12-27T15:06:00Z"/>
                <w:sz w:val="16"/>
                <w:szCs w:val="16"/>
              </w:rPr>
            </w:pPr>
            <w:del w:id="5251" w:author="Jillian Carson-Jackson" w:date="2020-12-27T15:06:00Z">
              <w:r w:rsidRPr="00CA6159" w:rsidDel="000313E3">
                <w:rPr>
                  <w:sz w:val="16"/>
                  <w:szCs w:val="16"/>
                </w:rPr>
                <w:delText>Port operations and other allied services</w:delText>
              </w:r>
            </w:del>
          </w:p>
        </w:tc>
      </w:tr>
      <w:tr w:rsidR="00D967BA" w:rsidRPr="00AD146F" w:rsidDel="000313E3" w14:paraId="70E1A631" w14:textId="5D0BAC47" w:rsidTr="00CA6159">
        <w:trPr>
          <w:cantSplit/>
          <w:trHeight w:val="20"/>
          <w:tblHeader/>
          <w:del w:id="5252" w:author="Jillian Carson-Jackson" w:date="2020-12-27T15:06:00Z"/>
        </w:trPr>
        <w:tc>
          <w:tcPr>
            <w:tcW w:w="2693" w:type="dxa"/>
          </w:tcPr>
          <w:p w14:paraId="71818C34" w14:textId="4ECBD381" w:rsidR="00D967BA" w:rsidRPr="00CA6159" w:rsidDel="000313E3" w:rsidRDefault="00D967BA" w:rsidP="00AA1028">
            <w:pPr>
              <w:pStyle w:val="Tableheading"/>
              <w:ind w:left="397" w:hanging="284"/>
              <w:jc w:val="left"/>
              <w:rPr>
                <w:del w:id="5253" w:author="Jillian Carson-Jackson" w:date="2020-12-27T15:06:00Z"/>
                <w:sz w:val="16"/>
                <w:szCs w:val="16"/>
              </w:rPr>
            </w:pPr>
            <w:del w:id="5254" w:author="Jillian Carson-Jackson" w:date="2020-12-27T15:06:00Z">
              <w:r w:rsidRPr="00CA6159" w:rsidDel="000313E3">
                <w:rPr>
                  <w:sz w:val="16"/>
                  <w:szCs w:val="16"/>
                </w:rPr>
                <w:delText xml:space="preserve">5 – Communication </w:delText>
              </w:r>
              <w:r w:rsidRPr="00CA6159" w:rsidDel="000313E3">
                <w:rPr>
                  <w:sz w:val="16"/>
                  <w:szCs w:val="16"/>
                </w:rPr>
                <w:br/>
                <w:delText>Co-ordination</w:delText>
              </w:r>
            </w:del>
          </w:p>
        </w:tc>
        <w:tc>
          <w:tcPr>
            <w:tcW w:w="1555" w:type="dxa"/>
          </w:tcPr>
          <w:p w14:paraId="11ECAD51" w14:textId="015CB900" w:rsidR="00D967BA" w:rsidRPr="00CA6159" w:rsidDel="000313E3" w:rsidRDefault="00D967BA" w:rsidP="00D967BA">
            <w:pPr>
              <w:pStyle w:val="Tabletext"/>
              <w:jc w:val="center"/>
              <w:rPr>
                <w:del w:id="5255" w:author="Jillian Carson-Jackson" w:date="2020-12-27T15:06:00Z"/>
                <w:sz w:val="16"/>
                <w:szCs w:val="16"/>
              </w:rPr>
            </w:pPr>
            <w:del w:id="5256" w:author="Jillian Carson-Jackson" w:date="2020-12-27T15:06:00Z">
              <w:r w:rsidRPr="00CA6159" w:rsidDel="000313E3">
                <w:rPr>
                  <w:sz w:val="16"/>
                  <w:szCs w:val="16"/>
                </w:rPr>
                <w:delText>7</w:delText>
              </w:r>
            </w:del>
          </w:p>
        </w:tc>
        <w:tc>
          <w:tcPr>
            <w:tcW w:w="1559" w:type="dxa"/>
          </w:tcPr>
          <w:p w14:paraId="3FC1AACF" w14:textId="5D297395" w:rsidR="00D967BA" w:rsidRPr="00CA6159" w:rsidDel="000313E3" w:rsidRDefault="00D967BA" w:rsidP="00D967BA">
            <w:pPr>
              <w:pStyle w:val="Tabletext"/>
              <w:jc w:val="center"/>
              <w:rPr>
                <w:del w:id="5257" w:author="Jillian Carson-Jackson" w:date="2020-12-27T15:06:00Z"/>
                <w:sz w:val="16"/>
                <w:szCs w:val="16"/>
              </w:rPr>
            </w:pPr>
            <w:del w:id="5258" w:author="Jillian Carson-Jackson" w:date="2020-12-27T15:06:00Z">
              <w:r w:rsidRPr="00CA6159" w:rsidDel="000313E3">
                <w:rPr>
                  <w:sz w:val="16"/>
                  <w:szCs w:val="16"/>
                </w:rPr>
                <w:delText>11</w:delText>
              </w:r>
            </w:del>
          </w:p>
        </w:tc>
        <w:tc>
          <w:tcPr>
            <w:tcW w:w="4888" w:type="dxa"/>
          </w:tcPr>
          <w:p w14:paraId="03C28B63" w14:textId="3B81469F" w:rsidR="00D967BA" w:rsidRPr="00CA6159" w:rsidDel="000313E3" w:rsidRDefault="00D967BA" w:rsidP="00CA6159">
            <w:pPr>
              <w:pStyle w:val="Tabletext"/>
              <w:numPr>
                <w:ilvl w:val="0"/>
                <w:numId w:val="54"/>
              </w:numPr>
              <w:spacing w:after="0"/>
              <w:rPr>
                <w:del w:id="5259" w:author="Jillian Carson-Jackson" w:date="2020-12-27T15:06:00Z"/>
                <w:sz w:val="16"/>
                <w:szCs w:val="16"/>
              </w:rPr>
            </w:pPr>
            <w:del w:id="5260" w:author="Jillian Carson-Jackson" w:date="2020-12-27T15:06:00Z">
              <w:r w:rsidRPr="00CA6159" w:rsidDel="000313E3">
                <w:rPr>
                  <w:sz w:val="16"/>
                  <w:szCs w:val="16"/>
                </w:rPr>
                <w:delText>General communication skills</w:delText>
              </w:r>
            </w:del>
          </w:p>
          <w:p w14:paraId="596A13AE" w14:textId="4A7E29B2" w:rsidR="00D967BA" w:rsidRPr="00CA6159" w:rsidDel="000313E3" w:rsidRDefault="00D967BA" w:rsidP="00CA6159">
            <w:pPr>
              <w:pStyle w:val="Tabletext"/>
              <w:numPr>
                <w:ilvl w:val="0"/>
                <w:numId w:val="54"/>
              </w:numPr>
              <w:spacing w:after="0"/>
              <w:rPr>
                <w:del w:id="5261" w:author="Jillian Carson-Jackson" w:date="2020-12-27T15:06:00Z"/>
                <w:sz w:val="16"/>
                <w:szCs w:val="16"/>
              </w:rPr>
            </w:pPr>
            <w:del w:id="5262" w:author="Jillian Carson-Jackson" w:date="2020-12-27T15:06:00Z">
              <w:r w:rsidRPr="00CA6159" w:rsidDel="000313E3">
                <w:rPr>
                  <w:sz w:val="16"/>
                  <w:szCs w:val="16"/>
                </w:rPr>
                <w:delText>Communications</w:delText>
              </w:r>
            </w:del>
          </w:p>
        </w:tc>
        <w:tc>
          <w:tcPr>
            <w:tcW w:w="4225" w:type="dxa"/>
          </w:tcPr>
          <w:p w14:paraId="5581D553" w14:textId="1190048F" w:rsidR="00D967BA" w:rsidRPr="00CA6159" w:rsidDel="000313E3" w:rsidRDefault="00D967BA" w:rsidP="00CA6159">
            <w:pPr>
              <w:pStyle w:val="Tabletext"/>
              <w:numPr>
                <w:ilvl w:val="0"/>
                <w:numId w:val="55"/>
              </w:numPr>
              <w:spacing w:after="0"/>
              <w:rPr>
                <w:del w:id="5263" w:author="Jillian Carson-Jackson" w:date="2020-12-27T15:06:00Z"/>
                <w:sz w:val="16"/>
                <w:szCs w:val="16"/>
              </w:rPr>
            </w:pPr>
            <w:del w:id="5264" w:author="Jillian Carson-Jackson" w:date="2020-12-27T15:06:00Z">
              <w:r w:rsidRPr="00CA6159" w:rsidDel="000313E3">
                <w:rPr>
                  <w:sz w:val="16"/>
                  <w:szCs w:val="16"/>
                </w:rPr>
                <w:delText>Log and record keeping</w:delText>
              </w:r>
            </w:del>
          </w:p>
        </w:tc>
      </w:tr>
      <w:tr w:rsidR="00D967BA" w:rsidRPr="00AD146F" w:rsidDel="000313E3" w14:paraId="677BAB6A" w14:textId="66A38742" w:rsidTr="00CA6159">
        <w:trPr>
          <w:cantSplit/>
          <w:trHeight w:val="20"/>
          <w:tblHeader/>
          <w:del w:id="5265" w:author="Jillian Carson-Jackson" w:date="2020-12-27T15:06:00Z"/>
        </w:trPr>
        <w:tc>
          <w:tcPr>
            <w:tcW w:w="2693" w:type="dxa"/>
          </w:tcPr>
          <w:p w14:paraId="1BB1AC3A" w14:textId="7075811B" w:rsidR="00D967BA" w:rsidRPr="00CA6159" w:rsidDel="000313E3" w:rsidRDefault="00D967BA" w:rsidP="00AA1028">
            <w:pPr>
              <w:pStyle w:val="Tableheading"/>
              <w:jc w:val="left"/>
              <w:rPr>
                <w:del w:id="5266" w:author="Jillian Carson-Jackson" w:date="2020-12-27T15:06:00Z"/>
                <w:sz w:val="16"/>
                <w:szCs w:val="16"/>
              </w:rPr>
            </w:pPr>
            <w:del w:id="5267" w:author="Jillian Carson-Jackson" w:date="2020-12-27T15:06:00Z">
              <w:r w:rsidRPr="00CA6159" w:rsidDel="000313E3">
                <w:rPr>
                  <w:sz w:val="16"/>
                  <w:szCs w:val="16"/>
                </w:rPr>
                <w:delText>6 – VHF Radio</w:delText>
              </w:r>
            </w:del>
          </w:p>
        </w:tc>
        <w:tc>
          <w:tcPr>
            <w:tcW w:w="1555" w:type="dxa"/>
          </w:tcPr>
          <w:p w14:paraId="0A28DB74" w14:textId="41A8BF4E" w:rsidR="00D967BA" w:rsidRPr="00CA6159" w:rsidDel="000313E3" w:rsidRDefault="00D967BA" w:rsidP="00D967BA">
            <w:pPr>
              <w:pStyle w:val="Tabletext"/>
              <w:jc w:val="center"/>
              <w:rPr>
                <w:del w:id="5268" w:author="Jillian Carson-Jackson" w:date="2020-12-27T15:06:00Z"/>
                <w:sz w:val="16"/>
                <w:szCs w:val="16"/>
              </w:rPr>
            </w:pPr>
            <w:del w:id="5269" w:author="Jillian Carson-Jackson" w:date="2020-12-27T15:06:00Z">
              <w:r w:rsidRPr="00CA6159" w:rsidDel="000313E3">
                <w:rPr>
                  <w:sz w:val="16"/>
                  <w:szCs w:val="16"/>
                </w:rPr>
                <w:delText>15</w:delText>
              </w:r>
            </w:del>
          </w:p>
        </w:tc>
        <w:tc>
          <w:tcPr>
            <w:tcW w:w="1559" w:type="dxa"/>
          </w:tcPr>
          <w:p w14:paraId="5C77B553" w14:textId="3AFD88E4" w:rsidR="00D967BA" w:rsidRPr="00CA6159" w:rsidDel="000313E3" w:rsidRDefault="00D967BA" w:rsidP="00D967BA">
            <w:pPr>
              <w:pStyle w:val="Tabletext"/>
              <w:jc w:val="center"/>
              <w:rPr>
                <w:del w:id="5270" w:author="Jillian Carson-Jackson" w:date="2020-12-27T15:06:00Z"/>
                <w:sz w:val="16"/>
                <w:szCs w:val="16"/>
              </w:rPr>
            </w:pPr>
            <w:del w:id="5271" w:author="Jillian Carson-Jackson" w:date="2020-12-27T15:06:00Z">
              <w:r w:rsidRPr="00CA6159" w:rsidDel="000313E3">
                <w:rPr>
                  <w:sz w:val="16"/>
                  <w:szCs w:val="16"/>
                </w:rPr>
                <w:delText>42</w:delText>
              </w:r>
            </w:del>
          </w:p>
        </w:tc>
        <w:tc>
          <w:tcPr>
            <w:tcW w:w="4888" w:type="dxa"/>
          </w:tcPr>
          <w:p w14:paraId="7774163A" w14:textId="6B9B6CAF" w:rsidR="00D967BA" w:rsidRPr="00CA6159" w:rsidDel="000313E3" w:rsidRDefault="00D967BA" w:rsidP="00CA6159">
            <w:pPr>
              <w:pStyle w:val="Tabletext"/>
              <w:numPr>
                <w:ilvl w:val="0"/>
                <w:numId w:val="54"/>
              </w:numPr>
              <w:spacing w:after="0"/>
              <w:rPr>
                <w:del w:id="5272" w:author="Jillian Carson-Jackson" w:date="2020-12-27T15:06:00Z"/>
                <w:sz w:val="16"/>
                <w:szCs w:val="16"/>
              </w:rPr>
            </w:pPr>
            <w:del w:id="5273" w:author="Jillian Carson-Jackson" w:date="2020-12-27T15:06:00Z">
              <w:r w:rsidRPr="00CA6159" w:rsidDel="000313E3">
                <w:rPr>
                  <w:sz w:val="16"/>
                  <w:szCs w:val="16"/>
                </w:rPr>
                <w:delText>Radio operator practices and procedures</w:delText>
              </w:r>
            </w:del>
          </w:p>
          <w:p w14:paraId="3B85B08C" w14:textId="4C428FEA" w:rsidR="00D967BA" w:rsidRPr="00CA6159" w:rsidDel="000313E3" w:rsidRDefault="00D967BA" w:rsidP="00CA6159">
            <w:pPr>
              <w:pStyle w:val="Tabletext"/>
              <w:numPr>
                <w:ilvl w:val="0"/>
                <w:numId w:val="54"/>
              </w:numPr>
              <w:spacing w:after="0"/>
              <w:rPr>
                <w:del w:id="5274" w:author="Jillian Carson-Jackson" w:date="2020-12-27T15:06:00Z"/>
                <w:sz w:val="16"/>
                <w:szCs w:val="16"/>
              </w:rPr>
            </w:pPr>
            <w:del w:id="5275" w:author="Jillian Carson-Jackson" w:date="2020-12-27T15:06:00Z">
              <w:r w:rsidRPr="00CA6159" w:rsidDel="000313E3">
                <w:rPr>
                  <w:sz w:val="16"/>
                  <w:szCs w:val="16"/>
                </w:rPr>
                <w:delText>VHF radio systems and their use in VTS</w:delText>
              </w:r>
            </w:del>
          </w:p>
        </w:tc>
        <w:tc>
          <w:tcPr>
            <w:tcW w:w="4225" w:type="dxa"/>
          </w:tcPr>
          <w:p w14:paraId="12D2BFE8" w14:textId="4DCD5801" w:rsidR="00D967BA" w:rsidRPr="00CA6159" w:rsidDel="000313E3" w:rsidRDefault="00D967BA" w:rsidP="00CA6159">
            <w:pPr>
              <w:pStyle w:val="Tabletext"/>
              <w:numPr>
                <w:ilvl w:val="0"/>
                <w:numId w:val="55"/>
              </w:numPr>
              <w:spacing w:after="0"/>
              <w:rPr>
                <w:del w:id="5276" w:author="Jillian Carson-Jackson" w:date="2020-12-27T15:06:00Z"/>
                <w:sz w:val="16"/>
                <w:szCs w:val="16"/>
              </w:rPr>
            </w:pPr>
            <w:del w:id="5277" w:author="Jillian Carson-Jackson" w:date="2020-12-27T15:06:00Z">
              <w:r w:rsidRPr="00CA6159" w:rsidDel="000313E3">
                <w:rPr>
                  <w:sz w:val="16"/>
                  <w:szCs w:val="16"/>
                </w:rPr>
                <w:delText>Operation of radio equipment</w:delText>
              </w:r>
            </w:del>
          </w:p>
          <w:p w14:paraId="3A18E0FA" w14:textId="339B449A" w:rsidR="00D967BA" w:rsidRPr="00CA6159" w:rsidDel="000313E3" w:rsidRDefault="00D967BA" w:rsidP="00CA6159">
            <w:pPr>
              <w:pStyle w:val="Tabletext"/>
              <w:numPr>
                <w:ilvl w:val="0"/>
                <w:numId w:val="55"/>
              </w:numPr>
              <w:spacing w:after="0"/>
              <w:rPr>
                <w:del w:id="5278" w:author="Jillian Carson-Jackson" w:date="2020-12-27T15:06:00Z"/>
                <w:sz w:val="16"/>
                <w:szCs w:val="16"/>
              </w:rPr>
            </w:pPr>
            <w:del w:id="5279" w:author="Jillian Carson-Jackson" w:date="2020-12-27T15:06:00Z">
              <w:r w:rsidRPr="00CA6159" w:rsidDel="000313E3">
                <w:rPr>
                  <w:sz w:val="16"/>
                  <w:szCs w:val="16"/>
                </w:rPr>
                <w:delText>Communication procedures, including SAR</w:delText>
              </w:r>
            </w:del>
          </w:p>
        </w:tc>
      </w:tr>
      <w:tr w:rsidR="00D967BA" w:rsidRPr="00AD146F" w:rsidDel="000313E3" w14:paraId="61D089A6" w14:textId="000CE1CF" w:rsidTr="00CA6159">
        <w:trPr>
          <w:cantSplit/>
          <w:trHeight w:val="20"/>
          <w:tblHeader/>
          <w:del w:id="5280" w:author="Jillian Carson-Jackson" w:date="2020-12-27T15:06:00Z"/>
        </w:trPr>
        <w:tc>
          <w:tcPr>
            <w:tcW w:w="2693" w:type="dxa"/>
          </w:tcPr>
          <w:p w14:paraId="0E6BDE1F" w14:textId="5F588B65" w:rsidR="00D967BA" w:rsidRPr="00CA6159" w:rsidDel="000313E3" w:rsidRDefault="00D967BA" w:rsidP="00AA1028">
            <w:pPr>
              <w:pStyle w:val="Tableheading"/>
              <w:jc w:val="left"/>
              <w:rPr>
                <w:del w:id="5281" w:author="Jillian Carson-Jackson" w:date="2020-12-27T15:06:00Z"/>
                <w:sz w:val="16"/>
                <w:szCs w:val="16"/>
              </w:rPr>
            </w:pPr>
            <w:del w:id="5282" w:author="Jillian Carson-Jackson" w:date="2020-12-27T15:06:00Z">
              <w:r w:rsidRPr="00CA6159" w:rsidDel="000313E3">
                <w:rPr>
                  <w:sz w:val="16"/>
                  <w:szCs w:val="16"/>
                </w:rPr>
                <w:delText>7 – Personal Attributes</w:delText>
              </w:r>
            </w:del>
          </w:p>
        </w:tc>
        <w:tc>
          <w:tcPr>
            <w:tcW w:w="1555" w:type="dxa"/>
          </w:tcPr>
          <w:p w14:paraId="5B351238" w14:textId="0D39722D" w:rsidR="00D967BA" w:rsidRPr="00CA6159" w:rsidDel="000313E3" w:rsidRDefault="00D967BA" w:rsidP="00D967BA">
            <w:pPr>
              <w:pStyle w:val="Tabletext"/>
              <w:jc w:val="center"/>
              <w:rPr>
                <w:del w:id="5283" w:author="Jillian Carson-Jackson" w:date="2020-12-27T15:06:00Z"/>
                <w:sz w:val="16"/>
                <w:szCs w:val="16"/>
              </w:rPr>
            </w:pPr>
            <w:del w:id="5284" w:author="Jillian Carson-Jackson" w:date="2020-12-27T15:06:00Z">
              <w:r w:rsidRPr="00CA6159" w:rsidDel="000313E3">
                <w:rPr>
                  <w:sz w:val="16"/>
                  <w:szCs w:val="16"/>
                </w:rPr>
                <w:delText>6</w:delText>
              </w:r>
            </w:del>
          </w:p>
        </w:tc>
        <w:tc>
          <w:tcPr>
            <w:tcW w:w="1559" w:type="dxa"/>
          </w:tcPr>
          <w:p w14:paraId="1E08C8B6" w14:textId="2BFC6E33" w:rsidR="00D967BA" w:rsidRPr="00CA6159" w:rsidDel="000313E3" w:rsidRDefault="00D967BA" w:rsidP="00D967BA">
            <w:pPr>
              <w:pStyle w:val="Tabletext"/>
              <w:jc w:val="center"/>
              <w:rPr>
                <w:del w:id="5285" w:author="Jillian Carson-Jackson" w:date="2020-12-27T15:06:00Z"/>
                <w:sz w:val="16"/>
                <w:szCs w:val="16"/>
              </w:rPr>
            </w:pPr>
            <w:del w:id="5286" w:author="Jillian Carson-Jackson" w:date="2020-12-27T15:06:00Z">
              <w:r w:rsidRPr="00CA6159" w:rsidDel="000313E3">
                <w:rPr>
                  <w:sz w:val="16"/>
                  <w:szCs w:val="16"/>
                </w:rPr>
                <w:delText>4</w:delText>
              </w:r>
            </w:del>
          </w:p>
        </w:tc>
        <w:tc>
          <w:tcPr>
            <w:tcW w:w="4888" w:type="dxa"/>
          </w:tcPr>
          <w:p w14:paraId="5208A3D7" w14:textId="70E33745" w:rsidR="00D967BA" w:rsidRPr="00CA6159" w:rsidDel="000313E3" w:rsidRDefault="00D967BA" w:rsidP="00CA6159">
            <w:pPr>
              <w:pStyle w:val="Tabletext"/>
              <w:numPr>
                <w:ilvl w:val="0"/>
                <w:numId w:val="54"/>
              </w:numPr>
              <w:spacing w:after="0"/>
              <w:rPr>
                <w:del w:id="5287" w:author="Jillian Carson-Jackson" w:date="2020-12-27T15:06:00Z"/>
                <w:sz w:val="16"/>
                <w:szCs w:val="16"/>
              </w:rPr>
            </w:pPr>
            <w:del w:id="5288" w:author="Jillian Carson-Jackson" w:date="2020-12-27T15:06:00Z">
              <w:r w:rsidRPr="00CA6159" w:rsidDel="000313E3">
                <w:rPr>
                  <w:sz w:val="16"/>
                  <w:szCs w:val="16"/>
                </w:rPr>
                <w:delText>Interaction with others</w:delText>
              </w:r>
            </w:del>
          </w:p>
          <w:p w14:paraId="30825203" w14:textId="54F5AD61" w:rsidR="00D967BA" w:rsidRPr="00CA6159" w:rsidDel="000313E3" w:rsidRDefault="00D967BA" w:rsidP="00CA6159">
            <w:pPr>
              <w:pStyle w:val="Tabletext"/>
              <w:numPr>
                <w:ilvl w:val="0"/>
                <w:numId w:val="54"/>
              </w:numPr>
              <w:spacing w:after="0"/>
              <w:rPr>
                <w:del w:id="5289" w:author="Jillian Carson-Jackson" w:date="2020-12-27T15:06:00Z"/>
                <w:sz w:val="16"/>
                <w:szCs w:val="16"/>
              </w:rPr>
            </w:pPr>
            <w:del w:id="5290" w:author="Jillian Carson-Jackson" w:date="2020-12-27T15:06:00Z">
              <w:r w:rsidRPr="00CA6159" w:rsidDel="000313E3">
                <w:rPr>
                  <w:sz w:val="16"/>
                  <w:szCs w:val="16"/>
                </w:rPr>
                <w:delText>Human relation skills</w:delText>
              </w:r>
            </w:del>
          </w:p>
        </w:tc>
        <w:tc>
          <w:tcPr>
            <w:tcW w:w="4225" w:type="dxa"/>
          </w:tcPr>
          <w:p w14:paraId="12910DF1" w14:textId="311B515B" w:rsidR="00D967BA" w:rsidRPr="00CA6159" w:rsidDel="000313E3" w:rsidRDefault="00D967BA" w:rsidP="00CA6159">
            <w:pPr>
              <w:pStyle w:val="Tabletext"/>
              <w:numPr>
                <w:ilvl w:val="0"/>
                <w:numId w:val="55"/>
              </w:numPr>
              <w:spacing w:after="0"/>
              <w:rPr>
                <w:del w:id="5291" w:author="Jillian Carson-Jackson" w:date="2020-12-27T15:06:00Z"/>
                <w:sz w:val="16"/>
                <w:szCs w:val="16"/>
              </w:rPr>
            </w:pPr>
            <w:del w:id="5292" w:author="Jillian Carson-Jackson" w:date="2020-12-27T15:06:00Z">
              <w:r w:rsidRPr="00CA6159" w:rsidDel="000313E3">
                <w:rPr>
                  <w:sz w:val="16"/>
                  <w:szCs w:val="16"/>
                </w:rPr>
                <w:delText>Responsibility and reliability</w:delText>
              </w:r>
            </w:del>
          </w:p>
        </w:tc>
      </w:tr>
      <w:tr w:rsidR="00D967BA" w:rsidRPr="00AD146F" w:rsidDel="000313E3" w14:paraId="06C704C8" w14:textId="19DEEDCC" w:rsidTr="00CA6159">
        <w:trPr>
          <w:cantSplit/>
          <w:trHeight w:val="20"/>
          <w:tblHeader/>
          <w:del w:id="5293" w:author="Jillian Carson-Jackson" w:date="2020-12-27T15:06:00Z"/>
        </w:trPr>
        <w:tc>
          <w:tcPr>
            <w:tcW w:w="2693" w:type="dxa"/>
          </w:tcPr>
          <w:p w14:paraId="183DA0DD" w14:textId="638C5445" w:rsidR="00D967BA" w:rsidRPr="00CA6159" w:rsidDel="000313E3" w:rsidRDefault="00D967BA" w:rsidP="00AA1028">
            <w:pPr>
              <w:pStyle w:val="Tableheading"/>
              <w:jc w:val="left"/>
              <w:rPr>
                <w:del w:id="5294" w:author="Jillian Carson-Jackson" w:date="2020-12-27T15:06:00Z"/>
                <w:sz w:val="16"/>
                <w:szCs w:val="16"/>
              </w:rPr>
            </w:pPr>
            <w:del w:id="5295" w:author="Jillian Carson-Jackson" w:date="2020-12-27T15:06:00Z">
              <w:r w:rsidRPr="00CA6159" w:rsidDel="000313E3">
                <w:rPr>
                  <w:sz w:val="16"/>
                  <w:szCs w:val="16"/>
                </w:rPr>
                <w:delText>8 – Emergency Situations</w:delText>
              </w:r>
            </w:del>
          </w:p>
        </w:tc>
        <w:tc>
          <w:tcPr>
            <w:tcW w:w="1555" w:type="dxa"/>
          </w:tcPr>
          <w:p w14:paraId="0F5105EB" w14:textId="52EBD208" w:rsidR="00D967BA" w:rsidRPr="00CA6159" w:rsidDel="000313E3" w:rsidRDefault="00D967BA" w:rsidP="00D967BA">
            <w:pPr>
              <w:pStyle w:val="Tabletext"/>
              <w:jc w:val="center"/>
              <w:rPr>
                <w:del w:id="5296" w:author="Jillian Carson-Jackson" w:date="2020-12-27T15:06:00Z"/>
                <w:sz w:val="16"/>
                <w:szCs w:val="16"/>
              </w:rPr>
            </w:pPr>
            <w:del w:id="5297" w:author="Jillian Carson-Jackson" w:date="2020-12-27T15:06:00Z">
              <w:r w:rsidRPr="00CA6159" w:rsidDel="000313E3">
                <w:rPr>
                  <w:sz w:val="16"/>
                  <w:szCs w:val="16"/>
                </w:rPr>
                <w:delText>12</w:delText>
              </w:r>
            </w:del>
          </w:p>
        </w:tc>
        <w:tc>
          <w:tcPr>
            <w:tcW w:w="1559" w:type="dxa"/>
          </w:tcPr>
          <w:p w14:paraId="325CD4B9" w14:textId="68602D81" w:rsidR="00D967BA" w:rsidRPr="00CA6159" w:rsidDel="000313E3" w:rsidRDefault="00D967BA" w:rsidP="00D967BA">
            <w:pPr>
              <w:pStyle w:val="Tabletext"/>
              <w:jc w:val="center"/>
              <w:rPr>
                <w:del w:id="5298" w:author="Jillian Carson-Jackson" w:date="2020-12-27T15:06:00Z"/>
                <w:sz w:val="16"/>
                <w:szCs w:val="16"/>
              </w:rPr>
            </w:pPr>
            <w:del w:id="5299" w:author="Jillian Carson-Jackson" w:date="2020-12-27T15:06:00Z">
              <w:r w:rsidRPr="00CA6159" w:rsidDel="000313E3">
                <w:rPr>
                  <w:sz w:val="16"/>
                  <w:szCs w:val="16"/>
                </w:rPr>
                <w:delText>10</w:delText>
              </w:r>
            </w:del>
          </w:p>
        </w:tc>
        <w:tc>
          <w:tcPr>
            <w:tcW w:w="4888" w:type="dxa"/>
          </w:tcPr>
          <w:p w14:paraId="2E599A92" w14:textId="3B61120F" w:rsidR="00D967BA" w:rsidRPr="00CA6159" w:rsidDel="000313E3" w:rsidRDefault="00D967BA" w:rsidP="00CA6159">
            <w:pPr>
              <w:pStyle w:val="Tabletext"/>
              <w:numPr>
                <w:ilvl w:val="0"/>
                <w:numId w:val="54"/>
              </w:numPr>
              <w:spacing w:after="0"/>
              <w:rPr>
                <w:del w:id="5300" w:author="Jillian Carson-Jackson" w:date="2020-12-27T15:06:00Z"/>
                <w:sz w:val="16"/>
                <w:szCs w:val="16"/>
              </w:rPr>
            </w:pPr>
            <w:del w:id="5301" w:author="Jillian Carson-Jackson" w:date="2020-12-27T15:06:00Z">
              <w:r w:rsidRPr="00CA6159" w:rsidDel="000313E3">
                <w:rPr>
                  <w:sz w:val="16"/>
                  <w:szCs w:val="16"/>
                </w:rPr>
                <w:delText>International, national, regional, local regulations</w:delText>
              </w:r>
            </w:del>
          </w:p>
          <w:p w14:paraId="3E8B92F4" w14:textId="65E7B2C0" w:rsidR="00D967BA" w:rsidRPr="00CA6159" w:rsidDel="000313E3" w:rsidRDefault="00D967BA" w:rsidP="00CA6159">
            <w:pPr>
              <w:pStyle w:val="Tabletext"/>
              <w:numPr>
                <w:ilvl w:val="0"/>
                <w:numId w:val="54"/>
              </w:numPr>
              <w:spacing w:after="0"/>
              <w:rPr>
                <w:del w:id="5302" w:author="Jillian Carson-Jackson" w:date="2020-12-27T15:06:00Z"/>
                <w:sz w:val="16"/>
                <w:szCs w:val="16"/>
              </w:rPr>
            </w:pPr>
            <w:del w:id="5303" w:author="Jillian Carson-Jackson" w:date="2020-12-27T15:06:00Z">
              <w:r w:rsidRPr="00CA6159" w:rsidDel="000313E3">
                <w:rPr>
                  <w:sz w:val="16"/>
                  <w:szCs w:val="16"/>
                </w:rPr>
                <w:delText>Contingency plans</w:delText>
              </w:r>
            </w:del>
          </w:p>
          <w:p w14:paraId="65D5485D" w14:textId="08394020" w:rsidR="00D967BA" w:rsidRPr="00CA6159" w:rsidDel="000313E3" w:rsidRDefault="00D967BA" w:rsidP="00CA6159">
            <w:pPr>
              <w:pStyle w:val="Tabletext"/>
              <w:numPr>
                <w:ilvl w:val="0"/>
                <w:numId w:val="54"/>
              </w:numPr>
              <w:spacing w:after="0"/>
              <w:rPr>
                <w:del w:id="5304" w:author="Jillian Carson-Jackson" w:date="2020-12-27T15:06:00Z"/>
                <w:sz w:val="16"/>
                <w:szCs w:val="16"/>
              </w:rPr>
            </w:pPr>
            <w:del w:id="5305" w:author="Jillian Carson-Jackson" w:date="2020-12-27T15:06:00Z">
              <w:r w:rsidRPr="00CA6159" w:rsidDel="000313E3">
                <w:rPr>
                  <w:sz w:val="16"/>
                  <w:szCs w:val="16"/>
                </w:rPr>
                <w:delText>Prioritise and respond to situations</w:delText>
              </w:r>
            </w:del>
          </w:p>
        </w:tc>
        <w:tc>
          <w:tcPr>
            <w:tcW w:w="4225" w:type="dxa"/>
          </w:tcPr>
          <w:p w14:paraId="4245FDD6" w14:textId="7FDB583F" w:rsidR="00D967BA" w:rsidRPr="00CA6159" w:rsidDel="000313E3" w:rsidRDefault="00D967BA" w:rsidP="00CA6159">
            <w:pPr>
              <w:pStyle w:val="Tabletext"/>
              <w:numPr>
                <w:ilvl w:val="0"/>
                <w:numId w:val="55"/>
              </w:numPr>
              <w:spacing w:after="0"/>
              <w:rPr>
                <w:del w:id="5306" w:author="Jillian Carson-Jackson" w:date="2020-12-27T15:06:00Z"/>
                <w:sz w:val="16"/>
                <w:szCs w:val="16"/>
              </w:rPr>
            </w:pPr>
            <w:del w:id="5307" w:author="Jillian Carson-Jackson" w:date="2020-12-27T15:06:00Z">
              <w:r w:rsidRPr="00CA6159" w:rsidDel="000313E3">
                <w:rPr>
                  <w:sz w:val="16"/>
                  <w:szCs w:val="16"/>
                </w:rPr>
                <w:delText>Record activities concerning emergencies</w:delText>
              </w:r>
            </w:del>
          </w:p>
          <w:p w14:paraId="1227E3B8" w14:textId="424747DD" w:rsidR="00D967BA" w:rsidRPr="00CA6159" w:rsidDel="000313E3" w:rsidRDefault="00D967BA" w:rsidP="00CA6159">
            <w:pPr>
              <w:pStyle w:val="Tabletext"/>
              <w:numPr>
                <w:ilvl w:val="0"/>
                <w:numId w:val="55"/>
              </w:numPr>
              <w:spacing w:after="0"/>
              <w:rPr>
                <w:del w:id="5308" w:author="Jillian Carson-Jackson" w:date="2020-12-27T15:06:00Z"/>
                <w:sz w:val="16"/>
                <w:szCs w:val="16"/>
              </w:rPr>
            </w:pPr>
            <w:del w:id="5309" w:author="Jillian Carson-Jackson" w:date="2020-12-27T15:06:00Z">
              <w:r w:rsidRPr="00CA6159" w:rsidDel="000313E3">
                <w:rPr>
                  <w:sz w:val="16"/>
                  <w:szCs w:val="16"/>
                </w:rPr>
                <w:delText>Maintain a safe waterway throughout emergency situations</w:delText>
              </w:r>
            </w:del>
          </w:p>
          <w:p w14:paraId="1F57CFAE" w14:textId="701612DF" w:rsidR="00D967BA" w:rsidRPr="00CA6159" w:rsidDel="000313E3" w:rsidRDefault="00D967BA" w:rsidP="00CA6159">
            <w:pPr>
              <w:pStyle w:val="Tabletext"/>
              <w:numPr>
                <w:ilvl w:val="0"/>
                <w:numId w:val="55"/>
              </w:numPr>
              <w:spacing w:after="0"/>
              <w:rPr>
                <w:del w:id="5310" w:author="Jillian Carson-Jackson" w:date="2020-12-27T15:06:00Z"/>
                <w:sz w:val="16"/>
                <w:szCs w:val="16"/>
              </w:rPr>
            </w:pPr>
            <w:del w:id="5311" w:author="Jillian Carson-Jackson" w:date="2020-12-27T15:06:00Z">
              <w:r w:rsidRPr="00CA6159" w:rsidDel="000313E3">
                <w:rPr>
                  <w:sz w:val="16"/>
                  <w:szCs w:val="16"/>
                </w:rPr>
                <w:delText>Internal/external emergencies</w:delText>
              </w:r>
            </w:del>
          </w:p>
        </w:tc>
      </w:tr>
      <w:tr w:rsidR="00254321" w:rsidRPr="00AD146F" w:rsidDel="000313E3" w14:paraId="5728D250" w14:textId="05348557" w:rsidTr="00CA6159">
        <w:trPr>
          <w:cantSplit/>
          <w:trHeight w:val="20"/>
          <w:tblHeader/>
          <w:del w:id="5312" w:author="Jillian Carson-Jackson" w:date="2020-12-27T15:06:00Z"/>
        </w:trPr>
        <w:tc>
          <w:tcPr>
            <w:tcW w:w="2693" w:type="dxa"/>
          </w:tcPr>
          <w:p w14:paraId="785306BB" w14:textId="22BABCE2" w:rsidR="00254321" w:rsidRPr="00CA6159" w:rsidDel="000313E3" w:rsidRDefault="00254321" w:rsidP="00AA1028">
            <w:pPr>
              <w:pStyle w:val="Tableheading"/>
              <w:jc w:val="left"/>
              <w:rPr>
                <w:del w:id="5313" w:author="Jillian Carson-Jackson" w:date="2020-12-27T15:06:00Z"/>
                <w:sz w:val="16"/>
                <w:szCs w:val="16"/>
              </w:rPr>
            </w:pPr>
            <w:del w:id="5314" w:author="Jillian Carson-Jackson" w:date="2020-12-27T15:06:00Z">
              <w:r w:rsidRPr="00CA6159" w:rsidDel="000313E3">
                <w:rPr>
                  <w:sz w:val="16"/>
                  <w:szCs w:val="16"/>
                </w:rPr>
                <w:delText>Total</w:delText>
              </w:r>
            </w:del>
          </w:p>
        </w:tc>
        <w:tc>
          <w:tcPr>
            <w:tcW w:w="1555" w:type="dxa"/>
          </w:tcPr>
          <w:p w14:paraId="24362CCC" w14:textId="4E305812" w:rsidR="00254321" w:rsidRPr="00CA6159" w:rsidDel="000313E3" w:rsidRDefault="00254321" w:rsidP="00254321">
            <w:pPr>
              <w:pStyle w:val="Tabletext"/>
              <w:jc w:val="center"/>
              <w:rPr>
                <w:del w:id="5315" w:author="Jillian Carson-Jackson" w:date="2020-12-27T15:06:00Z"/>
                <w:sz w:val="16"/>
                <w:szCs w:val="16"/>
              </w:rPr>
            </w:pPr>
            <w:del w:id="5316" w:author="Jillian Carson-Jackson" w:date="2020-12-27T15:06:00Z">
              <w:r w:rsidRPr="00CA6159" w:rsidDel="000313E3">
                <w:rPr>
                  <w:b/>
                  <w:sz w:val="16"/>
                  <w:szCs w:val="16"/>
                </w:rPr>
                <w:delText>307</w:delText>
              </w:r>
            </w:del>
          </w:p>
        </w:tc>
        <w:tc>
          <w:tcPr>
            <w:tcW w:w="1559" w:type="dxa"/>
          </w:tcPr>
          <w:p w14:paraId="4D614123" w14:textId="7A625B52" w:rsidR="00254321" w:rsidRPr="00CA6159" w:rsidDel="000313E3" w:rsidRDefault="00254321" w:rsidP="00254321">
            <w:pPr>
              <w:pStyle w:val="Tabletext"/>
              <w:jc w:val="center"/>
              <w:rPr>
                <w:del w:id="5317" w:author="Jillian Carson-Jackson" w:date="2020-12-27T15:06:00Z"/>
                <w:sz w:val="16"/>
                <w:szCs w:val="16"/>
              </w:rPr>
            </w:pPr>
            <w:del w:id="5318" w:author="Jillian Carson-Jackson" w:date="2020-12-27T15:06:00Z">
              <w:r w:rsidRPr="00CA6159" w:rsidDel="000313E3">
                <w:rPr>
                  <w:b/>
                  <w:sz w:val="16"/>
                  <w:szCs w:val="16"/>
                </w:rPr>
                <w:delText>240</w:delText>
              </w:r>
            </w:del>
          </w:p>
        </w:tc>
        <w:tc>
          <w:tcPr>
            <w:tcW w:w="4888" w:type="dxa"/>
          </w:tcPr>
          <w:p w14:paraId="270CA9F1" w14:textId="2A566488" w:rsidR="00254321" w:rsidRPr="00CA6159" w:rsidDel="000313E3" w:rsidRDefault="00254321" w:rsidP="00254321">
            <w:pPr>
              <w:pStyle w:val="Tabletext"/>
              <w:spacing w:after="0"/>
              <w:rPr>
                <w:del w:id="5319" w:author="Jillian Carson-Jackson" w:date="2020-12-27T15:06:00Z"/>
                <w:sz w:val="16"/>
                <w:szCs w:val="16"/>
              </w:rPr>
            </w:pPr>
          </w:p>
        </w:tc>
        <w:tc>
          <w:tcPr>
            <w:tcW w:w="4225" w:type="dxa"/>
          </w:tcPr>
          <w:p w14:paraId="2BE04E4E" w14:textId="4F5B861A" w:rsidR="00254321" w:rsidRPr="00CA6159" w:rsidDel="000313E3" w:rsidRDefault="00254321" w:rsidP="00254321">
            <w:pPr>
              <w:pStyle w:val="Tabletext"/>
              <w:spacing w:after="0"/>
              <w:rPr>
                <w:del w:id="5320" w:author="Jillian Carson-Jackson" w:date="2020-12-27T15:06:00Z"/>
                <w:sz w:val="16"/>
                <w:szCs w:val="16"/>
              </w:rPr>
            </w:pPr>
          </w:p>
        </w:tc>
      </w:tr>
    </w:tbl>
    <w:p w14:paraId="3AFF8DF4" w14:textId="4AEC11AD" w:rsidR="0042518D" w:rsidDel="000313E3" w:rsidRDefault="0042518D" w:rsidP="0042518D">
      <w:pPr>
        <w:rPr>
          <w:del w:id="5321" w:author="Jillian Carson-Jackson" w:date="2020-12-27T15:06:00Z"/>
        </w:rPr>
      </w:pPr>
    </w:p>
    <w:p w14:paraId="642AC522" w14:textId="47FEA28E" w:rsidR="00D967BA" w:rsidRPr="000D7C1A" w:rsidDel="000313E3" w:rsidRDefault="00D967BA" w:rsidP="00AD146F">
      <w:pPr>
        <w:tabs>
          <w:tab w:val="left" w:pos="851"/>
          <w:tab w:val="left" w:pos="1134"/>
        </w:tabs>
        <w:spacing w:line="216" w:lineRule="atLeast"/>
        <w:rPr>
          <w:del w:id="5322" w:author="Jillian Carson-Jackson" w:date="2020-12-27T15:06:00Z"/>
          <w:i/>
          <w:szCs w:val="22"/>
        </w:rPr>
      </w:pPr>
      <w:del w:id="5323" w:author="Jillian Carson-Jackson" w:date="2020-12-27T15:06:00Z">
        <w:r w:rsidRPr="000D7C1A" w:rsidDel="000313E3">
          <w:rPr>
            <w:i/>
            <w:szCs w:val="22"/>
          </w:rPr>
          <w:delText>Notes:</w:delText>
        </w:r>
        <w:r w:rsidRPr="000D7C1A" w:rsidDel="000313E3">
          <w:rPr>
            <w:i/>
            <w:szCs w:val="22"/>
          </w:rPr>
          <w:tab/>
          <w:delText>1</w:delText>
        </w:r>
        <w:r w:rsidR="00AD146F" w:rsidRPr="000D7C1A" w:rsidDel="000313E3">
          <w:rPr>
            <w:i/>
            <w:szCs w:val="22"/>
          </w:rPr>
          <w:tab/>
        </w:r>
        <w:r w:rsidRPr="000D7C1A" w:rsidDel="000313E3">
          <w:rPr>
            <w:i/>
            <w:szCs w:val="22"/>
          </w:rPr>
          <w:delText>In addition to the above mentioned recommended duration in hours, see table 3 Simulation exercises in Part D, section 5 Practical training.</w:delText>
        </w:r>
      </w:del>
    </w:p>
    <w:p w14:paraId="57D98B48" w14:textId="033BDB1F" w:rsidR="00D967BA" w:rsidRPr="000D7C1A" w:rsidDel="000313E3" w:rsidRDefault="00D967BA" w:rsidP="00AD146F">
      <w:pPr>
        <w:tabs>
          <w:tab w:val="left" w:pos="1134"/>
        </w:tabs>
        <w:spacing w:line="216" w:lineRule="atLeast"/>
        <w:ind w:left="1134" w:hanging="283"/>
        <w:rPr>
          <w:del w:id="5324" w:author="Jillian Carson-Jackson" w:date="2020-12-27T15:06:00Z"/>
          <w:i/>
          <w:szCs w:val="22"/>
        </w:rPr>
      </w:pPr>
      <w:del w:id="5325" w:author="Jillian Carson-Jackson" w:date="2020-12-27T15:06:00Z">
        <w:r w:rsidRPr="000D7C1A" w:rsidDel="000313E3">
          <w:rPr>
            <w:i/>
            <w:szCs w:val="22"/>
          </w:rPr>
          <w:delText>2.</w:delText>
        </w:r>
        <w:r w:rsidR="00AD146F" w:rsidRPr="000D7C1A" w:rsidDel="000313E3">
          <w:rPr>
            <w:i/>
            <w:szCs w:val="22"/>
          </w:rPr>
          <w:tab/>
        </w:r>
        <w:r w:rsidRPr="000D7C1A" w:rsidDel="000313E3">
          <w:rPr>
            <w:i/>
            <w:szCs w:val="22"/>
          </w:rPr>
          <w:delText>The recommended times are, except for Module 1, based on the assumption that trainees have no or little previous knowledge of the subject.  The actual time required for each module will vary, depending on previous experience and the entrance level of the trainee.</w:delText>
        </w:r>
      </w:del>
    </w:p>
    <w:p w14:paraId="19C10F6B" w14:textId="1CDC075A" w:rsidR="00D967BA" w:rsidDel="000313E3" w:rsidRDefault="00AD146F" w:rsidP="00AD146F">
      <w:pPr>
        <w:tabs>
          <w:tab w:val="left" w:pos="1134"/>
        </w:tabs>
        <w:ind w:left="1134" w:hanging="283"/>
        <w:rPr>
          <w:del w:id="5326" w:author="Jillian Carson-Jackson" w:date="2020-12-27T15:06:00Z"/>
        </w:rPr>
      </w:pPr>
      <w:del w:id="5327" w:author="Jillian Carson-Jackson" w:date="2020-12-27T15:06:00Z">
        <w:r w:rsidRPr="000D7C1A" w:rsidDel="000313E3">
          <w:rPr>
            <w:i/>
            <w:szCs w:val="22"/>
          </w:rPr>
          <w:delText>3.</w:delText>
        </w:r>
        <w:r w:rsidRPr="000D7C1A" w:rsidDel="000313E3">
          <w:rPr>
            <w:i/>
            <w:szCs w:val="22"/>
          </w:rPr>
          <w:tab/>
        </w:r>
        <w:r w:rsidR="00D967BA" w:rsidRPr="000D7C1A" w:rsidDel="000313E3">
          <w:rPr>
            <w:i/>
            <w:szCs w:val="22"/>
          </w:rPr>
          <w:delText xml:space="preserve">The recommended hours for Module 1 </w:delText>
        </w:r>
        <w:r w:rsidRPr="000D7C1A" w:rsidDel="000313E3">
          <w:rPr>
            <w:i/>
            <w:szCs w:val="22"/>
          </w:rPr>
          <w:delText>assume</w:delText>
        </w:r>
        <w:r w:rsidR="00D967BA" w:rsidRPr="000D7C1A" w:rsidDel="000313E3">
          <w:rPr>
            <w:i/>
            <w:szCs w:val="22"/>
          </w:rPr>
          <w:delText xml:space="preserve"> that trainees have achieved, IELTS level 5, or the equivalent.</w:delText>
        </w:r>
      </w:del>
    </w:p>
    <w:p w14:paraId="571B3DFD" w14:textId="77777777" w:rsidR="00DB6C69" w:rsidRDefault="00DB6C69" w:rsidP="0042518D"/>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FB55B7" w:rsidRPr="00AD146F" w14:paraId="72D094A4" w14:textId="77777777" w:rsidTr="00DC77A1">
        <w:trPr>
          <w:trHeight w:val="286"/>
          <w:tblHeader/>
          <w:ins w:id="5328" w:author="Jillian Carson-Jackson" w:date="2020-12-17T20:20:00Z"/>
        </w:trPr>
        <w:tc>
          <w:tcPr>
            <w:tcW w:w="2693" w:type="dxa"/>
            <w:vMerge w:val="restart"/>
            <w:vAlign w:val="center"/>
          </w:tcPr>
          <w:p w14:paraId="32B74537" w14:textId="77777777" w:rsidR="00FB55B7" w:rsidRPr="00CA6159" w:rsidRDefault="00FB55B7" w:rsidP="00DC77A1">
            <w:pPr>
              <w:pStyle w:val="Tableheading"/>
              <w:rPr>
                <w:ins w:id="5329" w:author="Jillian Carson-Jackson" w:date="2020-12-17T20:20:00Z"/>
                <w:sz w:val="16"/>
                <w:szCs w:val="16"/>
              </w:rPr>
            </w:pPr>
            <w:ins w:id="5330" w:author="Jillian Carson-Jackson" w:date="2020-12-17T20:20:00Z">
              <w:r w:rsidRPr="00CA6159">
                <w:rPr>
                  <w:sz w:val="16"/>
                  <w:szCs w:val="16"/>
                </w:rPr>
                <w:t>Module / Subject</w:t>
              </w:r>
            </w:ins>
          </w:p>
        </w:tc>
        <w:tc>
          <w:tcPr>
            <w:tcW w:w="3114" w:type="dxa"/>
            <w:gridSpan w:val="2"/>
            <w:vAlign w:val="center"/>
          </w:tcPr>
          <w:p w14:paraId="3BE72419" w14:textId="3D58F811" w:rsidR="00FB55B7" w:rsidRPr="00CA6159" w:rsidRDefault="00FB55B7" w:rsidP="00DC77A1">
            <w:pPr>
              <w:pStyle w:val="Tableheading"/>
              <w:rPr>
                <w:ins w:id="5331" w:author="Jillian Carson-Jackson" w:date="2020-12-17T20:20:00Z"/>
                <w:sz w:val="16"/>
                <w:szCs w:val="16"/>
              </w:rPr>
            </w:pPr>
            <w:ins w:id="5332" w:author="Jillian Carson-Jackson" w:date="2020-12-17T20:20:00Z">
              <w:r w:rsidRPr="00CA6159">
                <w:rPr>
                  <w:sz w:val="16"/>
                  <w:szCs w:val="16"/>
                </w:rPr>
                <w:t>Recommended Duration in Hours</w:t>
              </w:r>
            </w:ins>
            <w:ins w:id="5333" w:author="Jillian Carson-Jackson" w:date="2020-12-27T14:54:00Z">
              <w:r w:rsidR="00196EEF" w:rsidRPr="00CA6159">
                <w:rPr>
                  <w:sz w:val="16"/>
                  <w:szCs w:val="16"/>
                  <w:vertAlign w:val="superscript"/>
                </w:rPr>
                <w:t>1</w:t>
              </w:r>
            </w:ins>
          </w:p>
        </w:tc>
        <w:tc>
          <w:tcPr>
            <w:tcW w:w="9113" w:type="dxa"/>
            <w:gridSpan w:val="2"/>
            <w:vMerge w:val="restart"/>
            <w:vAlign w:val="center"/>
          </w:tcPr>
          <w:p w14:paraId="2D60BA1C" w14:textId="77777777" w:rsidR="00FB55B7" w:rsidRPr="00CA6159" w:rsidRDefault="00FB55B7" w:rsidP="00DC77A1">
            <w:pPr>
              <w:pStyle w:val="Tableheading"/>
              <w:rPr>
                <w:ins w:id="5334" w:author="Jillian Carson-Jackson" w:date="2020-12-17T20:20:00Z"/>
                <w:sz w:val="16"/>
                <w:szCs w:val="16"/>
              </w:rPr>
            </w:pPr>
            <w:ins w:id="5335" w:author="Jillian Carson-Jackson" w:date="2020-12-17T20:20:00Z">
              <w:r w:rsidRPr="00CA6159">
                <w:rPr>
                  <w:sz w:val="16"/>
                  <w:szCs w:val="16"/>
                </w:rPr>
                <w:t>Remarks</w:t>
              </w:r>
              <w:r w:rsidRPr="00CA6159">
                <w:rPr>
                  <w:sz w:val="16"/>
                  <w:szCs w:val="16"/>
                  <w:vertAlign w:val="superscript"/>
                </w:rPr>
                <w:t>2</w:t>
              </w:r>
            </w:ins>
          </w:p>
        </w:tc>
      </w:tr>
      <w:tr w:rsidR="00FB55B7" w:rsidRPr="00AD146F" w14:paraId="2EF016AE" w14:textId="77777777" w:rsidTr="00DC77A1">
        <w:trPr>
          <w:trHeight w:val="219"/>
          <w:tblHeader/>
          <w:ins w:id="5336" w:author="Jillian Carson-Jackson" w:date="2020-12-17T20:20:00Z"/>
        </w:trPr>
        <w:tc>
          <w:tcPr>
            <w:tcW w:w="2693" w:type="dxa"/>
            <w:vMerge/>
            <w:tcBorders>
              <w:bottom w:val="single" w:sz="12" w:space="0" w:color="auto"/>
            </w:tcBorders>
          </w:tcPr>
          <w:p w14:paraId="46E35AED" w14:textId="77777777" w:rsidR="00FB55B7" w:rsidRPr="00CA6159" w:rsidRDefault="00FB55B7" w:rsidP="00DC77A1">
            <w:pPr>
              <w:pStyle w:val="Tableheading"/>
              <w:rPr>
                <w:ins w:id="5337" w:author="Jillian Carson-Jackson" w:date="2020-12-17T20:20:00Z"/>
                <w:sz w:val="16"/>
                <w:szCs w:val="16"/>
              </w:rPr>
            </w:pPr>
          </w:p>
        </w:tc>
        <w:tc>
          <w:tcPr>
            <w:tcW w:w="1555" w:type="dxa"/>
            <w:tcBorders>
              <w:bottom w:val="single" w:sz="12" w:space="0" w:color="auto"/>
            </w:tcBorders>
          </w:tcPr>
          <w:p w14:paraId="1B241FF9" w14:textId="77777777" w:rsidR="00FB55B7" w:rsidRPr="00CA6159" w:rsidRDefault="00FB55B7" w:rsidP="00DC77A1">
            <w:pPr>
              <w:pStyle w:val="Tableheading"/>
              <w:rPr>
                <w:ins w:id="5338" w:author="Jillian Carson-Jackson" w:date="2020-12-17T20:20:00Z"/>
                <w:sz w:val="16"/>
                <w:szCs w:val="16"/>
              </w:rPr>
            </w:pPr>
            <w:ins w:id="5339" w:author="Jillian Carson-Jackson" w:date="2020-12-17T20:20:00Z">
              <w:r w:rsidRPr="00CA6159">
                <w:rPr>
                  <w:sz w:val="16"/>
                  <w:szCs w:val="16"/>
                </w:rPr>
                <w:t>Presentations / Lectures</w:t>
              </w:r>
            </w:ins>
          </w:p>
        </w:tc>
        <w:tc>
          <w:tcPr>
            <w:tcW w:w="1559" w:type="dxa"/>
            <w:tcBorders>
              <w:bottom w:val="single" w:sz="12" w:space="0" w:color="auto"/>
            </w:tcBorders>
          </w:tcPr>
          <w:p w14:paraId="53EB602F" w14:textId="6C420F7C" w:rsidR="00FB55B7" w:rsidRPr="00CA6159" w:rsidRDefault="00FB55B7" w:rsidP="00DC77A1">
            <w:pPr>
              <w:pStyle w:val="Tableheading"/>
              <w:rPr>
                <w:ins w:id="5340" w:author="Jillian Carson-Jackson" w:date="2020-12-17T20:20:00Z"/>
                <w:sz w:val="16"/>
                <w:szCs w:val="16"/>
              </w:rPr>
            </w:pPr>
            <w:ins w:id="5341" w:author="Jillian Carson-Jackson" w:date="2020-12-17T20:20:00Z">
              <w:r w:rsidRPr="00CA6159">
                <w:rPr>
                  <w:sz w:val="16"/>
                  <w:szCs w:val="16"/>
                </w:rPr>
                <w:t>Exercises / Simulation</w:t>
              </w:r>
            </w:ins>
          </w:p>
        </w:tc>
        <w:tc>
          <w:tcPr>
            <w:tcW w:w="9113" w:type="dxa"/>
            <w:gridSpan w:val="2"/>
            <w:vMerge/>
            <w:tcBorders>
              <w:bottom w:val="single" w:sz="12" w:space="0" w:color="auto"/>
            </w:tcBorders>
          </w:tcPr>
          <w:p w14:paraId="07D5C4EB" w14:textId="77777777" w:rsidR="00FB55B7" w:rsidRPr="00CA6159" w:rsidRDefault="00FB55B7" w:rsidP="00DC77A1">
            <w:pPr>
              <w:pStyle w:val="Tableheading"/>
              <w:rPr>
                <w:ins w:id="5342" w:author="Jillian Carson-Jackson" w:date="2020-12-17T20:20:00Z"/>
                <w:sz w:val="16"/>
                <w:szCs w:val="16"/>
              </w:rPr>
            </w:pPr>
          </w:p>
        </w:tc>
      </w:tr>
      <w:tr w:rsidR="00FB55B7" w:rsidRPr="00AD146F" w14:paraId="2DF86AEF" w14:textId="77777777" w:rsidTr="00EC24B7">
        <w:trPr>
          <w:cantSplit/>
          <w:trHeight w:val="935"/>
          <w:tblHeader/>
          <w:ins w:id="5343" w:author="Jillian Carson-Jackson" w:date="2020-12-17T20:20:00Z"/>
        </w:trPr>
        <w:tc>
          <w:tcPr>
            <w:tcW w:w="2693" w:type="dxa"/>
            <w:tcBorders>
              <w:top w:val="single" w:sz="12" w:space="0" w:color="auto"/>
            </w:tcBorders>
          </w:tcPr>
          <w:p w14:paraId="4BA2EA9A" w14:textId="551B3A59" w:rsidR="00FB55B7" w:rsidRPr="00CA6159" w:rsidRDefault="00FB55B7" w:rsidP="00DC77A1">
            <w:pPr>
              <w:pStyle w:val="Tableheading"/>
              <w:jc w:val="left"/>
              <w:rPr>
                <w:ins w:id="5344" w:author="Jillian Carson-Jackson" w:date="2020-12-17T20:20:00Z"/>
                <w:sz w:val="16"/>
                <w:szCs w:val="16"/>
              </w:rPr>
            </w:pPr>
            <w:ins w:id="5345" w:author="Jillian Carson-Jackson" w:date="2020-12-17T20:20:00Z">
              <w:r w:rsidRPr="00CA6159">
                <w:rPr>
                  <w:sz w:val="16"/>
                  <w:szCs w:val="16"/>
                </w:rPr>
                <w:t xml:space="preserve">1 – </w:t>
              </w:r>
            </w:ins>
            <w:ins w:id="5346" w:author="Jillian Carson-Jackson" w:date="2020-12-17T20:21:00Z">
              <w:r w:rsidR="005C3CBC">
                <w:rPr>
                  <w:sz w:val="16"/>
                  <w:szCs w:val="16"/>
                </w:rPr>
                <w:t>Communication</w:t>
              </w:r>
            </w:ins>
            <w:ins w:id="5347" w:author="Jillian Carson-Jackson" w:date="2020-12-18T20:27:00Z">
              <w:r w:rsidR="003663C1">
                <w:rPr>
                  <w:sz w:val="16"/>
                  <w:szCs w:val="16"/>
                </w:rPr>
                <w:t xml:space="preserve"> [</w:t>
              </w:r>
              <w:r w:rsidR="00931B48">
                <w:rPr>
                  <w:sz w:val="16"/>
                  <w:szCs w:val="16"/>
                </w:rPr>
                <w:t xml:space="preserve">and </w:t>
              </w:r>
              <w:r w:rsidR="003663C1">
                <w:rPr>
                  <w:sz w:val="16"/>
                  <w:szCs w:val="16"/>
                </w:rPr>
                <w:t>Interaction</w:t>
              </w:r>
              <w:r w:rsidR="00931B48">
                <w:rPr>
                  <w:sz w:val="16"/>
                  <w:szCs w:val="16"/>
                </w:rPr>
                <w:t>]</w:t>
              </w:r>
            </w:ins>
            <w:ins w:id="5348" w:author="Jillian Carson-Jackson" w:date="2020-12-17T20:21:00Z">
              <w:r w:rsidR="000365C1">
                <w:rPr>
                  <w:sz w:val="16"/>
                  <w:szCs w:val="16"/>
                </w:rPr>
                <w:t xml:space="preserve"> </w:t>
              </w:r>
            </w:ins>
            <w:ins w:id="5349" w:author="Jillian Carson-Jackson" w:date="2020-12-18T20:27:00Z">
              <w:r w:rsidR="00931B48">
                <w:rPr>
                  <w:sz w:val="16"/>
                  <w:szCs w:val="16"/>
                </w:rPr>
                <w:t>[</w:t>
              </w:r>
            </w:ins>
            <w:ins w:id="5350" w:author="Jillian Carson-Jackson" w:date="2020-12-17T20:21:00Z">
              <w:r w:rsidR="000365C1">
                <w:rPr>
                  <w:sz w:val="16"/>
                  <w:szCs w:val="16"/>
                </w:rPr>
                <w:t>Co-ordination</w:t>
              </w:r>
            </w:ins>
            <w:ins w:id="5351" w:author="Jillian Carson-Jackson" w:date="2020-12-18T20:27:00Z">
              <w:r w:rsidR="00931B48">
                <w:rPr>
                  <w:sz w:val="16"/>
                  <w:szCs w:val="16"/>
                </w:rPr>
                <w:t>]</w:t>
              </w:r>
            </w:ins>
            <w:ins w:id="5352" w:author="Jillian Carson-Jackson" w:date="2020-12-17T20:20:00Z">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tcPr>
          <w:p w14:paraId="440EE42C" w14:textId="2FCD59A2" w:rsidR="00FB55B7" w:rsidRPr="00CA6159" w:rsidRDefault="00FB55B7" w:rsidP="00DC77A1">
            <w:pPr>
              <w:pStyle w:val="Tabletext"/>
              <w:jc w:val="center"/>
              <w:rPr>
                <w:ins w:id="5353" w:author="Jillian Carson-Jackson" w:date="2020-12-17T20:20:00Z"/>
                <w:sz w:val="16"/>
                <w:szCs w:val="16"/>
              </w:rPr>
            </w:pPr>
            <w:commentRangeStart w:id="5354"/>
            <w:ins w:id="5355" w:author="Jillian Carson-Jackson" w:date="2020-12-17T20:20:00Z">
              <w:r w:rsidRPr="00CA6159">
                <w:rPr>
                  <w:sz w:val="16"/>
                  <w:szCs w:val="16"/>
                </w:rPr>
                <w:t>91</w:t>
              </w:r>
            </w:ins>
            <w:ins w:id="5356" w:author="Jillian Carson-Jackson" w:date="2020-12-17T20:21:00Z">
              <w:r w:rsidR="000365C1">
                <w:rPr>
                  <w:sz w:val="16"/>
                  <w:szCs w:val="16"/>
                </w:rPr>
                <w:t xml:space="preserve"> + 7</w:t>
              </w:r>
            </w:ins>
            <w:ins w:id="5357" w:author="Jillian Carson-Jackson" w:date="2020-12-27T15:37:00Z">
              <w:r w:rsidR="00033E27">
                <w:rPr>
                  <w:sz w:val="16"/>
                  <w:szCs w:val="16"/>
                </w:rPr>
                <w:t xml:space="preserve"> +11</w:t>
              </w:r>
            </w:ins>
            <w:commentRangeEnd w:id="5354"/>
            <w:ins w:id="5358" w:author="Jillian Carson-Jackson" w:date="2020-12-27T16:20:00Z">
              <w:r w:rsidR="008F035C">
                <w:rPr>
                  <w:rStyle w:val="CommentReference"/>
                  <w:color w:val="auto"/>
                </w:rPr>
                <w:commentReference w:id="5354"/>
              </w:r>
            </w:ins>
          </w:p>
        </w:tc>
        <w:tc>
          <w:tcPr>
            <w:tcW w:w="1559" w:type="dxa"/>
            <w:tcBorders>
              <w:top w:val="single" w:sz="12" w:space="0" w:color="auto"/>
            </w:tcBorders>
          </w:tcPr>
          <w:p w14:paraId="0A5437BE" w14:textId="613FFED0" w:rsidR="00FB55B7" w:rsidRPr="00CA6159" w:rsidRDefault="00FB55B7" w:rsidP="00DC77A1">
            <w:pPr>
              <w:pStyle w:val="Tabletext"/>
              <w:jc w:val="center"/>
              <w:rPr>
                <w:ins w:id="5359" w:author="Jillian Carson-Jackson" w:date="2020-12-17T20:20:00Z"/>
                <w:sz w:val="16"/>
                <w:szCs w:val="16"/>
              </w:rPr>
            </w:pPr>
            <w:ins w:id="5360" w:author="Jillian Carson-Jackson" w:date="2020-12-17T20:20:00Z">
              <w:r w:rsidRPr="00CA6159">
                <w:rPr>
                  <w:sz w:val="16"/>
                  <w:szCs w:val="16"/>
                </w:rPr>
                <w:t>75</w:t>
              </w:r>
            </w:ins>
            <w:ins w:id="5361" w:author="Jillian Carson-Jackson" w:date="2020-12-17T20:21:00Z">
              <w:r w:rsidR="000365C1">
                <w:rPr>
                  <w:sz w:val="16"/>
                  <w:szCs w:val="16"/>
                </w:rPr>
                <w:t>+11</w:t>
              </w:r>
            </w:ins>
            <w:ins w:id="5362" w:author="Jillian Carson-Jackson" w:date="2020-12-27T15:37:00Z">
              <w:r w:rsidR="00033E27">
                <w:rPr>
                  <w:sz w:val="16"/>
                  <w:szCs w:val="16"/>
                </w:rPr>
                <w:t xml:space="preserve"> +31</w:t>
              </w:r>
            </w:ins>
          </w:p>
        </w:tc>
        <w:tc>
          <w:tcPr>
            <w:tcW w:w="4888" w:type="dxa"/>
            <w:tcBorders>
              <w:top w:val="single" w:sz="12" w:space="0" w:color="auto"/>
            </w:tcBorders>
          </w:tcPr>
          <w:p w14:paraId="4671ACBD" w14:textId="77777777" w:rsidR="000365C1" w:rsidRPr="00CA6159" w:rsidRDefault="000365C1" w:rsidP="00DC0578">
            <w:pPr>
              <w:pStyle w:val="Tabletext"/>
              <w:numPr>
                <w:ilvl w:val="0"/>
                <w:numId w:val="54"/>
              </w:numPr>
              <w:spacing w:after="0"/>
              <w:rPr>
                <w:ins w:id="5363" w:author="Jillian Carson-Jackson" w:date="2020-12-17T20:22:00Z"/>
                <w:sz w:val="16"/>
                <w:szCs w:val="16"/>
              </w:rPr>
            </w:pPr>
            <w:ins w:id="5364" w:author="Jillian Carson-Jackson" w:date="2020-12-17T20:22:00Z">
              <w:r w:rsidRPr="00CA6159">
                <w:rPr>
                  <w:sz w:val="16"/>
                  <w:szCs w:val="16"/>
                </w:rPr>
                <w:t>General communication skills</w:t>
              </w:r>
            </w:ins>
          </w:p>
          <w:p w14:paraId="5BEB19A3" w14:textId="34F21664" w:rsidR="00FB55B7" w:rsidRPr="00CA6159" w:rsidRDefault="00FB55B7" w:rsidP="00DC0578">
            <w:pPr>
              <w:pStyle w:val="Tabletext"/>
              <w:numPr>
                <w:ilvl w:val="0"/>
                <w:numId w:val="54"/>
              </w:numPr>
              <w:spacing w:after="0"/>
              <w:rPr>
                <w:ins w:id="5365" w:author="Jillian Carson-Jackson" w:date="2020-12-17T20:20:00Z"/>
                <w:sz w:val="16"/>
                <w:szCs w:val="16"/>
              </w:rPr>
            </w:pPr>
            <w:ins w:id="5366" w:author="Jillian Carson-Jackson" w:date="2020-12-17T20:20:00Z">
              <w:r w:rsidRPr="00CA6159">
                <w:rPr>
                  <w:sz w:val="16"/>
                  <w:szCs w:val="16"/>
                </w:rPr>
                <w:t>Language structure</w:t>
              </w:r>
            </w:ins>
            <w:ins w:id="5367" w:author="Jillian Carson-Jackson" w:date="2020-12-27T15:18:00Z">
              <w:r w:rsidR="008A6F5C">
                <w:rPr>
                  <w:sz w:val="16"/>
                  <w:szCs w:val="16"/>
                </w:rPr>
                <w:t xml:space="preserve"> and VTS Messages</w:t>
              </w:r>
              <w:r w:rsidR="00073FD6">
                <w:rPr>
                  <w:sz w:val="16"/>
                  <w:szCs w:val="16"/>
                </w:rPr>
                <w:t xml:space="preserve"> </w:t>
              </w:r>
            </w:ins>
          </w:p>
          <w:p w14:paraId="65436318" w14:textId="7F1E6B3A" w:rsidR="00FB55B7" w:rsidRPr="008F6D04" w:rsidRDefault="00A44B9C" w:rsidP="008F6D04">
            <w:pPr>
              <w:pStyle w:val="Tabletext"/>
              <w:numPr>
                <w:ilvl w:val="0"/>
                <w:numId w:val="54"/>
              </w:numPr>
              <w:spacing w:after="0"/>
              <w:rPr>
                <w:ins w:id="5368" w:author="Jillian Carson-Jackson" w:date="2020-12-17T20:20:00Z"/>
                <w:sz w:val="16"/>
                <w:szCs w:val="16"/>
              </w:rPr>
            </w:pPr>
            <w:ins w:id="5369" w:author="Jillian Carson-Jackson" w:date="2020-12-18T20:33:00Z">
              <w:r>
                <w:rPr>
                  <w:sz w:val="16"/>
                  <w:szCs w:val="16"/>
                </w:rPr>
                <w:t xml:space="preserve">Use of </w:t>
              </w:r>
            </w:ins>
            <w:ins w:id="5370" w:author="Jillian Carson-Jackson" w:date="2020-12-18T20:34:00Z">
              <w:r w:rsidR="008F6D04">
                <w:rPr>
                  <w:sz w:val="16"/>
                  <w:szCs w:val="16"/>
                </w:rPr>
                <w:t>radio communication in VTS</w:t>
              </w:r>
            </w:ins>
            <w:ins w:id="5371" w:author="Jillian Carson-Jackson" w:date="2020-12-27T14:57:00Z">
              <w:r w:rsidR="0099629B" w:rsidRPr="0099629B">
                <w:rPr>
                  <w:sz w:val="16"/>
                  <w:szCs w:val="16"/>
                  <w:vertAlign w:val="superscript"/>
                </w:rPr>
                <w:t>4</w:t>
              </w:r>
            </w:ins>
            <w:ins w:id="5372" w:author="Jillian Carson-Jackson" w:date="2020-12-18T20:33:00Z">
              <w:r w:rsidR="008D21C5" w:rsidRPr="0099629B">
                <w:rPr>
                  <w:sz w:val="16"/>
                  <w:szCs w:val="16"/>
                  <w:vertAlign w:val="superscript"/>
                </w:rPr>
                <w:t xml:space="preserve"> </w:t>
              </w:r>
            </w:ins>
          </w:p>
        </w:tc>
        <w:tc>
          <w:tcPr>
            <w:tcW w:w="4225" w:type="dxa"/>
            <w:tcBorders>
              <w:top w:val="single" w:sz="12" w:space="0" w:color="auto"/>
            </w:tcBorders>
          </w:tcPr>
          <w:p w14:paraId="2AA328E3" w14:textId="592C5E3D" w:rsidR="00DC0578" w:rsidRPr="00CA6159" w:rsidRDefault="00073FD6" w:rsidP="00DC0578">
            <w:pPr>
              <w:pStyle w:val="Tabletext"/>
              <w:numPr>
                <w:ilvl w:val="0"/>
                <w:numId w:val="54"/>
              </w:numPr>
              <w:spacing w:after="0"/>
              <w:rPr>
                <w:ins w:id="5373" w:author="Jillian Carson-Jackson" w:date="2020-12-17T20:22:00Z"/>
                <w:sz w:val="16"/>
                <w:szCs w:val="16"/>
              </w:rPr>
            </w:pPr>
            <w:ins w:id="5374" w:author="Jillian Carson-Jackson" w:date="2020-12-27T15:18:00Z">
              <w:r>
                <w:rPr>
                  <w:sz w:val="16"/>
                  <w:szCs w:val="16"/>
                </w:rPr>
                <w:t xml:space="preserve">SMCP and </w:t>
              </w:r>
            </w:ins>
            <w:ins w:id="5375" w:author="Jillian Carson-Jackson" w:date="2020-12-17T20:22:00Z">
              <w:r w:rsidR="00DC0578" w:rsidRPr="00CA6159">
                <w:rPr>
                  <w:sz w:val="16"/>
                  <w:szCs w:val="16"/>
                </w:rPr>
                <w:t>Standard phrases</w:t>
              </w:r>
            </w:ins>
          </w:p>
          <w:p w14:paraId="49D14CE6" w14:textId="77777777" w:rsidR="00FB55B7" w:rsidRDefault="00DC0578" w:rsidP="00DC0578">
            <w:pPr>
              <w:pStyle w:val="Tabletext"/>
              <w:numPr>
                <w:ilvl w:val="0"/>
                <w:numId w:val="55"/>
              </w:numPr>
              <w:spacing w:after="0"/>
              <w:rPr>
                <w:ins w:id="5376" w:author="Jillian Carson-Jackson" w:date="2020-12-17T20:27:00Z"/>
                <w:sz w:val="16"/>
                <w:szCs w:val="16"/>
              </w:rPr>
            </w:pPr>
            <w:ins w:id="5377" w:author="Jillian Carson-Jackson" w:date="2020-12-17T20:22:00Z">
              <w:r w:rsidRPr="00CA6159">
                <w:rPr>
                  <w:sz w:val="16"/>
                  <w:szCs w:val="16"/>
                </w:rPr>
                <w:t>Specific VTS messages construction</w:t>
              </w:r>
            </w:ins>
          </w:p>
          <w:p w14:paraId="04FB0B98" w14:textId="20A06F04" w:rsidR="0091160F" w:rsidRPr="0057577D" w:rsidRDefault="00C43FDB" w:rsidP="0057577D">
            <w:pPr>
              <w:pStyle w:val="Tabletext"/>
              <w:numPr>
                <w:ilvl w:val="0"/>
                <w:numId w:val="55"/>
              </w:numPr>
              <w:spacing w:after="0"/>
              <w:rPr>
                <w:ins w:id="5378" w:author="Jillian Carson-Jackson" w:date="2020-12-17T20:20:00Z"/>
                <w:sz w:val="16"/>
                <w:szCs w:val="16"/>
              </w:rPr>
            </w:pPr>
            <w:commentRangeStart w:id="5379"/>
            <w:ins w:id="5380" w:author="Jillian Carson-Jackson" w:date="2020-12-17T20:30:00Z">
              <w:r w:rsidRPr="00CA6159">
                <w:rPr>
                  <w:sz w:val="16"/>
                  <w:szCs w:val="16"/>
                </w:rPr>
                <w:t xml:space="preserve">Information management </w:t>
              </w:r>
            </w:ins>
            <w:commentRangeEnd w:id="5379"/>
            <w:ins w:id="5381" w:author="Jillian Carson-Jackson" w:date="2020-12-18T20:59:00Z">
              <w:r w:rsidR="009F2BEF">
                <w:rPr>
                  <w:rStyle w:val="CommentReference"/>
                  <w:color w:val="auto"/>
                </w:rPr>
                <w:commentReference w:id="5379"/>
              </w:r>
            </w:ins>
          </w:p>
        </w:tc>
      </w:tr>
      <w:tr w:rsidR="00DC0578" w:rsidRPr="00AD146F" w14:paraId="59FADC47" w14:textId="77777777" w:rsidTr="00EC24B7">
        <w:trPr>
          <w:cantSplit/>
          <w:trHeight w:val="683"/>
          <w:tblHeader/>
          <w:ins w:id="5382" w:author="Jillian Carson-Jackson" w:date="2020-12-17T20:23:00Z"/>
        </w:trPr>
        <w:tc>
          <w:tcPr>
            <w:tcW w:w="2693" w:type="dxa"/>
            <w:tcBorders>
              <w:top w:val="single" w:sz="12" w:space="0" w:color="auto"/>
            </w:tcBorders>
          </w:tcPr>
          <w:p w14:paraId="1A024C58" w14:textId="07331340" w:rsidR="00DC0578" w:rsidRPr="00CA6159" w:rsidRDefault="00DC0578" w:rsidP="00DC77A1">
            <w:pPr>
              <w:pStyle w:val="Tableheading"/>
              <w:jc w:val="left"/>
              <w:rPr>
                <w:ins w:id="5383" w:author="Jillian Carson-Jackson" w:date="2020-12-17T20:23:00Z"/>
                <w:sz w:val="16"/>
                <w:szCs w:val="16"/>
              </w:rPr>
            </w:pPr>
            <w:ins w:id="5384" w:author="Jillian Carson-Jackson" w:date="2020-12-17T20:23:00Z">
              <w:r>
                <w:rPr>
                  <w:sz w:val="16"/>
                  <w:szCs w:val="16"/>
                </w:rPr>
                <w:t>2 – Legal Framework</w:t>
              </w:r>
            </w:ins>
          </w:p>
        </w:tc>
        <w:tc>
          <w:tcPr>
            <w:tcW w:w="1555" w:type="dxa"/>
            <w:tcBorders>
              <w:top w:val="single" w:sz="12" w:space="0" w:color="auto"/>
            </w:tcBorders>
          </w:tcPr>
          <w:p w14:paraId="65379206" w14:textId="631777B5" w:rsidR="00DC0578" w:rsidRPr="00CA6159" w:rsidRDefault="000E6105" w:rsidP="00DC77A1">
            <w:pPr>
              <w:pStyle w:val="Tabletext"/>
              <w:jc w:val="center"/>
              <w:rPr>
                <w:ins w:id="5385" w:author="Jillian Carson-Jackson" w:date="2020-12-17T20:23:00Z"/>
                <w:sz w:val="16"/>
                <w:szCs w:val="16"/>
              </w:rPr>
            </w:pPr>
            <w:commentRangeStart w:id="5386"/>
            <w:ins w:id="5387" w:author="Jillian Carson-Jackson" w:date="2020-12-17T20:35:00Z">
              <w:r>
                <w:rPr>
                  <w:sz w:val="16"/>
                  <w:szCs w:val="16"/>
                </w:rPr>
                <w:t>10</w:t>
              </w:r>
            </w:ins>
            <w:commentRangeEnd w:id="5386"/>
            <w:ins w:id="5388" w:author="Jillian Carson-Jackson" w:date="2020-12-17T20:42:00Z">
              <w:r w:rsidR="00400D57">
                <w:rPr>
                  <w:rStyle w:val="CommentReference"/>
                  <w:color w:val="auto"/>
                </w:rPr>
                <w:commentReference w:id="5386"/>
              </w:r>
            </w:ins>
          </w:p>
        </w:tc>
        <w:tc>
          <w:tcPr>
            <w:tcW w:w="1559" w:type="dxa"/>
            <w:tcBorders>
              <w:top w:val="single" w:sz="12" w:space="0" w:color="auto"/>
            </w:tcBorders>
          </w:tcPr>
          <w:p w14:paraId="1FE9EA04" w14:textId="5CF48B4B" w:rsidR="00DC0578" w:rsidRPr="00CA6159" w:rsidRDefault="000E6105" w:rsidP="00DC77A1">
            <w:pPr>
              <w:pStyle w:val="Tabletext"/>
              <w:jc w:val="center"/>
              <w:rPr>
                <w:ins w:id="5389" w:author="Jillian Carson-Jackson" w:date="2020-12-17T20:23:00Z"/>
                <w:sz w:val="16"/>
                <w:szCs w:val="16"/>
              </w:rPr>
            </w:pPr>
            <w:ins w:id="5390" w:author="Jillian Carson-Jackson" w:date="2020-12-17T20:36:00Z">
              <w:r>
                <w:rPr>
                  <w:sz w:val="16"/>
                  <w:szCs w:val="16"/>
                </w:rPr>
                <w:t>8</w:t>
              </w:r>
            </w:ins>
          </w:p>
        </w:tc>
        <w:tc>
          <w:tcPr>
            <w:tcW w:w="4888" w:type="dxa"/>
            <w:tcBorders>
              <w:top w:val="single" w:sz="12" w:space="0" w:color="auto"/>
            </w:tcBorders>
          </w:tcPr>
          <w:p w14:paraId="4229E2FC" w14:textId="07887C25" w:rsidR="0091160F" w:rsidRPr="00420BE3" w:rsidRDefault="0091160F" w:rsidP="00DC0578">
            <w:pPr>
              <w:pStyle w:val="Tabletext"/>
              <w:numPr>
                <w:ilvl w:val="0"/>
                <w:numId w:val="54"/>
              </w:numPr>
              <w:spacing w:after="0"/>
              <w:rPr>
                <w:ins w:id="5391" w:author="Jillian Carson-Jackson" w:date="2020-12-17T20:26:00Z"/>
                <w:sz w:val="16"/>
                <w:szCs w:val="16"/>
              </w:rPr>
            </w:pPr>
            <w:ins w:id="5392" w:author="Jillian Carson-Jackson" w:date="2020-12-17T20:26:00Z">
              <w:r>
                <w:rPr>
                  <w:sz w:val="16"/>
                  <w:szCs w:val="16"/>
                </w:rPr>
                <w:t>International</w:t>
              </w:r>
            </w:ins>
            <w:ins w:id="5393" w:author="Jillian Carson-Jackson" w:date="2020-12-17T20:45:00Z">
              <w:r w:rsidR="00A37EE0">
                <w:rPr>
                  <w:sz w:val="16"/>
                  <w:szCs w:val="16"/>
                </w:rPr>
                <w:t>, nation</w:t>
              </w:r>
              <w:r w:rsidR="0057577D">
                <w:rPr>
                  <w:sz w:val="16"/>
                  <w:szCs w:val="16"/>
                </w:rPr>
                <w:t>al [local]</w:t>
              </w:r>
            </w:ins>
            <w:ins w:id="5394" w:author="Jillian Carson-Jackson" w:date="2020-12-17T20:26:00Z">
              <w:r>
                <w:rPr>
                  <w:sz w:val="16"/>
                  <w:szCs w:val="16"/>
                </w:rPr>
                <w:t xml:space="preserve"> framework for VTS</w:t>
              </w:r>
            </w:ins>
          </w:p>
          <w:p w14:paraId="6BC35C44" w14:textId="58160B47" w:rsidR="00DC0578" w:rsidRPr="0057577D" w:rsidRDefault="00DC0578" w:rsidP="0057577D">
            <w:pPr>
              <w:pStyle w:val="Tabletext"/>
              <w:numPr>
                <w:ilvl w:val="0"/>
                <w:numId w:val="54"/>
              </w:numPr>
              <w:spacing w:after="0"/>
              <w:rPr>
                <w:ins w:id="5395" w:author="Jillian Carson-Jackson" w:date="2020-12-17T20:23:00Z"/>
                <w:sz w:val="16"/>
                <w:szCs w:val="16"/>
              </w:rPr>
            </w:pPr>
            <w:ins w:id="5396" w:author="Jillian Carson-Jackson" w:date="2020-12-17T20:23:00Z">
              <w:r w:rsidRPr="00420BE3">
                <w:rPr>
                  <w:sz w:val="16"/>
                  <w:szCs w:val="16"/>
                </w:rPr>
                <w:t>Regulatory requirements</w:t>
              </w:r>
            </w:ins>
          </w:p>
        </w:tc>
        <w:tc>
          <w:tcPr>
            <w:tcW w:w="4225" w:type="dxa"/>
            <w:tcBorders>
              <w:top w:val="single" w:sz="12" w:space="0" w:color="auto"/>
            </w:tcBorders>
          </w:tcPr>
          <w:p w14:paraId="20C2565C" w14:textId="77777777" w:rsidR="0091160F" w:rsidRPr="00CA6159" w:rsidRDefault="0091160F" w:rsidP="0091160F">
            <w:pPr>
              <w:pStyle w:val="Tabletext"/>
              <w:numPr>
                <w:ilvl w:val="0"/>
                <w:numId w:val="54"/>
              </w:numPr>
              <w:spacing w:after="0"/>
              <w:rPr>
                <w:ins w:id="5397" w:author="Jillian Carson-Jackson" w:date="2020-12-17T20:26:00Z"/>
                <w:sz w:val="16"/>
                <w:szCs w:val="16"/>
              </w:rPr>
            </w:pPr>
            <w:ins w:id="5398" w:author="Jillian Carson-Jackson" w:date="2020-12-17T20:26:00Z">
              <w:r w:rsidRPr="00CA6159">
                <w:rPr>
                  <w:sz w:val="16"/>
                  <w:szCs w:val="16"/>
                </w:rPr>
                <w:t>Roles and responsibilities</w:t>
              </w:r>
            </w:ins>
          </w:p>
          <w:p w14:paraId="40B77B1D" w14:textId="61DB672E" w:rsidR="00DC0578" w:rsidRPr="00CA6159" w:rsidRDefault="0003173B" w:rsidP="00DC0578">
            <w:pPr>
              <w:pStyle w:val="Tabletext"/>
              <w:numPr>
                <w:ilvl w:val="0"/>
                <w:numId w:val="54"/>
              </w:numPr>
              <w:spacing w:after="0"/>
              <w:rPr>
                <w:ins w:id="5399" w:author="Jillian Carson-Jackson" w:date="2020-12-17T20:23:00Z"/>
                <w:sz w:val="16"/>
                <w:szCs w:val="16"/>
              </w:rPr>
            </w:pPr>
            <w:ins w:id="5400" w:author="Jillian Carson-Jackson" w:date="2020-12-17T20:28:00Z">
              <w:r>
                <w:rPr>
                  <w:sz w:val="16"/>
                  <w:szCs w:val="16"/>
                </w:rPr>
                <w:t>Record keeping</w:t>
              </w:r>
            </w:ins>
          </w:p>
        </w:tc>
      </w:tr>
      <w:tr w:rsidR="00FB55B7" w:rsidRPr="00AD146F" w14:paraId="3FF6C5AC" w14:textId="77777777" w:rsidTr="004B17F8">
        <w:trPr>
          <w:cantSplit/>
          <w:trHeight w:val="953"/>
          <w:tblHeader/>
          <w:ins w:id="5401" w:author="Jillian Carson-Jackson" w:date="2020-12-17T20:20:00Z"/>
        </w:trPr>
        <w:tc>
          <w:tcPr>
            <w:tcW w:w="2693" w:type="dxa"/>
          </w:tcPr>
          <w:p w14:paraId="2E2B2CD1" w14:textId="0E37A0A0" w:rsidR="00FB55B7" w:rsidRPr="00CA6159" w:rsidRDefault="00F472BC" w:rsidP="00DC77A1">
            <w:pPr>
              <w:pStyle w:val="Tableheading"/>
              <w:jc w:val="left"/>
              <w:rPr>
                <w:ins w:id="5402" w:author="Jillian Carson-Jackson" w:date="2020-12-17T20:20:00Z"/>
                <w:sz w:val="16"/>
                <w:szCs w:val="16"/>
              </w:rPr>
            </w:pPr>
            <w:ins w:id="5403" w:author="Jillian Carson-Jackson" w:date="2020-12-17T20:33:00Z">
              <w:r>
                <w:rPr>
                  <w:sz w:val="16"/>
                  <w:szCs w:val="16"/>
                </w:rPr>
                <w:t>3</w:t>
              </w:r>
            </w:ins>
            <w:ins w:id="5404" w:author="Jillian Carson-Jackson" w:date="2020-12-17T20:20:00Z">
              <w:r w:rsidR="00FB55B7" w:rsidRPr="00CA6159">
                <w:rPr>
                  <w:sz w:val="16"/>
                  <w:szCs w:val="16"/>
                </w:rPr>
                <w:t xml:space="preserve"> – Traffic Management</w:t>
              </w:r>
            </w:ins>
          </w:p>
        </w:tc>
        <w:tc>
          <w:tcPr>
            <w:tcW w:w="1555" w:type="dxa"/>
          </w:tcPr>
          <w:p w14:paraId="4963072C" w14:textId="782D680E" w:rsidR="00FB55B7" w:rsidRPr="00CA6159" w:rsidRDefault="00FB55B7" w:rsidP="00DC77A1">
            <w:pPr>
              <w:pStyle w:val="Tabletext"/>
              <w:jc w:val="center"/>
              <w:rPr>
                <w:ins w:id="5405" w:author="Jillian Carson-Jackson" w:date="2020-12-17T20:20:00Z"/>
                <w:sz w:val="16"/>
                <w:szCs w:val="16"/>
              </w:rPr>
            </w:pPr>
            <w:ins w:id="5406" w:author="Jillian Carson-Jackson" w:date="2020-12-17T20:20:00Z">
              <w:r w:rsidRPr="00CA6159">
                <w:rPr>
                  <w:sz w:val="16"/>
                  <w:szCs w:val="16"/>
                </w:rPr>
                <w:t>52</w:t>
              </w:r>
            </w:ins>
            <w:ins w:id="5407" w:author="Jillian Carson-Jackson" w:date="2020-12-17T20:24:00Z">
              <w:r w:rsidR="00DC0578">
                <w:rPr>
                  <w:sz w:val="16"/>
                  <w:szCs w:val="16"/>
                </w:rPr>
                <w:t xml:space="preserve"> </w:t>
              </w:r>
            </w:ins>
            <w:ins w:id="5408" w:author="Jillian Carson-Jackson" w:date="2020-12-17T20:35:00Z">
              <w:r w:rsidR="00F472BC">
                <w:rPr>
                  <w:sz w:val="16"/>
                  <w:szCs w:val="16"/>
                </w:rPr>
                <w:t xml:space="preserve">(- </w:t>
              </w:r>
              <w:r w:rsidR="000E6105">
                <w:rPr>
                  <w:sz w:val="16"/>
                  <w:szCs w:val="16"/>
                </w:rPr>
                <w:t>10)</w:t>
              </w:r>
            </w:ins>
          </w:p>
        </w:tc>
        <w:tc>
          <w:tcPr>
            <w:tcW w:w="1559" w:type="dxa"/>
          </w:tcPr>
          <w:p w14:paraId="7716F421" w14:textId="317BBE4D" w:rsidR="00FB55B7" w:rsidRPr="00CA6159" w:rsidRDefault="00FB55B7" w:rsidP="00DC77A1">
            <w:pPr>
              <w:pStyle w:val="Tabletext"/>
              <w:jc w:val="center"/>
              <w:rPr>
                <w:ins w:id="5409" w:author="Jillian Carson-Jackson" w:date="2020-12-17T20:20:00Z"/>
                <w:sz w:val="16"/>
                <w:szCs w:val="16"/>
              </w:rPr>
            </w:pPr>
            <w:ins w:id="5410" w:author="Jillian Carson-Jackson" w:date="2020-12-17T20:20:00Z">
              <w:r w:rsidRPr="00CA6159">
                <w:rPr>
                  <w:sz w:val="16"/>
                  <w:szCs w:val="16"/>
                </w:rPr>
                <w:t>54</w:t>
              </w:r>
            </w:ins>
            <w:ins w:id="5411" w:author="Jillian Carson-Jackson" w:date="2020-12-17T20:35:00Z">
              <w:r w:rsidR="000E6105">
                <w:rPr>
                  <w:sz w:val="16"/>
                  <w:szCs w:val="16"/>
                </w:rPr>
                <w:t xml:space="preserve"> (</w:t>
              </w:r>
            </w:ins>
            <w:ins w:id="5412" w:author="Jillian Carson-Jackson" w:date="2020-12-17T20:36:00Z">
              <w:r w:rsidR="000E6105">
                <w:rPr>
                  <w:sz w:val="16"/>
                  <w:szCs w:val="16"/>
                </w:rPr>
                <w:t>-8)</w:t>
              </w:r>
            </w:ins>
          </w:p>
        </w:tc>
        <w:tc>
          <w:tcPr>
            <w:tcW w:w="4888" w:type="dxa"/>
          </w:tcPr>
          <w:p w14:paraId="5D401653" w14:textId="77777777" w:rsidR="00C919B0" w:rsidRDefault="00C919B0" w:rsidP="00DC77A1">
            <w:pPr>
              <w:pStyle w:val="Tabletext"/>
              <w:numPr>
                <w:ilvl w:val="0"/>
                <w:numId w:val="54"/>
              </w:numPr>
              <w:spacing w:after="0"/>
              <w:rPr>
                <w:ins w:id="5413" w:author="Jillian Carson-Jackson" w:date="2020-12-17T20:25:00Z"/>
                <w:sz w:val="16"/>
                <w:szCs w:val="16"/>
              </w:rPr>
            </w:pPr>
            <w:ins w:id="5414" w:author="Jillian Carson-Jackson" w:date="2020-12-17T20:25:00Z">
              <w:r w:rsidRPr="00CA6159">
                <w:rPr>
                  <w:sz w:val="16"/>
                  <w:szCs w:val="16"/>
                </w:rPr>
                <w:t>VTS environment</w:t>
              </w:r>
              <w:r>
                <w:rPr>
                  <w:sz w:val="16"/>
                  <w:szCs w:val="16"/>
                </w:rPr>
                <w:t xml:space="preserve"> </w:t>
              </w:r>
            </w:ins>
          </w:p>
          <w:p w14:paraId="39866E89" w14:textId="054FB0D9" w:rsidR="00683453" w:rsidRDefault="00683453" w:rsidP="00DC77A1">
            <w:pPr>
              <w:pStyle w:val="Tabletext"/>
              <w:numPr>
                <w:ilvl w:val="0"/>
                <w:numId w:val="54"/>
              </w:numPr>
              <w:spacing w:after="0"/>
              <w:rPr>
                <w:ins w:id="5415" w:author="Jillian Carson-Jackson" w:date="2020-12-17T20:25:00Z"/>
                <w:sz w:val="16"/>
                <w:szCs w:val="16"/>
              </w:rPr>
            </w:pPr>
            <w:ins w:id="5416" w:author="Jillian Carson-Jackson" w:date="2020-12-17T20:25:00Z">
              <w:r>
                <w:rPr>
                  <w:sz w:val="16"/>
                  <w:szCs w:val="16"/>
                </w:rPr>
                <w:t>Provision of information</w:t>
              </w:r>
            </w:ins>
          </w:p>
          <w:p w14:paraId="667F6BF1" w14:textId="55D35D58" w:rsidR="00FB55B7" w:rsidRPr="0057577D" w:rsidRDefault="00C919B0" w:rsidP="0057577D">
            <w:pPr>
              <w:pStyle w:val="Tabletext"/>
              <w:numPr>
                <w:ilvl w:val="0"/>
                <w:numId w:val="54"/>
              </w:numPr>
              <w:spacing w:after="0"/>
              <w:rPr>
                <w:ins w:id="5417" w:author="Jillian Carson-Jackson" w:date="2020-12-17T20:20:00Z"/>
                <w:sz w:val="16"/>
                <w:szCs w:val="16"/>
              </w:rPr>
            </w:pPr>
            <w:ins w:id="5418" w:author="Jillian Carson-Jackson" w:date="2020-12-17T20:25:00Z">
              <w:r w:rsidRPr="00CA6159">
                <w:rPr>
                  <w:sz w:val="16"/>
                  <w:szCs w:val="16"/>
                </w:rPr>
                <w:t>Principles of water</w:t>
              </w:r>
              <w:r>
                <w:rPr>
                  <w:sz w:val="16"/>
                  <w:szCs w:val="16"/>
                </w:rPr>
                <w:t xml:space="preserve"> space mana</w:t>
              </w:r>
            </w:ins>
            <w:ins w:id="5419" w:author="Jillian Carson-Jackson" w:date="2020-12-17T20:26:00Z">
              <w:r w:rsidR="0091160F">
                <w:rPr>
                  <w:sz w:val="16"/>
                  <w:szCs w:val="16"/>
                </w:rPr>
                <w:t>gement</w:t>
              </w:r>
            </w:ins>
          </w:p>
        </w:tc>
        <w:tc>
          <w:tcPr>
            <w:tcW w:w="4225" w:type="dxa"/>
          </w:tcPr>
          <w:p w14:paraId="415CD8F0" w14:textId="77DE1CB4" w:rsidR="00FB55B7" w:rsidRPr="00CA6159" w:rsidRDefault="0091160F" w:rsidP="00DC77A1">
            <w:pPr>
              <w:pStyle w:val="Tabletext"/>
              <w:numPr>
                <w:ilvl w:val="0"/>
                <w:numId w:val="55"/>
              </w:numPr>
              <w:spacing w:after="0"/>
              <w:rPr>
                <w:ins w:id="5420" w:author="Jillian Carson-Jackson" w:date="2020-12-17T20:20:00Z"/>
                <w:sz w:val="16"/>
                <w:szCs w:val="16"/>
              </w:rPr>
            </w:pPr>
            <w:ins w:id="5421" w:author="Jillian Carson-Jackson" w:date="2020-12-17T20:26:00Z">
              <w:r>
                <w:rPr>
                  <w:sz w:val="16"/>
                  <w:szCs w:val="16"/>
                </w:rPr>
                <w:t xml:space="preserve">Monitoring </w:t>
              </w:r>
            </w:ins>
            <w:ins w:id="5422" w:author="Jillian Carson-Jackson" w:date="2020-12-17T20:20:00Z">
              <w:r w:rsidR="00FB55B7" w:rsidRPr="00CA6159">
                <w:rPr>
                  <w:sz w:val="16"/>
                  <w:szCs w:val="16"/>
                </w:rPr>
                <w:t>and management</w:t>
              </w:r>
            </w:ins>
          </w:p>
          <w:p w14:paraId="21FB479B" w14:textId="30174FA1" w:rsidR="00FB55B7" w:rsidRPr="00CA6159" w:rsidRDefault="0091160F" w:rsidP="00DC77A1">
            <w:pPr>
              <w:pStyle w:val="Tabletext"/>
              <w:numPr>
                <w:ilvl w:val="0"/>
                <w:numId w:val="55"/>
              </w:numPr>
              <w:spacing w:after="0"/>
              <w:rPr>
                <w:ins w:id="5423" w:author="Jillian Carson-Jackson" w:date="2020-12-17T20:20:00Z"/>
                <w:sz w:val="16"/>
                <w:szCs w:val="16"/>
              </w:rPr>
            </w:pPr>
            <w:ins w:id="5424" w:author="Jillian Carson-Jackson" w:date="2020-12-17T20:26:00Z">
              <w:r>
                <w:rPr>
                  <w:sz w:val="16"/>
                  <w:szCs w:val="16"/>
                </w:rPr>
                <w:t>Responding to unsafe situations</w:t>
              </w:r>
            </w:ins>
          </w:p>
        </w:tc>
      </w:tr>
      <w:tr w:rsidR="00F472BC" w:rsidRPr="00AD146F" w14:paraId="31323427" w14:textId="77777777" w:rsidTr="00EC24B7">
        <w:trPr>
          <w:cantSplit/>
          <w:trHeight w:val="883"/>
          <w:tblHeader/>
          <w:ins w:id="5425" w:author="Jillian Carson-Jackson" w:date="2020-12-17T20:33:00Z"/>
        </w:trPr>
        <w:tc>
          <w:tcPr>
            <w:tcW w:w="2693" w:type="dxa"/>
          </w:tcPr>
          <w:p w14:paraId="7840B226" w14:textId="77777777" w:rsidR="00F472BC" w:rsidRPr="00CA6159" w:rsidRDefault="00F472BC" w:rsidP="00DC77A1">
            <w:pPr>
              <w:pStyle w:val="Tableheading"/>
              <w:jc w:val="left"/>
              <w:rPr>
                <w:ins w:id="5426" w:author="Jillian Carson-Jackson" w:date="2020-12-17T20:33:00Z"/>
                <w:sz w:val="16"/>
                <w:szCs w:val="16"/>
              </w:rPr>
            </w:pPr>
            <w:ins w:id="5427" w:author="Jillian Carson-Jackson" w:date="2020-12-17T20:33:00Z">
              <w:r w:rsidRPr="00CA6159">
                <w:rPr>
                  <w:sz w:val="16"/>
                  <w:szCs w:val="16"/>
                </w:rPr>
                <w:t>4 – Nautical Knowledge</w:t>
              </w:r>
            </w:ins>
          </w:p>
        </w:tc>
        <w:tc>
          <w:tcPr>
            <w:tcW w:w="1555" w:type="dxa"/>
          </w:tcPr>
          <w:p w14:paraId="64FF423B" w14:textId="77777777" w:rsidR="00F472BC" w:rsidRPr="00CA6159" w:rsidRDefault="00F472BC" w:rsidP="00DC77A1">
            <w:pPr>
              <w:pStyle w:val="Tabletext"/>
              <w:jc w:val="center"/>
              <w:rPr>
                <w:ins w:id="5428" w:author="Jillian Carson-Jackson" w:date="2020-12-17T20:33:00Z"/>
                <w:sz w:val="16"/>
                <w:szCs w:val="16"/>
              </w:rPr>
            </w:pPr>
            <w:ins w:id="5429" w:author="Jillian Carson-Jackson" w:date="2020-12-17T20:33:00Z">
              <w:r w:rsidRPr="00CA6159">
                <w:rPr>
                  <w:sz w:val="16"/>
                  <w:szCs w:val="16"/>
                </w:rPr>
                <w:t>85</w:t>
              </w:r>
            </w:ins>
          </w:p>
        </w:tc>
        <w:tc>
          <w:tcPr>
            <w:tcW w:w="1559" w:type="dxa"/>
          </w:tcPr>
          <w:p w14:paraId="2F9CB6F6" w14:textId="77777777" w:rsidR="00F472BC" w:rsidRPr="00CA6159" w:rsidRDefault="00F472BC" w:rsidP="00DC77A1">
            <w:pPr>
              <w:pStyle w:val="Tabletext"/>
              <w:jc w:val="center"/>
              <w:rPr>
                <w:ins w:id="5430" w:author="Jillian Carson-Jackson" w:date="2020-12-17T20:33:00Z"/>
                <w:sz w:val="16"/>
                <w:szCs w:val="16"/>
              </w:rPr>
            </w:pPr>
            <w:ins w:id="5431" w:author="Jillian Carson-Jackson" w:date="2020-12-17T20:33:00Z">
              <w:r w:rsidRPr="00CA6159">
                <w:rPr>
                  <w:sz w:val="16"/>
                  <w:szCs w:val="16"/>
                </w:rPr>
                <w:t>38</w:t>
              </w:r>
            </w:ins>
          </w:p>
        </w:tc>
        <w:tc>
          <w:tcPr>
            <w:tcW w:w="4888" w:type="dxa"/>
          </w:tcPr>
          <w:p w14:paraId="2A23D9EE" w14:textId="77777777" w:rsidR="00F472BC" w:rsidRPr="00CA6159" w:rsidRDefault="00F472BC" w:rsidP="00DC77A1">
            <w:pPr>
              <w:pStyle w:val="Tabletext"/>
              <w:numPr>
                <w:ilvl w:val="0"/>
                <w:numId w:val="54"/>
              </w:numPr>
              <w:spacing w:after="0"/>
              <w:rPr>
                <w:ins w:id="5432" w:author="Jillian Carson-Jackson" w:date="2020-12-17T20:33:00Z"/>
                <w:sz w:val="16"/>
                <w:szCs w:val="16"/>
              </w:rPr>
            </w:pPr>
            <w:ins w:id="5433" w:author="Jillian Carson-Jackson" w:date="2020-12-17T20:33:00Z">
              <w:r w:rsidRPr="00CA6159">
                <w:rPr>
                  <w:sz w:val="16"/>
                  <w:szCs w:val="16"/>
                </w:rPr>
                <w:t>Chart work</w:t>
              </w:r>
            </w:ins>
          </w:p>
          <w:p w14:paraId="3C6C3BC7" w14:textId="77777777" w:rsidR="00F472BC" w:rsidRPr="00CA6159" w:rsidRDefault="00F472BC" w:rsidP="00DC77A1">
            <w:pPr>
              <w:pStyle w:val="Tabletext"/>
              <w:numPr>
                <w:ilvl w:val="0"/>
                <w:numId w:val="54"/>
              </w:numPr>
              <w:spacing w:after="0"/>
              <w:rPr>
                <w:ins w:id="5434" w:author="Jillian Carson-Jackson" w:date="2020-12-17T20:33:00Z"/>
                <w:sz w:val="16"/>
                <w:szCs w:val="16"/>
              </w:rPr>
            </w:pPr>
            <w:ins w:id="5435" w:author="Jillian Carson-Jackson" w:date="2020-12-17T20:33:00Z">
              <w:r w:rsidRPr="00CA6159">
                <w:rPr>
                  <w:sz w:val="16"/>
                  <w:szCs w:val="16"/>
                </w:rPr>
                <w:t>Collision regulations</w:t>
              </w:r>
            </w:ins>
          </w:p>
          <w:p w14:paraId="1F3E239A" w14:textId="77777777" w:rsidR="00F472BC" w:rsidRPr="00CA6159" w:rsidRDefault="00F472BC" w:rsidP="00DC77A1">
            <w:pPr>
              <w:pStyle w:val="Tabletext"/>
              <w:numPr>
                <w:ilvl w:val="0"/>
                <w:numId w:val="54"/>
              </w:numPr>
              <w:spacing w:after="0"/>
              <w:rPr>
                <w:ins w:id="5436" w:author="Jillian Carson-Jackson" w:date="2020-12-17T20:33:00Z"/>
                <w:sz w:val="16"/>
                <w:szCs w:val="16"/>
              </w:rPr>
            </w:pPr>
            <w:ins w:id="5437" w:author="Jillian Carson-Jackson" w:date="2020-12-17T20:33:00Z">
              <w:r w:rsidRPr="00CA6159">
                <w:rPr>
                  <w:sz w:val="16"/>
                  <w:szCs w:val="16"/>
                </w:rPr>
                <w:t>Aids to navigation</w:t>
              </w:r>
            </w:ins>
          </w:p>
        </w:tc>
        <w:tc>
          <w:tcPr>
            <w:tcW w:w="4225" w:type="dxa"/>
          </w:tcPr>
          <w:p w14:paraId="2DE88A69" w14:textId="77777777" w:rsidR="00F472BC" w:rsidRPr="00CA6159" w:rsidRDefault="00F472BC" w:rsidP="00DC77A1">
            <w:pPr>
              <w:pStyle w:val="Tabletext"/>
              <w:numPr>
                <w:ilvl w:val="0"/>
                <w:numId w:val="55"/>
              </w:numPr>
              <w:spacing w:after="0"/>
              <w:rPr>
                <w:ins w:id="5438" w:author="Jillian Carson-Jackson" w:date="2020-12-17T20:33:00Z"/>
                <w:sz w:val="16"/>
                <w:szCs w:val="16"/>
              </w:rPr>
            </w:pPr>
            <w:ins w:id="5439" w:author="Jillian Carson-Jackson" w:date="2020-12-17T20:33:00Z">
              <w:r w:rsidRPr="00CA6159">
                <w:rPr>
                  <w:sz w:val="16"/>
                  <w:szCs w:val="16"/>
                </w:rPr>
                <w:t>Navigational aids (ship borne)</w:t>
              </w:r>
            </w:ins>
          </w:p>
          <w:p w14:paraId="4D12B237" w14:textId="77777777" w:rsidR="00F472BC" w:rsidRPr="00CA6159" w:rsidRDefault="00F472BC" w:rsidP="00DC77A1">
            <w:pPr>
              <w:pStyle w:val="Tabletext"/>
              <w:numPr>
                <w:ilvl w:val="0"/>
                <w:numId w:val="55"/>
              </w:numPr>
              <w:spacing w:after="0"/>
              <w:rPr>
                <w:ins w:id="5440" w:author="Jillian Carson-Jackson" w:date="2020-12-17T20:33:00Z"/>
                <w:sz w:val="16"/>
                <w:szCs w:val="16"/>
              </w:rPr>
            </w:pPr>
            <w:ins w:id="5441" w:author="Jillian Carson-Jackson" w:date="2020-12-17T20:33:00Z">
              <w:r w:rsidRPr="00CA6159">
                <w:rPr>
                  <w:sz w:val="16"/>
                  <w:szCs w:val="16"/>
                </w:rPr>
                <w:t>Shipboard knowledge</w:t>
              </w:r>
            </w:ins>
          </w:p>
          <w:p w14:paraId="614BBA2D" w14:textId="77777777" w:rsidR="00F472BC" w:rsidRPr="00CA6159" w:rsidRDefault="00F472BC" w:rsidP="00DC77A1">
            <w:pPr>
              <w:pStyle w:val="Tabletext"/>
              <w:numPr>
                <w:ilvl w:val="0"/>
                <w:numId w:val="55"/>
              </w:numPr>
              <w:spacing w:after="0"/>
              <w:rPr>
                <w:ins w:id="5442" w:author="Jillian Carson-Jackson" w:date="2020-12-17T20:33:00Z"/>
                <w:sz w:val="16"/>
                <w:szCs w:val="16"/>
              </w:rPr>
            </w:pPr>
            <w:ins w:id="5443" w:author="Jillian Carson-Jackson" w:date="2020-12-17T20:33:00Z">
              <w:r w:rsidRPr="00CA6159">
                <w:rPr>
                  <w:sz w:val="16"/>
                  <w:szCs w:val="16"/>
                </w:rPr>
                <w:t>Port operations and other allied services</w:t>
              </w:r>
            </w:ins>
          </w:p>
        </w:tc>
      </w:tr>
      <w:tr w:rsidR="00FB55B7" w:rsidRPr="00AD146F" w14:paraId="3E8C1A82" w14:textId="77777777" w:rsidTr="004B17F8">
        <w:trPr>
          <w:cantSplit/>
          <w:trHeight w:val="683"/>
          <w:tblHeader/>
          <w:ins w:id="5444" w:author="Jillian Carson-Jackson" w:date="2020-12-17T20:20:00Z"/>
        </w:trPr>
        <w:tc>
          <w:tcPr>
            <w:tcW w:w="2693" w:type="dxa"/>
          </w:tcPr>
          <w:p w14:paraId="790A3272" w14:textId="0AE3E7C0" w:rsidR="00FB55B7" w:rsidRPr="00CA6159" w:rsidRDefault="00F472BC" w:rsidP="00DC77A1">
            <w:pPr>
              <w:pStyle w:val="Tableheading"/>
              <w:jc w:val="left"/>
              <w:rPr>
                <w:ins w:id="5445" w:author="Jillian Carson-Jackson" w:date="2020-12-17T20:20:00Z"/>
                <w:sz w:val="16"/>
                <w:szCs w:val="16"/>
              </w:rPr>
            </w:pPr>
            <w:ins w:id="5446" w:author="Jillian Carson-Jackson" w:date="2020-12-17T20:34:00Z">
              <w:r>
                <w:rPr>
                  <w:sz w:val="16"/>
                  <w:szCs w:val="16"/>
                </w:rPr>
                <w:t>5</w:t>
              </w:r>
            </w:ins>
            <w:ins w:id="5447" w:author="Jillian Carson-Jackson" w:date="2020-12-17T20:20:00Z">
              <w:r w:rsidR="00FB55B7" w:rsidRPr="00CA6159">
                <w:rPr>
                  <w:sz w:val="16"/>
                  <w:szCs w:val="16"/>
                </w:rPr>
                <w:t xml:space="preserve"> – Equipment</w:t>
              </w:r>
              <w:r w:rsidR="00FB55B7">
                <w:rPr>
                  <w:sz w:val="16"/>
                  <w:szCs w:val="16"/>
                </w:rPr>
                <w:t xml:space="preserve"> </w:t>
              </w:r>
            </w:ins>
          </w:p>
        </w:tc>
        <w:tc>
          <w:tcPr>
            <w:tcW w:w="1555" w:type="dxa"/>
          </w:tcPr>
          <w:p w14:paraId="173E2CE3" w14:textId="79A30043" w:rsidR="00FB55B7" w:rsidRPr="00CA6159" w:rsidRDefault="00FB55B7" w:rsidP="00DC77A1">
            <w:pPr>
              <w:pStyle w:val="Tabletext"/>
              <w:jc w:val="center"/>
              <w:rPr>
                <w:ins w:id="5448" w:author="Jillian Carson-Jackson" w:date="2020-12-17T20:20:00Z"/>
                <w:sz w:val="16"/>
                <w:szCs w:val="16"/>
              </w:rPr>
            </w:pPr>
            <w:commentRangeStart w:id="5449"/>
            <w:ins w:id="5450" w:author="Jillian Carson-Jackson" w:date="2020-12-17T20:20:00Z">
              <w:r w:rsidRPr="00CA6159">
                <w:rPr>
                  <w:sz w:val="16"/>
                  <w:szCs w:val="16"/>
                </w:rPr>
                <w:t>39</w:t>
              </w:r>
            </w:ins>
            <w:ins w:id="5451" w:author="Jillian Carson-Jackson" w:date="2020-12-17T20:27:00Z">
              <w:r w:rsidR="0091160F">
                <w:rPr>
                  <w:sz w:val="16"/>
                  <w:szCs w:val="16"/>
                </w:rPr>
                <w:t xml:space="preserve"> +</w:t>
              </w:r>
            </w:ins>
            <w:ins w:id="5452" w:author="Jillian Carson-Jackson" w:date="2020-12-27T16:21:00Z">
              <w:r w:rsidR="00FC08C2">
                <w:rPr>
                  <w:sz w:val="16"/>
                  <w:szCs w:val="16"/>
                </w:rPr>
                <w:t>4</w:t>
              </w:r>
            </w:ins>
            <w:commentRangeEnd w:id="5449"/>
            <w:ins w:id="5453" w:author="Jillian Carson-Jackson" w:date="2020-12-27T16:22:00Z">
              <w:r w:rsidR="00233D13">
                <w:rPr>
                  <w:rStyle w:val="CommentReference"/>
                  <w:color w:val="auto"/>
                </w:rPr>
                <w:commentReference w:id="5449"/>
              </w:r>
            </w:ins>
          </w:p>
        </w:tc>
        <w:tc>
          <w:tcPr>
            <w:tcW w:w="1559" w:type="dxa"/>
          </w:tcPr>
          <w:p w14:paraId="474CC27A" w14:textId="1E4F4CF9" w:rsidR="00FB55B7" w:rsidRPr="00CA6159" w:rsidRDefault="00FB55B7" w:rsidP="00DC77A1">
            <w:pPr>
              <w:pStyle w:val="Tabletext"/>
              <w:jc w:val="center"/>
              <w:rPr>
                <w:ins w:id="5454" w:author="Jillian Carson-Jackson" w:date="2020-12-17T20:20:00Z"/>
                <w:sz w:val="16"/>
                <w:szCs w:val="16"/>
              </w:rPr>
            </w:pPr>
            <w:ins w:id="5455" w:author="Jillian Carson-Jackson" w:date="2020-12-17T20:20:00Z">
              <w:r w:rsidRPr="00CA6159">
                <w:rPr>
                  <w:sz w:val="16"/>
                  <w:szCs w:val="16"/>
                </w:rPr>
                <w:t>6</w:t>
              </w:r>
            </w:ins>
            <w:ins w:id="5456" w:author="Jillian Carson-Jackson" w:date="2020-12-17T20:28:00Z">
              <w:r w:rsidR="0003173B">
                <w:rPr>
                  <w:sz w:val="16"/>
                  <w:szCs w:val="16"/>
                </w:rPr>
                <w:t xml:space="preserve"> +</w:t>
              </w:r>
            </w:ins>
            <w:ins w:id="5457" w:author="Jillian Carson-Jackson" w:date="2020-12-27T16:22:00Z">
              <w:r w:rsidR="00233D13">
                <w:rPr>
                  <w:sz w:val="16"/>
                  <w:szCs w:val="16"/>
                </w:rPr>
                <w:t>11</w:t>
              </w:r>
            </w:ins>
          </w:p>
        </w:tc>
        <w:tc>
          <w:tcPr>
            <w:tcW w:w="4888" w:type="dxa"/>
          </w:tcPr>
          <w:p w14:paraId="4EB83EB3" w14:textId="77777777" w:rsidR="00FB55B7" w:rsidRDefault="008449B8" w:rsidP="00822EEB">
            <w:pPr>
              <w:pStyle w:val="Tabletext"/>
              <w:numPr>
                <w:ilvl w:val="0"/>
                <w:numId w:val="54"/>
              </w:numPr>
              <w:spacing w:after="0"/>
              <w:rPr>
                <w:ins w:id="5458" w:author="Jillian Carson-Jackson" w:date="2020-12-18T20:45:00Z"/>
                <w:sz w:val="16"/>
                <w:szCs w:val="16"/>
              </w:rPr>
            </w:pPr>
            <w:ins w:id="5459" w:author="Jillian Carson-Jackson" w:date="2020-12-17T20:29:00Z">
              <w:r>
                <w:rPr>
                  <w:sz w:val="16"/>
                  <w:szCs w:val="16"/>
                </w:rPr>
                <w:t>Sensors in VTS</w:t>
              </w:r>
            </w:ins>
            <w:ins w:id="5460" w:author="Jillian Carson-Jackson" w:date="2020-12-17T20:30:00Z">
              <w:r w:rsidR="00C43FDB">
                <w:rPr>
                  <w:sz w:val="16"/>
                  <w:szCs w:val="16"/>
                </w:rPr>
                <w:t xml:space="preserve"> (radar, AIS, CCTV, </w:t>
              </w:r>
              <w:proofErr w:type="spellStart"/>
              <w:r w:rsidR="00C43FDB">
                <w:rPr>
                  <w:sz w:val="16"/>
                  <w:szCs w:val="16"/>
                </w:rPr>
                <w:t>etc</w:t>
              </w:r>
              <w:proofErr w:type="spellEnd"/>
              <w:r w:rsidR="00C43FDB">
                <w:rPr>
                  <w:sz w:val="16"/>
                  <w:szCs w:val="16"/>
                </w:rPr>
                <w:t>)</w:t>
              </w:r>
            </w:ins>
          </w:p>
          <w:p w14:paraId="46DC6330" w14:textId="3A9021DF" w:rsidR="00822EEB" w:rsidRPr="004B17F8" w:rsidRDefault="00614D16" w:rsidP="004B17F8">
            <w:pPr>
              <w:pStyle w:val="Tabletext"/>
              <w:numPr>
                <w:ilvl w:val="0"/>
                <w:numId w:val="54"/>
              </w:numPr>
              <w:spacing w:after="0"/>
              <w:rPr>
                <w:ins w:id="5461" w:author="Jillian Carson-Jackson" w:date="2020-12-17T20:20:00Z"/>
                <w:sz w:val="16"/>
                <w:szCs w:val="16"/>
              </w:rPr>
            </w:pPr>
            <w:ins w:id="5462" w:author="Jillian Carson-Jackson" w:date="2020-12-27T14:52:00Z">
              <w:r>
                <w:rPr>
                  <w:sz w:val="16"/>
                  <w:szCs w:val="16"/>
                </w:rPr>
                <w:t>Benefits and limitations of VTS equipment</w:t>
              </w:r>
            </w:ins>
          </w:p>
        </w:tc>
        <w:tc>
          <w:tcPr>
            <w:tcW w:w="4225" w:type="dxa"/>
          </w:tcPr>
          <w:p w14:paraId="58A8625D" w14:textId="09F224A4" w:rsidR="00C43FDB" w:rsidRDefault="00C43FDB" w:rsidP="00DC77A1">
            <w:pPr>
              <w:pStyle w:val="Tabletext"/>
              <w:numPr>
                <w:ilvl w:val="0"/>
                <w:numId w:val="55"/>
              </w:numPr>
              <w:spacing w:after="0"/>
              <w:rPr>
                <w:ins w:id="5463" w:author="Jillian Carson-Jackson" w:date="2020-12-17T20:30:00Z"/>
                <w:sz w:val="16"/>
                <w:szCs w:val="16"/>
              </w:rPr>
            </w:pPr>
            <w:ins w:id="5464" w:author="Jillian Carson-Jackson" w:date="2020-12-17T20:30:00Z">
              <w:r w:rsidRPr="00CA6159">
                <w:rPr>
                  <w:sz w:val="16"/>
                  <w:szCs w:val="16"/>
                </w:rPr>
                <w:t>Tracking systems</w:t>
              </w:r>
            </w:ins>
            <w:ins w:id="5465" w:author="Jillian Carson-Jackson" w:date="2020-12-17T20:31:00Z">
              <w:r>
                <w:rPr>
                  <w:sz w:val="16"/>
                  <w:szCs w:val="16"/>
                </w:rPr>
                <w:t>, decision support tools</w:t>
              </w:r>
            </w:ins>
            <w:ins w:id="5466" w:author="Jillian Carson-Jackson" w:date="2020-12-17T20:30:00Z">
              <w:r w:rsidRPr="00CA6159">
                <w:rPr>
                  <w:sz w:val="16"/>
                  <w:szCs w:val="16"/>
                </w:rPr>
                <w:t xml:space="preserve"> </w:t>
              </w:r>
            </w:ins>
          </w:p>
          <w:p w14:paraId="58BBFAA9" w14:textId="77777777" w:rsidR="00FB55B7" w:rsidRPr="00CA6159" w:rsidRDefault="00FB55B7" w:rsidP="00DC77A1">
            <w:pPr>
              <w:pStyle w:val="Tabletext"/>
              <w:numPr>
                <w:ilvl w:val="0"/>
                <w:numId w:val="55"/>
              </w:numPr>
              <w:spacing w:after="0"/>
              <w:rPr>
                <w:ins w:id="5467" w:author="Jillian Carson-Jackson" w:date="2020-12-17T20:20:00Z"/>
                <w:sz w:val="16"/>
                <w:szCs w:val="16"/>
              </w:rPr>
            </w:pPr>
            <w:ins w:id="5468" w:author="Jillian Carson-Jackson" w:date="2020-12-17T20:20:00Z">
              <w:r w:rsidRPr="00CA6159">
                <w:rPr>
                  <w:sz w:val="16"/>
                  <w:szCs w:val="16"/>
                </w:rPr>
                <w:t>Evolving technologies</w:t>
              </w:r>
            </w:ins>
          </w:p>
        </w:tc>
      </w:tr>
      <w:tr w:rsidR="00FB55B7" w:rsidRPr="00AD146F" w14:paraId="3411478C" w14:textId="77777777" w:rsidTr="00EC24B7">
        <w:trPr>
          <w:cantSplit/>
          <w:trHeight w:val="631"/>
          <w:tblHeader/>
          <w:ins w:id="5469" w:author="Jillian Carson-Jackson" w:date="2020-12-17T20:20:00Z"/>
        </w:trPr>
        <w:tc>
          <w:tcPr>
            <w:tcW w:w="2693" w:type="dxa"/>
          </w:tcPr>
          <w:p w14:paraId="6A125332" w14:textId="55DDED5B" w:rsidR="00FB55B7" w:rsidRPr="00CA6159" w:rsidRDefault="00F472BC" w:rsidP="00DC77A1">
            <w:pPr>
              <w:pStyle w:val="Tableheading"/>
              <w:jc w:val="left"/>
              <w:rPr>
                <w:ins w:id="5470" w:author="Jillian Carson-Jackson" w:date="2020-12-17T20:20:00Z"/>
                <w:sz w:val="16"/>
                <w:szCs w:val="16"/>
              </w:rPr>
            </w:pPr>
            <w:ins w:id="5471" w:author="Jillian Carson-Jackson" w:date="2020-12-17T20:35:00Z">
              <w:r>
                <w:rPr>
                  <w:sz w:val="16"/>
                  <w:szCs w:val="16"/>
                </w:rPr>
                <w:t>6</w:t>
              </w:r>
            </w:ins>
            <w:ins w:id="5472" w:author="Jillian Carson-Jackson" w:date="2020-12-17T20:20:00Z">
              <w:r w:rsidR="00FB55B7" w:rsidRPr="00CA6159">
                <w:rPr>
                  <w:sz w:val="16"/>
                  <w:szCs w:val="16"/>
                </w:rPr>
                <w:t xml:space="preserve"> </w:t>
              </w:r>
              <w:commentRangeStart w:id="5473"/>
              <w:r w:rsidR="00FB55B7" w:rsidRPr="00CA6159">
                <w:rPr>
                  <w:sz w:val="16"/>
                  <w:szCs w:val="16"/>
                </w:rPr>
                <w:t>– Personal Attributes</w:t>
              </w:r>
            </w:ins>
            <w:commentRangeEnd w:id="5473"/>
            <w:ins w:id="5474" w:author="Jillian Carson-Jackson" w:date="2020-12-17T20:44:00Z">
              <w:r w:rsidR="007668E9">
                <w:rPr>
                  <w:rStyle w:val="CommentReference"/>
                  <w:b w:val="0"/>
                  <w:color w:val="auto"/>
                </w:rPr>
                <w:commentReference w:id="5473"/>
              </w:r>
            </w:ins>
          </w:p>
        </w:tc>
        <w:tc>
          <w:tcPr>
            <w:tcW w:w="1555" w:type="dxa"/>
          </w:tcPr>
          <w:p w14:paraId="5C0E8752" w14:textId="77777777" w:rsidR="00FB55B7" w:rsidRPr="00CA6159" w:rsidRDefault="00FB55B7" w:rsidP="00DC77A1">
            <w:pPr>
              <w:pStyle w:val="Tabletext"/>
              <w:jc w:val="center"/>
              <w:rPr>
                <w:ins w:id="5475" w:author="Jillian Carson-Jackson" w:date="2020-12-17T20:20:00Z"/>
                <w:sz w:val="16"/>
                <w:szCs w:val="16"/>
              </w:rPr>
            </w:pPr>
            <w:ins w:id="5476" w:author="Jillian Carson-Jackson" w:date="2020-12-17T20:20:00Z">
              <w:r w:rsidRPr="00CA6159">
                <w:rPr>
                  <w:sz w:val="16"/>
                  <w:szCs w:val="16"/>
                </w:rPr>
                <w:t>6</w:t>
              </w:r>
            </w:ins>
          </w:p>
        </w:tc>
        <w:tc>
          <w:tcPr>
            <w:tcW w:w="1559" w:type="dxa"/>
          </w:tcPr>
          <w:p w14:paraId="346A2CAE" w14:textId="77777777" w:rsidR="00FB55B7" w:rsidRPr="00CA6159" w:rsidRDefault="00FB55B7" w:rsidP="00DC77A1">
            <w:pPr>
              <w:pStyle w:val="Tabletext"/>
              <w:jc w:val="center"/>
              <w:rPr>
                <w:ins w:id="5477" w:author="Jillian Carson-Jackson" w:date="2020-12-17T20:20:00Z"/>
                <w:sz w:val="16"/>
                <w:szCs w:val="16"/>
              </w:rPr>
            </w:pPr>
            <w:ins w:id="5478" w:author="Jillian Carson-Jackson" w:date="2020-12-17T20:20:00Z">
              <w:r w:rsidRPr="00CA6159">
                <w:rPr>
                  <w:sz w:val="16"/>
                  <w:szCs w:val="16"/>
                </w:rPr>
                <w:t>4</w:t>
              </w:r>
            </w:ins>
          </w:p>
        </w:tc>
        <w:tc>
          <w:tcPr>
            <w:tcW w:w="4888" w:type="dxa"/>
          </w:tcPr>
          <w:p w14:paraId="0B143A65" w14:textId="77777777" w:rsidR="00C43FDB" w:rsidRDefault="00C43FDB" w:rsidP="00C43FDB">
            <w:pPr>
              <w:pStyle w:val="Tabletext"/>
              <w:numPr>
                <w:ilvl w:val="0"/>
                <w:numId w:val="54"/>
              </w:numPr>
              <w:spacing w:after="0"/>
              <w:rPr>
                <w:ins w:id="5479" w:author="Jillian Carson-Jackson" w:date="2020-12-17T20:31:00Z"/>
                <w:sz w:val="16"/>
                <w:szCs w:val="16"/>
              </w:rPr>
            </w:pPr>
            <w:ins w:id="5480" w:author="Jillian Carson-Jackson" w:date="2020-12-17T20:31:00Z">
              <w:r>
                <w:rPr>
                  <w:sz w:val="16"/>
                  <w:szCs w:val="16"/>
                </w:rPr>
                <w:t xml:space="preserve">Fatigue management and </w:t>
              </w:r>
              <w:proofErr w:type="spellStart"/>
              <w:r>
                <w:rPr>
                  <w:sz w:val="16"/>
                  <w:szCs w:val="16"/>
                </w:rPr>
                <w:t>shiftwork</w:t>
              </w:r>
              <w:proofErr w:type="spellEnd"/>
              <w:r>
                <w:rPr>
                  <w:sz w:val="16"/>
                  <w:szCs w:val="16"/>
                </w:rPr>
                <w:t xml:space="preserve"> </w:t>
              </w:r>
            </w:ins>
          </w:p>
          <w:p w14:paraId="1D984521" w14:textId="2E082F88" w:rsidR="00FB55B7" w:rsidRPr="00CA6159" w:rsidRDefault="00FB55B7" w:rsidP="00C43FDB">
            <w:pPr>
              <w:pStyle w:val="Tabletext"/>
              <w:numPr>
                <w:ilvl w:val="0"/>
                <w:numId w:val="54"/>
              </w:numPr>
              <w:spacing w:after="0"/>
              <w:rPr>
                <w:ins w:id="5481" w:author="Jillian Carson-Jackson" w:date="2020-12-17T20:20:00Z"/>
                <w:sz w:val="16"/>
                <w:szCs w:val="16"/>
              </w:rPr>
            </w:pPr>
            <w:ins w:id="5482" w:author="Jillian Carson-Jackson" w:date="2020-12-17T20:20:00Z">
              <w:r w:rsidRPr="00CA6159">
                <w:rPr>
                  <w:sz w:val="16"/>
                  <w:szCs w:val="16"/>
                </w:rPr>
                <w:t>Human relation skills</w:t>
              </w:r>
            </w:ins>
          </w:p>
        </w:tc>
        <w:tc>
          <w:tcPr>
            <w:tcW w:w="4225" w:type="dxa"/>
          </w:tcPr>
          <w:p w14:paraId="7983A143" w14:textId="77777777" w:rsidR="00FB55B7" w:rsidRDefault="00FB55B7" w:rsidP="00DC77A1">
            <w:pPr>
              <w:pStyle w:val="Tabletext"/>
              <w:numPr>
                <w:ilvl w:val="0"/>
                <w:numId w:val="55"/>
              </w:numPr>
              <w:spacing w:after="0"/>
              <w:rPr>
                <w:ins w:id="5483" w:author="Jillian Carson-Jackson" w:date="2020-12-17T20:32:00Z"/>
                <w:sz w:val="16"/>
                <w:szCs w:val="16"/>
              </w:rPr>
            </w:pPr>
            <w:ins w:id="5484" w:author="Jillian Carson-Jackson" w:date="2020-12-17T20:20:00Z">
              <w:r w:rsidRPr="00CA6159">
                <w:rPr>
                  <w:sz w:val="16"/>
                  <w:szCs w:val="16"/>
                </w:rPr>
                <w:t>Responsibility and reliability</w:t>
              </w:r>
            </w:ins>
          </w:p>
          <w:p w14:paraId="75A0C778" w14:textId="18054DFC" w:rsidR="0005307B" w:rsidRPr="00CA6159" w:rsidRDefault="0005307B" w:rsidP="00DC77A1">
            <w:pPr>
              <w:pStyle w:val="Tabletext"/>
              <w:numPr>
                <w:ilvl w:val="0"/>
                <w:numId w:val="55"/>
              </w:numPr>
              <w:spacing w:after="0"/>
              <w:rPr>
                <w:ins w:id="5485" w:author="Jillian Carson-Jackson" w:date="2020-12-17T20:20:00Z"/>
                <w:sz w:val="16"/>
                <w:szCs w:val="16"/>
              </w:rPr>
            </w:pPr>
            <w:ins w:id="5486" w:author="Jillian Carson-Jackson" w:date="2020-12-17T20:32:00Z">
              <w:r>
                <w:rPr>
                  <w:sz w:val="16"/>
                  <w:szCs w:val="16"/>
                </w:rPr>
                <w:t xml:space="preserve">Teamwork </w:t>
              </w:r>
            </w:ins>
          </w:p>
        </w:tc>
      </w:tr>
      <w:tr w:rsidR="00FB55B7" w:rsidRPr="00AD146F" w14:paraId="26EFFECA" w14:textId="77777777" w:rsidTr="00EC24B7">
        <w:trPr>
          <w:cantSplit/>
          <w:trHeight w:val="973"/>
          <w:tblHeader/>
          <w:ins w:id="5487" w:author="Jillian Carson-Jackson" w:date="2020-12-17T20:20:00Z"/>
        </w:trPr>
        <w:tc>
          <w:tcPr>
            <w:tcW w:w="2693" w:type="dxa"/>
          </w:tcPr>
          <w:p w14:paraId="15F29091" w14:textId="7DE9D9C2" w:rsidR="00FB55B7" w:rsidRPr="00CA6159" w:rsidRDefault="00F472BC" w:rsidP="00DC77A1">
            <w:pPr>
              <w:pStyle w:val="Tableheading"/>
              <w:jc w:val="left"/>
              <w:rPr>
                <w:ins w:id="5488" w:author="Jillian Carson-Jackson" w:date="2020-12-17T20:20:00Z"/>
                <w:sz w:val="16"/>
                <w:szCs w:val="16"/>
              </w:rPr>
            </w:pPr>
            <w:ins w:id="5489" w:author="Jillian Carson-Jackson" w:date="2020-12-17T20:35:00Z">
              <w:r>
                <w:rPr>
                  <w:sz w:val="16"/>
                  <w:szCs w:val="16"/>
                </w:rPr>
                <w:t>7</w:t>
              </w:r>
            </w:ins>
            <w:ins w:id="5490" w:author="Jillian Carson-Jackson" w:date="2020-12-17T20:20:00Z">
              <w:r w:rsidR="00FB55B7" w:rsidRPr="00CA6159">
                <w:rPr>
                  <w:sz w:val="16"/>
                  <w:szCs w:val="16"/>
                </w:rPr>
                <w:t xml:space="preserve"> – Emergency Situations</w:t>
              </w:r>
            </w:ins>
          </w:p>
        </w:tc>
        <w:tc>
          <w:tcPr>
            <w:tcW w:w="1555" w:type="dxa"/>
          </w:tcPr>
          <w:p w14:paraId="15A0C1D3" w14:textId="77777777" w:rsidR="00FB55B7" w:rsidRPr="00CA6159" w:rsidRDefault="00FB55B7" w:rsidP="00DC77A1">
            <w:pPr>
              <w:pStyle w:val="Tabletext"/>
              <w:jc w:val="center"/>
              <w:rPr>
                <w:ins w:id="5491" w:author="Jillian Carson-Jackson" w:date="2020-12-17T20:20:00Z"/>
                <w:sz w:val="16"/>
                <w:szCs w:val="16"/>
              </w:rPr>
            </w:pPr>
            <w:ins w:id="5492" w:author="Jillian Carson-Jackson" w:date="2020-12-17T20:20:00Z">
              <w:r w:rsidRPr="00CA6159">
                <w:rPr>
                  <w:sz w:val="16"/>
                  <w:szCs w:val="16"/>
                </w:rPr>
                <w:t>12</w:t>
              </w:r>
            </w:ins>
          </w:p>
        </w:tc>
        <w:tc>
          <w:tcPr>
            <w:tcW w:w="1559" w:type="dxa"/>
          </w:tcPr>
          <w:p w14:paraId="53388981" w14:textId="77777777" w:rsidR="00FB55B7" w:rsidRPr="00CA6159" w:rsidRDefault="00FB55B7" w:rsidP="00DC77A1">
            <w:pPr>
              <w:pStyle w:val="Tabletext"/>
              <w:jc w:val="center"/>
              <w:rPr>
                <w:ins w:id="5493" w:author="Jillian Carson-Jackson" w:date="2020-12-17T20:20:00Z"/>
                <w:sz w:val="16"/>
                <w:szCs w:val="16"/>
              </w:rPr>
            </w:pPr>
            <w:ins w:id="5494" w:author="Jillian Carson-Jackson" w:date="2020-12-17T20:20:00Z">
              <w:r w:rsidRPr="00CA6159">
                <w:rPr>
                  <w:sz w:val="16"/>
                  <w:szCs w:val="16"/>
                </w:rPr>
                <w:t>10</w:t>
              </w:r>
            </w:ins>
          </w:p>
        </w:tc>
        <w:tc>
          <w:tcPr>
            <w:tcW w:w="4888" w:type="dxa"/>
          </w:tcPr>
          <w:p w14:paraId="3ECD1E95" w14:textId="77777777" w:rsidR="0057577D" w:rsidRDefault="0057577D" w:rsidP="0057577D">
            <w:pPr>
              <w:pStyle w:val="Tabletext"/>
              <w:numPr>
                <w:ilvl w:val="0"/>
                <w:numId w:val="54"/>
              </w:numPr>
              <w:spacing w:after="0"/>
              <w:rPr>
                <w:ins w:id="5495" w:author="Jillian Carson-Jackson" w:date="2020-12-17T20:46:00Z"/>
                <w:sz w:val="16"/>
                <w:szCs w:val="16"/>
              </w:rPr>
            </w:pPr>
            <w:ins w:id="5496" w:author="Jillian Carson-Jackson" w:date="2020-12-17T20:46:00Z">
              <w:r w:rsidRPr="00CA6159">
                <w:rPr>
                  <w:sz w:val="16"/>
                  <w:szCs w:val="16"/>
                </w:rPr>
                <w:t>Internal/external emergencies</w:t>
              </w:r>
            </w:ins>
          </w:p>
          <w:p w14:paraId="069FC44D" w14:textId="77777777" w:rsidR="00FB55B7" w:rsidRPr="00CA6159" w:rsidRDefault="00FB55B7" w:rsidP="0057577D">
            <w:pPr>
              <w:pStyle w:val="Tabletext"/>
              <w:numPr>
                <w:ilvl w:val="0"/>
                <w:numId w:val="54"/>
              </w:numPr>
              <w:spacing w:after="0"/>
              <w:rPr>
                <w:ins w:id="5497" w:author="Jillian Carson-Jackson" w:date="2020-12-17T20:20:00Z"/>
                <w:sz w:val="16"/>
                <w:szCs w:val="16"/>
              </w:rPr>
            </w:pPr>
            <w:ins w:id="5498" w:author="Jillian Carson-Jackson" w:date="2020-12-17T20:20:00Z">
              <w:r w:rsidRPr="00CA6159">
                <w:rPr>
                  <w:sz w:val="16"/>
                  <w:szCs w:val="16"/>
                </w:rPr>
                <w:t>Contingency plans</w:t>
              </w:r>
            </w:ins>
          </w:p>
          <w:p w14:paraId="3A3A769E" w14:textId="77777777" w:rsidR="00FB55B7" w:rsidRPr="00CA6159" w:rsidRDefault="00FB55B7" w:rsidP="0057577D">
            <w:pPr>
              <w:pStyle w:val="Tabletext"/>
              <w:numPr>
                <w:ilvl w:val="0"/>
                <w:numId w:val="54"/>
              </w:numPr>
              <w:spacing w:after="0"/>
              <w:rPr>
                <w:ins w:id="5499" w:author="Jillian Carson-Jackson" w:date="2020-12-17T20:20:00Z"/>
                <w:sz w:val="16"/>
                <w:szCs w:val="16"/>
              </w:rPr>
            </w:pPr>
            <w:ins w:id="5500" w:author="Jillian Carson-Jackson" w:date="2020-12-17T20:20:00Z">
              <w:r w:rsidRPr="00CA6159">
                <w:rPr>
                  <w:sz w:val="16"/>
                  <w:szCs w:val="16"/>
                </w:rPr>
                <w:t>Prioritise and respond to situations</w:t>
              </w:r>
            </w:ins>
          </w:p>
        </w:tc>
        <w:tc>
          <w:tcPr>
            <w:tcW w:w="4225" w:type="dxa"/>
          </w:tcPr>
          <w:p w14:paraId="6FE57186" w14:textId="77777777" w:rsidR="00FB55B7" w:rsidRPr="00CA6159" w:rsidRDefault="00FB55B7" w:rsidP="00DC77A1">
            <w:pPr>
              <w:pStyle w:val="Tabletext"/>
              <w:numPr>
                <w:ilvl w:val="0"/>
                <w:numId w:val="55"/>
              </w:numPr>
              <w:spacing w:after="0"/>
              <w:rPr>
                <w:ins w:id="5501" w:author="Jillian Carson-Jackson" w:date="2020-12-17T20:20:00Z"/>
                <w:sz w:val="16"/>
                <w:szCs w:val="16"/>
              </w:rPr>
            </w:pPr>
            <w:ins w:id="5502" w:author="Jillian Carson-Jackson" w:date="2020-12-17T20:20:00Z">
              <w:r w:rsidRPr="00CA6159">
                <w:rPr>
                  <w:sz w:val="16"/>
                  <w:szCs w:val="16"/>
                </w:rPr>
                <w:t>Record activities concerning emergencies</w:t>
              </w:r>
            </w:ins>
          </w:p>
          <w:p w14:paraId="6B4DE8FC" w14:textId="081DFD9A" w:rsidR="0057577D" w:rsidRPr="0057577D" w:rsidRDefault="00FB55B7" w:rsidP="0057577D">
            <w:pPr>
              <w:pStyle w:val="Tabletext"/>
              <w:numPr>
                <w:ilvl w:val="0"/>
                <w:numId w:val="55"/>
              </w:numPr>
              <w:spacing w:after="0"/>
              <w:rPr>
                <w:ins w:id="5503" w:author="Jillian Carson-Jackson" w:date="2020-12-17T20:20:00Z"/>
                <w:sz w:val="16"/>
                <w:szCs w:val="16"/>
              </w:rPr>
            </w:pPr>
            <w:ins w:id="5504" w:author="Jillian Carson-Jackson" w:date="2020-12-17T20:20:00Z">
              <w:r w:rsidRPr="00CA6159">
                <w:rPr>
                  <w:sz w:val="16"/>
                  <w:szCs w:val="16"/>
                </w:rPr>
                <w:t>Maintain a safe waterway throughout emergency situations</w:t>
              </w:r>
            </w:ins>
          </w:p>
        </w:tc>
      </w:tr>
      <w:tr w:rsidR="00FB55B7" w:rsidRPr="00AD146F" w14:paraId="0156D917" w14:textId="77777777" w:rsidTr="00DC77A1">
        <w:trPr>
          <w:cantSplit/>
          <w:trHeight w:val="20"/>
          <w:tblHeader/>
          <w:ins w:id="5505" w:author="Jillian Carson-Jackson" w:date="2020-12-17T20:20:00Z"/>
        </w:trPr>
        <w:tc>
          <w:tcPr>
            <w:tcW w:w="2693" w:type="dxa"/>
          </w:tcPr>
          <w:p w14:paraId="600E4CF2" w14:textId="77777777" w:rsidR="00FB55B7" w:rsidRPr="00CA6159" w:rsidRDefault="00FB55B7" w:rsidP="00DC77A1">
            <w:pPr>
              <w:pStyle w:val="Tableheading"/>
              <w:jc w:val="left"/>
              <w:rPr>
                <w:ins w:id="5506" w:author="Jillian Carson-Jackson" w:date="2020-12-17T20:20:00Z"/>
                <w:sz w:val="16"/>
                <w:szCs w:val="16"/>
              </w:rPr>
            </w:pPr>
            <w:ins w:id="5507" w:author="Jillian Carson-Jackson" w:date="2020-12-17T20:20:00Z">
              <w:r w:rsidRPr="00CA6159">
                <w:rPr>
                  <w:sz w:val="16"/>
                  <w:szCs w:val="16"/>
                </w:rPr>
                <w:t>Total</w:t>
              </w:r>
            </w:ins>
          </w:p>
        </w:tc>
        <w:tc>
          <w:tcPr>
            <w:tcW w:w="1555" w:type="dxa"/>
          </w:tcPr>
          <w:p w14:paraId="1FAAB748" w14:textId="77777777" w:rsidR="00FB55B7" w:rsidRPr="00CA6159" w:rsidRDefault="00FB55B7" w:rsidP="00DC77A1">
            <w:pPr>
              <w:pStyle w:val="Tabletext"/>
              <w:jc w:val="center"/>
              <w:rPr>
                <w:ins w:id="5508" w:author="Jillian Carson-Jackson" w:date="2020-12-17T20:20:00Z"/>
                <w:sz w:val="16"/>
                <w:szCs w:val="16"/>
              </w:rPr>
            </w:pPr>
            <w:ins w:id="5509" w:author="Jillian Carson-Jackson" w:date="2020-12-17T20:20:00Z">
              <w:r w:rsidRPr="00CA6159">
                <w:rPr>
                  <w:b/>
                  <w:sz w:val="16"/>
                  <w:szCs w:val="16"/>
                </w:rPr>
                <w:t>307</w:t>
              </w:r>
            </w:ins>
          </w:p>
        </w:tc>
        <w:tc>
          <w:tcPr>
            <w:tcW w:w="1559" w:type="dxa"/>
          </w:tcPr>
          <w:p w14:paraId="7346170D" w14:textId="77777777" w:rsidR="00FB55B7" w:rsidRPr="00CA6159" w:rsidRDefault="00FB55B7" w:rsidP="00DC77A1">
            <w:pPr>
              <w:pStyle w:val="Tabletext"/>
              <w:jc w:val="center"/>
              <w:rPr>
                <w:ins w:id="5510" w:author="Jillian Carson-Jackson" w:date="2020-12-17T20:20:00Z"/>
                <w:sz w:val="16"/>
                <w:szCs w:val="16"/>
              </w:rPr>
            </w:pPr>
            <w:ins w:id="5511" w:author="Jillian Carson-Jackson" w:date="2020-12-17T20:20:00Z">
              <w:r w:rsidRPr="00CA6159">
                <w:rPr>
                  <w:b/>
                  <w:sz w:val="16"/>
                  <w:szCs w:val="16"/>
                </w:rPr>
                <w:t>240</w:t>
              </w:r>
            </w:ins>
          </w:p>
        </w:tc>
        <w:tc>
          <w:tcPr>
            <w:tcW w:w="4888" w:type="dxa"/>
          </w:tcPr>
          <w:p w14:paraId="62EF3C04" w14:textId="77777777" w:rsidR="00FB55B7" w:rsidRPr="00CA6159" w:rsidRDefault="00FB55B7" w:rsidP="00DC77A1">
            <w:pPr>
              <w:pStyle w:val="Tabletext"/>
              <w:spacing w:after="0"/>
              <w:rPr>
                <w:ins w:id="5512" w:author="Jillian Carson-Jackson" w:date="2020-12-17T20:20:00Z"/>
                <w:sz w:val="16"/>
                <w:szCs w:val="16"/>
              </w:rPr>
            </w:pPr>
          </w:p>
        </w:tc>
        <w:tc>
          <w:tcPr>
            <w:tcW w:w="4225" w:type="dxa"/>
          </w:tcPr>
          <w:p w14:paraId="0EDE4DAF" w14:textId="77777777" w:rsidR="00FB55B7" w:rsidRPr="00CA6159" w:rsidRDefault="00FB55B7" w:rsidP="00DC77A1">
            <w:pPr>
              <w:pStyle w:val="Tabletext"/>
              <w:spacing w:after="0"/>
              <w:rPr>
                <w:ins w:id="5513" w:author="Jillian Carson-Jackson" w:date="2020-12-17T20:20:00Z"/>
                <w:sz w:val="16"/>
                <w:szCs w:val="16"/>
              </w:rPr>
            </w:pPr>
          </w:p>
        </w:tc>
      </w:tr>
    </w:tbl>
    <w:p w14:paraId="7BD308C4" w14:textId="77777777" w:rsidR="00FB55B7" w:rsidRDefault="00FB55B7" w:rsidP="00FB55B7">
      <w:pPr>
        <w:rPr>
          <w:ins w:id="5514" w:author="Jillian Carson-Jackson" w:date="2020-12-17T20:20:00Z"/>
        </w:rPr>
      </w:pPr>
    </w:p>
    <w:p w14:paraId="7CA8A48D" w14:textId="595E864A" w:rsidR="00196EEF" w:rsidRDefault="00FB55B7" w:rsidP="00196EEF">
      <w:pPr>
        <w:tabs>
          <w:tab w:val="left" w:pos="851"/>
          <w:tab w:val="left" w:pos="1134"/>
        </w:tabs>
        <w:spacing w:line="216" w:lineRule="atLeast"/>
        <w:ind w:left="1170" w:hanging="1170"/>
        <w:rPr>
          <w:ins w:id="5515" w:author="Jillian Carson-Jackson" w:date="2020-12-27T14:54:00Z"/>
          <w:i/>
          <w:szCs w:val="22"/>
        </w:rPr>
      </w:pPr>
      <w:ins w:id="5516" w:author="Jillian Carson-Jackson" w:date="2020-12-17T20:20:00Z">
        <w:r w:rsidRPr="000D7C1A">
          <w:rPr>
            <w:i/>
            <w:szCs w:val="22"/>
          </w:rPr>
          <w:t>Notes:</w:t>
        </w:r>
        <w:r w:rsidRPr="000D7C1A">
          <w:rPr>
            <w:i/>
            <w:szCs w:val="22"/>
          </w:rPr>
          <w:tab/>
          <w:t>1</w:t>
        </w:r>
        <w:r w:rsidRPr="000D7C1A">
          <w:rPr>
            <w:i/>
            <w:szCs w:val="22"/>
          </w:rPr>
          <w:tab/>
        </w:r>
      </w:ins>
      <w:proofErr w:type="gramStart"/>
      <w:ins w:id="5517" w:author="Jillian Carson-Jackson" w:date="2020-12-27T14:54:00Z">
        <w:r w:rsidR="00196EEF" w:rsidRPr="000D7C1A">
          <w:rPr>
            <w:i/>
            <w:szCs w:val="22"/>
          </w:rPr>
          <w:t>The</w:t>
        </w:r>
        <w:proofErr w:type="gramEnd"/>
        <w:r w:rsidR="00196EEF" w:rsidRPr="000D7C1A">
          <w:rPr>
            <w:i/>
            <w:szCs w:val="22"/>
          </w:rPr>
          <w:t xml:space="preserv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3EBEBA51" w14:textId="2E860022" w:rsidR="00FB55B7" w:rsidRPr="000D7C1A" w:rsidRDefault="00FB55B7" w:rsidP="0099629B">
      <w:pPr>
        <w:tabs>
          <w:tab w:val="left" w:pos="851"/>
          <w:tab w:val="left" w:pos="1134"/>
        </w:tabs>
        <w:spacing w:line="216" w:lineRule="atLeast"/>
        <w:ind w:left="810"/>
        <w:rPr>
          <w:ins w:id="5518" w:author="Jillian Carson-Jackson" w:date="2020-12-17T20:20:00Z"/>
          <w:i/>
          <w:szCs w:val="22"/>
        </w:rPr>
      </w:pPr>
      <w:ins w:id="5519" w:author="Jillian Carson-Jackson" w:date="2020-12-17T20:20:00Z">
        <w:r w:rsidRPr="000D7C1A">
          <w:rPr>
            <w:i/>
            <w:szCs w:val="22"/>
          </w:rPr>
          <w:t>2.</w:t>
        </w:r>
        <w:r w:rsidRPr="000D7C1A">
          <w:rPr>
            <w:i/>
            <w:szCs w:val="22"/>
          </w:rPr>
          <w:tab/>
        </w:r>
      </w:ins>
      <w:ins w:id="5520" w:author="Jillian Carson-Jackson" w:date="2020-12-27T14:55:00Z">
        <w:r w:rsidR="00C51FCD" w:rsidRPr="000D7C1A">
          <w:rPr>
            <w:i/>
            <w:szCs w:val="22"/>
          </w:rPr>
          <w:t xml:space="preserve">In addition to the </w:t>
        </w:r>
        <w:commentRangeStart w:id="5521"/>
        <w:r w:rsidR="00C51FCD" w:rsidRPr="000D7C1A">
          <w:rPr>
            <w:i/>
            <w:szCs w:val="22"/>
          </w:rPr>
          <w:t xml:space="preserve">recommended duration </w:t>
        </w:r>
      </w:ins>
      <w:commentRangeEnd w:id="5521"/>
      <w:ins w:id="5522" w:author="Jillian Carson-Jackson" w:date="2020-12-27T14:56:00Z">
        <w:r w:rsidR="00AA0857">
          <w:rPr>
            <w:rStyle w:val="CommentReference"/>
          </w:rPr>
          <w:commentReference w:id="5521"/>
        </w:r>
      </w:ins>
      <w:ins w:id="5523" w:author="Jillian Carson-Jackson" w:date="2020-12-27T14:55:00Z">
        <w:r w:rsidR="00C51FCD" w:rsidRPr="000D7C1A">
          <w:rPr>
            <w:i/>
            <w:szCs w:val="22"/>
          </w:rPr>
          <w:t xml:space="preserve">in </w:t>
        </w:r>
        <w:r w:rsidR="00C51FCD">
          <w:rPr>
            <w:i/>
            <w:szCs w:val="22"/>
          </w:rPr>
          <w:t>this table</w:t>
        </w:r>
        <w:r w:rsidR="00C51FCD" w:rsidRPr="000D7C1A">
          <w:rPr>
            <w:i/>
            <w:szCs w:val="22"/>
          </w:rPr>
          <w:t>, see table 3 Simulation exercises in Part D, section 5 Practical training.</w:t>
        </w:r>
      </w:ins>
    </w:p>
    <w:p w14:paraId="35FE7B8F" w14:textId="2A322C69" w:rsidR="00FB55B7" w:rsidRDefault="00FB55B7" w:rsidP="00AA0857">
      <w:pPr>
        <w:tabs>
          <w:tab w:val="left" w:pos="1134"/>
        </w:tabs>
        <w:ind w:left="810"/>
        <w:rPr>
          <w:ins w:id="5524" w:author="Jillian Carson-Jackson" w:date="2020-12-27T14:57:00Z"/>
          <w:i/>
          <w:szCs w:val="22"/>
        </w:rPr>
      </w:pPr>
      <w:ins w:id="5525" w:author="Jillian Carson-Jackson" w:date="2020-12-17T20:20:00Z">
        <w:r w:rsidRPr="000D7C1A">
          <w:rPr>
            <w:i/>
            <w:szCs w:val="22"/>
          </w:rPr>
          <w:t>3.</w:t>
        </w:r>
        <w:r w:rsidRPr="000D7C1A">
          <w:rPr>
            <w:i/>
            <w:szCs w:val="22"/>
          </w:rPr>
          <w:tab/>
          <w:t>The recommended hours for Module 1 assume that trainees have achieved, IELTS level 5, or the equivalent.</w:t>
        </w:r>
      </w:ins>
    </w:p>
    <w:p w14:paraId="2FFE1C06" w14:textId="22653010" w:rsidR="00A56C8C" w:rsidRPr="0099629B" w:rsidRDefault="00AA0857" w:rsidP="0099629B">
      <w:pPr>
        <w:tabs>
          <w:tab w:val="left" w:pos="1134"/>
        </w:tabs>
        <w:ind w:left="810"/>
        <w:rPr>
          <w:ins w:id="5526" w:author="Jillian Carson-Jackson" w:date="2020-12-17T20:20:00Z"/>
          <w:i/>
          <w:szCs w:val="22"/>
        </w:rPr>
      </w:pPr>
      <w:ins w:id="5527" w:author="Jillian Carson-Jackson" w:date="2020-12-27T14:57:00Z">
        <w:r>
          <w:rPr>
            <w:i/>
            <w:szCs w:val="22"/>
          </w:rPr>
          <w:lastRenderedPageBreak/>
          <w:t>4.</w:t>
        </w:r>
        <w:r w:rsidR="0099629B">
          <w:rPr>
            <w:i/>
            <w:szCs w:val="22"/>
          </w:rPr>
          <w:tab/>
          <w:t xml:space="preserve">VTS personnel will require a VHF radio operator certificate, timing is not included in this course.  </w:t>
        </w:r>
      </w:ins>
    </w:p>
    <w:p w14:paraId="7ED6F762" w14:textId="77777777" w:rsidR="00FB55B7" w:rsidRDefault="00FB55B7" w:rsidP="00FB55B7">
      <w:pPr>
        <w:rPr>
          <w:ins w:id="5528" w:author="Jillian Carson-Jackson" w:date="2020-12-17T20:20:00Z"/>
        </w:rPr>
      </w:pPr>
    </w:p>
    <w:p w14:paraId="6D3C7CA9" w14:textId="77777777" w:rsidR="00D967BA" w:rsidRDefault="00D967BA" w:rsidP="0042518D">
      <w:pPr>
        <w:sectPr w:rsidR="00D967BA" w:rsidSect="00D967BA">
          <w:headerReference w:type="default" r:id="rId23"/>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3ACDBE37" w:rsidR="005B2163" w:rsidRPr="00093294" w:rsidRDefault="00C915F9" w:rsidP="005B2163">
      <w:pPr>
        <w:pStyle w:val="Module"/>
      </w:pPr>
      <w:bookmarkStart w:id="5529" w:name="_Toc62642339"/>
      <w:bookmarkStart w:id="5530" w:name="_Hlk59975979"/>
      <w:bookmarkStart w:id="5531" w:name="_Toc442348111"/>
      <w:del w:id="5532" w:author="Jillian Carson-Jackson" w:date="2020-12-27T14:59:00Z">
        <w:r w:rsidDel="00FC7368">
          <w:delText>LANGUAGE</w:delText>
        </w:r>
      </w:del>
      <w:ins w:id="5533" w:author="Jillian Carson-Jackson" w:date="2020-12-27T14:59:00Z">
        <w:r w:rsidR="00FC7368">
          <w:t xml:space="preserve">COMMUNICATION </w:t>
        </w:r>
        <w:r w:rsidR="004D57E6">
          <w:t>CO-ORDINATION</w:t>
        </w:r>
      </w:ins>
      <w:ins w:id="5534" w:author="Jillian Carson-Jackson" w:date="2020-12-27T15:00:00Z">
        <w:r w:rsidR="004D57E6">
          <w:t xml:space="preserve"> AND INTERACTION</w:t>
        </w:r>
      </w:ins>
      <w:bookmarkEnd w:id="5529"/>
    </w:p>
    <w:p w14:paraId="25C81A72" w14:textId="77777777" w:rsidR="0042518D" w:rsidRPr="00093294" w:rsidRDefault="0042518D" w:rsidP="00F64B31">
      <w:pPr>
        <w:pStyle w:val="ModuleHeading1"/>
      </w:pPr>
      <w:bookmarkStart w:id="5535" w:name="_Toc62642340"/>
      <w:bookmarkEnd w:id="5530"/>
      <w:r w:rsidRPr="00F64B31">
        <w:t>INTRODUCTION</w:t>
      </w:r>
      <w:bookmarkEnd w:id="5531"/>
      <w:bookmarkEnd w:id="5535"/>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5536" w:name="_Toc111617387"/>
    </w:p>
    <w:p w14:paraId="4125F4E3" w14:textId="57612213" w:rsidR="00C915F9" w:rsidRDefault="00C915F9" w:rsidP="00F64B31">
      <w:pPr>
        <w:pStyle w:val="ModuleHeading2"/>
      </w:pPr>
      <w:r w:rsidRPr="00F64B31">
        <w:t>Background</w:t>
      </w:r>
      <w:bookmarkEnd w:id="5536"/>
    </w:p>
    <w:p w14:paraId="2E85E868" w14:textId="301AD4E6"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ins w:id="5537" w:author="Abercrombie, Kerrie" w:date="2021-02-01T13:25:00Z">
        <w:r w:rsidR="005C52EA">
          <w:t>ANNEX 4</w:t>
        </w:r>
      </w:ins>
      <w:del w:id="5538" w:author="Abercrombie, Kerrie" w:date="2021-02-01T13:25:00Z">
        <w:r w:rsidR="00987EE8" w:rsidDel="005C52EA">
          <w:delText>ANNEX 3</w:delText>
        </w:r>
      </w:del>
      <w:r w:rsidR="000B4964">
        <w:fldChar w:fldCharType="end"/>
      </w:r>
      <w:r w:rsidRPr="00C915F9">
        <w:t>, Example of English language tests).</w:t>
      </w:r>
    </w:p>
    <w:p w14:paraId="6231A795" w14:textId="77777777" w:rsidR="0042518D" w:rsidRPr="00093294" w:rsidRDefault="0042518D" w:rsidP="00F64B31">
      <w:pPr>
        <w:pStyle w:val="ModuleHeading1"/>
      </w:pPr>
      <w:bookmarkStart w:id="5539" w:name="_Toc62642341"/>
      <w:r w:rsidRPr="00093294">
        <w:t>SUBJECT FRAMEWORK</w:t>
      </w:r>
      <w:bookmarkEnd w:id="5539"/>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5540" w:name="_Toc442348113"/>
      <w:r w:rsidRPr="00093294">
        <w:t>Scope</w:t>
      </w:r>
      <w:bookmarkEnd w:id="5540"/>
    </w:p>
    <w:p w14:paraId="6CB8278A" w14:textId="20B6020D" w:rsidR="0042518D" w:rsidRPr="00093294" w:rsidRDefault="00C915F9" w:rsidP="0042518D">
      <w:pPr>
        <w:pStyle w:val="BodyText"/>
      </w:pPr>
      <w:r w:rsidRPr="00C915F9">
        <w:t>This syllabus covers the requirement for VTS Operators to have a sufficient knowledge of the English language to be able to</w:t>
      </w:r>
      <w:ins w:id="5541" w:author="Jillian Carson-Jackson" w:date="2020-12-27T15:01:00Z">
        <w:r w:rsidR="00BB3663">
          <w:t xml:space="preserve"> operate in the VTS environment,</w:t>
        </w:r>
      </w:ins>
      <w:r w:rsidRPr="00C915F9">
        <w:t xml:space="preserve"> use VTS equipment, </w:t>
      </w:r>
      <w:del w:id="5542" w:author="Jillian Carson-Jackson" w:date="2020-12-27T15:01:00Z">
        <w:r w:rsidRPr="00C915F9" w:rsidDel="00BB3663">
          <w:delText xml:space="preserve">charts </w:delText>
        </w:r>
      </w:del>
      <w:ins w:id="5543" w:author="Jillian Carson-Jackson" w:date="2020-12-27T15:01:00Z">
        <w:r w:rsidR="00BB3663">
          <w:t xml:space="preserve">decision support tools </w:t>
        </w:r>
      </w:ins>
      <w:r w:rsidRPr="00C915F9">
        <w:t xml:space="preserve">and </w:t>
      </w:r>
      <w:del w:id="5544" w:author="Jillian Carson-Jackson" w:date="2020-12-27T15:01:00Z">
        <w:r w:rsidRPr="00C915F9" w:rsidDel="0002723C">
          <w:delText xml:space="preserve">other </w:delText>
        </w:r>
      </w:del>
      <w:r w:rsidRPr="00C915F9">
        <w:t>nautical publications</w:t>
      </w:r>
      <w:ins w:id="5545" w:author="Jillian Carson-Jackson" w:date="2020-12-27T15:03:00Z">
        <w:r w:rsidR="002B36ED" w:rsidRPr="002B36ED">
          <w:t xml:space="preserve"> </w:t>
        </w:r>
        <w:r w:rsidR="002B36ED" w:rsidRPr="00C915F9">
          <w:t xml:space="preserve">communicate with ships and allied services for VTS purposes, </w:t>
        </w:r>
      </w:ins>
      <w:ins w:id="5546" w:author="Jillian Carson-Jackson" w:date="2020-12-27T15:04:00Z">
        <w:r w:rsidR="00DC734E">
          <w:t>and implement</w:t>
        </w:r>
      </w:ins>
      <w:ins w:id="5547" w:author="Jillian Carson-Jackson" w:date="2020-12-27T15:03:00Z">
        <w:r w:rsidR="002B36ED" w:rsidRPr="00C915F9">
          <w:t xml:space="preserve"> contingency plans</w:t>
        </w:r>
      </w:ins>
      <w:ins w:id="5548" w:author="Jillian Carson-Jackson" w:date="2020-12-27T15:01:00Z">
        <w:r w:rsidR="0002723C">
          <w:t xml:space="preserve">.  In addition, VTS Operators must </w:t>
        </w:r>
      </w:ins>
      <w:ins w:id="5549" w:author="Jillian Carson-Jackson" w:date="2020-12-27T15:02:00Z">
        <w:r w:rsidR="00587A38">
          <w:t>have sufficient communication skills to</w:t>
        </w:r>
      </w:ins>
      <w:del w:id="5550" w:author="Jillian Carson-Jackson" w:date="2020-12-27T15:03:00Z">
        <w:r w:rsidRPr="00C915F9" w:rsidDel="00C2069C">
          <w:delText>,</w:delText>
        </w:r>
      </w:del>
      <w:r w:rsidRPr="00C915F9">
        <w:t xml:space="preserve"> understand meteorological and oceanographic information</w:t>
      </w:r>
      <w:ins w:id="5551" w:author="Jillian Carson-Jackson" w:date="2020-12-27T15:04:00Z">
        <w:r w:rsidR="00E005D3">
          <w:t>.</w:t>
        </w:r>
      </w:ins>
      <w:r w:rsidRPr="00C915F9">
        <w:t xml:space="preserve"> </w:t>
      </w:r>
      <w:del w:id="5552" w:author="Jillian Carson-Jackson" w:date="2020-12-27T15:04:00Z">
        <w:r w:rsidRPr="00C915F9" w:rsidDel="00DC734E">
          <w:delText xml:space="preserve">and </w:delText>
        </w:r>
      </w:del>
      <w:del w:id="5553" w:author="Jillian Carson-Jackson" w:date="2020-12-27T15:03:00Z">
        <w:r w:rsidRPr="00C915F9" w:rsidDel="002B36ED">
          <w:delText>communicate with ships and allied services for VTS purposes, including the operation of contingency plans.</w:delText>
        </w:r>
      </w:del>
    </w:p>
    <w:p w14:paraId="5E2185B8" w14:textId="54E89299" w:rsidR="0042518D" w:rsidRPr="00093294" w:rsidRDefault="0042518D" w:rsidP="00F64B31">
      <w:pPr>
        <w:pStyle w:val="ModuleHeading2"/>
      </w:pPr>
      <w:bookmarkStart w:id="5554" w:name="_Toc442348114"/>
      <w:r w:rsidRPr="00093294">
        <w:t>Aims of Module 1</w:t>
      </w:r>
      <w:bookmarkEnd w:id="5554"/>
    </w:p>
    <w:p w14:paraId="20765110" w14:textId="6805818F"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5555" w:name="_Toc62642342"/>
      <w:r w:rsidRPr="008C4757">
        <w:lastRenderedPageBreak/>
        <w:t xml:space="preserve">SUBJECT OUTLINE </w:t>
      </w:r>
      <w:r w:rsidRPr="00635089">
        <w:t>OF</w:t>
      </w:r>
      <w:r w:rsidRPr="008C4757">
        <w:t xml:space="preserve"> MODULE 1</w:t>
      </w:r>
      <w:bookmarkEnd w:id="5555"/>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5556" w:name="_Toc531423229"/>
      <w:r w:rsidRPr="008C4757">
        <w:t xml:space="preserve">Subject outline </w:t>
      </w:r>
      <w:r>
        <w:t>–</w:t>
      </w:r>
      <w:r w:rsidRPr="008C4757">
        <w:t xml:space="preserve"> </w:t>
      </w:r>
      <w:ins w:id="5557" w:author="Jillian Carson-Jackson" w:date="2020-12-27T15:39:00Z">
        <w:r w:rsidR="001F7BEB">
          <w:t>Communication Coordination and Interaction</w:t>
        </w:r>
      </w:ins>
      <w:del w:id="5558" w:author="Jillian Carson-Jackson" w:date="2020-12-27T15:39:00Z">
        <w:r w:rsidRPr="008C4757" w:rsidDel="001F7BEB">
          <w:delText>Language</w:delText>
        </w:r>
      </w:del>
      <w:bookmarkEnd w:id="5556"/>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DC7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559"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DC77A1">
            <w:pPr>
              <w:pStyle w:val="Tabletext"/>
              <w:rPr>
                <w:ins w:id="5560" w:author="Jillian Carson-Jackson" w:date="2020-12-27T15:14:00Z"/>
                <w:b/>
              </w:rPr>
            </w:pPr>
            <w:commentRangeStart w:id="5561"/>
            <w:ins w:id="5562" w:author="Jillian Carson-Jackson" w:date="2020-12-27T15:14:00Z">
              <w:r w:rsidRPr="00C34CC8">
                <w:rPr>
                  <w:b/>
                </w:rPr>
                <w:t>General communication skills</w:t>
              </w:r>
              <w:commentRangeEnd w:id="5561"/>
              <w:r>
                <w:rPr>
                  <w:rStyle w:val="CommentReference"/>
                  <w:color w:val="auto"/>
                </w:rPr>
                <w:commentReference w:id="5561"/>
              </w:r>
            </w:ins>
          </w:p>
          <w:p w14:paraId="7D211F09" w14:textId="77777777" w:rsidR="000A6C8C" w:rsidRPr="00C34CC8" w:rsidRDefault="000A6C8C" w:rsidP="00DC77A1">
            <w:pPr>
              <w:pStyle w:val="Tabletext"/>
              <w:rPr>
                <w:ins w:id="5563" w:author="Jillian Carson-Jackson" w:date="2020-12-27T15:14:00Z"/>
                <w:bCs/>
              </w:rPr>
            </w:pPr>
            <w:ins w:id="5564" w:author="Jillian Carson-Jackson" w:date="2020-12-27T15:14:00Z">
              <w:r w:rsidRPr="00C34CC8">
                <w:rPr>
                  <w:bCs/>
                </w:rPr>
                <w:t>Interpersonal communication</w:t>
              </w:r>
            </w:ins>
          </w:p>
          <w:p w14:paraId="7AB08FA8" w14:textId="77777777" w:rsidR="000A6C8C" w:rsidRPr="00C34CC8" w:rsidRDefault="000A6C8C" w:rsidP="00DC77A1">
            <w:pPr>
              <w:pStyle w:val="Tabletext"/>
              <w:rPr>
                <w:ins w:id="5565" w:author="Jillian Carson-Jackson" w:date="2020-12-27T15:14:00Z"/>
                <w:bCs/>
              </w:rPr>
            </w:pPr>
            <w:ins w:id="5566" w:author="Jillian Carson-Jackson" w:date="2020-12-27T15:14:00Z">
              <w:r w:rsidRPr="00C34CC8">
                <w:rPr>
                  <w:bCs/>
                </w:rPr>
                <w:t>Procedures to enhance effective communication</w:t>
              </w:r>
            </w:ins>
          </w:p>
          <w:p w14:paraId="628415BE" w14:textId="77777777" w:rsidR="000A6C8C" w:rsidRPr="00C34CC8" w:rsidRDefault="000A6C8C" w:rsidP="00DC77A1">
            <w:pPr>
              <w:pStyle w:val="Tabletext"/>
              <w:rPr>
                <w:ins w:id="5567" w:author="Jillian Carson-Jackson" w:date="2020-12-27T15:14:00Z"/>
                <w:bCs/>
              </w:rPr>
            </w:pPr>
            <w:ins w:id="5568" w:author="Jillian Carson-Jackson" w:date="2020-12-27T15:14:00Z">
              <w:r w:rsidRPr="00C34CC8">
                <w:rPr>
                  <w:bCs/>
                </w:rPr>
                <w:t>Verbal and non-verbal communications</w:t>
              </w:r>
            </w:ins>
          </w:p>
          <w:p w14:paraId="004301A7" w14:textId="77777777" w:rsidR="000A6C8C" w:rsidRDefault="000A6C8C" w:rsidP="00DC77A1">
            <w:pPr>
              <w:pStyle w:val="Tabletext"/>
              <w:rPr>
                <w:ins w:id="5569" w:author="Jillian Carson-Jackson" w:date="2020-12-27T15:14:00Z"/>
                <w:bCs/>
              </w:rPr>
            </w:pPr>
            <w:ins w:id="5570" w:author="Jillian Carson-Jackson" w:date="2020-12-27T15:14:00Z">
              <w:r w:rsidRPr="00C34CC8">
                <w:rPr>
                  <w:bCs/>
                </w:rPr>
                <w:t>Cultural aspects and common understanding of messages communicated</w:t>
              </w:r>
            </w:ins>
          </w:p>
          <w:p w14:paraId="25A31F2A" w14:textId="77777777" w:rsidR="000A6C8C" w:rsidRPr="00C34CC8" w:rsidRDefault="000A6C8C" w:rsidP="00DC77A1">
            <w:pPr>
              <w:pStyle w:val="Tabletext"/>
              <w:rPr>
                <w:ins w:id="5571" w:author="Jillian Carson-Jackson" w:date="2020-12-27T15:14:00Z"/>
                <w:b/>
              </w:rPr>
            </w:pPr>
            <w:commentRangeStart w:id="5572"/>
            <w:ins w:id="5573" w:author="Jillian Carson-Jackson" w:date="2020-12-27T15:14:00Z">
              <w:r>
                <w:rPr>
                  <w:bCs/>
                </w:rPr>
                <w:t>Questioning techniques</w:t>
              </w:r>
              <w:commentRangeEnd w:id="5572"/>
              <w:r>
                <w:rPr>
                  <w:rStyle w:val="CommentReference"/>
                  <w:color w:val="auto"/>
                </w:rPr>
                <w:commentReference w:id="5572"/>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DC77A1">
            <w:pPr>
              <w:pStyle w:val="Tabletext"/>
              <w:rPr>
                <w:ins w:id="5574" w:author="Jillian Carson-Jackson" w:date="2020-12-27T15:14:00Z"/>
              </w:rPr>
            </w:pPr>
            <w:ins w:id="5575"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DC77A1">
            <w:pPr>
              <w:pStyle w:val="Tabletext"/>
              <w:rPr>
                <w:ins w:id="5576"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DC77A1">
            <w:pPr>
              <w:pStyle w:val="Tabletext"/>
              <w:rPr>
                <w:ins w:id="5577"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6FF1B13" w:rsidR="008C4757" w:rsidRPr="008C4757" w:rsidRDefault="008C4757" w:rsidP="008C4757">
            <w:pPr>
              <w:pStyle w:val="Tabletext"/>
              <w:rPr>
                <w:b/>
              </w:rPr>
            </w:pPr>
            <w:r w:rsidRPr="008C4757">
              <w:rPr>
                <w:b/>
              </w:rPr>
              <w:t xml:space="preserve">Language structure </w:t>
            </w:r>
          </w:p>
          <w:p w14:paraId="76145906" w14:textId="2FAB3099"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15E3A6D6" w:rsidR="008C4757" w:rsidRPr="008C4757" w:rsidRDefault="008C4757" w:rsidP="008C4757">
            <w:pPr>
              <w:pStyle w:val="Tabletext"/>
              <w:rPr>
                <w:b/>
              </w:rPr>
            </w:pPr>
            <w:r w:rsidRPr="008C4757">
              <w:rPr>
                <w:b/>
              </w:rPr>
              <w:t>Specific VTS message construction</w:t>
            </w:r>
          </w:p>
          <w:p w14:paraId="4D7C5764" w14:textId="2511EBF0" w:rsidR="008C4757" w:rsidRPr="00C50983" w:rsidRDefault="008C4757" w:rsidP="008C4757">
            <w:pPr>
              <w:pStyle w:val="Tabletext"/>
            </w:pPr>
            <w:r w:rsidRPr="00C50983">
              <w:t>Construction of messages</w:t>
            </w:r>
          </w:p>
          <w:p w14:paraId="001D7CDE" w14:textId="77777777" w:rsidR="008C4757" w:rsidRDefault="008C4757" w:rsidP="008C4757">
            <w:pPr>
              <w:pStyle w:val="Tabletext"/>
              <w:rPr>
                <w:ins w:id="5578" w:author="Jillian Carson-Jackson" w:date="2020-12-27T15:21:00Z"/>
              </w:rPr>
            </w:pPr>
            <w:r w:rsidRPr="00C50983">
              <w:t>Speech devices to imply higher message status</w:t>
            </w:r>
          </w:p>
          <w:p w14:paraId="36318519" w14:textId="45AFD5B8" w:rsidR="004255C1" w:rsidRPr="00C50983" w:rsidRDefault="004255C1" w:rsidP="008C4757">
            <w:pPr>
              <w:pStyle w:val="Tabletext"/>
            </w:pPr>
            <w:ins w:id="5579" w:author="Jillian Carson-Jackson" w:date="2020-12-27T15:21:00Z">
              <w:r>
                <w:t xml:space="preserve">IALA Guideline </w:t>
              </w:r>
            </w:ins>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287B3004" w:rsidR="008C4757" w:rsidRPr="008C4757" w:rsidRDefault="0086075F" w:rsidP="008C4757">
            <w:pPr>
              <w:pStyle w:val="Tabletext"/>
              <w:rPr>
                <w:b/>
              </w:rPr>
            </w:pPr>
            <w:ins w:id="5580" w:author="Jillian Carson-Jackson" w:date="2020-12-27T15:20:00Z">
              <w:r>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5581" w:author="Jillian Carson-Jackson" w:date="2020-12-27T15:21:00Z">
              <w:r w:rsidRPr="00C50983" w:rsidDel="00D8171E">
                <w:delText xml:space="preserve">advantages, disadvantages and </w:delText>
              </w:r>
            </w:del>
            <w:r w:rsidRPr="00C50983">
              <w:t>application of standard phrases</w:t>
            </w:r>
          </w:p>
          <w:p w14:paraId="04B4687C" w14:textId="77777777" w:rsidR="008C4757" w:rsidRPr="00C50983" w:rsidRDefault="008C4757" w:rsidP="008C4757">
            <w:pPr>
              <w:pStyle w:val="Tabletext"/>
            </w:pPr>
            <w:r w:rsidRPr="00C50983">
              <w:t>The IMO SMCP in general</w:t>
            </w:r>
          </w:p>
          <w:p w14:paraId="08251044" w14:textId="77777777" w:rsidR="008C4757" w:rsidRDefault="008C4757" w:rsidP="008C4757">
            <w:pPr>
              <w:pStyle w:val="Tabletext"/>
              <w:rPr>
                <w:ins w:id="5582" w:author="Jillian Carson-Jackson" w:date="2020-12-27T15:20:00Z"/>
              </w:rPr>
            </w:pPr>
            <w:r w:rsidRPr="00C50983">
              <w:t>The IMO SMCP, part 3, section 6, VTS</w:t>
            </w:r>
          </w:p>
          <w:p w14:paraId="5BA79317" w14:textId="77777777" w:rsidR="00D8171E" w:rsidRDefault="00D8171E" w:rsidP="008C4757">
            <w:pPr>
              <w:pStyle w:val="Tabletext"/>
              <w:rPr>
                <w:ins w:id="5583" w:author="Jillian Carson-Jackson" w:date="2020-12-27T15:20:00Z"/>
              </w:rPr>
            </w:pPr>
            <w:ins w:id="5584" w:author="Jillian Carson-Jackson" w:date="2020-12-27T15:20:00Z">
              <w:r>
                <w:t>Use of Message Markers</w:t>
              </w:r>
            </w:ins>
          </w:p>
          <w:p w14:paraId="1818FEB1" w14:textId="3F5C6367" w:rsidR="00D8171E" w:rsidRPr="00C50983" w:rsidRDefault="00D8171E" w:rsidP="008C4757">
            <w:pPr>
              <w:pStyle w:val="Tabletext"/>
            </w:pPr>
          </w:p>
        </w:tc>
        <w:tc>
          <w:tcPr>
            <w:tcW w:w="1870" w:type="dxa"/>
          </w:tcPr>
          <w:p w14:paraId="11EF9522" w14:textId="6D020A55" w:rsidR="008C4757" w:rsidRPr="00C50983" w:rsidDel="00D8171E" w:rsidRDefault="008C4757" w:rsidP="008C4757">
            <w:pPr>
              <w:pStyle w:val="Tabletext"/>
              <w:rPr>
                <w:del w:id="5585" w:author="Jillian Carson-Jackson" w:date="2020-12-27T15:21:00Z"/>
              </w:rPr>
            </w:pPr>
            <w:del w:id="5586"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5587"/>
            <w:r w:rsidRPr="00C50983">
              <w:t>Level 3</w:t>
            </w:r>
            <w:commentRangeEnd w:id="5587"/>
            <w:r w:rsidR="00D8171E">
              <w:rPr>
                <w:rStyle w:val="CommentReference"/>
                <w:color w:val="auto"/>
              </w:rPr>
              <w:commentReference w:id="5587"/>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588"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28A532B6" w14:textId="18ACF8E3" w:rsidR="001F4379" w:rsidRDefault="001F4379" w:rsidP="0005531C">
            <w:pPr>
              <w:pStyle w:val="Tabletext"/>
              <w:rPr>
                <w:ins w:id="5589" w:author="Jillian Carson-Jackson" w:date="2020-12-27T15:26:00Z"/>
                <w:b/>
              </w:rPr>
            </w:pPr>
            <w:ins w:id="5590" w:author="Jillian Carson-Jackson" w:date="2020-12-27T15:26:00Z">
              <w:r>
                <w:rPr>
                  <w:b/>
                </w:rPr>
                <w:t>Information Management</w:t>
              </w:r>
            </w:ins>
          </w:p>
          <w:p w14:paraId="4CB2352D" w14:textId="7E9EAECF" w:rsidR="0005531C" w:rsidRPr="0005531C" w:rsidRDefault="0005531C" w:rsidP="001F4379">
            <w:pPr>
              <w:pStyle w:val="Tabletext"/>
              <w:ind w:left="695" w:hanging="270"/>
              <w:rPr>
                <w:ins w:id="5591" w:author="Jillian Carson-Jackson" w:date="2020-12-27T15:12:00Z"/>
                <w:b/>
              </w:rPr>
            </w:pPr>
            <w:commentRangeStart w:id="5592"/>
            <w:ins w:id="5593" w:author="Jillian Carson-Jackson" w:date="2020-12-27T15:12:00Z">
              <w:r w:rsidRPr="0005531C">
                <w:rPr>
                  <w:b/>
                </w:rPr>
                <w:t>Communications</w:t>
              </w:r>
            </w:ins>
            <w:commentRangeEnd w:id="5592"/>
            <w:ins w:id="5594" w:author="Jillian Carson-Jackson" w:date="2020-12-27T15:25:00Z">
              <w:r w:rsidR="00CE7A38">
                <w:rPr>
                  <w:rStyle w:val="CommentReference"/>
                  <w:color w:val="auto"/>
                </w:rPr>
                <w:commentReference w:id="5592"/>
              </w:r>
            </w:ins>
            <w:ins w:id="5595" w:author="Jillian Carson-Jackson" w:date="2020-12-27T15:13:00Z">
              <w:r w:rsidR="00707716">
                <w:rPr>
                  <w:b/>
                </w:rPr>
                <w:t xml:space="preserve"> [and data]</w:t>
              </w:r>
            </w:ins>
          </w:p>
          <w:p w14:paraId="6BAECDDF" w14:textId="77777777" w:rsidR="0005531C" w:rsidRPr="0005531C" w:rsidRDefault="0005531C" w:rsidP="001F4379">
            <w:pPr>
              <w:pStyle w:val="Tabletext"/>
              <w:ind w:left="695"/>
              <w:rPr>
                <w:ins w:id="5596" w:author="Jillian Carson-Jackson" w:date="2020-12-27T15:12:00Z"/>
                <w:bCs/>
              </w:rPr>
            </w:pPr>
            <w:ins w:id="5597" w:author="Jillian Carson-Jackson" w:date="2020-12-27T15:12:00Z">
              <w:r w:rsidRPr="0005531C">
                <w:rPr>
                  <w:bCs/>
                </w:rPr>
                <w:t>Collection</w:t>
              </w:r>
            </w:ins>
          </w:p>
          <w:p w14:paraId="2C1CCBA4" w14:textId="77777777" w:rsidR="0005531C" w:rsidRPr="0005531C" w:rsidRDefault="0005531C" w:rsidP="001F4379">
            <w:pPr>
              <w:pStyle w:val="Tabletext"/>
              <w:ind w:left="695"/>
              <w:rPr>
                <w:ins w:id="5598" w:author="Jillian Carson-Jackson" w:date="2020-12-27T15:12:00Z"/>
                <w:bCs/>
              </w:rPr>
            </w:pPr>
            <w:ins w:id="5599" w:author="Jillian Carson-Jackson" w:date="2020-12-27T15:12:00Z">
              <w:r w:rsidRPr="0005531C">
                <w:rPr>
                  <w:bCs/>
                </w:rPr>
                <w:t>Evaluation</w:t>
              </w:r>
            </w:ins>
          </w:p>
          <w:p w14:paraId="7C804930" w14:textId="77777777" w:rsidR="0005531C" w:rsidRDefault="0005531C" w:rsidP="001F4379">
            <w:pPr>
              <w:pStyle w:val="Tabletext"/>
              <w:ind w:left="695"/>
              <w:rPr>
                <w:ins w:id="5600" w:author="Jillian Carson-Jackson" w:date="2020-12-27T15:26:00Z"/>
                <w:bCs/>
              </w:rPr>
            </w:pPr>
            <w:ins w:id="5601" w:author="Jillian Carson-Jackson" w:date="2020-12-27T15:12:00Z">
              <w:r w:rsidRPr="0005531C">
                <w:rPr>
                  <w:bCs/>
                </w:rPr>
                <w:t>Dissemination</w:t>
              </w:r>
            </w:ins>
          </w:p>
          <w:p w14:paraId="64FBEB68" w14:textId="77777777" w:rsidR="001F4379" w:rsidRPr="0005531C" w:rsidRDefault="001F4379" w:rsidP="001F4379">
            <w:pPr>
              <w:pStyle w:val="Tabletext"/>
              <w:ind w:left="425"/>
              <w:rPr>
                <w:ins w:id="5602" w:author="Jillian Carson-Jackson" w:date="2020-12-27T15:26:00Z"/>
                <w:b/>
              </w:rPr>
            </w:pPr>
            <w:commentRangeStart w:id="5603"/>
            <w:ins w:id="5604" w:author="Jillian Carson-Jackson" w:date="2020-12-27T15:26:00Z">
              <w:r w:rsidRPr="0005531C">
                <w:rPr>
                  <w:b/>
                </w:rPr>
                <w:t>Log and record keeping</w:t>
              </w:r>
              <w:commentRangeEnd w:id="5603"/>
              <w:r>
                <w:rPr>
                  <w:rStyle w:val="CommentReference"/>
                  <w:color w:val="auto"/>
                </w:rPr>
                <w:commentReference w:id="5603"/>
              </w:r>
            </w:ins>
          </w:p>
          <w:p w14:paraId="2F82DB6F" w14:textId="77777777" w:rsidR="001F4379" w:rsidRPr="0005531C" w:rsidRDefault="001F4379" w:rsidP="001F4379">
            <w:pPr>
              <w:pStyle w:val="Tabletext"/>
              <w:ind w:left="695"/>
              <w:rPr>
                <w:ins w:id="5605" w:author="Jillian Carson-Jackson" w:date="2020-12-27T15:26:00Z"/>
                <w:bCs/>
              </w:rPr>
            </w:pPr>
            <w:ins w:id="5606" w:author="Jillian Carson-Jackson" w:date="2020-12-27T15:26:00Z">
              <w:r w:rsidRPr="0005531C">
                <w:rPr>
                  <w:bCs/>
                </w:rPr>
                <w:t>Objective</w:t>
              </w:r>
            </w:ins>
          </w:p>
          <w:p w14:paraId="4A290552" w14:textId="77777777" w:rsidR="001F4379" w:rsidRPr="0005531C" w:rsidRDefault="001F4379" w:rsidP="001F4379">
            <w:pPr>
              <w:pStyle w:val="Tabletext"/>
              <w:ind w:left="695"/>
              <w:rPr>
                <w:ins w:id="5607" w:author="Jillian Carson-Jackson" w:date="2020-12-27T15:26:00Z"/>
                <w:bCs/>
              </w:rPr>
            </w:pPr>
            <w:ins w:id="5608" w:author="Jillian Carson-Jackson" w:date="2020-12-27T15:26:00Z">
              <w:r w:rsidRPr="0005531C">
                <w:rPr>
                  <w:bCs/>
                </w:rPr>
                <w:t>Manual log keeping</w:t>
              </w:r>
            </w:ins>
          </w:p>
          <w:p w14:paraId="22BDE605" w14:textId="77777777" w:rsidR="001F4379" w:rsidRPr="0005531C" w:rsidRDefault="001F4379" w:rsidP="001F4379">
            <w:pPr>
              <w:pStyle w:val="Tabletext"/>
              <w:ind w:left="695"/>
              <w:rPr>
                <w:ins w:id="5609" w:author="Jillian Carson-Jackson" w:date="2020-12-27T15:26:00Z"/>
                <w:bCs/>
              </w:rPr>
            </w:pPr>
            <w:ins w:id="5610" w:author="Jillian Carson-Jackson" w:date="2020-12-27T15:26:00Z">
              <w:r w:rsidRPr="0005531C">
                <w:rPr>
                  <w:bCs/>
                </w:rPr>
                <w:t>Electronic log keeping</w:t>
              </w:r>
            </w:ins>
          </w:p>
          <w:p w14:paraId="67BD0E25" w14:textId="6A2E0F60" w:rsidR="001F4379" w:rsidRPr="0005531C" w:rsidRDefault="001F4379" w:rsidP="001F4379">
            <w:pPr>
              <w:pStyle w:val="Tabletext"/>
              <w:ind w:left="695"/>
              <w:rPr>
                <w:ins w:id="5611" w:author="Jillian Carson-Jackson" w:date="2020-12-27T15:12:00Z"/>
                <w:b/>
              </w:rPr>
            </w:pPr>
            <w:ins w:id="5612" w:author="Jillian Carson-Jackson" w:date="2020-12-27T15:26:00Z">
              <w:r w:rsidRPr="0005531C">
                <w:rPr>
                  <w:bCs/>
                </w:rPr>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5613" w:author="Jillian Carson-Jackson" w:date="2020-12-27T15:12:00Z"/>
              </w:rPr>
            </w:pPr>
            <w:ins w:id="5614"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5615"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5616" w:author="Jillian Carson-Jackson" w:date="2020-12-27T15:12:00Z"/>
                <w:szCs w:val="20"/>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5617"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5618" w:author="Jillian Carson-Jackson" w:date="2020-12-27T15:32:00Z"/>
                <w:b/>
              </w:rPr>
            </w:pPr>
            <w:ins w:id="5619" w:author="Jillian Carson-Jackson" w:date="2020-12-27T15:32:00Z">
              <w:r>
                <w:rPr>
                  <w:b/>
                </w:rPr>
                <w:t xml:space="preserve">Use of VHF radio </w:t>
              </w:r>
              <w:commentRangeStart w:id="5620"/>
              <w:r>
                <w:rPr>
                  <w:b/>
                </w:rPr>
                <w:t>communication in VTS</w:t>
              </w:r>
            </w:ins>
            <w:commentRangeEnd w:id="5620"/>
            <w:ins w:id="5621" w:author="Jillian Carson-Jackson" w:date="2020-12-27T15:33:00Z">
              <w:r>
                <w:rPr>
                  <w:rStyle w:val="CommentReference"/>
                  <w:color w:val="auto"/>
                </w:rPr>
                <w:commentReference w:id="5620"/>
              </w:r>
            </w:ins>
          </w:p>
          <w:p w14:paraId="650A1034" w14:textId="77777777" w:rsidR="00D1754F" w:rsidRDefault="00D1754F" w:rsidP="00D1754F">
            <w:pPr>
              <w:pStyle w:val="Tabletext"/>
              <w:rPr>
                <w:ins w:id="5622" w:author="Jillian Carson-Jackson" w:date="2020-12-27T15:32:00Z"/>
                <w:bCs/>
              </w:rPr>
            </w:pPr>
          </w:p>
          <w:p w14:paraId="71C4AF4B" w14:textId="77777777" w:rsidR="00D1754F" w:rsidRPr="00D1754F" w:rsidRDefault="00D1754F" w:rsidP="00D1754F">
            <w:pPr>
              <w:pStyle w:val="Tabletext"/>
              <w:rPr>
                <w:ins w:id="5623" w:author="Jillian Carson-Jackson" w:date="2020-12-27T15:32:00Z"/>
                <w:bCs/>
              </w:rPr>
            </w:pPr>
            <w:ins w:id="5624" w:author="Jillian Carson-Jackson" w:date="2020-12-27T15:32:00Z">
              <w:r w:rsidRPr="00D1754F">
                <w:rPr>
                  <w:bCs/>
                </w:rPr>
                <w:t>Communication procedures, including SAR</w:t>
              </w:r>
            </w:ins>
          </w:p>
          <w:p w14:paraId="4BFC94F8" w14:textId="65E67E48" w:rsidR="00D1754F" w:rsidRPr="00D1754F" w:rsidRDefault="00D1754F" w:rsidP="00D1754F">
            <w:pPr>
              <w:pStyle w:val="Tabletext"/>
              <w:rPr>
                <w:ins w:id="5625" w:author="Jillian Carson-Jackson" w:date="2020-12-27T15:31:00Z"/>
                <w:bCs/>
              </w:rPr>
            </w:pPr>
            <w:ins w:id="5626" w:author="Jillian Carson-Jackson" w:date="2020-12-27T15:32:00Z">
              <w:r w:rsidRPr="00D1754F">
                <w:rPr>
                  <w:bCs/>
                </w:rPr>
                <w:t>Equipment failure and channel saturation</w:t>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5627" w:author="Jillian Carson-Jackson" w:date="2020-12-27T15:31:00Z"/>
              </w:rPr>
            </w:pPr>
            <w:ins w:id="5628" w:author="Jillian Carson-Jackson" w:date="2020-12-27T15:31:00Z">
              <w:r w:rsidRPr="00D1754F">
                <w:lastRenderedPageBreak/>
                <w:t xml:space="preserve">Level </w:t>
              </w:r>
            </w:ins>
            <w:ins w:id="5629"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5630"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5631"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5632" w:author="Jillian Carson-Jackson" w:date="2020-12-27T15:13:00Z"/>
        </w:trPr>
        <w:tc>
          <w:tcPr>
            <w:tcW w:w="4728" w:type="dxa"/>
          </w:tcPr>
          <w:p w14:paraId="0DF794D1" w14:textId="29CB745A" w:rsidR="008C4757" w:rsidRPr="008C4757" w:rsidDel="00707716" w:rsidRDefault="008C4757" w:rsidP="008C4757">
            <w:pPr>
              <w:pStyle w:val="Tabletext"/>
              <w:rPr>
                <w:del w:id="5633" w:author="Jillian Carson-Jackson" w:date="2020-12-27T15:13:00Z"/>
                <w:b/>
              </w:rPr>
            </w:pPr>
            <w:del w:id="5634"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5635" w:author="Jillian Carson-Jackson" w:date="2020-12-27T15:13:00Z"/>
              </w:rPr>
            </w:pPr>
            <w:del w:id="5636"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5637" w:author="Jillian Carson-Jackson" w:date="2020-12-27T15:13:00Z"/>
              </w:rPr>
            </w:pPr>
            <w:del w:id="5638"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5639" w:author="Jillian Carson-Jackson" w:date="2020-12-27T15:13:00Z"/>
              </w:rPr>
            </w:pPr>
          </w:p>
        </w:tc>
        <w:tc>
          <w:tcPr>
            <w:tcW w:w="1540" w:type="dxa"/>
          </w:tcPr>
          <w:p w14:paraId="09DD358F" w14:textId="0C563934" w:rsidR="008C4757" w:rsidRPr="00C50983" w:rsidDel="00707716" w:rsidRDefault="008C4757" w:rsidP="008C4757">
            <w:pPr>
              <w:pStyle w:val="Tabletext"/>
              <w:rPr>
                <w:del w:id="5640"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5641"/>
            <w:r w:rsidRPr="00C50983">
              <w:t>Total 91</w:t>
            </w:r>
            <w:ins w:id="5642" w:author="Jillian Carson-Jackson" w:date="2020-12-27T15:13:00Z">
              <w:r w:rsidR="00707716">
                <w:t xml:space="preserve"> +7</w:t>
              </w:r>
            </w:ins>
            <w:r w:rsidRPr="00C50983">
              <w:t xml:space="preserve"> </w:t>
            </w:r>
            <w:ins w:id="5643" w:author="Jillian Carson-Jackson" w:date="2020-12-27T15:33:00Z">
              <w:r w:rsidR="00B27AAA">
                <w:t>+ 1</w:t>
              </w:r>
            </w:ins>
            <w:ins w:id="5644" w:author="Jillian Carson-Jackson" w:date="2020-12-27T15:36:00Z">
              <w:r w:rsidR="00175790">
                <w:t>1</w:t>
              </w:r>
            </w:ins>
            <w:ins w:id="5645" w:author="Jillian Carson-Jackson" w:date="2020-12-27T15:33:00Z">
              <w:r w:rsidR="00B27AAA">
                <w:t xml:space="preserve"> </w:t>
              </w:r>
            </w:ins>
            <w:r w:rsidRPr="00C50983">
              <w:t>hours</w:t>
            </w:r>
            <w:commentRangeEnd w:id="5641"/>
            <w:r w:rsidR="00C77FA0">
              <w:rPr>
                <w:rStyle w:val="CommentReference"/>
                <w:color w:val="auto"/>
              </w:rPr>
              <w:commentReference w:id="5641"/>
            </w:r>
          </w:p>
        </w:tc>
        <w:tc>
          <w:tcPr>
            <w:tcW w:w="1540" w:type="dxa"/>
          </w:tcPr>
          <w:p w14:paraId="0216EF84" w14:textId="180399D7" w:rsidR="008C4757" w:rsidRPr="00C50983" w:rsidRDefault="008C4757" w:rsidP="008C4757">
            <w:pPr>
              <w:pStyle w:val="Tabletext"/>
            </w:pPr>
            <w:r w:rsidRPr="00C50983">
              <w:t xml:space="preserve">Total 75 </w:t>
            </w:r>
            <w:ins w:id="5646" w:author="Jillian Carson-Jackson" w:date="2020-12-27T15:13:00Z">
              <w:r w:rsidR="00707716">
                <w:t>+11</w:t>
              </w:r>
            </w:ins>
            <w:ins w:id="5647" w:author="Jillian Carson-Jackson" w:date="2020-12-27T15:14:00Z">
              <w:r w:rsidR="00707716">
                <w:t xml:space="preserve"> </w:t>
              </w:r>
            </w:ins>
            <w:ins w:id="5648" w:author="Jillian Carson-Jackson" w:date="2020-12-27T15:33:00Z">
              <w:r w:rsidR="00B27AAA">
                <w:t>+ 3</w:t>
              </w:r>
            </w:ins>
            <w:ins w:id="5649" w:author="Jillian Carson-Jackson" w:date="2020-12-27T15:36:00Z">
              <w:r w:rsidR="00033E27">
                <w:t>1</w:t>
              </w:r>
            </w:ins>
            <w:ins w:id="5650"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proofErr w:type="gramStart"/>
      <w:r w:rsidRPr="00880457">
        <w:rPr>
          <w:i/>
        </w:rPr>
        <w:t>The</w:t>
      </w:r>
      <w:proofErr w:type="gramEnd"/>
      <w:r w:rsidRPr="00880457">
        <w:rPr>
          <w:i/>
        </w:rPr>
        <w:t xml:space="preserv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4"/>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5651" w:author="Jillian Carson-Jackson" w:date="2020-12-27T15:38:00Z">
        <w:r w:rsidR="00FF7105">
          <w:rPr>
            <w:i/>
          </w:rPr>
          <w:t xml:space="preserve"> and possesses a valid VHF radio operator certificate</w:t>
        </w:r>
      </w:ins>
      <w:r w:rsidRPr="00880457">
        <w:rPr>
          <w:i/>
        </w:rPr>
        <w:t>.</w:t>
      </w:r>
    </w:p>
    <w:p w14:paraId="7289D00D" w14:textId="35E3F10D" w:rsidR="005D16C2" w:rsidRPr="005D16C2" w:rsidRDefault="0042518D" w:rsidP="00F64B31">
      <w:pPr>
        <w:pStyle w:val="ModuleHeading1"/>
      </w:pPr>
      <w:bookmarkStart w:id="5652" w:name="_Toc442348115"/>
      <w:bookmarkStart w:id="5653" w:name="_Toc62642343"/>
      <w:r w:rsidRPr="00093294">
        <w:lastRenderedPageBreak/>
        <w:t xml:space="preserve">DETAILED </w:t>
      </w:r>
      <w:r w:rsidRPr="00B94E6E">
        <w:t>TEACHING</w:t>
      </w:r>
      <w:r w:rsidRPr="00093294">
        <w:t xml:space="preserve"> SYLLABUS FOR MODULE 1 – </w:t>
      </w:r>
      <w:bookmarkEnd w:id="5652"/>
      <w:del w:id="5654" w:author="Jillian Carson-Jackson" w:date="2020-12-27T15:39:00Z">
        <w:r w:rsidR="007605DF" w:rsidDel="001F7BEB">
          <w:delText>LANGUAGE</w:delText>
        </w:r>
      </w:del>
      <w:ins w:id="5655" w:author="Jillian Carson-Jackson" w:date="2020-12-27T15:39:00Z">
        <w:r w:rsidR="001F7BEB">
          <w:t>Communication Coordination and interaction</w:t>
        </w:r>
      </w:ins>
      <w:bookmarkEnd w:id="5653"/>
    </w:p>
    <w:p w14:paraId="31C897CE" w14:textId="77777777" w:rsidR="0042518D" w:rsidRDefault="0042518D" w:rsidP="0042518D">
      <w:pPr>
        <w:pStyle w:val="Heading1separatationline"/>
      </w:pPr>
    </w:p>
    <w:p w14:paraId="07B9E244" w14:textId="3A62D903" w:rsidR="00880457" w:rsidRPr="00880457" w:rsidRDefault="0042518D" w:rsidP="00880457">
      <w:pPr>
        <w:pStyle w:val="Tablecaption"/>
      </w:pPr>
      <w:bookmarkStart w:id="5656" w:name="_Toc434431727"/>
      <w:bookmarkStart w:id="5657" w:name="_Toc442347374"/>
      <w:bookmarkStart w:id="5658" w:name="_Toc443313837"/>
      <w:bookmarkStart w:id="5659" w:name="_Toc531423230"/>
      <w:r w:rsidRPr="00093294">
        <w:t xml:space="preserve">Detailed Teaching Syllabus </w:t>
      </w:r>
      <w:r w:rsidR="00880457">
        <w:t>–</w:t>
      </w:r>
      <w:r w:rsidR="002A29D4" w:rsidRPr="00093294">
        <w:t xml:space="preserve"> </w:t>
      </w:r>
      <w:bookmarkEnd w:id="5656"/>
      <w:bookmarkEnd w:id="5657"/>
      <w:bookmarkEnd w:id="5658"/>
      <w:del w:id="5660" w:author="Jillian Carson-Jackson" w:date="2020-12-27T15:39:00Z">
        <w:r w:rsidR="00880457" w:rsidDel="001F7BEB">
          <w:delText>Language</w:delText>
        </w:r>
      </w:del>
      <w:bookmarkEnd w:id="5659"/>
      <w:ins w:id="5661" w:author="Jillian Carson-Jackson" w:date="2020-12-27T15:39:00Z">
        <w:r w:rsidR="001F7BEB">
          <w:t>Communication Coor</w:t>
        </w:r>
      </w:ins>
      <w:ins w:id="5662" w:author="Jillian Carson-Jackson" w:date="2020-12-27T15:40:00Z">
        <w:r w:rsidR="001F7BEB">
          <w:t>dination and Interaction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880457" w:rsidRPr="00C50983" w14:paraId="6341AC37" w14:textId="77777777" w:rsidTr="00AC0A93">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 xml:space="preserve">Subjects / Learning </w:t>
            </w:r>
            <w:commentRangeStart w:id="5663"/>
            <w:r w:rsidRPr="00880457">
              <w:rPr>
                <w:b/>
                <w:color w:val="00AFAA"/>
                <w:sz w:val="22"/>
                <w:szCs w:val="22"/>
              </w:rPr>
              <w:t>Objectives</w:t>
            </w:r>
            <w:commentRangeEnd w:id="5663"/>
            <w:r w:rsidR="001F7BEB">
              <w:rPr>
                <w:rStyle w:val="CommentReference"/>
                <w:color w:val="auto"/>
              </w:rPr>
              <w:commentReference w:id="5663"/>
            </w:r>
          </w:p>
        </w:tc>
        <w:tc>
          <w:tcPr>
            <w:tcW w:w="3118"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835"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AC0A93">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3118"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835"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880457" w:rsidRPr="00C50983" w14:paraId="004C3995" w14:textId="77777777" w:rsidTr="00AC0A93">
        <w:trPr>
          <w:cantSplit/>
          <w:jc w:val="center"/>
        </w:trPr>
        <w:tc>
          <w:tcPr>
            <w:tcW w:w="8330" w:type="dxa"/>
            <w:shd w:val="clear" w:color="auto" w:fill="D9D9D9" w:themeFill="background1" w:themeFillShade="D9"/>
          </w:tcPr>
          <w:p w14:paraId="4E119CC8" w14:textId="77777777" w:rsidR="00880457" w:rsidRPr="00880457" w:rsidRDefault="00880457" w:rsidP="00880457">
            <w:pPr>
              <w:pStyle w:val="Tabletext"/>
              <w:rPr>
                <w:b/>
                <w:sz w:val="22"/>
                <w:szCs w:val="22"/>
              </w:rPr>
            </w:pPr>
            <w:r w:rsidRPr="00880457">
              <w:rPr>
                <w:b/>
                <w:sz w:val="22"/>
                <w:szCs w:val="22"/>
              </w:rPr>
              <w:t>Language structure</w:t>
            </w:r>
          </w:p>
        </w:tc>
        <w:tc>
          <w:tcPr>
            <w:tcW w:w="3118" w:type="dxa"/>
            <w:shd w:val="clear" w:color="auto" w:fill="D9D9D9" w:themeFill="background1" w:themeFillShade="D9"/>
          </w:tcPr>
          <w:p w14:paraId="14B88E62" w14:textId="77777777" w:rsidR="00880457" w:rsidRPr="00C50983" w:rsidRDefault="00880457" w:rsidP="00880457">
            <w:pPr>
              <w:pStyle w:val="Tabletext"/>
            </w:pPr>
          </w:p>
        </w:tc>
        <w:tc>
          <w:tcPr>
            <w:tcW w:w="2835" w:type="dxa"/>
            <w:shd w:val="clear" w:color="auto" w:fill="D9D9D9" w:themeFill="background1" w:themeFillShade="D9"/>
          </w:tcPr>
          <w:p w14:paraId="073B12C8" w14:textId="77777777" w:rsidR="00880457" w:rsidRPr="00C50983" w:rsidRDefault="00880457" w:rsidP="00880457">
            <w:pPr>
              <w:pStyle w:val="Tabletext"/>
            </w:pPr>
          </w:p>
        </w:tc>
      </w:tr>
      <w:tr w:rsidR="00880457" w:rsidRPr="00C50983" w14:paraId="75C48276" w14:textId="77777777" w:rsidTr="00AC0A93">
        <w:trPr>
          <w:cantSplit/>
          <w:jc w:val="center"/>
        </w:trPr>
        <w:tc>
          <w:tcPr>
            <w:tcW w:w="8330" w:type="dxa"/>
            <w:shd w:val="clear" w:color="auto" w:fill="D9D9D9" w:themeFill="background1" w:themeFillShade="D9"/>
          </w:tcPr>
          <w:p w14:paraId="0749C214" w14:textId="77777777" w:rsidR="00880457" w:rsidRPr="00C50983" w:rsidRDefault="00880457" w:rsidP="00880457">
            <w:pPr>
              <w:pStyle w:val="Tabletext"/>
            </w:pPr>
            <w:r w:rsidRPr="00C50983">
              <w:t>Explain the use of English for special purposes, redundancy and precision</w:t>
            </w:r>
          </w:p>
          <w:p w14:paraId="33A72E8B" w14:textId="77777777" w:rsidR="00880457" w:rsidRPr="00C50983" w:rsidRDefault="00880457" w:rsidP="00880457">
            <w:pPr>
              <w:pStyle w:val="Tabletext"/>
              <w:ind w:left="709"/>
            </w:pPr>
            <w:r w:rsidRPr="00C50983">
              <w:t>The exclusion of all items, except those directly applicable to the subject</w:t>
            </w:r>
          </w:p>
          <w:p w14:paraId="2FB151F8" w14:textId="77777777" w:rsidR="00880457" w:rsidRPr="00C50983" w:rsidRDefault="00880457" w:rsidP="00880457">
            <w:pPr>
              <w:pStyle w:val="Tabletext"/>
              <w:ind w:left="709"/>
            </w:pPr>
            <w:r w:rsidRPr="00C50983">
              <w:t>Legal and engineering terminology and their different structures</w:t>
            </w:r>
          </w:p>
          <w:p w14:paraId="40A26CA0" w14:textId="77777777" w:rsidR="00880457" w:rsidRPr="00C50983" w:rsidRDefault="00880457" w:rsidP="00880457">
            <w:pPr>
              <w:pStyle w:val="Tabletext"/>
              <w:ind w:left="709"/>
            </w:pPr>
            <w:r w:rsidRPr="00C50983">
              <w:t>Advantages and disadvantages of redundancy</w:t>
            </w:r>
          </w:p>
          <w:p w14:paraId="322E09EF" w14:textId="77777777" w:rsidR="00880457" w:rsidRPr="00C50983" w:rsidRDefault="00880457" w:rsidP="00880457">
            <w:pPr>
              <w:pStyle w:val="Tabletext"/>
              <w:ind w:left="709"/>
            </w:pPr>
            <w:r w:rsidRPr="00C50983">
              <w:t>The choice of precise words to express meaning</w:t>
            </w:r>
          </w:p>
        </w:tc>
        <w:tc>
          <w:tcPr>
            <w:tcW w:w="3118" w:type="dxa"/>
            <w:shd w:val="clear" w:color="auto" w:fill="D9D9D9" w:themeFill="background1" w:themeFillShade="D9"/>
          </w:tcPr>
          <w:p w14:paraId="2B3FE2DA" w14:textId="77777777" w:rsidR="00880457" w:rsidRPr="00C50983" w:rsidRDefault="00880457" w:rsidP="00880457">
            <w:pPr>
              <w:pStyle w:val="Tabletext"/>
            </w:pPr>
            <w:r w:rsidRPr="00C50983">
              <w:t>R</w:t>
            </w:r>
            <w:r>
              <w:t>6</w:t>
            </w:r>
            <w:r w:rsidRPr="00C50983">
              <w:t>, R</w:t>
            </w:r>
            <w:r>
              <w:t>19</w:t>
            </w:r>
            <w:r w:rsidRPr="00C50983">
              <w:t>, R</w:t>
            </w:r>
            <w:r>
              <w:t>32</w:t>
            </w:r>
          </w:p>
        </w:tc>
        <w:tc>
          <w:tcPr>
            <w:tcW w:w="2835" w:type="dxa"/>
            <w:shd w:val="clear" w:color="auto" w:fill="D9D9D9" w:themeFill="background1" w:themeFillShade="D9"/>
          </w:tcPr>
          <w:p w14:paraId="4CEE948B" w14:textId="77777777" w:rsidR="00880457" w:rsidRPr="00C50983" w:rsidRDefault="00880457" w:rsidP="00880457">
            <w:pPr>
              <w:pStyle w:val="Tabletext"/>
            </w:pPr>
            <w:r w:rsidRPr="00C50983">
              <w:t>A1 or A8</w:t>
            </w:r>
          </w:p>
          <w:p w14:paraId="77C5800B" w14:textId="77777777" w:rsidR="00880457" w:rsidRPr="00C50983" w:rsidRDefault="00880457" w:rsidP="00880457">
            <w:pPr>
              <w:pStyle w:val="Tabletext"/>
            </w:pPr>
          </w:p>
          <w:p w14:paraId="6ECE273F" w14:textId="77777777" w:rsidR="00880457" w:rsidRPr="00C50983" w:rsidRDefault="00880457" w:rsidP="00880457">
            <w:pPr>
              <w:pStyle w:val="Tabletext"/>
            </w:pPr>
            <w:r w:rsidRPr="00C50983">
              <w:t>A1</w:t>
            </w:r>
          </w:p>
        </w:tc>
      </w:tr>
      <w:tr w:rsidR="00880457" w:rsidRPr="00C50983" w14:paraId="381D3BD0" w14:textId="77777777" w:rsidTr="00AC0A93">
        <w:trPr>
          <w:cantSplit/>
          <w:jc w:val="center"/>
        </w:trPr>
        <w:tc>
          <w:tcPr>
            <w:tcW w:w="8330" w:type="dxa"/>
            <w:shd w:val="clear" w:color="auto" w:fill="D9D9D9" w:themeFill="background1" w:themeFillShade="D9"/>
          </w:tcPr>
          <w:p w14:paraId="0ECDDC56" w14:textId="733D1F7A" w:rsidR="00880457" w:rsidRPr="00C50983" w:rsidDel="00063AF5" w:rsidRDefault="00880457" w:rsidP="00880457">
            <w:pPr>
              <w:pStyle w:val="Tabletext"/>
              <w:rPr>
                <w:del w:id="5664" w:author="Abercrombie, Kerrie" w:date="2021-01-22T10:44:00Z"/>
              </w:rPr>
            </w:pPr>
            <w:commentRangeStart w:id="5665"/>
            <w:del w:id="5666" w:author="Abercrombie, Kerrie" w:date="2021-01-22T10:44:00Z">
              <w:r w:rsidRPr="00C50983" w:rsidDel="00063AF5">
                <w:delText xml:space="preserve">Describe the techniques to eliminate ambiguity </w:delText>
              </w:r>
            </w:del>
          </w:p>
          <w:p w14:paraId="0A8A7F46" w14:textId="0AED8F0C" w:rsidR="00880457" w:rsidRPr="00C50983" w:rsidDel="00063AF5" w:rsidRDefault="00880457" w:rsidP="00880457">
            <w:pPr>
              <w:pStyle w:val="Tabletext"/>
              <w:ind w:left="709"/>
              <w:rPr>
                <w:del w:id="5667" w:author="Abercrombie, Kerrie" w:date="2021-01-22T10:44:00Z"/>
              </w:rPr>
            </w:pPr>
            <w:del w:id="5668" w:author="Abercrombie, Kerrie" w:date="2021-01-22T10:44:00Z">
              <w:r w:rsidRPr="00C50983" w:rsidDel="00063AF5">
                <w:delText>‘Conditional’  words and their elimination in VTS messages</w:delText>
              </w:r>
            </w:del>
          </w:p>
          <w:p w14:paraId="7E416476" w14:textId="404637B0" w:rsidR="00880457" w:rsidRPr="00C50983" w:rsidRDefault="00880457" w:rsidP="00880457">
            <w:pPr>
              <w:pStyle w:val="Tabletext"/>
              <w:ind w:left="709"/>
            </w:pPr>
            <w:del w:id="5669" w:author="Abercrombie, Kerrie" w:date="2021-01-22T10:44:00Z">
              <w:r w:rsidRPr="00C50983" w:rsidDel="00063AF5">
                <w:delText>Consequences of misuse of ‘conditional’ words</w:delText>
              </w:r>
              <w:commentRangeEnd w:id="5665"/>
              <w:r w:rsidR="00063AF5" w:rsidDel="00063AF5">
                <w:rPr>
                  <w:rStyle w:val="CommentReference"/>
                  <w:color w:val="auto"/>
                </w:rPr>
                <w:commentReference w:id="5665"/>
              </w:r>
            </w:del>
          </w:p>
        </w:tc>
        <w:tc>
          <w:tcPr>
            <w:tcW w:w="3118"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835"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3ADB6ACE" w14:textId="77777777" w:rsidTr="00AC0A93">
        <w:trPr>
          <w:cantSplit/>
          <w:jc w:val="center"/>
        </w:trPr>
        <w:tc>
          <w:tcPr>
            <w:tcW w:w="8330" w:type="dxa"/>
            <w:shd w:val="clear" w:color="auto" w:fill="D9D9D9" w:themeFill="background1" w:themeFillShade="D9"/>
          </w:tcPr>
          <w:p w14:paraId="548C7D8B" w14:textId="49F8C617" w:rsidR="00880457" w:rsidRPr="00C50983" w:rsidRDefault="00880457" w:rsidP="00880457">
            <w:pPr>
              <w:pStyle w:val="Tabletext"/>
            </w:pPr>
            <w:commentRangeStart w:id="5670"/>
            <w:del w:id="5671" w:author="Abercrombie, Kerrie" w:date="2021-01-22T10:38:00Z">
              <w:r w:rsidRPr="00C50983" w:rsidDel="00063AF5">
                <w:delText>Describe the use of message markers and the meaning they imply</w:delText>
              </w:r>
              <w:commentRangeEnd w:id="5670"/>
              <w:r w:rsidR="00063AF5" w:rsidDel="00063AF5">
                <w:rPr>
                  <w:rStyle w:val="CommentReference"/>
                  <w:color w:val="auto"/>
                </w:rPr>
                <w:commentReference w:id="5670"/>
              </w:r>
            </w:del>
          </w:p>
          <w:p w14:paraId="2CB91550" w14:textId="59B3DE9E" w:rsidR="00880457" w:rsidRPr="00C50983" w:rsidRDefault="00880457" w:rsidP="00063AF5">
            <w:pPr>
              <w:pStyle w:val="Tabletext"/>
              <w:ind w:left="709"/>
            </w:pPr>
            <w:commentRangeStart w:id="5672"/>
            <w:r w:rsidRPr="00C50983">
              <w:t xml:space="preserve">Legal implications </w:t>
            </w:r>
            <w:commentRangeEnd w:id="5672"/>
            <w:r w:rsidR="00063AF5">
              <w:rPr>
                <w:rStyle w:val="CommentReference"/>
                <w:color w:val="auto"/>
              </w:rPr>
              <w:commentReference w:id="5672"/>
            </w:r>
            <w:r w:rsidRPr="00C50983">
              <w:t>of using message markers, particularly “Warning”, “Information”, “Advice” and “Instruction”</w:t>
            </w:r>
            <w:r w:rsidRPr="00C50983">
              <w:br/>
            </w:r>
            <w:commentRangeStart w:id="5673"/>
            <w:r w:rsidRPr="00C50983">
              <w:t>Legal and psychological relationship between master, pilot and VTS, and the use of message markers</w:t>
            </w:r>
            <w:commentRangeEnd w:id="5673"/>
            <w:r w:rsidR="00063AF5">
              <w:rPr>
                <w:rStyle w:val="CommentReference"/>
                <w:color w:val="auto"/>
              </w:rPr>
              <w:commentReference w:id="5673"/>
            </w:r>
            <w:r w:rsidRPr="00C50983">
              <w:br/>
            </w:r>
            <w:del w:id="5674" w:author="Abercrombie, Kerrie" w:date="2021-01-22T10:38:00Z">
              <w:r w:rsidRPr="00C50983" w:rsidDel="00063AF5">
                <w:delText xml:space="preserve">Examples </w:delText>
              </w:r>
              <w:commentRangeStart w:id="5675"/>
              <w:r w:rsidRPr="00C50983" w:rsidDel="00063AF5">
                <w:delText>from</w:delText>
              </w:r>
            </w:del>
            <w:commentRangeEnd w:id="5675"/>
            <w:r w:rsidR="00063AF5">
              <w:rPr>
                <w:rStyle w:val="CommentReference"/>
                <w:color w:val="auto"/>
              </w:rPr>
              <w:commentReference w:id="5675"/>
            </w:r>
            <w:del w:id="5676" w:author="Abercrombie, Kerrie" w:date="2021-01-22T10:38:00Z">
              <w:r w:rsidRPr="00C50983" w:rsidDel="00063AF5">
                <w:delText xml:space="preserve"> operational VTS</w:delText>
              </w:r>
            </w:del>
          </w:p>
        </w:tc>
        <w:tc>
          <w:tcPr>
            <w:tcW w:w="3118" w:type="dxa"/>
            <w:shd w:val="clear" w:color="auto" w:fill="D9D9D9" w:themeFill="background1" w:themeFillShade="D9"/>
          </w:tcPr>
          <w:p w14:paraId="53737368" w14:textId="77777777" w:rsidR="00880457" w:rsidRPr="00C50983" w:rsidRDefault="00880457" w:rsidP="00880457">
            <w:pPr>
              <w:pStyle w:val="Tabletext"/>
              <w:rPr>
                <w:lang w:val="fr-FR"/>
              </w:rPr>
            </w:pPr>
            <w:r w:rsidRPr="00C50983">
              <w:rPr>
                <w:lang w:val="fr-FR"/>
              </w:rPr>
              <w:t>R</w:t>
            </w:r>
            <w:r>
              <w:rPr>
                <w:lang w:val="fr-FR"/>
              </w:rPr>
              <w:t>19</w:t>
            </w:r>
            <w:r w:rsidRPr="00C50983">
              <w:rPr>
                <w:lang w:val="fr-FR"/>
              </w:rPr>
              <w:t xml:space="preserve"> (VTS section), R1</w:t>
            </w:r>
            <w:r>
              <w:rPr>
                <w:lang w:val="fr-FR"/>
              </w:rPr>
              <w:t>3</w:t>
            </w:r>
          </w:p>
        </w:tc>
        <w:tc>
          <w:tcPr>
            <w:tcW w:w="2835" w:type="dxa"/>
            <w:shd w:val="clear" w:color="auto" w:fill="D9D9D9" w:themeFill="background1" w:themeFillShade="D9"/>
          </w:tcPr>
          <w:p w14:paraId="0F1F325A" w14:textId="77777777" w:rsidR="00880457" w:rsidRPr="00C50983" w:rsidRDefault="00880457" w:rsidP="00880457">
            <w:pPr>
              <w:pStyle w:val="Tabletext"/>
            </w:pPr>
            <w:r w:rsidRPr="00C50983">
              <w:t>A1</w:t>
            </w:r>
          </w:p>
        </w:tc>
      </w:tr>
      <w:tr w:rsidR="00880457" w:rsidRPr="00C50983" w14:paraId="29AB648A" w14:textId="77777777" w:rsidTr="00AC0A93">
        <w:trPr>
          <w:cantSplit/>
          <w:jc w:val="center"/>
        </w:trPr>
        <w:tc>
          <w:tcPr>
            <w:tcW w:w="8330" w:type="dxa"/>
            <w:shd w:val="clear" w:color="auto" w:fill="D9D9D9" w:themeFill="background1" w:themeFillShade="D9"/>
          </w:tcPr>
          <w:p w14:paraId="0E9D3EF3" w14:textId="77777777" w:rsidR="00880457" w:rsidRPr="00880457" w:rsidRDefault="00880457" w:rsidP="00880457">
            <w:pPr>
              <w:pStyle w:val="Tabletext"/>
              <w:rPr>
                <w:b/>
                <w:sz w:val="22"/>
                <w:szCs w:val="22"/>
              </w:rPr>
            </w:pPr>
            <w:r w:rsidRPr="00880457">
              <w:rPr>
                <w:b/>
                <w:sz w:val="22"/>
                <w:szCs w:val="22"/>
              </w:rPr>
              <w:t>Specific VTS message construction</w:t>
            </w:r>
          </w:p>
        </w:tc>
        <w:tc>
          <w:tcPr>
            <w:tcW w:w="3118" w:type="dxa"/>
            <w:shd w:val="clear" w:color="auto" w:fill="D9D9D9" w:themeFill="background1" w:themeFillShade="D9"/>
          </w:tcPr>
          <w:p w14:paraId="4184A926" w14:textId="77777777" w:rsidR="00880457" w:rsidRPr="00C50983" w:rsidRDefault="00880457" w:rsidP="00880457">
            <w:pPr>
              <w:pStyle w:val="Tabletext"/>
            </w:pPr>
          </w:p>
        </w:tc>
        <w:tc>
          <w:tcPr>
            <w:tcW w:w="2835" w:type="dxa"/>
            <w:shd w:val="clear" w:color="auto" w:fill="D9D9D9" w:themeFill="background1" w:themeFillShade="D9"/>
          </w:tcPr>
          <w:p w14:paraId="1959EB7A" w14:textId="77777777" w:rsidR="00880457" w:rsidRPr="00C50983" w:rsidRDefault="00880457" w:rsidP="00880457">
            <w:pPr>
              <w:pStyle w:val="Tabletext"/>
            </w:pPr>
          </w:p>
        </w:tc>
      </w:tr>
      <w:tr w:rsidR="00880457" w:rsidRPr="00C50983" w14:paraId="33DA3A3F" w14:textId="77777777" w:rsidTr="00AC0A93">
        <w:trPr>
          <w:cantSplit/>
          <w:jc w:val="center"/>
        </w:trPr>
        <w:tc>
          <w:tcPr>
            <w:tcW w:w="8330" w:type="dxa"/>
            <w:shd w:val="clear" w:color="auto" w:fill="D9D9D9" w:themeFill="background1" w:themeFillShade="D9"/>
          </w:tcPr>
          <w:p w14:paraId="2F3CC4F8" w14:textId="6206B407" w:rsidR="00880457" w:rsidRPr="00C50983" w:rsidDel="00365323" w:rsidRDefault="00880457" w:rsidP="00880457">
            <w:pPr>
              <w:pStyle w:val="Tabletext"/>
              <w:rPr>
                <w:del w:id="5677" w:author="Abercrombie, Kerrie" w:date="2021-01-22T10:45:00Z"/>
              </w:rPr>
            </w:pPr>
            <w:commentRangeStart w:id="5678"/>
            <w:del w:id="5679" w:author="Abercrombie, Kerrie" w:date="2021-01-22T10:45:00Z">
              <w:r w:rsidRPr="00C50983" w:rsidDel="00365323">
                <w:delText>Construct VTS messages</w:delText>
              </w:r>
              <w:commentRangeEnd w:id="5678"/>
              <w:r w:rsidR="00063AF5" w:rsidDel="00365323">
                <w:rPr>
                  <w:rStyle w:val="CommentReference"/>
                  <w:color w:val="auto"/>
                </w:rPr>
                <w:commentReference w:id="5678"/>
              </w:r>
            </w:del>
          </w:p>
          <w:p w14:paraId="495D38D5" w14:textId="36356DAD" w:rsidR="00880457" w:rsidRPr="00C50983" w:rsidDel="00365323" w:rsidRDefault="00880457" w:rsidP="00880457">
            <w:pPr>
              <w:pStyle w:val="Tabletext"/>
              <w:ind w:left="709"/>
              <w:rPr>
                <w:del w:id="5680" w:author="Abercrombie, Kerrie" w:date="2021-01-22T10:45:00Z"/>
              </w:rPr>
            </w:pPr>
            <w:del w:id="5681" w:author="Abercrombie, Kerrie" w:date="2021-01-22T10:45:00Z">
              <w:r w:rsidRPr="00C50983" w:rsidDel="00365323">
                <w:delText>Practical communications</w:delText>
              </w:r>
            </w:del>
          </w:p>
          <w:p w14:paraId="185A1BF2" w14:textId="3ABD465D" w:rsidR="00880457" w:rsidRPr="00C50983" w:rsidRDefault="00880457" w:rsidP="00880457">
            <w:pPr>
              <w:pStyle w:val="Tabletext"/>
              <w:ind w:left="709"/>
            </w:pPr>
            <w:del w:id="5682" w:author="Abercrombie, Kerrie" w:date="2021-01-22T10:45:00Z">
              <w:r w:rsidRPr="00C50983" w:rsidDel="00365323">
                <w:delText>Examples from ‘Basic English’ and ‘ICAO English’</w:delText>
              </w:r>
            </w:del>
          </w:p>
        </w:tc>
        <w:tc>
          <w:tcPr>
            <w:tcW w:w="3118" w:type="dxa"/>
            <w:shd w:val="clear" w:color="auto" w:fill="D9D9D9" w:themeFill="background1" w:themeFillShade="D9"/>
          </w:tcPr>
          <w:p w14:paraId="53EEE137" w14:textId="77777777" w:rsidR="00880457" w:rsidRPr="00C50983" w:rsidRDefault="00880457" w:rsidP="00880457">
            <w:pPr>
              <w:pStyle w:val="Tabletext"/>
            </w:pPr>
            <w:r w:rsidRPr="00C50983">
              <w:t>R</w:t>
            </w:r>
            <w:r>
              <w:t>19</w:t>
            </w:r>
          </w:p>
        </w:tc>
        <w:tc>
          <w:tcPr>
            <w:tcW w:w="2835"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404E5F4F" w14:textId="77777777" w:rsidTr="00AC0A93">
        <w:trPr>
          <w:cantSplit/>
          <w:jc w:val="center"/>
        </w:trPr>
        <w:tc>
          <w:tcPr>
            <w:tcW w:w="8330" w:type="dxa"/>
            <w:shd w:val="clear" w:color="auto" w:fill="D9D9D9" w:themeFill="background1" w:themeFillShade="D9"/>
          </w:tcPr>
          <w:p w14:paraId="55F96425" w14:textId="77777777" w:rsidR="00880457" w:rsidRPr="00C50983" w:rsidRDefault="00880457" w:rsidP="00880457">
            <w:pPr>
              <w:pStyle w:val="Tabletext"/>
            </w:pPr>
            <w:r w:rsidRPr="00C50983">
              <w:rPr>
                <w:i/>
              </w:rPr>
              <w:t>Explain speech techniques to imply higher message status</w:t>
            </w:r>
          </w:p>
        </w:tc>
        <w:tc>
          <w:tcPr>
            <w:tcW w:w="3118" w:type="dxa"/>
            <w:shd w:val="clear" w:color="auto" w:fill="D9D9D9" w:themeFill="background1" w:themeFillShade="D9"/>
          </w:tcPr>
          <w:p w14:paraId="5B83B070" w14:textId="77777777" w:rsidR="00880457" w:rsidRPr="00C50983" w:rsidRDefault="00880457" w:rsidP="00880457">
            <w:pPr>
              <w:pStyle w:val="Tabletext"/>
            </w:pPr>
          </w:p>
        </w:tc>
        <w:tc>
          <w:tcPr>
            <w:tcW w:w="2835" w:type="dxa"/>
            <w:shd w:val="clear" w:color="auto" w:fill="D9D9D9" w:themeFill="background1" w:themeFillShade="D9"/>
          </w:tcPr>
          <w:p w14:paraId="6614A016" w14:textId="77777777" w:rsidR="00880457" w:rsidRPr="00C50983" w:rsidRDefault="00880457" w:rsidP="00880457">
            <w:pPr>
              <w:pStyle w:val="Tabletext"/>
            </w:pPr>
          </w:p>
        </w:tc>
      </w:tr>
      <w:tr w:rsidR="00880457" w:rsidRPr="00C50983" w14:paraId="08D1DAAA"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77777777" w:rsidR="00880457" w:rsidRPr="00880457" w:rsidRDefault="00880457" w:rsidP="00880457">
            <w:pPr>
              <w:pStyle w:val="Tabletext"/>
              <w:rPr>
                <w:b/>
                <w:sz w:val="22"/>
                <w:szCs w:val="22"/>
              </w:rPr>
            </w:pPr>
            <w:r w:rsidRPr="00880457">
              <w:rPr>
                <w:b/>
                <w:sz w:val="22"/>
                <w:szCs w:val="22"/>
              </w:rPr>
              <w:t>Standard phrases</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77777" w:rsidR="00880457" w:rsidRPr="00C50983" w:rsidRDefault="00880457" w:rsidP="00880457">
            <w:pPr>
              <w:pStyle w:val="Tabletext"/>
            </w:pPr>
            <w:r>
              <w:t>R19</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880457" w:rsidRPr="00C50983" w14:paraId="7E10A13E"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E4E72" w14:textId="2007A117" w:rsidR="00880457" w:rsidRPr="00880457" w:rsidDel="00365323" w:rsidRDefault="00880457" w:rsidP="00880457">
            <w:pPr>
              <w:pStyle w:val="Tabletext"/>
              <w:rPr>
                <w:del w:id="5683" w:author="Abercrombie, Kerrie" w:date="2021-01-22T10:48:00Z"/>
              </w:rPr>
            </w:pPr>
            <w:commentRangeStart w:id="5684"/>
            <w:del w:id="5685" w:author="Abercrombie, Kerrie" w:date="2021-01-22T10:48:00Z">
              <w:r w:rsidRPr="00880457" w:rsidDel="00365323">
                <w:delText>State the advantages, disadvantages and application of SMCP</w:delText>
              </w:r>
            </w:del>
          </w:p>
          <w:p w14:paraId="20D46F71" w14:textId="5FBBBC15" w:rsidR="00880457" w:rsidRPr="00880457" w:rsidDel="00365323" w:rsidRDefault="00880457" w:rsidP="00880457">
            <w:pPr>
              <w:pStyle w:val="Tabletext"/>
              <w:ind w:left="709"/>
              <w:rPr>
                <w:del w:id="5686" w:author="Abercrombie, Kerrie" w:date="2021-01-22T10:48:00Z"/>
              </w:rPr>
            </w:pPr>
            <w:del w:id="5687" w:author="Abercrombie, Kerrie" w:date="2021-01-22T10:48:00Z">
              <w:r w:rsidRPr="00880457" w:rsidDel="00365323">
                <w:delText>Use of standard phrases to trigger predictable actions</w:delText>
              </w:r>
            </w:del>
          </w:p>
          <w:p w14:paraId="10C3F7A1" w14:textId="402B4B78" w:rsidR="00880457" w:rsidRPr="00880457" w:rsidDel="00365323" w:rsidRDefault="00880457" w:rsidP="00880457">
            <w:pPr>
              <w:pStyle w:val="Tabletext"/>
              <w:ind w:left="709"/>
              <w:rPr>
                <w:del w:id="5688" w:author="Abercrombie, Kerrie" w:date="2021-01-22T10:48:00Z"/>
              </w:rPr>
            </w:pPr>
            <w:del w:id="5689" w:author="Abercrombie, Kerrie" w:date="2021-01-22T10:48:00Z">
              <w:r w:rsidRPr="00880457" w:rsidDel="00365323">
                <w:delText>Limiting the number of standard phrases to ensure recognition and memory retention</w:delText>
              </w:r>
            </w:del>
          </w:p>
          <w:p w14:paraId="48FF8A18" w14:textId="3DE374F2" w:rsidR="00880457" w:rsidRPr="00880457" w:rsidRDefault="00880457" w:rsidP="00880457">
            <w:pPr>
              <w:pStyle w:val="Tabletext"/>
              <w:ind w:left="709"/>
            </w:pPr>
            <w:del w:id="5690" w:author="Abercrombie, Kerrie" w:date="2021-01-22T10:48:00Z">
              <w:r w:rsidRPr="00880457" w:rsidDel="00365323">
                <w:delText>When standard phrases are not the best method available</w:delText>
              </w:r>
              <w:commentRangeEnd w:id="5684"/>
              <w:r w:rsidR="00365323" w:rsidDel="00365323">
                <w:rPr>
                  <w:rStyle w:val="CommentReference"/>
                  <w:color w:val="auto"/>
                </w:rPr>
                <w:commentReference w:id="5684"/>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880457" w:rsidRPr="00C50983" w14:paraId="72944FA2"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06B85D" w14:textId="1F0568A4" w:rsidR="00880457" w:rsidRPr="00880457" w:rsidDel="00365323" w:rsidRDefault="00880457" w:rsidP="00880457">
            <w:pPr>
              <w:pStyle w:val="Tabletext"/>
              <w:rPr>
                <w:del w:id="5691" w:author="Abercrombie, Kerrie" w:date="2021-01-22T10:52:00Z"/>
              </w:rPr>
            </w:pPr>
            <w:commentRangeStart w:id="5692"/>
            <w:del w:id="5693" w:author="Abercrombie, Kerrie" w:date="2021-01-22T10:52:00Z">
              <w:r w:rsidRPr="00880457" w:rsidDel="00365323">
                <w:delText>Demonstrate the use of IMO Standard Marine Communication Phrases (SMCP).</w:delText>
              </w:r>
            </w:del>
          </w:p>
          <w:p w14:paraId="1FDBB6E8" w14:textId="2D8C0FCE" w:rsidR="00880457" w:rsidRPr="00880457" w:rsidDel="00365323" w:rsidRDefault="00880457" w:rsidP="00880457">
            <w:pPr>
              <w:pStyle w:val="Tabletext"/>
              <w:ind w:left="709"/>
              <w:rPr>
                <w:del w:id="5694" w:author="Abercrombie, Kerrie" w:date="2021-01-22T10:52:00Z"/>
              </w:rPr>
            </w:pPr>
            <w:del w:id="5695" w:author="Abercrombie, Kerrie" w:date="2021-01-22T10:52:00Z">
              <w:r w:rsidRPr="00880457" w:rsidDel="00365323">
                <w:delText>Introduction to the SMCP - Its overall construction and origins</w:delText>
              </w:r>
              <w:r w:rsidRPr="00880457" w:rsidDel="00365323">
                <w:br/>
                <w:delText>The use of the SMCP on ships, particularly during emergency situations and distress</w:delText>
              </w:r>
            </w:del>
          </w:p>
          <w:p w14:paraId="4B04A411" w14:textId="24C684B1" w:rsidR="00880457" w:rsidRPr="00880457" w:rsidDel="00365323" w:rsidRDefault="00880457" w:rsidP="00880457">
            <w:pPr>
              <w:pStyle w:val="Tabletext"/>
              <w:ind w:left="709"/>
              <w:rPr>
                <w:del w:id="5696" w:author="Abercrombie, Kerrie" w:date="2021-01-22T10:52:00Z"/>
              </w:rPr>
            </w:pPr>
            <w:del w:id="5697" w:author="Abercrombie, Kerrie" w:date="2021-01-22T10:52:00Z">
              <w:r w:rsidRPr="00880457" w:rsidDel="00365323">
                <w:delText>When and how to use the SMCP in response to ships using the system</w:delText>
              </w:r>
              <w:commentRangeEnd w:id="5692"/>
              <w:r w:rsidR="00365323" w:rsidDel="00365323">
                <w:rPr>
                  <w:rStyle w:val="CommentReference"/>
                  <w:color w:val="auto"/>
                </w:rPr>
                <w:commentReference w:id="5692"/>
              </w:r>
            </w:del>
          </w:p>
          <w:p w14:paraId="0C170C73" w14:textId="09505428" w:rsidR="00880457" w:rsidRPr="00880457" w:rsidRDefault="00880457" w:rsidP="00880457">
            <w:pPr>
              <w:pStyle w:val="Tabletext"/>
              <w:ind w:left="709"/>
            </w:pPr>
            <w:commentRangeStart w:id="5698"/>
            <w:del w:id="5699" w:author="Abercrombie, Kerrie" w:date="2021-01-22T10:52:00Z">
              <w:r w:rsidRPr="00880457" w:rsidDel="00365323">
                <w:delText>Exercise</w:delText>
              </w:r>
              <w:commentRangeEnd w:id="5698"/>
              <w:r w:rsidR="00365323" w:rsidDel="00365323">
                <w:rPr>
                  <w:rStyle w:val="CommentReference"/>
                  <w:color w:val="auto"/>
                </w:rPr>
                <w:commentReference w:id="5698"/>
              </w:r>
              <w:r w:rsidRPr="00880457" w:rsidDel="00365323">
                <w:delText>: Use of SMCP in simulation and in actual recorded events</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455D4F"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198F1E" w14:textId="77777777" w:rsidR="00880457" w:rsidRPr="00C50983" w:rsidRDefault="00880457" w:rsidP="00880457">
            <w:pPr>
              <w:pStyle w:val="Tabletext"/>
            </w:pPr>
          </w:p>
        </w:tc>
      </w:tr>
      <w:tr w:rsidR="00880457" w:rsidRPr="00C50983" w14:paraId="5C81B479"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BFDC9C" w14:textId="0454FA9F" w:rsidR="00880457" w:rsidRPr="00880457" w:rsidDel="001C3D69" w:rsidRDefault="00880457" w:rsidP="00880457">
            <w:pPr>
              <w:pStyle w:val="Tabletext"/>
              <w:rPr>
                <w:del w:id="5700" w:author="Abercrombie, Kerrie" w:date="2021-01-22T10:58:00Z"/>
              </w:rPr>
            </w:pPr>
            <w:del w:id="5701" w:author="Abercrombie, Kerrie" w:date="2021-01-22T10:58:00Z">
              <w:r w:rsidRPr="00880457" w:rsidDel="001C3D69">
                <w:lastRenderedPageBreak/>
                <w:delText>Explain when and how to use the SMCP within a VTS (Part 3, section 6 of the SMCP).</w:delText>
              </w:r>
            </w:del>
          </w:p>
          <w:p w14:paraId="617F0FBB" w14:textId="6742BA90" w:rsidR="00880457" w:rsidRPr="00880457" w:rsidDel="001C3D69" w:rsidRDefault="00880457" w:rsidP="00011E6F">
            <w:pPr>
              <w:pStyle w:val="Tabletext"/>
              <w:ind w:left="709"/>
              <w:rPr>
                <w:del w:id="5702" w:author="Abercrombie, Kerrie" w:date="2021-01-22T10:58:00Z"/>
              </w:rPr>
            </w:pPr>
            <w:commentRangeStart w:id="5703"/>
            <w:del w:id="5704" w:author="Abercrombie, Kerrie" w:date="2021-01-22T10:58:00Z">
              <w:r w:rsidRPr="00880457" w:rsidDel="001C3D69">
                <w:delText>General layout</w:delText>
              </w:r>
              <w:commentRangeEnd w:id="5703"/>
              <w:r w:rsidR="001C3D69" w:rsidDel="001C3D69">
                <w:rPr>
                  <w:rStyle w:val="CommentReference"/>
                  <w:color w:val="auto"/>
                </w:rPr>
                <w:commentReference w:id="5703"/>
              </w:r>
            </w:del>
          </w:p>
          <w:p w14:paraId="628B6893" w14:textId="30A71DF1" w:rsidR="00880457" w:rsidRPr="00880457" w:rsidRDefault="00880457" w:rsidP="00011E6F">
            <w:pPr>
              <w:pStyle w:val="Tabletext"/>
              <w:ind w:left="709"/>
            </w:pPr>
            <w:del w:id="5705" w:author="Abercrombie, Kerrie" w:date="2021-01-22T10:58:00Z">
              <w:r w:rsidRPr="00880457" w:rsidDel="001C3D69">
                <w:delText>Exercise:  Use of SMCP by a VTS in simulation and recorded VTS events</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37C1F8"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191685" w14:textId="77777777" w:rsidR="00880457" w:rsidRPr="00C50983" w:rsidRDefault="00880457" w:rsidP="00880457">
            <w:pPr>
              <w:pStyle w:val="Tabletext"/>
            </w:pPr>
          </w:p>
        </w:tc>
      </w:tr>
      <w:tr w:rsidR="00880457" w:rsidRPr="00C50983" w14:paraId="59BD8224"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F55CB9" w14:textId="77777777" w:rsidR="00880457" w:rsidRPr="00011E6F" w:rsidRDefault="00880457" w:rsidP="00880457">
            <w:pPr>
              <w:pStyle w:val="Tabletext"/>
              <w:rPr>
                <w:b/>
                <w:sz w:val="22"/>
                <w:szCs w:val="22"/>
              </w:rPr>
            </w:pPr>
            <w:r w:rsidRPr="00011E6F">
              <w:rPr>
                <w:b/>
                <w:sz w:val="22"/>
                <w:szCs w:val="22"/>
              </w:rPr>
              <w:t>Collecting information</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30C16" w14:textId="77777777" w:rsidR="00880457" w:rsidRPr="00880457" w:rsidRDefault="00880457" w:rsidP="00880457">
            <w:pPr>
              <w:pStyle w:val="Tabletext"/>
              <w:rPr>
                <w:szCs w:val="20"/>
              </w:rPr>
            </w:pPr>
            <w:r w:rsidRPr="00880457">
              <w:rPr>
                <w:szCs w:val="20"/>
              </w:rPr>
              <w:t>R19</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36A9B" w14:textId="77777777" w:rsidR="00880457" w:rsidRPr="00880457" w:rsidRDefault="00880457" w:rsidP="00880457">
            <w:pPr>
              <w:pStyle w:val="Tabletext"/>
            </w:pPr>
            <w:r w:rsidRPr="00880457">
              <w:t>A1</w:t>
            </w:r>
          </w:p>
        </w:tc>
      </w:tr>
      <w:tr w:rsidR="00880457" w:rsidRPr="00C50983" w14:paraId="3948964E" w14:textId="77777777" w:rsidTr="00AC0A93">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68401" w14:textId="1BEBC685" w:rsidR="00880457" w:rsidRPr="00880457" w:rsidDel="001C3D69" w:rsidRDefault="00880457" w:rsidP="00880457">
            <w:pPr>
              <w:pStyle w:val="Tabletext"/>
              <w:rPr>
                <w:del w:id="5706" w:author="Abercrombie, Kerrie" w:date="2021-01-22T11:00:00Z"/>
              </w:rPr>
            </w:pPr>
            <w:commentRangeStart w:id="5707"/>
            <w:del w:id="5708" w:author="Abercrombie, Kerrie" w:date="2021-01-22T11:00:00Z">
              <w:r w:rsidRPr="00880457" w:rsidDel="001C3D69">
                <w:delText>Describe</w:delText>
              </w:r>
            </w:del>
            <w:commentRangeEnd w:id="5707"/>
            <w:r w:rsidR="001C3D69">
              <w:rPr>
                <w:rStyle w:val="CommentReference"/>
                <w:color w:val="auto"/>
              </w:rPr>
              <w:commentReference w:id="5707"/>
            </w:r>
            <w:del w:id="5709" w:author="Abercrombie, Kerrie" w:date="2021-01-22T11:00:00Z">
              <w:r w:rsidRPr="00880457" w:rsidDel="001C3D69">
                <w:delText xml:space="preserve"> information collection and questioning techniques.</w:delText>
              </w:r>
            </w:del>
          </w:p>
          <w:p w14:paraId="04730DE8" w14:textId="3F2BA838" w:rsidR="00880457" w:rsidRPr="00880457" w:rsidDel="001C3D69" w:rsidRDefault="00880457" w:rsidP="00011E6F">
            <w:pPr>
              <w:pStyle w:val="Tabletext"/>
              <w:ind w:left="709"/>
              <w:rPr>
                <w:del w:id="5710" w:author="Abercrombie, Kerrie" w:date="2021-01-22T11:00:00Z"/>
              </w:rPr>
            </w:pPr>
            <w:del w:id="5711" w:author="Abercrombie, Kerrie" w:date="2021-01-22T11:00:00Z">
              <w:r w:rsidRPr="00880457" w:rsidDel="001C3D69">
                <w:delText>Direct questioning using message markers</w:delText>
              </w:r>
            </w:del>
          </w:p>
          <w:p w14:paraId="4CE93434" w14:textId="08E14643" w:rsidR="00880457" w:rsidRPr="00880457" w:rsidDel="001C3D69" w:rsidRDefault="00880457" w:rsidP="00011E6F">
            <w:pPr>
              <w:pStyle w:val="Tabletext"/>
              <w:ind w:left="709"/>
              <w:rPr>
                <w:del w:id="5712" w:author="Abercrombie, Kerrie" w:date="2021-01-22T11:00:00Z"/>
              </w:rPr>
            </w:pPr>
            <w:del w:id="5713" w:author="Abercrombie, Kerrie" w:date="2021-01-22T11:00:00Z">
              <w:r w:rsidRPr="00880457" w:rsidDel="001C3D69">
                <w:delText>Linguistic problems in using voice tone to pose a question</w:delText>
              </w:r>
            </w:del>
          </w:p>
          <w:p w14:paraId="29848E33" w14:textId="55DCC4AA" w:rsidR="00880457" w:rsidRPr="00880457" w:rsidDel="001C3D69" w:rsidRDefault="00880457" w:rsidP="00011E6F">
            <w:pPr>
              <w:pStyle w:val="Tabletext"/>
              <w:ind w:left="709"/>
              <w:rPr>
                <w:del w:id="5714" w:author="Abercrombie, Kerrie" w:date="2021-01-22T11:00:00Z"/>
              </w:rPr>
            </w:pPr>
            <w:del w:id="5715" w:author="Abercrombie, Kerrie" w:date="2021-01-22T11:00:00Z">
              <w:r w:rsidRPr="00880457" w:rsidDel="001C3D69">
                <w:delText>Rejection of abstract questions and double questions</w:delText>
              </w:r>
            </w:del>
          </w:p>
          <w:p w14:paraId="5D50162A" w14:textId="1171A2B9" w:rsidR="00880457" w:rsidRPr="00880457" w:rsidRDefault="00880457" w:rsidP="00011E6F">
            <w:pPr>
              <w:pStyle w:val="Tabletext"/>
              <w:ind w:left="709"/>
            </w:pPr>
            <w:del w:id="5716" w:author="Abercrombie, Kerrie" w:date="2021-01-22T11:00:00Z">
              <w:r w:rsidRPr="00880457" w:rsidDel="001C3D69">
                <w:delText>Sarcasm in questioning.</w:delText>
              </w:r>
            </w:del>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F28B7" w14:textId="77777777" w:rsidR="00880457" w:rsidRPr="00880457" w:rsidRDefault="00880457" w:rsidP="00880457">
            <w:pPr>
              <w:pStyle w:val="Tabletext"/>
              <w:rPr>
                <w:sz w:val="18"/>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79DE0F" w14:textId="77777777" w:rsidR="00880457" w:rsidRPr="00C50983" w:rsidRDefault="00880457" w:rsidP="00880457">
            <w:pPr>
              <w:pStyle w:val="Tabletext"/>
            </w:pPr>
          </w:p>
        </w:tc>
      </w:tr>
    </w:tbl>
    <w:p w14:paraId="1C5C198C" w14:textId="4C4AA46F" w:rsidR="0042518D" w:rsidRDefault="00323764" w:rsidP="0042518D">
      <w:pPr>
        <w:pStyle w:val="BodyText"/>
        <w:rPr>
          <w:ins w:id="5717" w:author="Jillian Carson-Jackson" w:date="2020-12-27T16:40:00Z"/>
        </w:rPr>
      </w:pPr>
      <w:ins w:id="5718" w:author="Jillian Carson-Jackson" w:date="2020-12-27T16:40:00Z">
        <w:r>
          <w:t xml:space="preserve">From original Module </w:t>
        </w:r>
        <w:r w:rsidR="00055E48">
          <w:t xml:space="preserve">5 – Communication Coordination: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2552"/>
        <w:gridCol w:w="3260"/>
      </w:tblGrid>
      <w:tr w:rsidR="00055E48" w:rsidRPr="00CD1A5B" w14:paraId="67F1CDD3" w14:textId="77777777" w:rsidTr="00DC77A1">
        <w:trPr>
          <w:cantSplit/>
          <w:tblHeader/>
          <w:jc w:val="center"/>
          <w:ins w:id="5719" w:author="Jillian Carson-Jackson" w:date="2020-12-27T16:41:00Z"/>
        </w:trPr>
        <w:tc>
          <w:tcPr>
            <w:tcW w:w="8755" w:type="dxa"/>
            <w:tcBorders>
              <w:bottom w:val="single" w:sz="12" w:space="0" w:color="auto"/>
            </w:tcBorders>
            <w:vAlign w:val="center"/>
          </w:tcPr>
          <w:p w14:paraId="1FCE9612" w14:textId="77777777" w:rsidR="00055E48" w:rsidRPr="00CD1A5B" w:rsidRDefault="00055E48" w:rsidP="00DC77A1">
            <w:pPr>
              <w:pStyle w:val="Tableheading"/>
              <w:rPr>
                <w:ins w:id="5720" w:author="Jillian Carson-Jackson" w:date="2020-12-27T16:41:00Z"/>
              </w:rPr>
            </w:pPr>
            <w:ins w:id="5721" w:author="Jillian Carson-Jackson" w:date="2020-12-27T16:41:00Z">
              <w:r w:rsidRPr="00CD1A5B">
                <w:t>Subjects / Learning Objectives</w:t>
              </w:r>
            </w:ins>
          </w:p>
        </w:tc>
        <w:tc>
          <w:tcPr>
            <w:tcW w:w="2552" w:type="dxa"/>
            <w:tcBorders>
              <w:bottom w:val="single" w:sz="12" w:space="0" w:color="auto"/>
            </w:tcBorders>
            <w:vAlign w:val="center"/>
          </w:tcPr>
          <w:p w14:paraId="535FE583" w14:textId="77777777" w:rsidR="00055E48" w:rsidRPr="00CD1A5B" w:rsidRDefault="00055E48" w:rsidP="00DC77A1">
            <w:pPr>
              <w:pStyle w:val="Tableheading"/>
              <w:rPr>
                <w:ins w:id="5722" w:author="Jillian Carson-Jackson" w:date="2020-12-27T16:41:00Z"/>
              </w:rPr>
            </w:pPr>
            <w:ins w:id="5723" w:author="Jillian Carson-Jackson" w:date="2020-12-27T16:41:00Z">
              <w:r w:rsidRPr="00CD1A5B">
                <w:t>Reference</w:t>
              </w:r>
            </w:ins>
          </w:p>
        </w:tc>
        <w:tc>
          <w:tcPr>
            <w:tcW w:w="3260" w:type="dxa"/>
            <w:tcBorders>
              <w:bottom w:val="single" w:sz="12" w:space="0" w:color="auto"/>
            </w:tcBorders>
            <w:vAlign w:val="center"/>
          </w:tcPr>
          <w:p w14:paraId="20F4BC8A" w14:textId="77777777" w:rsidR="00055E48" w:rsidRPr="00CD1A5B" w:rsidRDefault="00055E48" w:rsidP="00DC77A1">
            <w:pPr>
              <w:pStyle w:val="Tableheading"/>
              <w:rPr>
                <w:ins w:id="5724" w:author="Jillian Carson-Jackson" w:date="2020-12-27T16:41:00Z"/>
              </w:rPr>
            </w:pPr>
            <w:ins w:id="5725" w:author="Jillian Carson-Jackson" w:date="2020-12-27T16:41:00Z">
              <w:r w:rsidRPr="00CD1A5B">
                <w:t>Teaching Aid</w:t>
              </w:r>
            </w:ins>
          </w:p>
        </w:tc>
      </w:tr>
      <w:tr w:rsidR="00055E48" w:rsidRPr="00CD1A5B" w14:paraId="7D268FB9" w14:textId="77777777" w:rsidTr="00DC77A1">
        <w:trPr>
          <w:cantSplit/>
          <w:trHeight w:hRule="exact" w:val="521"/>
          <w:jc w:val="center"/>
          <w:ins w:id="5726" w:author="Jillian Carson-Jackson" w:date="2020-12-27T16:41:00Z"/>
        </w:trPr>
        <w:tc>
          <w:tcPr>
            <w:tcW w:w="8755" w:type="dxa"/>
            <w:tcBorders>
              <w:top w:val="single" w:sz="12" w:space="0" w:color="auto"/>
              <w:bottom w:val="single" w:sz="4" w:space="0" w:color="auto"/>
            </w:tcBorders>
            <w:vAlign w:val="center"/>
          </w:tcPr>
          <w:p w14:paraId="427213BC" w14:textId="77777777" w:rsidR="00055E48" w:rsidRPr="00CD1A5B" w:rsidRDefault="00055E48" w:rsidP="00DC77A1">
            <w:pPr>
              <w:pStyle w:val="Tablelevel1bold"/>
              <w:rPr>
                <w:ins w:id="5727" w:author="Jillian Carson-Jackson" w:date="2020-12-27T16:41:00Z"/>
                <w:rFonts w:ascii="Calibri" w:hAnsi="Calibri"/>
                <w:sz w:val="22"/>
                <w:szCs w:val="22"/>
              </w:rPr>
            </w:pPr>
            <w:ins w:id="5728" w:author="Jillian Carson-Jackson" w:date="2020-12-27T16:41:00Z">
              <w:r w:rsidRPr="00CD1A5B">
                <w:rPr>
                  <w:rFonts w:ascii="Calibri" w:hAnsi="Calibri"/>
                  <w:sz w:val="22"/>
                  <w:szCs w:val="22"/>
                </w:rPr>
                <w:t>General communication skills</w:t>
              </w:r>
            </w:ins>
          </w:p>
        </w:tc>
        <w:tc>
          <w:tcPr>
            <w:tcW w:w="2552" w:type="dxa"/>
            <w:tcBorders>
              <w:top w:val="single" w:sz="12" w:space="0" w:color="auto"/>
              <w:bottom w:val="single" w:sz="4" w:space="0" w:color="auto"/>
            </w:tcBorders>
          </w:tcPr>
          <w:p w14:paraId="2D6BE558" w14:textId="77777777" w:rsidR="00055E48" w:rsidRPr="00CD1A5B" w:rsidRDefault="00055E48" w:rsidP="00DC77A1">
            <w:pPr>
              <w:pStyle w:val="Tablelevel2"/>
              <w:ind w:left="0"/>
              <w:jc w:val="center"/>
              <w:rPr>
                <w:ins w:id="5729"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1F4A36D7" w14:textId="77777777" w:rsidR="00055E48" w:rsidRPr="00CD1A5B" w:rsidRDefault="00055E48" w:rsidP="00DC77A1">
            <w:pPr>
              <w:rPr>
                <w:ins w:id="5730" w:author="Jillian Carson-Jackson" w:date="2020-12-27T16:41:00Z"/>
                <w:rFonts w:ascii="Calibri" w:hAnsi="Calibri"/>
                <w:sz w:val="22"/>
                <w:szCs w:val="22"/>
              </w:rPr>
            </w:pPr>
          </w:p>
        </w:tc>
      </w:tr>
      <w:tr w:rsidR="00055E48" w:rsidRPr="00CD1A5B" w14:paraId="62CA90C0" w14:textId="77777777" w:rsidTr="00DC77A1">
        <w:trPr>
          <w:cantSplit/>
          <w:trHeight w:hRule="exact" w:val="425"/>
          <w:jc w:val="center"/>
          <w:ins w:id="5731" w:author="Jillian Carson-Jackson" w:date="2020-12-27T16:41:00Z"/>
        </w:trPr>
        <w:tc>
          <w:tcPr>
            <w:tcW w:w="8755" w:type="dxa"/>
            <w:tcBorders>
              <w:top w:val="single" w:sz="4" w:space="0" w:color="auto"/>
              <w:bottom w:val="single" w:sz="4" w:space="0" w:color="auto"/>
            </w:tcBorders>
          </w:tcPr>
          <w:p w14:paraId="4B64A032" w14:textId="77777777" w:rsidR="00055E48" w:rsidRPr="00CD1A5B" w:rsidRDefault="00055E48" w:rsidP="00DC77A1">
            <w:pPr>
              <w:pStyle w:val="Tablelevel1bold"/>
              <w:rPr>
                <w:ins w:id="5732" w:author="Jillian Carson-Jackson" w:date="2020-12-27T16:41:00Z"/>
                <w:rFonts w:ascii="Calibri" w:hAnsi="Calibri"/>
                <w:b w:val="0"/>
                <w:i/>
                <w:sz w:val="22"/>
                <w:szCs w:val="22"/>
              </w:rPr>
            </w:pPr>
            <w:ins w:id="5733" w:author="Jillian Carson-Jackson" w:date="2020-12-27T16:41:00Z">
              <w:r w:rsidRPr="00CD1A5B">
                <w:rPr>
                  <w:rFonts w:ascii="Calibri" w:hAnsi="Calibri"/>
                  <w:b w:val="0"/>
                  <w:i/>
                  <w:sz w:val="22"/>
                  <w:szCs w:val="22"/>
                </w:rPr>
                <w:t>Possess the knowledge of the basic principles of communication and coordination.</w:t>
              </w:r>
            </w:ins>
          </w:p>
        </w:tc>
        <w:tc>
          <w:tcPr>
            <w:tcW w:w="2552" w:type="dxa"/>
            <w:tcBorders>
              <w:top w:val="single" w:sz="4" w:space="0" w:color="auto"/>
              <w:bottom w:val="single" w:sz="4" w:space="0" w:color="auto"/>
            </w:tcBorders>
          </w:tcPr>
          <w:p w14:paraId="6E627EE5" w14:textId="77777777" w:rsidR="00055E48" w:rsidRPr="00CD1A5B" w:rsidRDefault="00055E48" w:rsidP="00DC77A1">
            <w:pPr>
              <w:pStyle w:val="Tablelevel2"/>
              <w:ind w:left="0"/>
              <w:jc w:val="center"/>
              <w:rPr>
                <w:ins w:id="5734"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3AB0423" w14:textId="77777777" w:rsidR="00055E48" w:rsidRPr="00CD1A5B" w:rsidRDefault="00055E48" w:rsidP="00DC77A1">
            <w:pPr>
              <w:rPr>
                <w:ins w:id="5735" w:author="Jillian Carson-Jackson" w:date="2020-12-27T16:41:00Z"/>
                <w:rFonts w:ascii="Calibri" w:hAnsi="Calibri"/>
                <w:i/>
                <w:sz w:val="22"/>
                <w:szCs w:val="22"/>
              </w:rPr>
            </w:pPr>
          </w:p>
        </w:tc>
      </w:tr>
      <w:tr w:rsidR="00055E48" w:rsidRPr="00CD1A5B" w14:paraId="665B5AD2" w14:textId="77777777" w:rsidTr="00DC77A1">
        <w:trPr>
          <w:cantSplit/>
          <w:trHeight w:hRule="exact" w:val="1250"/>
          <w:jc w:val="center"/>
          <w:ins w:id="5736" w:author="Jillian Carson-Jackson" w:date="2020-12-27T16:41:00Z"/>
        </w:trPr>
        <w:tc>
          <w:tcPr>
            <w:tcW w:w="8755" w:type="dxa"/>
            <w:tcBorders>
              <w:top w:val="single" w:sz="4" w:space="0" w:color="auto"/>
            </w:tcBorders>
          </w:tcPr>
          <w:p w14:paraId="101FEE05" w14:textId="244F7A46" w:rsidR="00055E48" w:rsidRPr="00C37011" w:rsidDel="00882CDD" w:rsidRDefault="00055E48" w:rsidP="00DC77A1">
            <w:pPr>
              <w:pStyle w:val="Tablelevel1bold"/>
              <w:rPr>
                <w:ins w:id="5737" w:author="Jillian Carson-Jackson" w:date="2020-12-27T16:41:00Z"/>
                <w:del w:id="5738" w:author="Abercrombie, Kerrie" w:date="2021-01-22T11:53:00Z"/>
                <w:rFonts w:ascii="Calibri" w:hAnsi="Calibri"/>
                <w:b w:val="0"/>
                <w:sz w:val="22"/>
                <w:szCs w:val="22"/>
              </w:rPr>
            </w:pPr>
            <w:ins w:id="5739" w:author="Jillian Carson-Jackson" w:date="2020-12-27T16:41:00Z">
              <w:del w:id="5740" w:author="Abercrombie, Kerrie" w:date="2021-01-22T11:53:00Z">
                <w:r w:rsidRPr="00C37011" w:rsidDel="00882CDD">
                  <w:rPr>
                    <w:rFonts w:ascii="Calibri" w:hAnsi="Calibri"/>
                    <w:b w:val="0"/>
                    <w:sz w:val="22"/>
                    <w:szCs w:val="22"/>
                  </w:rPr>
                  <w:delText xml:space="preserve">Describe </w:delText>
                </w:r>
                <w:commentRangeStart w:id="5741"/>
                <w:r w:rsidRPr="00C37011" w:rsidDel="00882CDD">
                  <w:rPr>
                    <w:rFonts w:ascii="Calibri" w:hAnsi="Calibri"/>
                    <w:b w:val="0"/>
                    <w:sz w:val="22"/>
                    <w:szCs w:val="22"/>
                  </w:rPr>
                  <w:delText>active listening skills</w:delText>
                </w:r>
              </w:del>
            </w:ins>
            <w:commentRangeEnd w:id="5741"/>
            <w:del w:id="5742" w:author="Abercrombie, Kerrie" w:date="2021-01-22T11:53:00Z">
              <w:r w:rsidR="000669F9" w:rsidRPr="00C37011" w:rsidDel="00882CDD">
                <w:rPr>
                  <w:rStyle w:val="CommentReference"/>
                  <w:rFonts w:asciiTheme="minorHAnsi" w:eastAsiaTheme="minorHAnsi" w:hAnsiTheme="minorHAnsi"/>
                  <w:b w:val="0"/>
                </w:rPr>
                <w:commentReference w:id="5741"/>
              </w:r>
            </w:del>
          </w:p>
          <w:p w14:paraId="33FAE83F" w14:textId="0841E9D1" w:rsidR="00055E48" w:rsidRPr="00C37011" w:rsidDel="00882CDD" w:rsidRDefault="00055E48" w:rsidP="00DC77A1">
            <w:pPr>
              <w:pStyle w:val="Tablelevel2"/>
              <w:rPr>
                <w:ins w:id="5743" w:author="Jillian Carson-Jackson" w:date="2020-12-27T16:41:00Z"/>
                <w:del w:id="5744" w:author="Abercrombie, Kerrie" w:date="2021-01-22T11:53:00Z"/>
                <w:rFonts w:ascii="Calibri" w:hAnsi="Calibri"/>
                <w:sz w:val="22"/>
                <w:szCs w:val="22"/>
              </w:rPr>
            </w:pPr>
            <w:ins w:id="5745" w:author="Jillian Carson-Jackson" w:date="2020-12-27T16:41:00Z">
              <w:del w:id="5746" w:author="Abercrombie, Kerrie" w:date="2021-01-22T11:53:00Z">
                <w:r w:rsidRPr="00C37011" w:rsidDel="00882CDD">
                  <w:rPr>
                    <w:rFonts w:ascii="Calibri" w:hAnsi="Calibri"/>
                    <w:sz w:val="22"/>
                    <w:szCs w:val="22"/>
                  </w:rPr>
                  <w:delText xml:space="preserve">The process of </w:delText>
                </w:r>
                <w:commentRangeStart w:id="5747"/>
                <w:r w:rsidRPr="00C37011" w:rsidDel="00882CDD">
                  <w:rPr>
                    <w:rFonts w:ascii="Calibri" w:hAnsi="Calibri"/>
                    <w:sz w:val="22"/>
                    <w:szCs w:val="22"/>
                  </w:rPr>
                  <w:delText xml:space="preserve">interpersonal communication </w:delText>
                </w:r>
              </w:del>
            </w:ins>
            <w:commentRangeEnd w:id="5747"/>
            <w:del w:id="5748" w:author="Abercrombie, Kerrie" w:date="2021-01-22T11:53:00Z">
              <w:r w:rsidR="000669F9" w:rsidRPr="00C37011" w:rsidDel="00882CDD">
                <w:rPr>
                  <w:rStyle w:val="CommentReference"/>
                  <w:rFonts w:asciiTheme="minorHAnsi" w:eastAsiaTheme="minorHAnsi" w:hAnsiTheme="minorHAnsi"/>
                </w:rPr>
                <w:commentReference w:id="5747"/>
              </w:r>
            </w:del>
          </w:p>
          <w:p w14:paraId="3BAC75BB" w14:textId="4AAEC59C" w:rsidR="00055E48" w:rsidRPr="00C37011" w:rsidRDefault="00055E48" w:rsidP="00DC77A1">
            <w:pPr>
              <w:pStyle w:val="Tablelevel2"/>
              <w:rPr>
                <w:ins w:id="5749" w:author="Jillian Carson-Jackson" w:date="2020-12-27T16:41:00Z"/>
                <w:rFonts w:ascii="Calibri" w:hAnsi="Calibri"/>
                <w:sz w:val="22"/>
                <w:szCs w:val="22"/>
              </w:rPr>
            </w:pPr>
            <w:ins w:id="5750" w:author="Jillian Carson-Jackson" w:date="2020-12-27T16:41:00Z">
              <w:r w:rsidRPr="00C37011">
                <w:rPr>
                  <w:rFonts w:ascii="Calibri" w:hAnsi="Calibri"/>
                  <w:sz w:val="22"/>
                  <w:szCs w:val="22"/>
                </w:rPr>
                <w:t xml:space="preserve">Effective </w:t>
              </w:r>
              <w:commentRangeStart w:id="5751"/>
              <w:r w:rsidRPr="00C37011">
                <w:rPr>
                  <w:rFonts w:ascii="Calibri" w:hAnsi="Calibri"/>
                  <w:sz w:val="22"/>
                  <w:szCs w:val="22"/>
                </w:rPr>
                <w:t>team communications</w:t>
              </w:r>
            </w:ins>
            <w:commentRangeEnd w:id="5751"/>
            <w:r w:rsidR="000669F9" w:rsidRPr="00C37011">
              <w:rPr>
                <w:rStyle w:val="CommentReference"/>
                <w:rFonts w:asciiTheme="minorHAnsi" w:eastAsiaTheme="minorHAnsi" w:hAnsiTheme="minorHAnsi"/>
              </w:rPr>
              <w:commentReference w:id="5751"/>
            </w:r>
          </w:p>
          <w:p w14:paraId="622D4D4A" w14:textId="7FE522D3" w:rsidR="00055E48" w:rsidRPr="00C37011" w:rsidRDefault="00055E48" w:rsidP="00DC77A1">
            <w:pPr>
              <w:pStyle w:val="Tablelevel2"/>
              <w:rPr>
                <w:ins w:id="5752" w:author="Jillian Carson-Jackson" w:date="2020-12-27T16:41:00Z"/>
                <w:rFonts w:ascii="Calibri" w:hAnsi="Calibri"/>
                <w:sz w:val="22"/>
                <w:szCs w:val="22"/>
              </w:rPr>
            </w:pPr>
            <w:commentRangeStart w:id="5753"/>
            <w:ins w:id="5754" w:author="Jillian Carson-Jackson" w:date="2020-12-27T16:41:00Z">
              <w:del w:id="5755" w:author="Abercrombie, Kerrie" w:date="2021-01-22T11:53:00Z">
                <w:r w:rsidRPr="00C37011" w:rsidDel="00882CDD">
                  <w:rPr>
                    <w:rFonts w:ascii="Calibri" w:hAnsi="Calibri"/>
                    <w:sz w:val="22"/>
                    <w:szCs w:val="22"/>
                  </w:rPr>
                  <w:delText>Empathy</w:delText>
                </w:r>
              </w:del>
            </w:ins>
            <w:commentRangeEnd w:id="5753"/>
            <w:del w:id="5756" w:author="Abercrombie, Kerrie" w:date="2021-01-22T11:53:00Z">
              <w:r w:rsidR="000669F9" w:rsidRPr="00C37011" w:rsidDel="00882CDD">
                <w:rPr>
                  <w:rStyle w:val="CommentReference"/>
                  <w:rFonts w:asciiTheme="minorHAnsi" w:eastAsiaTheme="minorHAnsi" w:hAnsiTheme="minorHAnsi"/>
                </w:rPr>
                <w:commentReference w:id="5753"/>
              </w:r>
            </w:del>
          </w:p>
        </w:tc>
        <w:tc>
          <w:tcPr>
            <w:tcW w:w="2552" w:type="dxa"/>
            <w:tcBorders>
              <w:top w:val="single" w:sz="4" w:space="0" w:color="auto"/>
            </w:tcBorders>
          </w:tcPr>
          <w:p w14:paraId="7EFAFF39" w14:textId="77777777" w:rsidR="00055E48" w:rsidRPr="00CD1A5B" w:rsidRDefault="00055E48" w:rsidP="00DC77A1">
            <w:pPr>
              <w:pStyle w:val="Tablelevel1bold"/>
              <w:jc w:val="center"/>
              <w:rPr>
                <w:ins w:id="5757" w:author="Jillian Carson-Jackson" w:date="2020-12-27T16:41:00Z"/>
                <w:rFonts w:ascii="Calibri" w:hAnsi="Calibri"/>
                <w:b w:val="0"/>
                <w:sz w:val="22"/>
                <w:szCs w:val="22"/>
              </w:rPr>
            </w:pPr>
          </w:p>
        </w:tc>
        <w:tc>
          <w:tcPr>
            <w:tcW w:w="3260" w:type="dxa"/>
            <w:tcBorders>
              <w:top w:val="single" w:sz="4" w:space="0" w:color="auto"/>
            </w:tcBorders>
          </w:tcPr>
          <w:p w14:paraId="7E1E2AC2" w14:textId="77777777" w:rsidR="00055E48" w:rsidRPr="00CD1A5B" w:rsidRDefault="00055E48" w:rsidP="00DC77A1">
            <w:pPr>
              <w:rPr>
                <w:ins w:id="5758" w:author="Jillian Carson-Jackson" w:date="2020-12-27T16:41:00Z"/>
                <w:rFonts w:ascii="Calibri" w:hAnsi="Calibri"/>
                <w:sz w:val="22"/>
                <w:szCs w:val="22"/>
              </w:rPr>
            </w:pPr>
            <w:ins w:id="5759" w:author="Jillian Carson-Jackson" w:date="2020-12-27T16:41:00Z">
              <w:r w:rsidRPr="00CD1A5B">
                <w:rPr>
                  <w:rFonts w:ascii="Calibri" w:hAnsi="Calibri"/>
                  <w:sz w:val="22"/>
                  <w:szCs w:val="22"/>
                </w:rPr>
                <w:t>A6 and A7 for documented case studies</w:t>
              </w:r>
            </w:ins>
          </w:p>
        </w:tc>
      </w:tr>
      <w:tr w:rsidR="00055E48" w:rsidRPr="00CD1A5B" w14:paraId="783D1E32" w14:textId="77777777" w:rsidTr="00DC77A1">
        <w:trPr>
          <w:cantSplit/>
          <w:trHeight w:hRule="exact" w:val="1451"/>
          <w:jc w:val="center"/>
          <w:ins w:id="5760" w:author="Jillian Carson-Jackson" w:date="2020-12-27T16:41:00Z"/>
        </w:trPr>
        <w:tc>
          <w:tcPr>
            <w:tcW w:w="8755" w:type="dxa"/>
          </w:tcPr>
          <w:p w14:paraId="59B81E5A" w14:textId="2EC09346" w:rsidR="00055E48" w:rsidRPr="00C37011" w:rsidDel="000669F9" w:rsidRDefault="00055E48" w:rsidP="00DC77A1">
            <w:pPr>
              <w:pStyle w:val="Tablelevel1bold"/>
              <w:rPr>
                <w:ins w:id="5761" w:author="Jillian Carson-Jackson" w:date="2020-12-27T16:41:00Z"/>
                <w:del w:id="5762" w:author="Abercrombie, Kerrie" w:date="2021-01-22T11:44:00Z"/>
                <w:rFonts w:ascii="Calibri" w:hAnsi="Calibri"/>
                <w:b w:val="0"/>
                <w:sz w:val="22"/>
                <w:szCs w:val="22"/>
              </w:rPr>
            </w:pPr>
            <w:commentRangeStart w:id="5763"/>
            <w:ins w:id="5764" w:author="Jillian Carson-Jackson" w:date="2020-12-27T16:41:00Z">
              <w:del w:id="5765" w:author="Abercrombie, Kerrie" w:date="2021-01-22T11:44:00Z">
                <w:r w:rsidRPr="00C37011" w:rsidDel="000669F9">
                  <w:rPr>
                    <w:rFonts w:ascii="Calibri" w:hAnsi="Calibri"/>
                    <w:b w:val="0"/>
                    <w:sz w:val="22"/>
                    <w:szCs w:val="22"/>
                  </w:rPr>
                  <w:delText>State the importance of clear, concise, accurate, timely and meaningful communications</w:delText>
                </w:r>
              </w:del>
            </w:ins>
          </w:p>
          <w:p w14:paraId="07714A66" w14:textId="2CDEA88A" w:rsidR="00055E48" w:rsidRPr="00C37011" w:rsidDel="000669F9" w:rsidRDefault="00055E48" w:rsidP="00DC77A1">
            <w:pPr>
              <w:pStyle w:val="Tablelevel2"/>
              <w:rPr>
                <w:ins w:id="5766" w:author="Jillian Carson-Jackson" w:date="2020-12-27T16:41:00Z"/>
                <w:del w:id="5767" w:author="Abercrombie, Kerrie" w:date="2021-01-22T11:44:00Z"/>
                <w:rFonts w:ascii="Calibri" w:hAnsi="Calibri"/>
                <w:sz w:val="22"/>
                <w:szCs w:val="22"/>
              </w:rPr>
            </w:pPr>
            <w:ins w:id="5768" w:author="Jillian Carson-Jackson" w:date="2020-12-27T16:41:00Z">
              <w:del w:id="5769" w:author="Abercrombie, Kerrie" w:date="2021-01-22T11:44:00Z">
                <w:r w:rsidRPr="00C37011" w:rsidDel="000669F9">
                  <w:rPr>
                    <w:rFonts w:ascii="Calibri" w:hAnsi="Calibri"/>
                    <w:sz w:val="22"/>
                    <w:szCs w:val="22"/>
                  </w:rPr>
                  <w:delText>Reading-back received message</w:delText>
                </w:r>
              </w:del>
            </w:ins>
          </w:p>
          <w:p w14:paraId="203FED85" w14:textId="74F4943D" w:rsidR="00055E48" w:rsidRPr="00C37011" w:rsidDel="000669F9" w:rsidRDefault="00055E48" w:rsidP="00DC77A1">
            <w:pPr>
              <w:pStyle w:val="Tablelevel2"/>
              <w:rPr>
                <w:ins w:id="5770" w:author="Jillian Carson-Jackson" w:date="2020-12-27T16:41:00Z"/>
                <w:del w:id="5771" w:author="Abercrombie, Kerrie" w:date="2021-01-22T11:44:00Z"/>
                <w:rFonts w:ascii="Calibri" w:hAnsi="Calibri"/>
                <w:sz w:val="22"/>
                <w:szCs w:val="22"/>
              </w:rPr>
            </w:pPr>
            <w:ins w:id="5772" w:author="Jillian Carson-Jackson" w:date="2020-12-27T16:41:00Z">
              <w:del w:id="5773" w:author="Abercrombie, Kerrie" w:date="2021-01-22T11:44:00Z">
                <w:r w:rsidRPr="00C37011" w:rsidDel="000669F9">
                  <w:rPr>
                    <w:rFonts w:ascii="Calibri" w:hAnsi="Calibri"/>
                    <w:sz w:val="22"/>
                    <w:szCs w:val="22"/>
                  </w:rPr>
                  <w:delText>Breaking message into smaller components</w:delText>
                </w:r>
              </w:del>
            </w:ins>
          </w:p>
          <w:p w14:paraId="4F87BF36" w14:textId="0D990039" w:rsidR="00055E48" w:rsidRPr="00C37011" w:rsidRDefault="00055E48" w:rsidP="00DC77A1">
            <w:pPr>
              <w:pStyle w:val="Tablelevel2"/>
              <w:rPr>
                <w:ins w:id="5774" w:author="Jillian Carson-Jackson" w:date="2020-12-27T16:41:00Z"/>
                <w:rFonts w:ascii="Calibri" w:hAnsi="Calibri"/>
                <w:sz w:val="22"/>
                <w:szCs w:val="22"/>
              </w:rPr>
            </w:pPr>
            <w:ins w:id="5775" w:author="Jillian Carson-Jackson" w:date="2020-12-27T16:41:00Z">
              <w:del w:id="5776" w:author="Abercrombie, Kerrie" w:date="2021-01-22T11:44:00Z">
                <w:r w:rsidRPr="00C37011" w:rsidDel="000669F9">
                  <w:rPr>
                    <w:rFonts w:ascii="Calibri" w:hAnsi="Calibri"/>
                    <w:sz w:val="22"/>
                    <w:szCs w:val="22"/>
                  </w:rPr>
                  <w:delText>Rephrasing message</w:delText>
                </w:r>
              </w:del>
            </w:ins>
            <w:commentRangeEnd w:id="5763"/>
            <w:del w:id="5777" w:author="Abercrombie, Kerrie" w:date="2021-01-22T11:44:00Z">
              <w:r w:rsidR="000669F9" w:rsidRPr="00C37011" w:rsidDel="000669F9">
                <w:rPr>
                  <w:rStyle w:val="CommentReference"/>
                  <w:rFonts w:asciiTheme="minorHAnsi" w:eastAsiaTheme="minorHAnsi" w:hAnsiTheme="minorHAnsi"/>
                </w:rPr>
                <w:commentReference w:id="5763"/>
              </w:r>
            </w:del>
          </w:p>
        </w:tc>
        <w:tc>
          <w:tcPr>
            <w:tcW w:w="2552" w:type="dxa"/>
          </w:tcPr>
          <w:p w14:paraId="25BF67CA" w14:textId="77777777" w:rsidR="00055E48" w:rsidRPr="00CD1A5B" w:rsidRDefault="00055E48" w:rsidP="00DC77A1">
            <w:pPr>
              <w:pStyle w:val="Tablelevel1bold"/>
              <w:jc w:val="center"/>
              <w:rPr>
                <w:ins w:id="5778" w:author="Jillian Carson-Jackson" w:date="2020-12-27T16:41:00Z"/>
                <w:rFonts w:ascii="Calibri" w:hAnsi="Calibri"/>
                <w:b w:val="0"/>
                <w:sz w:val="22"/>
                <w:szCs w:val="22"/>
              </w:rPr>
            </w:pPr>
          </w:p>
          <w:p w14:paraId="3AFD7CCF" w14:textId="77777777" w:rsidR="00055E48" w:rsidRPr="00CD1A5B" w:rsidRDefault="00055E48" w:rsidP="00DC77A1">
            <w:pPr>
              <w:pStyle w:val="Tablelevel1bold"/>
              <w:jc w:val="center"/>
              <w:rPr>
                <w:ins w:id="5779" w:author="Jillian Carson-Jackson" w:date="2020-12-27T16:41:00Z"/>
                <w:rFonts w:ascii="Calibri" w:hAnsi="Calibri"/>
                <w:b w:val="0"/>
                <w:sz w:val="22"/>
                <w:szCs w:val="22"/>
              </w:rPr>
            </w:pPr>
          </w:p>
        </w:tc>
        <w:tc>
          <w:tcPr>
            <w:tcW w:w="3260" w:type="dxa"/>
          </w:tcPr>
          <w:p w14:paraId="29A9F588" w14:textId="77777777" w:rsidR="00055E48" w:rsidRPr="00CD1A5B" w:rsidRDefault="00055E48" w:rsidP="00DC77A1">
            <w:pPr>
              <w:pStyle w:val="BodyText"/>
              <w:rPr>
                <w:ins w:id="5780" w:author="Jillian Carson-Jackson" w:date="2020-12-27T16:41:00Z"/>
                <w:rFonts w:ascii="Calibri" w:hAnsi="Calibri"/>
                <w:szCs w:val="22"/>
              </w:rPr>
            </w:pPr>
          </w:p>
        </w:tc>
      </w:tr>
      <w:tr w:rsidR="00055E48" w:rsidRPr="00CD1A5B" w14:paraId="762C5E34" w14:textId="77777777" w:rsidTr="00DC77A1">
        <w:trPr>
          <w:cantSplit/>
          <w:trHeight w:val="1240"/>
          <w:jc w:val="center"/>
          <w:ins w:id="5781" w:author="Jillian Carson-Jackson" w:date="2020-12-27T16:41:00Z"/>
        </w:trPr>
        <w:tc>
          <w:tcPr>
            <w:tcW w:w="8755" w:type="dxa"/>
          </w:tcPr>
          <w:p w14:paraId="5BBC626B" w14:textId="77777777" w:rsidR="00055E48" w:rsidRPr="00C37011" w:rsidRDefault="00055E48" w:rsidP="00DC77A1">
            <w:pPr>
              <w:pStyle w:val="Tablelevel1bold"/>
              <w:rPr>
                <w:ins w:id="5782" w:author="Jillian Carson-Jackson" w:date="2020-12-27T16:41:00Z"/>
                <w:rFonts w:ascii="Calibri" w:hAnsi="Calibri"/>
                <w:b w:val="0"/>
                <w:sz w:val="22"/>
                <w:szCs w:val="22"/>
              </w:rPr>
            </w:pPr>
            <w:ins w:id="5783" w:author="Jillian Carson-Jackson" w:date="2020-12-27T16:41:00Z">
              <w:r w:rsidRPr="00C37011">
                <w:rPr>
                  <w:rFonts w:ascii="Calibri" w:hAnsi="Calibri"/>
                  <w:b w:val="0"/>
                  <w:sz w:val="22"/>
                  <w:szCs w:val="22"/>
                </w:rPr>
                <w:t xml:space="preserve">Demonstrate </w:t>
              </w:r>
              <w:commentRangeStart w:id="5784"/>
              <w:r w:rsidRPr="00C37011">
                <w:rPr>
                  <w:rFonts w:ascii="Calibri" w:hAnsi="Calibri"/>
                  <w:b w:val="0"/>
                  <w:sz w:val="22"/>
                  <w:szCs w:val="22"/>
                </w:rPr>
                <w:t xml:space="preserve">verbal and non-verbal </w:t>
              </w:r>
            </w:ins>
            <w:commentRangeEnd w:id="5784"/>
            <w:r w:rsidR="00A70B6F" w:rsidRPr="00C37011">
              <w:rPr>
                <w:rStyle w:val="CommentReference"/>
                <w:rFonts w:asciiTheme="minorHAnsi" w:eastAsiaTheme="minorHAnsi" w:hAnsiTheme="minorHAnsi"/>
                <w:b w:val="0"/>
              </w:rPr>
              <w:commentReference w:id="5784"/>
            </w:r>
            <w:ins w:id="5785" w:author="Jillian Carson-Jackson" w:date="2020-12-27T16:41:00Z">
              <w:r w:rsidRPr="00C37011">
                <w:rPr>
                  <w:rFonts w:ascii="Calibri" w:hAnsi="Calibri"/>
                  <w:b w:val="0"/>
                  <w:sz w:val="22"/>
                  <w:szCs w:val="22"/>
                </w:rPr>
                <w:t>communications</w:t>
              </w:r>
            </w:ins>
          </w:p>
          <w:p w14:paraId="65187F41" w14:textId="77777777" w:rsidR="00055E48" w:rsidRPr="00C37011" w:rsidRDefault="00055E48" w:rsidP="00DC77A1">
            <w:pPr>
              <w:pStyle w:val="Tablelevel2"/>
              <w:rPr>
                <w:ins w:id="5786" w:author="Jillian Carson-Jackson" w:date="2020-12-27T16:41:00Z"/>
                <w:rFonts w:ascii="Calibri" w:hAnsi="Calibri"/>
                <w:sz w:val="22"/>
                <w:szCs w:val="22"/>
              </w:rPr>
            </w:pPr>
            <w:ins w:id="5787" w:author="Jillian Carson-Jackson" w:date="2020-12-27T16:41:00Z">
              <w:r w:rsidRPr="00C37011">
                <w:rPr>
                  <w:rFonts w:ascii="Calibri" w:hAnsi="Calibri"/>
                  <w:sz w:val="22"/>
                  <w:szCs w:val="22"/>
                </w:rPr>
                <w:t>Voice inflection</w:t>
              </w:r>
            </w:ins>
          </w:p>
          <w:p w14:paraId="77D6DF64" w14:textId="77777777" w:rsidR="00055E48" w:rsidRPr="00C37011" w:rsidRDefault="00055E48" w:rsidP="00DC77A1">
            <w:pPr>
              <w:pStyle w:val="Tablelevel2"/>
              <w:rPr>
                <w:ins w:id="5788" w:author="Jillian Carson-Jackson" w:date="2020-12-27T16:41:00Z"/>
                <w:rFonts w:ascii="Calibri" w:hAnsi="Calibri"/>
                <w:sz w:val="22"/>
                <w:szCs w:val="22"/>
              </w:rPr>
            </w:pPr>
            <w:ins w:id="5789" w:author="Jillian Carson-Jackson" w:date="2020-12-27T16:41:00Z">
              <w:r w:rsidRPr="00C37011">
                <w:rPr>
                  <w:rFonts w:ascii="Calibri" w:hAnsi="Calibri"/>
                  <w:sz w:val="22"/>
                  <w:szCs w:val="22"/>
                </w:rPr>
                <w:t>Non-verbal signals or symbols – internal</w:t>
              </w:r>
            </w:ins>
          </w:p>
          <w:p w14:paraId="0944E60F" w14:textId="77777777" w:rsidR="00055E48" w:rsidRPr="00C37011" w:rsidRDefault="00055E48" w:rsidP="00DC77A1">
            <w:pPr>
              <w:pStyle w:val="Tablelevel2"/>
              <w:rPr>
                <w:ins w:id="5790" w:author="Jillian Carson-Jackson" w:date="2020-12-27T16:41:00Z"/>
                <w:rFonts w:ascii="Calibri" w:hAnsi="Calibri"/>
                <w:sz w:val="22"/>
                <w:szCs w:val="22"/>
              </w:rPr>
            </w:pPr>
            <w:ins w:id="5791" w:author="Jillian Carson-Jackson" w:date="2020-12-27T16:41:00Z">
              <w:r w:rsidRPr="00C37011">
                <w:rPr>
                  <w:rFonts w:ascii="Calibri" w:hAnsi="Calibri"/>
                  <w:sz w:val="22"/>
                  <w:szCs w:val="22"/>
                </w:rPr>
                <w:t>Non-verbal signals or symbols – external</w:t>
              </w:r>
            </w:ins>
          </w:p>
        </w:tc>
        <w:tc>
          <w:tcPr>
            <w:tcW w:w="2552" w:type="dxa"/>
          </w:tcPr>
          <w:p w14:paraId="333A8220" w14:textId="77777777" w:rsidR="00055E48" w:rsidRPr="00CD1A5B" w:rsidRDefault="00055E48" w:rsidP="00DC77A1">
            <w:pPr>
              <w:pStyle w:val="Tablelevel1bold"/>
              <w:jc w:val="center"/>
              <w:rPr>
                <w:ins w:id="5792" w:author="Jillian Carson-Jackson" w:date="2020-12-27T16:41:00Z"/>
                <w:rFonts w:ascii="Calibri" w:hAnsi="Calibri"/>
                <w:b w:val="0"/>
                <w:sz w:val="22"/>
                <w:szCs w:val="22"/>
              </w:rPr>
            </w:pPr>
          </w:p>
        </w:tc>
        <w:tc>
          <w:tcPr>
            <w:tcW w:w="3260" w:type="dxa"/>
          </w:tcPr>
          <w:p w14:paraId="669ED3B3" w14:textId="77777777" w:rsidR="00055E48" w:rsidRPr="00CD1A5B" w:rsidRDefault="00055E48" w:rsidP="00DC77A1">
            <w:pPr>
              <w:pStyle w:val="BodyText"/>
              <w:rPr>
                <w:ins w:id="5793" w:author="Jillian Carson-Jackson" w:date="2020-12-27T16:41:00Z"/>
                <w:rFonts w:ascii="Calibri" w:hAnsi="Calibri"/>
                <w:szCs w:val="22"/>
              </w:rPr>
            </w:pPr>
          </w:p>
        </w:tc>
      </w:tr>
      <w:tr w:rsidR="00055E48" w:rsidRPr="00CD1A5B" w14:paraId="52F0B324" w14:textId="77777777" w:rsidTr="00DC77A1">
        <w:trPr>
          <w:cantSplit/>
          <w:trHeight w:hRule="exact" w:val="1859"/>
          <w:jc w:val="center"/>
          <w:ins w:id="5794" w:author="Jillian Carson-Jackson" w:date="2020-12-27T16:41:00Z"/>
        </w:trPr>
        <w:tc>
          <w:tcPr>
            <w:tcW w:w="8755" w:type="dxa"/>
          </w:tcPr>
          <w:p w14:paraId="1F26EB7A" w14:textId="3113A0E7" w:rsidR="00055E48" w:rsidRPr="00C37011" w:rsidDel="009C0CD9" w:rsidRDefault="00055E48" w:rsidP="00DC77A1">
            <w:pPr>
              <w:pStyle w:val="Tablelevel1bold"/>
              <w:rPr>
                <w:ins w:id="5795" w:author="Jillian Carson-Jackson" w:date="2020-12-27T16:41:00Z"/>
                <w:del w:id="5796" w:author="Abercrombie, Kerrie" w:date="2021-01-22T12:19:00Z"/>
                <w:rFonts w:ascii="Calibri" w:hAnsi="Calibri"/>
                <w:b w:val="0"/>
                <w:sz w:val="22"/>
                <w:szCs w:val="22"/>
              </w:rPr>
            </w:pPr>
            <w:ins w:id="5797" w:author="Jillian Carson-Jackson" w:date="2020-12-27T16:41:00Z">
              <w:del w:id="5798" w:author="Abercrombie, Kerrie" w:date="2021-01-22T12:19:00Z">
                <w:r w:rsidRPr="00C37011" w:rsidDel="009C0CD9">
                  <w:rPr>
                    <w:rFonts w:ascii="Calibri" w:hAnsi="Calibri"/>
                    <w:b w:val="0"/>
                    <w:sz w:val="22"/>
                    <w:szCs w:val="22"/>
                  </w:rPr>
                  <w:delText>Identify words that have multiple interpretations and could negatively impact communications</w:delText>
                </w:r>
              </w:del>
            </w:ins>
          </w:p>
          <w:p w14:paraId="33246117" w14:textId="59108C24" w:rsidR="00055E48" w:rsidRPr="00C37011" w:rsidDel="009C0CD9" w:rsidRDefault="00055E48" w:rsidP="00DC77A1">
            <w:pPr>
              <w:pStyle w:val="Tablelevel2"/>
              <w:rPr>
                <w:ins w:id="5799" w:author="Jillian Carson-Jackson" w:date="2020-12-27T16:41:00Z"/>
                <w:del w:id="5800" w:author="Abercrombie, Kerrie" w:date="2021-01-22T12:19:00Z"/>
                <w:rFonts w:ascii="Calibri" w:hAnsi="Calibri"/>
                <w:sz w:val="22"/>
                <w:szCs w:val="22"/>
              </w:rPr>
            </w:pPr>
            <w:ins w:id="5801" w:author="Jillian Carson-Jackson" w:date="2020-12-27T16:41:00Z">
              <w:del w:id="5802" w:author="Abercrombie, Kerrie" w:date="2021-01-22T12:19:00Z">
                <w:r w:rsidRPr="00C37011" w:rsidDel="009C0CD9">
                  <w:rPr>
                    <w:rFonts w:ascii="Calibri" w:hAnsi="Calibri"/>
                    <w:sz w:val="22"/>
                    <w:szCs w:val="22"/>
                  </w:rPr>
                  <w:delText>Language differences, both cultural and regionally</w:delText>
                </w:r>
              </w:del>
            </w:ins>
          </w:p>
          <w:p w14:paraId="15AD8AEC" w14:textId="6ADD3331" w:rsidR="00055E48" w:rsidRPr="00C37011" w:rsidDel="009C0CD9" w:rsidRDefault="00055E48" w:rsidP="00DC77A1">
            <w:pPr>
              <w:pStyle w:val="Tablelevel2"/>
              <w:rPr>
                <w:ins w:id="5803" w:author="Jillian Carson-Jackson" w:date="2020-12-27T16:41:00Z"/>
                <w:del w:id="5804" w:author="Abercrombie, Kerrie" w:date="2021-01-22T12:19:00Z"/>
                <w:rFonts w:ascii="Calibri" w:hAnsi="Calibri"/>
                <w:sz w:val="22"/>
                <w:szCs w:val="22"/>
              </w:rPr>
            </w:pPr>
            <w:ins w:id="5805" w:author="Jillian Carson-Jackson" w:date="2020-12-27T16:41:00Z">
              <w:del w:id="5806" w:author="Abercrombie, Kerrie" w:date="2021-01-22T12:19:00Z">
                <w:r w:rsidRPr="00C37011" w:rsidDel="009C0CD9">
                  <w:rPr>
                    <w:rFonts w:ascii="Calibri" w:hAnsi="Calibri"/>
                    <w:sz w:val="22"/>
                    <w:szCs w:val="22"/>
                  </w:rPr>
                  <w:delText>Alternative meanings of words</w:delText>
                </w:r>
              </w:del>
            </w:ins>
          </w:p>
          <w:p w14:paraId="3DB731DD" w14:textId="4301D124" w:rsidR="00055E48" w:rsidRPr="00C37011" w:rsidDel="009C0CD9" w:rsidRDefault="00055E48" w:rsidP="00DC77A1">
            <w:pPr>
              <w:pStyle w:val="Tablelevel2"/>
              <w:rPr>
                <w:ins w:id="5807" w:author="Jillian Carson-Jackson" w:date="2020-12-27T16:41:00Z"/>
                <w:del w:id="5808" w:author="Abercrombie, Kerrie" w:date="2021-01-22T12:19:00Z"/>
                <w:rFonts w:ascii="Calibri" w:hAnsi="Calibri"/>
                <w:sz w:val="22"/>
                <w:szCs w:val="22"/>
              </w:rPr>
            </w:pPr>
            <w:commentRangeStart w:id="5809"/>
            <w:ins w:id="5810" w:author="Jillian Carson-Jackson" w:date="2020-12-27T16:41:00Z">
              <w:del w:id="5811" w:author="Abercrombie, Kerrie" w:date="2021-01-22T12:19:00Z">
                <w:r w:rsidRPr="00C37011" w:rsidDel="009C0CD9">
                  <w:rPr>
                    <w:rFonts w:ascii="Calibri" w:hAnsi="Calibri"/>
                    <w:sz w:val="22"/>
                    <w:szCs w:val="22"/>
                  </w:rPr>
                  <w:delText>Cultural aspects in decision making processes – potential impacts</w:delText>
                </w:r>
              </w:del>
            </w:ins>
          </w:p>
          <w:p w14:paraId="3800B29E" w14:textId="6FA93CE3" w:rsidR="00055E48" w:rsidRPr="00C37011" w:rsidRDefault="00055E48" w:rsidP="00DC77A1">
            <w:pPr>
              <w:pStyle w:val="Tablelevel2"/>
              <w:rPr>
                <w:ins w:id="5812" w:author="Jillian Carson-Jackson" w:date="2020-12-27T16:41:00Z"/>
                <w:rFonts w:ascii="Calibri" w:hAnsi="Calibri"/>
                <w:sz w:val="22"/>
                <w:szCs w:val="22"/>
              </w:rPr>
            </w:pPr>
            <w:ins w:id="5813" w:author="Jillian Carson-Jackson" w:date="2020-12-27T16:41:00Z">
              <w:del w:id="5814" w:author="Abercrombie, Kerrie" w:date="2021-01-22T12:19:00Z">
                <w:r w:rsidRPr="00C37011" w:rsidDel="009C0CD9">
                  <w:rPr>
                    <w:rFonts w:ascii="Calibri" w:hAnsi="Calibri"/>
                    <w:sz w:val="22"/>
                    <w:szCs w:val="22"/>
                  </w:rPr>
                  <w:delText>Cultural aspects in understanding of messages – potential impacts</w:delText>
                </w:r>
              </w:del>
            </w:ins>
            <w:commentRangeEnd w:id="5809"/>
            <w:del w:id="5815" w:author="Abercrombie, Kerrie" w:date="2021-01-22T12:19:00Z">
              <w:r w:rsidR="00882CDD" w:rsidRPr="00C37011" w:rsidDel="009C0CD9">
                <w:rPr>
                  <w:rStyle w:val="CommentReference"/>
                  <w:rFonts w:asciiTheme="minorHAnsi" w:eastAsiaTheme="minorHAnsi" w:hAnsiTheme="minorHAnsi"/>
                </w:rPr>
                <w:commentReference w:id="5809"/>
              </w:r>
            </w:del>
          </w:p>
        </w:tc>
        <w:tc>
          <w:tcPr>
            <w:tcW w:w="2552" w:type="dxa"/>
          </w:tcPr>
          <w:p w14:paraId="0DD12E3E" w14:textId="77777777" w:rsidR="00055E48" w:rsidRPr="00CD1A5B" w:rsidRDefault="00055E48" w:rsidP="00DC77A1">
            <w:pPr>
              <w:pStyle w:val="Tablelevel1bold"/>
              <w:jc w:val="center"/>
              <w:rPr>
                <w:ins w:id="5816" w:author="Jillian Carson-Jackson" w:date="2020-12-27T16:41:00Z"/>
                <w:rFonts w:ascii="Calibri" w:hAnsi="Calibri"/>
                <w:b w:val="0"/>
                <w:sz w:val="22"/>
                <w:szCs w:val="22"/>
              </w:rPr>
            </w:pPr>
          </w:p>
        </w:tc>
        <w:tc>
          <w:tcPr>
            <w:tcW w:w="3260" w:type="dxa"/>
          </w:tcPr>
          <w:p w14:paraId="2CE7C802" w14:textId="77777777" w:rsidR="00055E48" w:rsidRPr="00CD1A5B" w:rsidRDefault="00055E48" w:rsidP="00DC77A1">
            <w:pPr>
              <w:pStyle w:val="BodyText"/>
              <w:rPr>
                <w:ins w:id="5817" w:author="Jillian Carson-Jackson" w:date="2020-12-27T16:41:00Z"/>
                <w:rFonts w:ascii="Calibri" w:hAnsi="Calibri"/>
                <w:szCs w:val="22"/>
              </w:rPr>
            </w:pPr>
          </w:p>
        </w:tc>
      </w:tr>
    </w:tbl>
    <w:p w14:paraId="771551AE" w14:textId="77777777" w:rsidR="00055E48" w:rsidRDefault="00055E48" w:rsidP="00055E48">
      <w:pPr>
        <w:rPr>
          <w:ins w:id="5818" w:author="Jillian Carson-Jackson" w:date="2020-12-27T16:41:00Z"/>
        </w:rPr>
      </w:pPr>
      <w:ins w:id="5819" w:author="Jillian Carson-Jackson" w:date="2020-12-27T16:41:00Z">
        <w:r>
          <w:rPr>
            <w:b/>
          </w:rPr>
          <w:lastRenderedPageBreak/>
          <w:br w:type="page"/>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gridCol w:w="2552"/>
        <w:gridCol w:w="3260"/>
      </w:tblGrid>
      <w:tr w:rsidR="00055E48" w:rsidRPr="00CD1A5B" w14:paraId="219E6F87" w14:textId="77777777" w:rsidTr="00DC77A1">
        <w:trPr>
          <w:cantSplit/>
          <w:tblHeader/>
          <w:jc w:val="center"/>
          <w:ins w:id="5820" w:author="Jillian Carson-Jackson" w:date="2020-12-27T16:41:00Z"/>
        </w:trPr>
        <w:tc>
          <w:tcPr>
            <w:tcW w:w="8755" w:type="dxa"/>
            <w:tcBorders>
              <w:bottom w:val="single" w:sz="12" w:space="0" w:color="auto"/>
            </w:tcBorders>
            <w:vAlign w:val="center"/>
          </w:tcPr>
          <w:p w14:paraId="07EB65BE" w14:textId="77777777" w:rsidR="00055E48" w:rsidRPr="00CD1A5B" w:rsidRDefault="00055E48" w:rsidP="00DC77A1">
            <w:pPr>
              <w:pStyle w:val="Tableheading"/>
              <w:rPr>
                <w:ins w:id="5821" w:author="Jillian Carson-Jackson" w:date="2020-12-27T16:41:00Z"/>
              </w:rPr>
            </w:pPr>
            <w:ins w:id="5822" w:author="Jillian Carson-Jackson" w:date="2020-12-27T16:41:00Z">
              <w:r w:rsidRPr="00CD1A5B">
                <w:lastRenderedPageBreak/>
                <w:t>Subjects / Learning Objectives</w:t>
              </w:r>
            </w:ins>
          </w:p>
        </w:tc>
        <w:tc>
          <w:tcPr>
            <w:tcW w:w="2552" w:type="dxa"/>
            <w:tcBorders>
              <w:bottom w:val="single" w:sz="12" w:space="0" w:color="auto"/>
            </w:tcBorders>
            <w:vAlign w:val="center"/>
          </w:tcPr>
          <w:p w14:paraId="6CAAE24B" w14:textId="77777777" w:rsidR="00055E48" w:rsidRPr="00CD1A5B" w:rsidRDefault="00055E48" w:rsidP="00DC77A1">
            <w:pPr>
              <w:pStyle w:val="Tableheading"/>
              <w:rPr>
                <w:ins w:id="5823" w:author="Jillian Carson-Jackson" w:date="2020-12-27T16:41:00Z"/>
              </w:rPr>
            </w:pPr>
            <w:ins w:id="5824" w:author="Jillian Carson-Jackson" w:date="2020-12-27T16:41:00Z">
              <w:r w:rsidRPr="00CD1A5B">
                <w:t>Reference</w:t>
              </w:r>
            </w:ins>
          </w:p>
        </w:tc>
        <w:tc>
          <w:tcPr>
            <w:tcW w:w="3260" w:type="dxa"/>
            <w:tcBorders>
              <w:bottom w:val="single" w:sz="12" w:space="0" w:color="auto"/>
            </w:tcBorders>
            <w:vAlign w:val="center"/>
          </w:tcPr>
          <w:p w14:paraId="72B840E4" w14:textId="77777777" w:rsidR="00055E48" w:rsidRPr="00CD1A5B" w:rsidRDefault="00055E48" w:rsidP="00DC77A1">
            <w:pPr>
              <w:pStyle w:val="Tableheading"/>
              <w:rPr>
                <w:ins w:id="5825" w:author="Jillian Carson-Jackson" w:date="2020-12-27T16:41:00Z"/>
              </w:rPr>
            </w:pPr>
            <w:ins w:id="5826" w:author="Jillian Carson-Jackson" w:date="2020-12-27T16:41:00Z">
              <w:r w:rsidRPr="00CD1A5B">
                <w:t>Teaching Aid</w:t>
              </w:r>
            </w:ins>
          </w:p>
        </w:tc>
      </w:tr>
      <w:tr w:rsidR="00055E48" w:rsidRPr="00CD1A5B" w14:paraId="05B8B293" w14:textId="77777777" w:rsidTr="00DC77A1">
        <w:trPr>
          <w:cantSplit/>
          <w:trHeight w:hRule="exact" w:val="527"/>
          <w:jc w:val="center"/>
          <w:ins w:id="5827" w:author="Jillian Carson-Jackson" w:date="2020-12-27T16:41:00Z"/>
        </w:trPr>
        <w:tc>
          <w:tcPr>
            <w:tcW w:w="8755" w:type="dxa"/>
            <w:vAlign w:val="center"/>
          </w:tcPr>
          <w:p w14:paraId="56295BE4" w14:textId="77777777" w:rsidR="00055E48" w:rsidRPr="00C37011" w:rsidRDefault="00055E48" w:rsidP="00DC77A1">
            <w:pPr>
              <w:pStyle w:val="Tablelevel1bold"/>
              <w:rPr>
                <w:ins w:id="5828" w:author="Jillian Carson-Jackson" w:date="2020-12-27T16:41:00Z"/>
                <w:rFonts w:ascii="Calibri" w:hAnsi="Calibri"/>
                <w:sz w:val="22"/>
                <w:szCs w:val="22"/>
              </w:rPr>
            </w:pPr>
            <w:ins w:id="5829" w:author="Jillian Carson-Jackson" w:date="2020-12-27T16:41:00Z">
              <w:r w:rsidRPr="00C37011">
                <w:rPr>
                  <w:rFonts w:ascii="Calibri" w:hAnsi="Calibri"/>
                  <w:sz w:val="22"/>
                  <w:szCs w:val="22"/>
                </w:rPr>
                <w:t>Communications</w:t>
              </w:r>
            </w:ins>
          </w:p>
        </w:tc>
        <w:tc>
          <w:tcPr>
            <w:tcW w:w="2552" w:type="dxa"/>
            <w:vAlign w:val="center"/>
          </w:tcPr>
          <w:p w14:paraId="0BB72F78" w14:textId="77777777" w:rsidR="00055E48" w:rsidRPr="00CD1A5B" w:rsidRDefault="00055E48" w:rsidP="00DC77A1">
            <w:pPr>
              <w:pStyle w:val="Tablelevel1bold"/>
              <w:rPr>
                <w:ins w:id="5830" w:author="Jillian Carson-Jackson" w:date="2020-12-27T16:41:00Z"/>
                <w:rFonts w:ascii="Calibri" w:hAnsi="Calibri"/>
                <w:sz w:val="22"/>
                <w:szCs w:val="22"/>
              </w:rPr>
            </w:pPr>
          </w:p>
        </w:tc>
        <w:tc>
          <w:tcPr>
            <w:tcW w:w="3260" w:type="dxa"/>
            <w:vAlign w:val="center"/>
          </w:tcPr>
          <w:p w14:paraId="0DA4C8D1" w14:textId="77777777" w:rsidR="00055E48" w:rsidRPr="00CD1A5B" w:rsidRDefault="00055E48" w:rsidP="00DC77A1">
            <w:pPr>
              <w:pStyle w:val="BodyText"/>
              <w:rPr>
                <w:ins w:id="5831" w:author="Jillian Carson-Jackson" w:date="2020-12-27T16:41:00Z"/>
                <w:rFonts w:ascii="Calibri" w:hAnsi="Calibri"/>
                <w:b/>
                <w:szCs w:val="22"/>
              </w:rPr>
            </w:pPr>
          </w:p>
        </w:tc>
      </w:tr>
      <w:tr w:rsidR="00055E48" w:rsidRPr="00CD1A5B" w14:paraId="5823B904" w14:textId="77777777" w:rsidTr="00DC77A1">
        <w:trPr>
          <w:cantSplit/>
          <w:jc w:val="center"/>
          <w:ins w:id="5832" w:author="Jillian Carson-Jackson" w:date="2020-12-27T16:41:00Z"/>
        </w:trPr>
        <w:tc>
          <w:tcPr>
            <w:tcW w:w="8755" w:type="dxa"/>
          </w:tcPr>
          <w:p w14:paraId="19A7712B" w14:textId="77777777" w:rsidR="00055E48" w:rsidRPr="00C37011" w:rsidRDefault="00055E48" w:rsidP="00DC77A1">
            <w:pPr>
              <w:pStyle w:val="Tablelevel1bold"/>
              <w:rPr>
                <w:ins w:id="5833" w:author="Jillian Carson-Jackson" w:date="2020-12-27T16:41:00Z"/>
                <w:rFonts w:ascii="Calibri" w:hAnsi="Calibri"/>
                <w:b w:val="0"/>
                <w:sz w:val="22"/>
                <w:szCs w:val="22"/>
              </w:rPr>
            </w:pPr>
            <w:ins w:id="5834" w:author="Jillian Carson-Jackson" w:date="2020-12-27T16:41:00Z">
              <w:r w:rsidRPr="00C37011">
                <w:rPr>
                  <w:rFonts w:ascii="Calibri" w:hAnsi="Calibri"/>
                  <w:b w:val="0"/>
                  <w:sz w:val="22"/>
                  <w:szCs w:val="22"/>
                </w:rPr>
                <w:t xml:space="preserve">Demonstrate and </w:t>
              </w:r>
              <w:commentRangeStart w:id="5835"/>
              <w:r w:rsidRPr="00C37011">
                <w:rPr>
                  <w:rFonts w:ascii="Calibri" w:hAnsi="Calibri"/>
                  <w:b w:val="0"/>
                  <w:sz w:val="22"/>
                  <w:szCs w:val="22"/>
                </w:rPr>
                <w:t>explain</w:t>
              </w:r>
            </w:ins>
            <w:commentRangeEnd w:id="5835"/>
            <w:r w:rsidR="009C0CD9" w:rsidRPr="00C37011">
              <w:rPr>
                <w:rStyle w:val="CommentReference"/>
                <w:rFonts w:asciiTheme="minorHAnsi" w:eastAsiaTheme="minorHAnsi" w:hAnsiTheme="minorHAnsi"/>
                <w:b w:val="0"/>
              </w:rPr>
              <w:commentReference w:id="5835"/>
            </w:r>
            <w:ins w:id="5836" w:author="Jillian Carson-Jackson" w:date="2020-12-27T16:41:00Z">
              <w:r w:rsidRPr="00C37011">
                <w:rPr>
                  <w:rFonts w:ascii="Calibri" w:hAnsi="Calibri"/>
                  <w:b w:val="0"/>
                  <w:sz w:val="22"/>
                  <w:szCs w:val="22"/>
                </w:rPr>
                <w:t xml:space="preserve"> data collection</w:t>
              </w:r>
            </w:ins>
          </w:p>
          <w:p w14:paraId="47AD4833" w14:textId="77777777" w:rsidR="00055E48" w:rsidRPr="00C37011" w:rsidRDefault="00055E48" w:rsidP="00DC77A1">
            <w:pPr>
              <w:pStyle w:val="Tablelevel2"/>
              <w:rPr>
                <w:ins w:id="5837" w:author="Jillian Carson-Jackson" w:date="2020-12-27T16:41:00Z"/>
                <w:rFonts w:ascii="Calibri" w:hAnsi="Calibri"/>
                <w:sz w:val="22"/>
                <w:szCs w:val="22"/>
              </w:rPr>
            </w:pPr>
            <w:ins w:id="5838" w:author="Jillian Carson-Jackson" w:date="2020-12-27T16:41:00Z">
              <w:r w:rsidRPr="00C37011">
                <w:rPr>
                  <w:rFonts w:ascii="Calibri" w:hAnsi="Calibri"/>
                  <w:sz w:val="22"/>
                  <w:szCs w:val="22"/>
                </w:rPr>
                <w:t>Formal messages - ship reporting</w:t>
              </w:r>
            </w:ins>
          </w:p>
          <w:p w14:paraId="5DB7B49A" w14:textId="77777777" w:rsidR="00055E48" w:rsidRPr="00C37011" w:rsidRDefault="00055E48" w:rsidP="00DC77A1">
            <w:pPr>
              <w:pStyle w:val="Tablelevel3"/>
              <w:rPr>
                <w:ins w:id="5839" w:author="Jillian Carson-Jackson" w:date="2020-12-27T16:41:00Z"/>
                <w:rFonts w:ascii="Calibri" w:hAnsi="Calibri"/>
                <w:sz w:val="22"/>
                <w:szCs w:val="22"/>
              </w:rPr>
            </w:pPr>
            <w:ins w:id="5840" w:author="Jillian Carson-Jackson" w:date="2020-12-27T16:41:00Z">
              <w:r w:rsidRPr="00C37011">
                <w:rPr>
                  <w:rFonts w:ascii="Calibri" w:hAnsi="Calibri"/>
                  <w:sz w:val="22"/>
                  <w:szCs w:val="22"/>
                </w:rPr>
                <w:t>Ship-ship</w:t>
              </w:r>
            </w:ins>
          </w:p>
          <w:p w14:paraId="6B985D3F" w14:textId="77777777" w:rsidR="00055E48" w:rsidRPr="00C37011" w:rsidRDefault="00055E48" w:rsidP="00DC77A1">
            <w:pPr>
              <w:pStyle w:val="Tablelevel3"/>
              <w:rPr>
                <w:ins w:id="5841" w:author="Jillian Carson-Jackson" w:date="2020-12-27T16:41:00Z"/>
                <w:rFonts w:ascii="Calibri" w:hAnsi="Calibri"/>
                <w:sz w:val="22"/>
                <w:szCs w:val="22"/>
              </w:rPr>
            </w:pPr>
            <w:ins w:id="5842" w:author="Jillian Carson-Jackson" w:date="2020-12-27T16:41:00Z">
              <w:r w:rsidRPr="00C37011">
                <w:rPr>
                  <w:rFonts w:ascii="Calibri" w:hAnsi="Calibri"/>
                  <w:sz w:val="22"/>
                  <w:szCs w:val="22"/>
                </w:rPr>
                <w:t>Ship-shore</w:t>
              </w:r>
            </w:ins>
          </w:p>
          <w:p w14:paraId="4F3E29E7" w14:textId="77777777" w:rsidR="00055E48" w:rsidRPr="00C37011" w:rsidRDefault="00055E48" w:rsidP="00DC77A1">
            <w:pPr>
              <w:pStyle w:val="Tablelevel3"/>
              <w:tabs>
                <w:tab w:val="left" w:pos="6863"/>
              </w:tabs>
              <w:rPr>
                <w:ins w:id="5843" w:author="Jillian Carson-Jackson" w:date="2020-12-27T16:41:00Z"/>
                <w:rFonts w:ascii="Calibri" w:hAnsi="Calibri"/>
                <w:sz w:val="22"/>
                <w:szCs w:val="22"/>
              </w:rPr>
            </w:pPr>
            <w:ins w:id="5844" w:author="Jillian Carson-Jackson" w:date="2020-12-27T16:41:00Z">
              <w:r w:rsidRPr="00C37011">
                <w:rPr>
                  <w:rFonts w:ascii="Calibri" w:hAnsi="Calibri"/>
                  <w:sz w:val="22"/>
                  <w:szCs w:val="22"/>
                </w:rPr>
                <w:t>Shore-ship</w:t>
              </w:r>
            </w:ins>
          </w:p>
          <w:p w14:paraId="1EDA720A" w14:textId="77777777" w:rsidR="00055E48" w:rsidRPr="00C37011" w:rsidRDefault="00055E48" w:rsidP="00DC77A1">
            <w:pPr>
              <w:pStyle w:val="Tablelevel3"/>
              <w:rPr>
                <w:ins w:id="5845" w:author="Jillian Carson-Jackson" w:date="2020-12-27T16:41:00Z"/>
                <w:rFonts w:ascii="Calibri" w:hAnsi="Calibri"/>
                <w:sz w:val="22"/>
                <w:szCs w:val="22"/>
              </w:rPr>
            </w:pPr>
            <w:ins w:id="5846" w:author="Jillian Carson-Jackson" w:date="2020-12-27T16:41:00Z">
              <w:r w:rsidRPr="00C37011">
                <w:rPr>
                  <w:rFonts w:ascii="Calibri" w:hAnsi="Calibri"/>
                  <w:sz w:val="22"/>
                  <w:szCs w:val="22"/>
                </w:rPr>
                <w:t>Shore-shore</w:t>
              </w:r>
            </w:ins>
          </w:p>
          <w:p w14:paraId="3D55AB6C" w14:textId="77777777" w:rsidR="00055E48" w:rsidRPr="00C37011" w:rsidRDefault="00055E48" w:rsidP="00DC77A1">
            <w:pPr>
              <w:pStyle w:val="Tablelevel2"/>
              <w:rPr>
                <w:ins w:id="5847" w:author="Jillian Carson-Jackson" w:date="2020-12-27T16:41:00Z"/>
                <w:rFonts w:ascii="Calibri" w:hAnsi="Calibri"/>
                <w:sz w:val="22"/>
                <w:szCs w:val="22"/>
              </w:rPr>
            </w:pPr>
            <w:ins w:id="5848" w:author="Jillian Carson-Jackson" w:date="2020-12-27T16:41:00Z">
              <w:r w:rsidRPr="00C37011">
                <w:rPr>
                  <w:rFonts w:ascii="Calibri" w:hAnsi="Calibri"/>
                  <w:sz w:val="22"/>
                  <w:szCs w:val="22"/>
                </w:rPr>
                <w:t>Electronic data exchange</w:t>
              </w:r>
            </w:ins>
          </w:p>
          <w:p w14:paraId="1A9E1425" w14:textId="77777777" w:rsidR="00055E48" w:rsidRPr="00C37011" w:rsidRDefault="00055E48" w:rsidP="00DC77A1">
            <w:pPr>
              <w:pStyle w:val="Tablelevel3"/>
              <w:rPr>
                <w:ins w:id="5849" w:author="Jillian Carson-Jackson" w:date="2020-12-27T16:41:00Z"/>
                <w:rFonts w:ascii="Calibri" w:hAnsi="Calibri"/>
                <w:sz w:val="22"/>
                <w:szCs w:val="22"/>
              </w:rPr>
            </w:pPr>
            <w:ins w:id="5850" w:author="Jillian Carson-Jackson" w:date="2020-12-27T16:41:00Z">
              <w:r w:rsidRPr="00C37011">
                <w:rPr>
                  <w:rFonts w:ascii="Calibri" w:hAnsi="Calibri"/>
                  <w:sz w:val="22"/>
                  <w:szCs w:val="22"/>
                </w:rPr>
                <w:t>Ship-ship</w:t>
              </w:r>
            </w:ins>
          </w:p>
          <w:p w14:paraId="3D7794FA" w14:textId="77777777" w:rsidR="00055E48" w:rsidRPr="00C37011" w:rsidRDefault="00055E48" w:rsidP="00DC77A1">
            <w:pPr>
              <w:pStyle w:val="Tablelevel3"/>
              <w:rPr>
                <w:ins w:id="5851" w:author="Jillian Carson-Jackson" w:date="2020-12-27T16:41:00Z"/>
                <w:rFonts w:ascii="Calibri" w:hAnsi="Calibri"/>
                <w:sz w:val="22"/>
                <w:szCs w:val="22"/>
              </w:rPr>
            </w:pPr>
            <w:ins w:id="5852" w:author="Jillian Carson-Jackson" w:date="2020-12-27T16:41:00Z">
              <w:r w:rsidRPr="00C37011">
                <w:rPr>
                  <w:rFonts w:ascii="Calibri" w:hAnsi="Calibri"/>
                  <w:sz w:val="22"/>
                  <w:szCs w:val="22"/>
                </w:rPr>
                <w:t>Ship-shore</w:t>
              </w:r>
            </w:ins>
          </w:p>
          <w:p w14:paraId="2F9B03E0" w14:textId="77777777" w:rsidR="00055E48" w:rsidRPr="00C37011" w:rsidRDefault="00055E48" w:rsidP="00DC77A1">
            <w:pPr>
              <w:pStyle w:val="Tablelevel3"/>
              <w:rPr>
                <w:ins w:id="5853" w:author="Jillian Carson-Jackson" w:date="2020-12-27T16:41:00Z"/>
                <w:rFonts w:ascii="Calibri" w:hAnsi="Calibri"/>
                <w:sz w:val="22"/>
                <w:szCs w:val="22"/>
              </w:rPr>
            </w:pPr>
            <w:ins w:id="5854" w:author="Jillian Carson-Jackson" w:date="2020-12-27T16:41:00Z">
              <w:r w:rsidRPr="00C37011">
                <w:rPr>
                  <w:rFonts w:ascii="Calibri" w:hAnsi="Calibri"/>
                  <w:sz w:val="22"/>
                  <w:szCs w:val="22"/>
                </w:rPr>
                <w:t>Shore-ship</w:t>
              </w:r>
            </w:ins>
          </w:p>
          <w:p w14:paraId="68F08608" w14:textId="77777777" w:rsidR="00055E48" w:rsidRPr="00C37011" w:rsidRDefault="00055E48" w:rsidP="00DC77A1">
            <w:pPr>
              <w:pStyle w:val="Tablelevel3"/>
              <w:rPr>
                <w:ins w:id="5855" w:author="Jillian Carson-Jackson" w:date="2020-12-27T16:41:00Z"/>
                <w:rFonts w:ascii="Calibri" w:hAnsi="Calibri"/>
                <w:sz w:val="22"/>
                <w:szCs w:val="22"/>
              </w:rPr>
            </w:pPr>
            <w:ins w:id="5856" w:author="Jillian Carson-Jackson" w:date="2020-12-27T16:41:00Z">
              <w:r w:rsidRPr="00C37011">
                <w:rPr>
                  <w:rFonts w:ascii="Calibri" w:hAnsi="Calibri"/>
                  <w:sz w:val="22"/>
                  <w:szCs w:val="22"/>
                </w:rPr>
                <w:t>Shore-shore</w:t>
              </w:r>
            </w:ins>
          </w:p>
        </w:tc>
        <w:tc>
          <w:tcPr>
            <w:tcW w:w="2552" w:type="dxa"/>
          </w:tcPr>
          <w:p w14:paraId="6E52E30E" w14:textId="77777777" w:rsidR="00055E48" w:rsidRPr="00CD1A5B" w:rsidRDefault="00055E48" w:rsidP="00DC77A1">
            <w:pPr>
              <w:pStyle w:val="Tablelevel1bold"/>
              <w:jc w:val="center"/>
              <w:rPr>
                <w:ins w:id="5857" w:author="Jillian Carson-Jackson" w:date="2020-12-27T16:41:00Z"/>
                <w:rFonts w:ascii="Calibri" w:hAnsi="Calibri"/>
                <w:sz w:val="22"/>
                <w:szCs w:val="22"/>
              </w:rPr>
            </w:pPr>
            <w:ins w:id="5858" w:author="Jillian Carson-Jackson" w:date="2020-12-27T16:41:00Z">
              <w:r w:rsidRPr="00CD1A5B">
                <w:rPr>
                  <w:rFonts w:ascii="Calibri" w:hAnsi="Calibri"/>
                  <w:b w:val="0"/>
                  <w:sz w:val="22"/>
                  <w:szCs w:val="22"/>
                </w:rPr>
                <w:t>R2, R3, R16, R28, R35, R37, R41</w:t>
              </w:r>
            </w:ins>
          </w:p>
        </w:tc>
        <w:tc>
          <w:tcPr>
            <w:tcW w:w="3260" w:type="dxa"/>
          </w:tcPr>
          <w:p w14:paraId="7CDD7D7A" w14:textId="77777777" w:rsidR="00055E48" w:rsidRPr="00CD1A5B" w:rsidRDefault="00055E48" w:rsidP="00DC77A1">
            <w:pPr>
              <w:pStyle w:val="BodyText"/>
              <w:rPr>
                <w:ins w:id="5859" w:author="Jillian Carson-Jackson" w:date="2020-12-27T16:41:00Z"/>
                <w:rFonts w:ascii="Calibri" w:hAnsi="Calibri"/>
                <w:szCs w:val="22"/>
              </w:rPr>
            </w:pPr>
            <w:ins w:id="5860" w:author="Jillian Carson-Jackson" w:date="2020-12-27T16:41:00Z">
              <w:r w:rsidRPr="00CD1A5B">
                <w:rPr>
                  <w:rFonts w:ascii="Calibri" w:hAnsi="Calibri"/>
                  <w:szCs w:val="22"/>
                </w:rPr>
                <w:t>A6 and A7 for documented case studies.</w:t>
              </w:r>
            </w:ins>
          </w:p>
        </w:tc>
      </w:tr>
      <w:tr w:rsidR="00055E48" w:rsidRPr="00CD1A5B" w14:paraId="6EE21089" w14:textId="77777777" w:rsidTr="00DC77A1">
        <w:trPr>
          <w:cantSplit/>
          <w:trHeight w:val="1880"/>
          <w:jc w:val="center"/>
          <w:ins w:id="5861" w:author="Jillian Carson-Jackson" w:date="2020-12-27T16:41:00Z"/>
        </w:trPr>
        <w:tc>
          <w:tcPr>
            <w:tcW w:w="8755" w:type="dxa"/>
          </w:tcPr>
          <w:p w14:paraId="6D7DA67E" w14:textId="77777777" w:rsidR="00055E48" w:rsidRPr="00C37011" w:rsidRDefault="00055E48" w:rsidP="00DC77A1">
            <w:pPr>
              <w:pStyle w:val="Tablelevel1bold"/>
              <w:rPr>
                <w:ins w:id="5862" w:author="Jillian Carson-Jackson" w:date="2020-12-27T16:41:00Z"/>
                <w:rFonts w:ascii="Calibri" w:hAnsi="Calibri"/>
                <w:b w:val="0"/>
                <w:sz w:val="22"/>
                <w:szCs w:val="22"/>
              </w:rPr>
            </w:pPr>
            <w:ins w:id="5863" w:author="Jillian Carson-Jackson" w:date="2020-12-27T16:41:00Z">
              <w:r w:rsidRPr="00C37011">
                <w:rPr>
                  <w:rFonts w:ascii="Calibri" w:hAnsi="Calibri"/>
                  <w:b w:val="0"/>
                  <w:sz w:val="22"/>
                  <w:szCs w:val="22"/>
                </w:rPr>
                <w:t xml:space="preserve">Explain the use of a communications </w:t>
              </w:r>
              <w:commentRangeStart w:id="5864"/>
              <w:r w:rsidRPr="00C37011">
                <w:rPr>
                  <w:rFonts w:ascii="Calibri" w:hAnsi="Calibri"/>
                  <w:b w:val="0"/>
                  <w:sz w:val="22"/>
                  <w:szCs w:val="22"/>
                </w:rPr>
                <w:t>plan of action</w:t>
              </w:r>
            </w:ins>
            <w:commentRangeEnd w:id="5864"/>
            <w:r w:rsidR="009C0CD9" w:rsidRPr="00C37011">
              <w:rPr>
                <w:rStyle w:val="CommentReference"/>
                <w:rFonts w:asciiTheme="minorHAnsi" w:eastAsiaTheme="minorHAnsi" w:hAnsiTheme="minorHAnsi"/>
                <w:b w:val="0"/>
              </w:rPr>
              <w:commentReference w:id="5864"/>
            </w:r>
          </w:p>
          <w:p w14:paraId="08691A07" w14:textId="77777777" w:rsidR="00055E48" w:rsidRPr="00C37011" w:rsidRDefault="00055E48" w:rsidP="00DC77A1">
            <w:pPr>
              <w:pStyle w:val="Tablelevel2"/>
              <w:rPr>
                <w:ins w:id="5865" w:author="Jillian Carson-Jackson" w:date="2020-12-27T16:41:00Z"/>
                <w:rFonts w:ascii="Calibri" w:hAnsi="Calibri"/>
                <w:sz w:val="22"/>
                <w:szCs w:val="22"/>
              </w:rPr>
            </w:pPr>
            <w:ins w:id="5866" w:author="Jillian Carson-Jackson" w:date="2020-12-27T16:41:00Z">
              <w:r w:rsidRPr="00C37011">
                <w:rPr>
                  <w:rFonts w:ascii="Calibri" w:hAnsi="Calibri"/>
                  <w:sz w:val="22"/>
                  <w:szCs w:val="22"/>
                </w:rPr>
                <w:t>Define as routine / non-routine</w:t>
              </w:r>
            </w:ins>
          </w:p>
          <w:p w14:paraId="43182189" w14:textId="77777777" w:rsidR="00055E48" w:rsidRPr="00C37011" w:rsidRDefault="00055E48" w:rsidP="00DC77A1">
            <w:pPr>
              <w:pStyle w:val="Tablelevel2"/>
              <w:rPr>
                <w:ins w:id="5867" w:author="Jillian Carson-Jackson" w:date="2020-12-27T16:41:00Z"/>
                <w:rFonts w:ascii="Calibri" w:hAnsi="Calibri"/>
                <w:sz w:val="22"/>
                <w:szCs w:val="22"/>
              </w:rPr>
            </w:pPr>
            <w:ins w:id="5868" w:author="Jillian Carson-Jackson" w:date="2020-12-27T16:41:00Z">
              <w:r w:rsidRPr="00C37011">
                <w:rPr>
                  <w:rFonts w:ascii="Calibri" w:hAnsi="Calibri"/>
                  <w:sz w:val="22"/>
                  <w:szCs w:val="22"/>
                </w:rPr>
                <w:t>Define emergencies – incidents / accidents</w:t>
              </w:r>
            </w:ins>
          </w:p>
          <w:p w14:paraId="0FCB57F1" w14:textId="77777777" w:rsidR="00055E48" w:rsidRPr="00C37011" w:rsidRDefault="00055E48" w:rsidP="00DC77A1">
            <w:pPr>
              <w:pStyle w:val="Tablelevel2"/>
              <w:rPr>
                <w:ins w:id="5869" w:author="Jillian Carson-Jackson" w:date="2020-12-27T16:41:00Z"/>
                <w:rFonts w:ascii="Calibri" w:hAnsi="Calibri"/>
                <w:sz w:val="22"/>
                <w:szCs w:val="22"/>
              </w:rPr>
            </w:pPr>
            <w:ins w:id="5870" w:author="Jillian Carson-Jackson" w:date="2020-12-27T16:41:00Z">
              <w:r w:rsidRPr="00C37011">
                <w:rPr>
                  <w:rFonts w:ascii="Calibri" w:hAnsi="Calibri"/>
                  <w:sz w:val="22"/>
                  <w:szCs w:val="22"/>
                </w:rPr>
                <w:t>Identify objectives</w:t>
              </w:r>
            </w:ins>
          </w:p>
          <w:p w14:paraId="06F983DC" w14:textId="77777777" w:rsidR="00055E48" w:rsidRPr="00C37011" w:rsidRDefault="00055E48" w:rsidP="00DC77A1">
            <w:pPr>
              <w:pStyle w:val="Tablelevel2"/>
              <w:rPr>
                <w:ins w:id="5871" w:author="Jillian Carson-Jackson" w:date="2020-12-27T16:41:00Z"/>
                <w:rFonts w:ascii="Calibri" w:hAnsi="Calibri"/>
                <w:sz w:val="22"/>
                <w:szCs w:val="22"/>
              </w:rPr>
            </w:pPr>
            <w:ins w:id="5872" w:author="Jillian Carson-Jackson" w:date="2020-12-27T16:41:00Z">
              <w:r w:rsidRPr="00C37011">
                <w:rPr>
                  <w:rFonts w:ascii="Calibri" w:hAnsi="Calibri"/>
                  <w:sz w:val="22"/>
                  <w:szCs w:val="22"/>
                </w:rPr>
                <w:t>Define resources</w:t>
              </w:r>
            </w:ins>
          </w:p>
          <w:p w14:paraId="2D443117" w14:textId="77777777" w:rsidR="00055E48" w:rsidRPr="00C37011" w:rsidRDefault="00055E48" w:rsidP="00DC77A1">
            <w:pPr>
              <w:pStyle w:val="Tablelevel2"/>
              <w:rPr>
                <w:ins w:id="5873" w:author="Jillian Carson-Jackson" w:date="2020-12-27T16:41:00Z"/>
                <w:rFonts w:ascii="Calibri" w:hAnsi="Calibri"/>
                <w:sz w:val="22"/>
                <w:szCs w:val="22"/>
              </w:rPr>
            </w:pPr>
            <w:ins w:id="5874" w:author="Jillian Carson-Jackson" w:date="2020-12-27T16:41:00Z">
              <w:r w:rsidRPr="00C37011">
                <w:rPr>
                  <w:rFonts w:ascii="Calibri" w:hAnsi="Calibri"/>
                  <w:sz w:val="22"/>
                  <w:szCs w:val="22"/>
                </w:rPr>
                <w:t>Formulate plan in accordance with contingency plan</w:t>
              </w:r>
            </w:ins>
          </w:p>
          <w:p w14:paraId="2C1C129A" w14:textId="77777777" w:rsidR="00055E48" w:rsidRPr="00C37011" w:rsidRDefault="00055E48" w:rsidP="00DC77A1">
            <w:pPr>
              <w:pStyle w:val="Tablelevel2"/>
              <w:rPr>
                <w:ins w:id="5875" w:author="Jillian Carson-Jackson" w:date="2020-12-27T16:41:00Z"/>
                <w:rFonts w:ascii="Calibri" w:hAnsi="Calibri"/>
                <w:sz w:val="22"/>
                <w:szCs w:val="22"/>
              </w:rPr>
            </w:pPr>
            <w:ins w:id="5876" w:author="Jillian Carson-Jackson" w:date="2020-12-27T16:41:00Z">
              <w:r w:rsidRPr="00C37011">
                <w:rPr>
                  <w:rFonts w:ascii="Calibri" w:hAnsi="Calibri"/>
                  <w:sz w:val="22"/>
                  <w:szCs w:val="22"/>
                </w:rPr>
                <w:t>Consider “worst case” / “what if” scenario</w:t>
              </w:r>
            </w:ins>
          </w:p>
          <w:p w14:paraId="4C027037" w14:textId="77777777" w:rsidR="00055E48" w:rsidRPr="00C37011" w:rsidRDefault="00055E48" w:rsidP="00DC77A1">
            <w:pPr>
              <w:pStyle w:val="Tablelevel2"/>
              <w:rPr>
                <w:ins w:id="5877" w:author="Jillian Carson-Jackson" w:date="2020-12-27T16:41:00Z"/>
                <w:rFonts w:ascii="Calibri" w:hAnsi="Calibri"/>
                <w:sz w:val="22"/>
                <w:szCs w:val="22"/>
              </w:rPr>
            </w:pPr>
            <w:ins w:id="5878" w:author="Jillian Carson-Jackson" w:date="2020-12-27T16:41:00Z">
              <w:r w:rsidRPr="00C37011">
                <w:rPr>
                  <w:rFonts w:ascii="Calibri" w:hAnsi="Calibri"/>
                  <w:sz w:val="22"/>
                  <w:szCs w:val="22"/>
                </w:rPr>
                <w:t>Modify plan or objectives as necessary</w:t>
              </w:r>
            </w:ins>
          </w:p>
        </w:tc>
        <w:tc>
          <w:tcPr>
            <w:tcW w:w="2552" w:type="dxa"/>
          </w:tcPr>
          <w:p w14:paraId="1497D8C2" w14:textId="77777777" w:rsidR="00055E48" w:rsidRPr="00CD1A5B" w:rsidRDefault="00055E48" w:rsidP="00DC77A1">
            <w:pPr>
              <w:pStyle w:val="Tablelevel1bold"/>
              <w:jc w:val="center"/>
              <w:rPr>
                <w:ins w:id="5879" w:author="Jillian Carson-Jackson" w:date="2020-12-27T16:41:00Z"/>
                <w:rFonts w:ascii="Calibri" w:hAnsi="Calibri"/>
                <w:b w:val="0"/>
                <w:sz w:val="22"/>
                <w:szCs w:val="22"/>
              </w:rPr>
            </w:pPr>
            <w:ins w:id="5880" w:author="Jillian Carson-Jackson" w:date="2020-12-27T16:41:00Z">
              <w:r w:rsidRPr="00CD1A5B">
                <w:rPr>
                  <w:rFonts w:ascii="Calibri" w:hAnsi="Calibri"/>
                  <w:b w:val="0"/>
                  <w:sz w:val="22"/>
                  <w:szCs w:val="22"/>
                </w:rPr>
                <w:t>R19, R28, R37, R41</w:t>
              </w:r>
            </w:ins>
          </w:p>
        </w:tc>
        <w:tc>
          <w:tcPr>
            <w:tcW w:w="3260" w:type="dxa"/>
          </w:tcPr>
          <w:p w14:paraId="206337BC" w14:textId="77777777" w:rsidR="00055E48" w:rsidRPr="00CD1A5B" w:rsidRDefault="00055E48" w:rsidP="00DC77A1">
            <w:pPr>
              <w:rPr>
                <w:ins w:id="5881" w:author="Jillian Carson-Jackson" w:date="2020-12-27T16:41:00Z"/>
                <w:rFonts w:ascii="Calibri" w:hAnsi="Calibri"/>
                <w:sz w:val="22"/>
                <w:szCs w:val="22"/>
              </w:rPr>
            </w:pPr>
            <w:ins w:id="5882"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C77A1">
            <w:pPr>
              <w:pStyle w:val="BodyText"/>
              <w:rPr>
                <w:ins w:id="5883" w:author="Jillian Carson-Jackson" w:date="2020-12-27T16:41:00Z"/>
                <w:rFonts w:ascii="Calibri" w:hAnsi="Calibri"/>
                <w:szCs w:val="22"/>
              </w:rPr>
            </w:pPr>
          </w:p>
          <w:p w14:paraId="44B50087" w14:textId="77777777" w:rsidR="00055E48" w:rsidRPr="00CD1A5B" w:rsidRDefault="00055E48" w:rsidP="00DC77A1">
            <w:pPr>
              <w:pStyle w:val="BodyText"/>
              <w:rPr>
                <w:ins w:id="5884" w:author="Jillian Carson-Jackson" w:date="2020-12-27T16:41:00Z"/>
                <w:rFonts w:ascii="Calibri" w:hAnsi="Calibri"/>
                <w:szCs w:val="22"/>
              </w:rPr>
            </w:pPr>
            <w:ins w:id="5885" w:author="Jillian Carson-Jackson" w:date="2020-12-27T16:41:00Z">
              <w:r w:rsidRPr="00CD1A5B">
                <w:rPr>
                  <w:rFonts w:ascii="Calibri" w:hAnsi="Calibri"/>
                  <w:szCs w:val="22"/>
                </w:rPr>
                <w:t>Exercises</w:t>
              </w:r>
            </w:ins>
          </w:p>
        </w:tc>
      </w:tr>
      <w:tr w:rsidR="00055E48" w:rsidRPr="00CD1A5B" w14:paraId="7FB6B263" w14:textId="77777777" w:rsidTr="00DC77A1">
        <w:trPr>
          <w:cantSplit/>
          <w:trHeight w:val="3279"/>
          <w:jc w:val="center"/>
          <w:ins w:id="5886" w:author="Jillian Carson-Jackson" w:date="2020-12-27T16:41:00Z"/>
        </w:trPr>
        <w:tc>
          <w:tcPr>
            <w:tcW w:w="8755" w:type="dxa"/>
          </w:tcPr>
          <w:p w14:paraId="71A13B46" w14:textId="1AEF3CEF" w:rsidR="00055E48" w:rsidRPr="00CD1A5B" w:rsidDel="00822010" w:rsidRDefault="00055E48" w:rsidP="00DC77A1">
            <w:pPr>
              <w:pStyle w:val="Tablelevel1bold"/>
              <w:rPr>
                <w:ins w:id="5887" w:author="Jillian Carson-Jackson" w:date="2020-12-27T16:41:00Z"/>
                <w:del w:id="5888" w:author="Abercrombie, Kerrie" w:date="2021-01-22T12:04:00Z"/>
                <w:rFonts w:ascii="Calibri" w:hAnsi="Calibri"/>
                <w:b w:val="0"/>
                <w:sz w:val="22"/>
                <w:szCs w:val="22"/>
              </w:rPr>
            </w:pPr>
            <w:commentRangeStart w:id="5889"/>
            <w:ins w:id="5890" w:author="Jillian Carson-Jackson" w:date="2020-12-27T16:41:00Z">
              <w:del w:id="5891" w:author="Abercrombie, Kerrie" w:date="2021-01-22T12:04:00Z">
                <w:r w:rsidRPr="00CD1A5B" w:rsidDel="00822010">
                  <w:rPr>
                    <w:rFonts w:ascii="Calibri" w:hAnsi="Calibri"/>
                    <w:b w:val="0"/>
                    <w:sz w:val="22"/>
                    <w:szCs w:val="22"/>
                  </w:rPr>
                  <w:lastRenderedPageBreak/>
                  <w:delText>Demonstrate</w:delText>
                </w:r>
              </w:del>
            </w:ins>
            <w:commentRangeEnd w:id="5889"/>
            <w:r w:rsidR="00822010">
              <w:rPr>
                <w:rStyle w:val="CommentReference"/>
                <w:rFonts w:asciiTheme="minorHAnsi" w:eastAsiaTheme="minorHAnsi" w:hAnsiTheme="minorHAnsi"/>
                <w:b w:val="0"/>
              </w:rPr>
              <w:commentReference w:id="5889"/>
            </w:r>
            <w:ins w:id="5892" w:author="Jillian Carson-Jackson" w:date="2020-12-27T16:41:00Z">
              <w:del w:id="5893" w:author="Abercrombie, Kerrie" w:date="2021-01-22T12:04:00Z">
                <w:r w:rsidRPr="00CD1A5B" w:rsidDel="00822010">
                  <w:rPr>
                    <w:rFonts w:ascii="Calibri" w:hAnsi="Calibri"/>
                    <w:b w:val="0"/>
                    <w:sz w:val="22"/>
                    <w:szCs w:val="22"/>
                  </w:rPr>
                  <w:delText xml:space="preserve"> the use of messages and reports</w:delText>
                </w:r>
              </w:del>
            </w:ins>
          </w:p>
          <w:p w14:paraId="516BCEA9" w14:textId="67015C70" w:rsidR="00055E48" w:rsidRPr="00CD1A5B" w:rsidDel="00822010" w:rsidRDefault="00055E48" w:rsidP="00DC77A1">
            <w:pPr>
              <w:pStyle w:val="Tablelevel2"/>
              <w:rPr>
                <w:ins w:id="5894" w:author="Jillian Carson-Jackson" w:date="2020-12-27T16:41:00Z"/>
                <w:del w:id="5895" w:author="Abercrombie, Kerrie" w:date="2021-01-22T12:04:00Z"/>
                <w:rFonts w:ascii="Calibri" w:hAnsi="Calibri"/>
                <w:sz w:val="22"/>
                <w:szCs w:val="22"/>
              </w:rPr>
            </w:pPr>
            <w:ins w:id="5896" w:author="Jillian Carson-Jackson" w:date="2020-12-27T16:41:00Z">
              <w:del w:id="5897" w:author="Abercrombie, Kerrie" w:date="2021-01-22T12:04:00Z">
                <w:r w:rsidRPr="00CD1A5B" w:rsidDel="00822010">
                  <w:rPr>
                    <w:rFonts w:ascii="Calibri" w:hAnsi="Calibri"/>
                    <w:sz w:val="22"/>
                    <w:szCs w:val="22"/>
                  </w:rPr>
                  <w:delText>Formal messages to vessels: information/warning/advice/instruction</w:delText>
                </w:r>
              </w:del>
            </w:ins>
          </w:p>
          <w:p w14:paraId="2FE40854" w14:textId="3A4416B2" w:rsidR="00055E48" w:rsidRPr="00CD1A5B" w:rsidDel="00822010" w:rsidRDefault="00055E48" w:rsidP="00DC77A1">
            <w:pPr>
              <w:pStyle w:val="Tablelevel3"/>
              <w:rPr>
                <w:ins w:id="5898" w:author="Jillian Carson-Jackson" w:date="2020-12-27T16:41:00Z"/>
                <w:del w:id="5899" w:author="Abercrombie, Kerrie" w:date="2021-01-22T12:04:00Z"/>
                <w:rFonts w:ascii="Calibri" w:hAnsi="Calibri"/>
                <w:sz w:val="22"/>
                <w:szCs w:val="22"/>
              </w:rPr>
            </w:pPr>
            <w:ins w:id="5900" w:author="Jillian Carson-Jackson" w:date="2020-12-27T16:41:00Z">
              <w:del w:id="5901" w:author="Abercrombie, Kerrie" w:date="2021-01-22T12:04:00Z">
                <w:r w:rsidRPr="00CD1A5B" w:rsidDel="00822010">
                  <w:rPr>
                    <w:rFonts w:ascii="Calibri" w:hAnsi="Calibri"/>
                    <w:sz w:val="22"/>
                    <w:szCs w:val="22"/>
                  </w:rPr>
                  <w:delText>Phrasing</w:delText>
                </w:r>
              </w:del>
            </w:ins>
          </w:p>
          <w:p w14:paraId="5A205DAC" w14:textId="6127749E" w:rsidR="00055E48" w:rsidRPr="00CD1A5B" w:rsidDel="00822010" w:rsidRDefault="00055E48" w:rsidP="00DC77A1">
            <w:pPr>
              <w:pStyle w:val="Tablelevel3"/>
              <w:rPr>
                <w:ins w:id="5902" w:author="Jillian Carson-Jackson" w:date="2020-12-27T16:41:00Z"/>
                <w:del w:id="5903" w:author="Abercrombie, Kerrie" w:date="2021-01-22T12:04:00Z"/>
                <w:rFonts w:ascii="Calibri" w:hAnsi="Calibri"/>
                <w:sz w:val="22"/>
                <w:szCs w:val="22"/>
              </w:rPr>
            </w:pPr>
            <w:ins w:id="5904" w:author="Jillian Carson-Jackson" w:date="2020-12-27T16:41:00Z">
              <w:del w:id="5905" w:author="Abercrombie, Kerrie" w:date="2021-01-22T12:04:00Z">
                <w:r w:rsidRPr="00CD1A5B" w:rsidDel="00822010">
                  <w:rPr>
                    <w:rFonts w:ascii="Calibri" w:hAnsi="Calibri"/>
                    <w:sz w:val="22"/>
                    <w:szCs w:val="22"/>
                  </w:rPr>
                  <w:delText>Timing</w:delText>
                </w:r>
              </w:del>
            </w:ins>
          </w:p>
          <w:p w14:paraId="26B6838D" w14:textId="41B1B5F4" w:rsidR="00055E48" w:rsidRPr="00CD1A5B" w:rsidDel="00822010" w:rsidRDefault="00055E48" w:rsidP="00DC77A1">
            <w:pPr>
              <w:pStyle w:val="Tablelevel3"/>
              <w:rPr>
                <w:ins w:id="5906" w:author="Jillian Carson-Jackson" w:date="2020-12-27T16:41:00Z"/>
                <w:del w:id="5907" w:author="Abercrombie, Kerrie" w:date="2021-01-22T12:04:00Z"/>
                <w:rFonts w:ascii="Calibri" w:hAnsi="Calibri"/>
                <w:sz w:val="22"/>
                <w:szCs w:val="22"/>
              </w:rPr>
            </w:pPr>
            <w:ins w:id="5908" w:author="Jillian Carson-Jackson" w:date="2020-12-27T16:41:00Z">
              <w:del w:id="5909" w:author="Abercrombie, Kerrie" w:date="2021-01-22T12:04:00Z">
                <w:r w:rsidRPr="00CD1A5B" w:rsidDel="00822010">
                  <w:rPr>
                    <w:rFonts w:ascii="Calibri" w:hAnsi="Calibri"/>
                    <w:sz w:val="22"/>
                    <w:szCs w:val="22"/>
                  </w:rPr>
                  <w:delText>Content</w:delText>
                </w:r>
              </w:del>
            </w:ins>
          </w:p>
          <w:p w14:paraId="42E1798F" w14:textId="599E2256" w:rsidR="00055E48" w:rsidRPr="00CD1A5B" w:rsidDel="00822010" w:rsidRDefault="00055E48" w:rsidP="00DC77A1">
            <w:pPr>
              <w:pStyle w:val="Tablelevel2"/>
              <w:rPr>
                <w:ins w:id="5910" w:author="Jillian Carson-Jackson" w:date="2020-12-27T16:41:00Z"/>
                <w:del w:id="5911" w:author="Abercrombie, Kerrie" w:date="2021-01-22T12:04:00Z"/>
                <w:rFonts w:ascii="Calibri" w:hAnsi="Calibri"/>
                <w:sz w:val="22"/>
                <w:szCs w:val="22"/>
              </w:rPr>
            </w:pPr>
            <w:ins w:id="5912" w:author="Jillian Carson-Jackson" w:date="2020-12-27T16:41:00Z">
              <w:del w:id="5913" w:author="Abercrombie, Kerrie" w:date="2021-01-22T12:04:00Z">
                <w:r w:rsidRPr="00CD1A5B" w:rsidDel="00822010">
                  <w:rPr>
                    <w:rFonts w:ascii="Calibri" w:hAnsi="Calibri"/>
                    <w:sz w:val="22"/>
                    <w:szCs w:val="22"/>
                  </w:rPr>
                  <w:delText>Formal messages - waterway information: information/warning/advice/instruction</w:delText>
                </w:r>
              </w:del>
            </w:ins>
          </w:p>
          <w:p w14:paraId="5F014BC6" w14:textId="22982F23" w:rsidR="00055E48" w:rsidRPr="00CD1A5B" w:rsidDel="00822010" w:rsidRDefault="00055E48" w:rsidP="00DC77A1">
            <w:pPr>
              <w:pStyle w:val="Tablelevel3"/>
              <w:rPr>
                <w:ins w:id="5914" w:author="Jillian Carson-Jackson" w:date="2020-12-27T16:41:00Z"/>
                <w:del w:id="5915" w:author="Abercrombie, Kerrie" w:date="2021-01-22T12:04:00Z"/>
                <w:rFonts w:ascii="Calibri" w:hAnsi="Calibri"/>
                <w:sz w:val="22"/>
                <w:szCs w:val="22"/>
              </w:rPr>
            </w:pPr>
            <w:ins w:id="5916" w:author="Jillian Carson-Jackson" w:date="2020-12-27T16:41:00Z">
              <w:del w:id="5917" w:author="Abercrombie, Kerrie" w:date="2021-01-22T12:04:00Z">
                <w:r w:rsidRPr="00CD1A5B" w:rsidDel="00822010">
                  <w:rPr>
                    <w:rFonts w:ascii="Calibri" w:hAnsi="Calibri"/>
                    <w:sz w:val="22"/>
                    <w:szCs w:val="22"/>
                  </w:rPr>
                  <w:delText xml:space="preserve">Phrasing </w:delText>
                </w:r>
              </w:del>
            </w:ins>
          </w:p>
          <w:p w14:paraId="4FC4C930" w14:textId="435508CA" w:rsidR="00055E48" w:rsidRPr="00CD1A5B" w:rsidDel="00822010" w:rsidRDefault="00055E48" w:rsidP="00DC77A1">
            <w:pPr>
              <w:pStyle w:val="Tablelevel3"/>
              <w:rPr>
                <w:ins w:id="5918" w:author="Jillian Carson-Jackson" w:date="2020-12-27T16:41:00Z"/>
                <w:del w:id="5919" w:author="Abercrombie, Kerrie" w:date="2021-01-22T12:04:00Z"/>
                <w:rFonts w:ascii="Calibri" w:hAnsi="Calibri"/>
                <w:sz w:val="22"/>
                <w:szCs w:val="22"/>
              </w:rPr>
            </w:pPr>
            <w:ins w:id="5920" w:author="Jillian Carson-Jackson" w:date="2020-12-27T16:41:00Z">
              <w:del w:id="5921" w:author="Abercrombie, Kerrie" w:date="2021-01-22T12:04:00Z">
                <w:r w:rsidRPr="00CD1A5B" w:rsidDel="00822010">
                  <w:rPr>
                    <w:rFonts w:ascii="Calibri" w:hAnsi="Calibri"/>
                    <w:sz w:val="22"/>
                    <w:szCs w:val="22"/>
                  </w:rPr>
                  <w:delText>Timing</w:delText>
                </w:r>
              </w:del>
            </w:ins>
          </w:p>
          <w:p w14:paraId="4B67239C" w14:textId="303EF444" w:rsidR="00055E48" w:rsidRPr="00CD1A5B" w:rsidDel="00822010" w:rsidRDefault="00055E48" w:rsidP="00DC77A1">
            <w:pPr>
              <w:pStyle w:val="Tablelevel3"/>
              <w:rPr>
                <w:ins w:id="5922" w:author="Jillian Carson-Jackson" w:date="2020-12-27T16:41:00Z"/>
                <w:del w:id="5923" w:author="Abercrombie, Kerrie" w:date="2021-01-22T12:04:00Z"/>
                <w:rFonts w:ascii="Calibri" w:hAnsi="Calibri"/>
                <w:sz w:val="22"/>
                <w:szCs w:val="22"/>
              </w:rPr>
            </w:pPr>
            <w:ins w:id="5924" w:author="Jillian Carson-Jackson" w:date="2020-12-27T16:41:00Z">
              <w:del w:id="5925" w:author="Abercrombie, Kerrie" w:date="2021-01-22T12:04:00Z">
                <w:r w:rsidRPr="00CD1A5B" w:rsidDel="00822010">
                  <w:rPr>
                    <w:rFonts w:ascii="Calibri" w:hAnsi="Calibri"/>
                    <w:sz w:val="22"/>
                    <w:szCs w:val="22"/>
                  </w:rPr>
                  <w:delText>Content</w:delText>
                </w:r>
              </w:del>
            </w:ins>
          </w:p>
          <w:p w14:paraId="4ECDE419" w14:textId="4496A74A" w:rsidR="00055E48" w:rsidRPr="00CD1A5B" w:rsidDel="00822010" w:rsidRDefault="00055E48" w:rsidP="00DC77A1">
            <w:pPr>
              <w:pStyle w:val="Tablelevel2"/>
              <w:rPr>
                <w:ins w:id="5926" w:author="Jillian Carson-Jackson" w:date="2020-12-27T16:41:00Z"/>
                <w:del w:id="5927" w:author="Abercrombie, Kerrie" w:date="2021-01-22T12:04:00Z"/>
                <w:rFonts w:ascii="Calibri" w:hAnsi="Calibri"/>
                <w:sz w:val="22"/>
                <w:szCs w:val="22"/>
              </w:rPr>
            </w:pPr>
            <w:ins w:id="5928" w:author="Jillian Carson-Jackson" w:date="2020-12-27T16:41:00Z">
              <w:del w:id="5929" w:author="Abercrombie, Kerrie" w:date="2021-01-22T12:04:00Z">
                <w:r w:rsidRPr="00CD1A5B" w:rsidDel="00822010">
                  <w:rPr>
                    <w:rFonts w:ascii="Calibri" w:hAnsi="Calibri"/>
                    <w:sz w:val="22"/>
                    <w:szCs w:val="22"/>
                  </w:rPr>
                  <w:delText>Formal messages - allied services: information/warning/advice/instruction</w:delText>
                </w:r>
              </w:del>
            </w:ins>
          </w:p>
          <w:p w14:paraId="4BB47769" w14:textId="629CA469" w:rsidR="00055E48" w:rsidRPr="00CD1A5B" w:rsidDel="00822010" w:rsidRDefault="00055E48" w:rsidP="00DC77A1">
            <w:pPr>
              <w:pStyle w:val="Tablelevel3"/>
              <w:rPr>
                <w:ins w:id="5930" w:author="Jillian Carson-Jackson" w:date="2020-12-27T16:41:00Z"/>
                <w:del w:id="5931" w:author="Abercrombie, Kerrie" w:date="2021-01-22T12:04:00Z"/>
                <w:rFonts w:ascii="Calibri" w:hAnsi="Calibri"/>
                <w:sz w:val="22"/>
                <w:szCs w:val="22"/>
              </w:rPr>
            </w:pPr>
            <w:ins w:id="5932" w:author="Jillian Carson-Jackson" w:date="2020-12-27T16:41:00Z">
              <w:del w:id="5933" w:author="Abercrombie, Kerrie" w:date="2021-01-22T12:04:00Z">
                <w:r w:rsidRPr="00CD1A5B" w:rsidDel="00822010">
                  <w:rPr>
                    <w:rFonts w:ascii="Calibri" w:hAnsi="Calibri"/>
                    <w:sz w:val="22"/>
                    <w:szCs w:val="22"/>
                  </w:rPr>
                  <w:delText>Phrasing</w:delText>
                </w:r>
              </w:del>
            </w:ins>
          </w:p>
          <w:p w14:paraId="6555D94C" w14:textId="2E5C4AE1" w:rsidR="00055E48" w:rsidRPr="00CD1A5B" w:rsidDel="00822010" w:rsidRDefault="00055E48" w:rsidP="00DC77A1">
            <w:pPr>
              <w:pStyle w:val="Tablelevel3"/>
              <w:rPr>
                <w:ins w:id="5934" w:author="Jillian Carson-Jackson" w:date="2020-12-27T16:41:00Z"/>
                <w:del w:id="5935" w:author="Abercrombie, Kerrie" w:date="2021-01-22T12:04:00Z"/>
                <w:rFonts w:ascii="Calibri" w:hAnsi="Calibri"/>
                <w:sz w:val="22"/>
                <w:szCs w:val="22"/>
              </w:rPr>
            </w:pPr>
            <w:ins w:id="5936" w:author="Jillian Carson-Jackson" w:date="2020-12-27T16:41:00Z">
              <w:del w:id="5937" w:author="Abercrombie, Kerrie" w:date="2021-01-22T12:04:00Z">
                <w:r w:rsidRPr="00CD1A5B" w:rsidDel="00822010">
                  <w:rPr>
                    <w:rFonts w:ascii="Calibri" w:hAnsi="Calibri"/>
                    <w:sz w:val="22"/>
                    <w:szCs w:val="22"/>
                  </w:rPr>
                  <w:delText>Timing</w:delText>
                </w:r>
              </w:del>
            </w:ins>
          </w:p>
          <w:p w14:paraId="297E36DE" w14:textId="25B16172" w:rsidR="00055E48" w:rsidRPr="00CD1A5B" w:rsidRDefault="00055E48" w:rsidP="00DC77A1">
            <w:pPr>
              <w:pStyle w:val="Tablelevel3"/>
              <w:rPr>
                <w:ins w:id="5938" w:author="Jillian Carson-Jackson" w:date="2020-12-27T16:41:00Z"/>
                <w:rFonts w:ascii="Calibri" w:hAnsi="Calibri"/>
                <w:sz w:val="22"/>
                <w:szCs w:val="22"/>
              </w:rPr>
            </w:pPr>
            <w:ins w:id="5939" w:author="Jillian Carson-Jackson" w:date="2020-12-27T16:41:00Z">
              <w:del w:id="5940" w:author="Abercrombie, Kerrie" w:date="2021-01-22T12:04:00Z">
                <w:r w:rsidRPr="00CD1A5B" w:rsidDel="00822010">
                  <w:rPr>
                    <w:rFonts w:ascii="Calibri" w:hAnsi="Calibri"/>
                    <w:sz w:val="22"/>
                    <w:szCs w:val="22"/>
                  </w:rPr>
                  <w:delText>Content</w:delText>
                </w:r>
              </w:del>
            </w:ins>
          </w:p>
        </w:tc>
        <w:tc>
          <w:tcPr>
            <w:tcW w:w="2552" w:type="dxa"/>
          </w:tcPr>
          <w:p w14:paraId="6A0B9898" w14:textId="77777777" w:rsidR="00055E48" w:rsidRPr="00CD1A5B" w:rsidRDefault="00055E48" w:rsidP="00DC77A1">
            <w:pPr>
              <w:pStyle w:val="Tablelevel1bold"/>
              <w:jc w:val="center"/>
              <w:rPr>
                <w:ins w:id="5941" w:author="Jillian Carson-Jackson" w:date="2020-12-27T16:41:00Z"/>
                <w:rFonts w:ascii="Calibri" w:hAnsi="Calibri"/>
                <w:b w:val="0"/>
                <w:sz w:val="22"/>
                <w:szCs w:val="22"/>
              </w:rPr>
            </w:pPr>
            <w:ins w:id="5942" w:author="Jillian Carson-Jackson" w:date="2020-12-27T16:41:00Z">
              <w:r w:rsidRPr="00CD1A5B">
                <w:rPr>
                  <w:rFonts w:ascii="Calibri" w:hAnsi="Calibri"/>
                  <w:b w:val="0"/>
                  <w:sz w:val="22"/>
                  <w:szCs w:val="22"/>
                </w:rPr>
                <w:t>R19, R58</w:t>
              </w:r>
            </w:ins>
          </w:p>
        </w:tc>
        <w:tc>
          <w:tcPr>
            <w:tcW w:w="3260" w:type="dxa"/>
          </w:tcPr>
          <w:p w14:paraId="59E9F707" w14:textId="77777777" w:rsidR="00055E48" w:rsidRPr="00CD1A5B" w:rsidRDefault="00055E48" w:rsidP="00DC77A1">
            <w:pPr>
              <w:pStyle w:val="BodyText"/>
              <w:rPr>
                <w:ins w:id="5943" w:author="Jillian Carson-Jackson" w:date="2020-12-27T16:41:00Z"/>
                <w:rFonts w:ascii="Calibri" w:hAnsi="Calibri"/>
                <w:szCs w:val="22"/>
              </w:rPr>
            </w:pPr>
          </w:p>
        </w:tc>
      </w:tr>
      <w:tr w:rsidR="00055E48" w:rsidRPr="00CD1A5B" w14:paraId="052DBA82"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ins w:id="5944"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1EE680EB" w14:textId="20F425BD" w:rsidR="00055E48" w:rsidRPr="00CD1A5B" w:rsidDel="00822010" w:rsidRDefault="00055E48" w:rsidP="00DC77A1">
            <w:pPr>
              <w:pStyle w:val="Tablelevel1"/>
              <w:rPr>
                <w:ins w:id="5945" w:author="Jillian Carson-Jackson" w:date="2020-12-27T16:41:00Z"/>
                <w:del w:id="5946" w:author="Abercrombie, Kerrie" w:date="2021-01-22T12:04:00Z"/>
                <w:rFonts w:ascii="Calibri" w:hAnsi="Calibri"/>
                <w:szCs w:val="22"/>
              </w:rPr>
            </w:pPr>
            <w:ins w:id="5947" w:author="Jillian Carson-Jackson" w:date="2020-12-27T16:41:00Z">
              <w:del w:id="5948" w:author="Abercrombie, Kerrie" w:date="2021-01-22T12:04:00Z">
                <w:r w:rsidRPr="00CD1A5B" w:rsidDel="00822010">
                  <w:rPr>
                    <w:rFonts w:ascii="Calibri" w:hAnsi="Calibri"/>
                    <w:szCs w:val="22"/>
                  </w:rPr>
                  <w:delText>Special reports</w:delText>
                </w:r>
              </w:del>
            </w:ins>
          </w:p>
          <w:p w14:paraId="0BEC8214" w14:textId="51587689" w:rsidR="00055E48" w:rsidRPr="00CD1A5B" w:rsidDel="00822010" w:rsidRDefault="00055E48" w:rsidP="00DC77A1">
            <w:pPr>
              <w:pStyle w:val="Tablelevel2"/>
              <w:rPr>
                <w:ins w:id="5949" w:author="Jillian Carson-Jackson" w:date="2020-12-27T16:41:00Z"/>
                <w:del w:id="5950" w:author="Abercrombie, Kerrie" w:date="2021-01-22T12:04:00Z"/>
                <w:rFonts w:ascii="Calibri" w:hAnsi="Calibri"/>
                <w:sz w:val="22"/>
                <w:szCs w:val="22"/>
              </w:rPr>
            </w:pPr>
            <w:ins w:id="5951" w:author="Jillian Carson-Jackson" w:date="2020-12-27T16:41:00Z">
              <w:del w:id="5952" w:author="Abercrombie, Kerrie" w:date="2021-01-22T12:04:00Z">
                <w:r w:rsidRPr="00CD1A5B" w:rsidDel="00822010">
                  <w:rPr>
                    <w:rFonts w:ascii="Calibri" w:hAnsi="Calibri"/>
                    <w:sz w:val="22"/>
                    <w:szCs w:val="22"/>
                  </w:rPr>
                  <w:delText>Phrasing</w:delText>
                </w:r>
              </w:del>
            </w:ins>
          </w:p>
          <w:p w14:paraId="0B46F06B" w14:textId="49C84C6C" w:rsidR="00055E48" w:rsidRPr="00CD1A5B" w:rsidDel="00822010" w:rsidRDefault="00055E48" w:rsidP="00DC77A1">
            <w:pPr>
              <w:pStyle w:val="Tablelevel2"/>
              <w:rPr>
                <w:ins w:id="5953" w:author="Jillian Carson-Jackson" w:date="2020-12-27T16:41:00Z"/>
                <w:del w:id="5954" w:author="Abercrombie, Kerrie" w:date="2021-01-22T12:04:00Z"/>
                <w:rFonts w:ascii="Calibri" w:hAnsi="Calibri"/>
                <w:sz w:val="22"/>
                <w:szCs w:val="22"/>
              </w:rPr>
            </w:pPr>
            <w:ins w:id="5955" w:author="Jillian Carson-Jackson" w:date="2020-12-27T16:41:00Z">
              <w:del w:id="5956" w:author="Abercrombie, Kerrie" w:date="2021-01-22T12:04:00Z">
                <w:r w:rsidRPr="00CD1A5B" w:rsidDel="00822010">
                  <w:rPr>
                    <w:rFonts w:ascii="Calibri" w:hAnsi="Calibri"/>
                    <w:sz w:val="22"/>
                    <w:szCs w:val="22"/>
                  </w:rPr>
                  <w:delText>Timing</w:delText>
                </w:r>
              </w:del>
            </w:ins>
          </w:p>
          <w:p w14:paraId="3B81E05C" w14:textId="24289F3B" w:rsidR="00055E48" w:rsidRPr="00CD1A5B" w:rsidDel="00822010" w:rsidRDefault="00055E48" w:rsidP="00DC77A1">
            <w:pPr>
              <w:pStyle w:val="Tablelevel2"/>
              <w:rPr>
                <w:ins w:id="5957" w:author="Jillian Carson-Jackson" w:date="2020-12-27T16:41:00Z"/>
                <w:del w:id="5958" w:author="Abercrombie, Kerrie" w:date="2021-01-22T12:04:00Z"/>
                <w:rFonts w:ascii="Calibri" w:hAnsi="Calibri"/>
                <w:sz w:val="22"/>
                <w:szCs w:val="22"/>
              </w:rPr>
            </w:pPr>
            <w:ins w:id="5959" w:author="Jillian Carson-Jackson" w:date="2020-12-27T16:41:00Z">
              <w:del w:id="5960" w:author="Abercrombie, Kerrie" w:date="2021-01-22T12:04:00Z">
                <w:r w:rsidRPr="00CD1A5B" w:rsidDel="00822010">
                  <w:rPr>
                    <w:rFonts w:ascii="Calibri" w:hAnsi="Calibri"/>
                    <w:sz w:val="22"/>
                    <w:szCs w:val="22"/>
                  </w:rPr>
                  <w:delText>Content</w:delText>
                </w:r>
              </w:del>
            </w:ins>
          </w:p>
          <w:p w14:paraId="0088F8B3" w14:textId="457165A9" w:rsidR="00055E48" w:rsidRPr="00CD1A5B" w:rsidDel="00822010" w:rsidRDefault="00055E48" w:rsidP="00DC77A1">
            <w:pPr>
              <w:pStyle w:val="Tablelevel1"/>
              <w:rPr>
                <w:ins w:id="5961" w:author="Jillian Carson-Jackson" w:date="2020-12-27T16:41:00Z"/>
                <w:del w:id="5962" w:author="Abercrombie, Kerrie" w:date="2021-01-22T12:04:00Z"/>
                <w:rFonts w:ascii="Calibri" w:hAnsi="Calibri"/>
                <w:szCs w:val="22"/>
              </w:rPr>
            </w:pPr>
            <w:ins w:id="5963" w:author="Jillian Carson-Jackson" w:date="2020-12-27T16:41:00Z">
              <w:del w:id="5964" w:author="Abercrombie, Kerrie" w:date="2021-01-22T12:04:00Z">
                <w:r w:rsidRPr="00CD1A5B" w:rsidDel="00822010">
                  <w:rPr>
                    <w:rFonts w:ascii="Calibri" w:hAnsi="Calibri"/>
                    <w:szCs w:val="22"/>
                  </w:rPr>
                  <w:delText>Informal messages</w:delText>
                </w:r>
              </w:del>
            </w:ins>
          </w:p>
          <w:p w14:paraId="21B9A540" w14:textId="2A55EC52" w:rsidR="00055E48" w:rsidRPr="00CD1A5B" w:rsidDel="00822010" w:rsidRDefault="00055E48" w:rsidP="00DC77A1">
            <w:pPr>
              <w:pStyle w:val="Tablelevel2"/>
              <w:rPr>
                <w:ins w:id="5965" w:author="Jillian Carson-Jackson" w:date="2020-12-27T16:41:00Z"/>
                <w:del w:id="5966" w:author="Abercrombie, Kerrie" w:date="2021-01-22T12:04:00Z"/>
                <w:rFonts w:ascii="Calibri" w:hAnsi="Calibri"/>
                <w:sz w:val="22"/>
                <w:szCs w:val="22"/>
              </w:rPr>
            </w:pPr>
            <w:ins w:id="5967" w:author="Jillian Carson-Jackson" w:date="2020-12-27T16:41:00Z">
              <w:del w:id="5968" w:author="Abercrombie, Kerrie" w:date="2021-01-22T12:04:00Z">
                <w:r w:rsidRPr="00CD1A5B" w:rsidDel="00822010">
                  <w:rPr>
                    <w:rFonts w:ascii="Calibri" w:hAnsi="Calibri"/>
                    <w:sz w:val="22"/>
                    <w:szCs w:val="22"/>
                  </w:rPr>
                  <w:delText>Phrasing</w:delText>
                </w:r>
              </w:del>
            </w:ins>
          </w:p>
          <w:p w14:paraId="6A0540E5" w14:textId="3D57DD28" w:rsidR="00055E48" w:rsidRPr="00CD1A5B" w:rsidDel="00822010" w:rsidRDefault="00055E48" w:rsidP="00DC77A1">
            <w:pPr>
              <w:pStyle w:val="Tablelevel2"/>
              <w:rPr>
                <w:ins w:id="5969" w:author="Jillian Carson-Jackson" w:date="2020-12-27T16:41:00Z"/>
                <w:del w:id="5970" w:author="Abercrombie, Kerrie" w:date="2021-01-22T12:04:00Z"/>
                <w:rFonts w:ascii="Calibri" w:hAnsi="Calibri"/>
                <w:sz w:val="22"/>
                <w:szCs w:val="22"/>
              </w:rPr>
            </w:pPr>
            <w:ins w:id="5971" w:author="Jillian Carson-Jackson" w:date="2020-12-27T16:41:00Z">
              <w:del w:id="5972" w:author="Abercrombie, Kerrie" w:date="2021-01-22T12:04:00Z">
                <w:r w:rsidRPr="00CD1A5B" w:rsidDel="00822010">
                  <w:rPr>
                    <w:rFonts w:ascii="Calibri" w:hAnsi="Calibri"/>
                    <w:sz w:val="22"/>
                    <w:szCs w:val="22"/>
                  </w:rPr>
                  <w:delText>Timing</w:delText>
                </w:r>
              </w:del>
            </w:ins>
          </w:p>
          <w:p w14:paraId="669782D1" w14:textId="26F858E5" w:rsidR="00055E48" w:rsidDel="00822010" w:rsidRDefault="00055E48" w:rsidP="00DC77A1">
            <w:pPr>
              <w:pStyle w:val="Tablelevel2"/>
              <w:rPr>
                <w:ins w:id="5973" w:author="Jillian Carson-Jackson" w:date="2020-12-27T16:41:00Z"/>
                <w:del w:id="5974" w:author="Abercrombie, Kerrie" w:date="2021-01-22T12:04:00Z"/>
                <w:rFonts w:ascii="Calibri" w:hAnsi="Calibri"/>
                <w:sz w:val="22"/>
                <w:szCs w:val="22"/>
              </w:rPr>
            </w:pPr>
            <w:ins w:id="5975" w:author="Jillian Carson-Jackson" w:date="2020-12-27T16:41:00Z">
              <w:del w:id="5976" w:author="Abercrombie, Kerrie" w:date="2021-01-22T12:04:00Z">
                <w:r w:rsidRPr="00CD1A5B" w:rsidDel="00822010">
                  <w:rPr>
                    <w:rFonts w:ascii="Calibri" w:hAnsi="Calibri"/>
                    <w:sz w:val="22"/>
                    <w:szCs w:val="22"/>
                  </w:rPr>
                  <w:delText>Content</w:delText>
                </w:r>
              </w:del>
            </w:ins>
          </w:p>
          <w:p w14:paraId="5D828A8E" w14:textId="20770B0E" w:rsidR="00055E48" w:rsidDel="00822010" w:rsidRDefault="00055E48" w:rsidP="00DC77A1">
            <w:pPr>
              <w:pStyle w:val="Tablelevel2"/>
              <w:rPr>
                <w:ins w:id="5977" w:author="Jillian Carson-Jackson" w:date="2020-12-27T16:41:00Z"/>
                <w:del w:id="5978" w:author="Abercrombie, Kerrie" w:date="2021-01-22T12:04:00Z"/>
                <w:rFonts w:ascii="Calibri" w:hAnsi="Calibri"/>
                <w:sz w:val="22"/>
                <w:szCs w:val="22"/>
              </w:rPr>
            </w:pPr>
          </w:p>
          <w:p w14:paraId="740A4260" w14:textId="11EFE4F7" w:rsidR="00055E48" w:rsidDel="00822010" w:rsidRDefault="00055E48" w:rsidP="00DC77A1">
            <w:pPr>
              <w:pStyle w:val="Tablelevel2"/>
              <w:rPr>
                <w:ins w:id="5979" w:author="Jillian Carson-Jackson" w:date="2020-12-27T16:41:00Z"/>
                <w:del w:id="5980" w:author="Abercrombie, Kerrie" w:date="2021-01-22T12:04:00Z"/>
                <w:rFonts w:ascii="Calibri" w:hAnsi="Calibri"/>
                <w:sz w:val="22"/>
                <w:szCs w:val="22"/>
              </w:rPr>
            </w:pPr>
          </w:p>
          <w:p w14:paraId="48A14014" w14:textId="3B2F9925" w:rsidR="00055E48" w:rsidDel="00822010" w:rsidRDefault="00055E48" w:rsidP="00DC77A1">
            <w:pPr>
              <w:pStyle w:val="Tablelevel2"/>
              <w:rPr>
                <w:ins w:id="5981" w:author="Jillian Carson-Jackson" w:date="2020-12-27T16:41:00Z"/>
                <w:del w:id="5982" w:author="Abercrombie, Kerrie" w:date="2021-01-22T12:04:00Z"/>
                <w:rFonts w:ascii="Calibri" w:hAnsi="Calibri"/>
                <w:sz w:val="22"/>
                <w:szCs w:val="22"/>
              </w:rPr>
            </w:pPr>
          </w:p>
          <w:p w14:paraId="6D242BFC" w14:textId="2C12E9DF" w:rsidR="00055E48" w:rsidDel="00822010" w:rsidRDefault="00055E48" w:rsidP="00DC77A1">
            <w:pPr>
              <w:pStyle w:val="Tablelevel2"/>
              <w:rPr>
                <w:ins w:id="5983" w:author="Jillian Carson-Jackson" w:date="2020-12-27T16:41:00Z"/>
                <w:del w:id="5984" w:author="Abercrombie, Kerrie" w:date="2021-01-22T12:04:00Z"/>
                <w:rFonts w:ascii="Calibri" w:hAnsi="Calibri"/>
                <w:sz w:val="22"/>
                <w:szCs w:val="22"/>
              </w:rPr>
            </w:pPr>
          </w:p>
          <w:p w14:paraId="1FB851E5" w14:textId="6CA2EA26" w:rsidR="00055E48" w:rsidDel="00822010" w:rsidRDefault="00055E48" w:rsidP="00DC77A1">
            <w:pPr>
              <w:pStyle w:val="Tablelevel2"/>
              <w:rPr>
                <w:ins w:id="5985" w:author="Jillian Carson-Jackson" w:date="2020-12-27T16:41:00Z"/>
                <w:del w:id="5986" w:author="Abercrombie, Kerrie" w:date="2021-01-22T12:04:00Z"/>
                <w:rFonts w:ascii="Calibri" w:hAnsi="Calibri"/>
                <w:sz w:val="22"/>
                <w:szCs w:val="22"/>
              </w:rPr>
            </w:pPr>
          </w:p>
          <w:p w14:paraId="7D2A6EAB" w14:textId="40FDA15A" w:rsidR="00055E48" w:rsidDel="00822010" w:rsidRDefault="00055E48" w:rsidP="00DC77A1">
            <w:pPr>
              <w:pStyle w:val="Tablelevel2"/>
              <w:rPr>
                <w:ins w:id="5987" w:author="Jillian Carson-Jackson" w:date="2020-12-27T16:41:00Z"/>
                <w:del w:id="5988" w:author="Abercrombie, Kerrie" w:date="2021-01-22T12:04:00Z"/>
                <w:rFonts w:ascii="Calibri" w:hAnsi="Calibri"/>
                <w:sz w:val="22"/>
                <w:szCs w:val="22"/>
              </w:rPr>
            </w:pPr>
          </w:p>
          <w:p w14:paraId="5FE483F7" w14:textId="5D23C2C0" w:rsidR="00055E48" w:rsidDel="00822010" w:rsidRDefault="00055E48" w:rsidP="00DC77A1">
            <w:pPr>
              <w:pStyle w:val="Tablelevel2"/>
              <w:rPr>
                <w:ins w:id="5989" w:author="Jillian Carson-Jackson" w:date="2020-12-27T16:41:00Z"/>
                <w:del w:id="5990" w:author="Abercrombie, Kerrie" w:date="2021-01-22T12:04:00Z"/>
                <w:rFonts w:ascii="Calibri" w:hAnsi="Calibri"/>
                <w:sz w:val="22"/>
                <w:szCs w:val="22"/>
              </w:rPr>
            </w:pPr>
          </w:p>
          <w:p w14:paraId="5CA77FA8" w14:textId="3FF31D69" w:rsidR="00055E48" w:rsidDel="00822010" w:rsidRDefault="00055E48" w:rsidP="00DC77A1">
            <w:pPr>
              <w:pStyle w:val="Tablelevel2"/>
              <w:rPr>
                <w:ins w:id="5991" w:author="Jillian Carson-Jackson" w:date="2020-12-27T16:41:00Z"/>
                <w:del w:id="5992" w:author="Abercrombie, Kerrie" w:date="2021-01-22T12:04:00Z"/>
                <w:rFonts w:ascii="Calibri" w:hAnsi="Calibri"/>
                <w:sz w:val="22"/>
                <w:szCs w:val="22"/>
              </w:rPr>
            </w:pPr>
          </w:p>
          <w:p w14:paraId="20D94393" w14:textId="77777777" w:rsidR="00055E48" w:rsidRPr="00CD1A5B" w:rsidRDefault="00055E48" w:rsidP="00DC77A1">
            <w:pPr>
              <w:pStyle w:val="Tablelevel2"/>
              <w:rPr>
                <w:ins w:id="5993"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4A021553" w14:textId="77777777" w:rsidR="00055E48" w:rsidRPr="00CD1A5B" w:rsidRDefault="00055E48" w:rsidP="00DC77A1">
            <w:pPr>
              <w:pStyle w:val="Tablelevel1bold"/>
              <w:jc w:val="center"/>
              <w:rPr>
                <w:ins w:id="5994"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4CF8F076" w14:textId="77777777" w:rsidR="00055E48" w:rsidRPr="00CD1A5B" w:rsidRDefault="00055E48" w:rsidP="00DC77A1">
            <w:pPr>
              <w:rPr>
                <w:ins w:id="5995" w:author="Jillian Carson-Jackson" w:date="2020-12-27T16:41:00Z"/>
                <w:rFonts w:ascii="Calibri" w:hAnsi="Calibri"/>
                <w:sz w:val="22"/>
                <w:szCs w:val="22"/>
              </w:rPr>
            </w:pPr>
          </w:p>
        </w:tc>
      </w:tr>
      <w:tr w:rsidR="00055E48" w:rsidRPr="00CD1A5B" w14:paraId="482D1E53"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ins w:id="5996"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4658C652" w14:textId="231EF364" w:rsidR="00055E48" w:rsidRPr="00CD1A5B" w:rsidRDefault="00055E48" w:rsidP="00DC77A1">
            <w:pPr>
              <w:pStyle w:val="Tablelevel1bold"/>
              <w:rPr>
                <w:ins w:id="5997" w:author="Jillian Carson-Jackson" w:date="2020-12-27T16:41:00Z"/>
                <w:rFonts w:ascii="Calibri" w:hAnsi="Calibri"/>
                <w:sz w:val="22"/>
                <w:szCs w:val="22"/>
              </w:rPr>
            </w:pPr>
            <w:commentRangeStart w:id="5998"/>
            <w:ins w:id="5999" w:author="Jillian Carson-Jackson" w:date="2020-12-27T16:41:00Z">
              <w:del w:id="6000" w:author="Abercrombie, Kerrie" w:date="2021-01-22T10:15:00Z">
                <w:r w:rsidRPr="00CD1A5B" w:rsidDel="00EE1786">
                  <w:rPr>
                    <w:rFonts w:ascii="Calibri" w:hAnsi="Calibri"/>
                    <w:sz w:val="22"/>
                    <w:szCs w:val="22"/>
                  </w:rPr>
                  <w:delText>Log and record keeping</w:delText>
                </w:r>
              </w:del>
            </w:ins>
            <w:commentRangeEnd w:id="5998"/>
            <w:del w:id="6001" w:author="Abercrombie, Kerrie" w:date="2021-01-22T10:15:00Z">
              <w:r w:rsidR="00945E59" w:rsidDel="00EE1786">
                <w:rPr>
                  <w:rStyle w:val="CommentReference"/>
                  <w:rFonts w:asciiTheme="minorHAnsi" w:eastAsiaTheme="minorHAnsi" w:hAnsiTheme="minorHAnsi"/>
                  <w:b w:val="0"/>
                </w:rPr>
                <w:commentReference w:id="5998"/>
              </w:r>
            </w:del>
          </w:p>
        </w:tc>
        <w:tc>
          <w:tcPr>
            <w:tcW w:w="2552" w:type="dxa"/>
            <w:tcBorders>
              <w:top w:val="single" w:sz="4" w:space="0" w:color="auto"/>
              <w:left w:val="single" w:sz="4" w:space="0" w:color="auto"/>
              <w:bottom w:val="single" w:sz="4" w:space="0" w:color="auto"/>
              <w:right w:val="single" w:sz="4" w:space="0" w:color="auto"/>
            </w:tcBorders>
          </w:tcPr>
          <w:p w14:paraId="56BD215D" w14:textId="77777777" w:rsidR="00055E48" w:rsidRPr="00CD1A5B" w:rsidRDefault="00055E48" w:rsidP="00DC77A1">
            <w:pPr>
              <w:pStyle w:val="Tablelevel1bold"/>
              <w:jc w:val="center"/>
              <w:rPr>
                <w:ins w:id="600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0B5C401" w14:textId="77777777" w:rsidR="00055E48" w:rsidRPr="00CD1A5B" w:rsidRDefault="00055E48" w:rsidP="00DC77A1">
            <w:pPr>
              <w:rPr>
                <w:ins w:id="6003" w:author="Jillian Carson-Jackson" w:date="2020-12-27T16:41:00Z"/>
                <w:rFonts w:ascii="Calibri" w:hAnsi="Calibri"/>
                <w:sz w:val="22"/>
                <w:szCs w:val="22"/>
              </w:rPr>
            </w:pPr>
          </w:p>
        </w:tc>
      </w:tr>
      <w:tr w:rsidR="00055E48" w:rsidRPr="00CD1A5B" w14:paraId="41EC8D89"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ins w:id="6004"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05F12654" w14:textId="3F8C7132" w:rsidR="00055E48" w:rsidRPr="00CD1A5B" w:rsidRDefault="00055E48" w:rsidP="00DC77A1">
            <w:pPr>
              <w:pStyle w:val="Tablelevel1bold"/>
              <w:rPr>
                <w:ins w:id="6005" w:author="Jillian Carson-Jackson" w:date="2020-12-27T16:41:00Z"/>
                <w:rFonts w:ascii="Calibri" w:hAnsi="Calibri"/>
                <w:b w:val="0"/>
                <w:sz w:val="22"/>
                <w:szCs w:val="22"/>
              </w:rPr>
            </w:pPr>
            <w:ins w:id="6006" w:author="Jillian Carson-Jackson" w:date="2020-12-27T16:41:00Z">
              <w:del w:id="6007" w:author="Abercrombie, Kerrie" w:date="2021-01-22T09:34:00Z">
                <w:r w:rsidRPr="00CD1A5B" w:rsidDel="00D43093">
                  <w:rPr>
                    <w:rFonts w:ascii="Calibri" w:hAnsi="Calibri"/>
                    <w:b w:val="0"/>
                    <w:sz w:val="22"/>
                    <w:szCs w:val="22"/>
                  </w:rPr>
                  <w:delText>List and describe logs and records used by VTS</w:delText>
                </w:r>
              </w:del>
            </w:ins>
          </w:p>
          <w:p w14:paraId="0F5825A2" w14:textId="2AB48413" w:rsidR="00055E48" w:rsidRPr="00CD1A5B" w:rsidDel="00D43093" w:rsidRDefault="00055E48" w:rsidP="00DC77A1">
            <w:pPr>
              <w:pStyle w:val="Tablelevel2"/>
              <w:rPr>
                <w:ins w:id="6008" w:author="Jillian Carson-Jackson" w:date="2020-12-27T16:41:00Z"/>
                <w:del w:id="6009" w:author="Abercrombie, Kerrie" w:date="2021-01-22T09:34:00Z"/>
                <w:rFonts w:ascii="Calibri" w:hAnsi="Calibri"/>
                <w:sz w:val="22"/>
                <w:szCs w:val="22"/>
              </w:rPr>
            </w:pPr>
            <w:commentRangeStart w:id="6010"/>
            <w:ins w:id="6011" w:author="Jillian Carson-Jackson" w:date="2020-12-27T16:41:00Z">
              <w:del w:id="6012" w:author="Abercrombie, Kerrie" w:date="2021-01-22T09:34:00Z">
                <w:r w:rsidRPr="00CD1A5B" w:rsidDel="00D43093">
                  <w:rPr>
                    <w:rFonts w:ascii="Calibri" w:hAnsi="Calibri"/>
                    <w:sz w:val="22"/>
                    <w:szCs w:val="22"/>
                  </w:rPr>
                  <w:delText>Accuracy of logs &amp; records</w:delText>
                </w:r>
              </w:del>
            </w:ins>
          </w:p>
          <w:p w14:paraId="43A86568" w14:textId="6A3B8EB0" w:rsidR="00055E48" w:rsidRPr="00CD1A5B" w:rsidDel="00D43093" w:rsidRDefault="00055E48" w:rsidP="00DC77A1">
            <w:pPr>
              <w:pStyle w:val="Tablelevel3"/>
              <w:rPr>
                <w:ins w:id="6013" w:author="Jillian Carson-Jackson" w:date="2020-12-27T16:41:00Z"/>
                <w:del w:id="6014" w:author="Abercrombie, Kerrie" w:date="2021-01-22T09:34:00Z"/>
                <w:rFonts w:ascii="Calibri" w:hAnsi="Calibri"/>
                <w:sz w:val="22"/>
                <w:szCs w:val="22"/>
              </w:rPr>
            </w:pPr>
            <w:ins w:id="6015" w:author="Jillian Carson-Jackson" w:date="2020-12-27T16:41:00Z">
              <w:del w:id="6016" w:author="Abercrombie, Kerrie" w:date="2021-01-22T09:34:00Z">
                <w:r w:rsidRPr="00CD1A5B" w:rsidDel="00D43093">
                  <w:rPr>
                    <w:rFonts w:ascii="Calibri" w:hAnsi="Calibri"/>
                    <w:sz w:val="22"/>
                    <w:szCs w:val="22"/>
                  </w:rPr>
                  <w:delText>Factual</w:delText>
                </w:r>
              </w:del>
            </w:ins>
          </w:p>
          <w:p w14:paraId="2E473168" w14:textId="203BF727" w:rsidR="00055E48" w:rsidRPr="00CD1A5B" w:rsidDel="00D43093" w:rsidRDefault="00055E48" w:rsidP="00DC77A1">
            <w:pPr>
              <w:pStyle w:val="Tablelevel3"/>
              <w:rPr>
                <w:ins w:id="6017" w:author="Jillian Carson-Jackson" w:date="2020-12-27T16:41:00Z"/>
                <w:del w:id="6018" w:author="Abercrombie, Kerrie" w:date="2021-01-22T09:34:00Z"/>
                <w:rFonts w:ascii="Calibri" w:hAnsi="Calibri"/>
                <w:sz w:val="22"/>
                <w:szCs w:val="22"/>
              </w:rPr>
            </w:pPr>
            <w:ins w:id="6019" w:author="Jillian Carson-Jackson" w:date="2020-12-27T16:41:00Z">
              <w:del w:id="6020" w:author="Abercrombie, Kerrie" w:date="2021-01-22T09:34:00Z">
                <w:r w:rsidRPr="00CD1A5B" w:rsidDel="00D43093">
                  <w:rPr>
                    <w:rFonts w:ascii="Calibri" w:hAnsi="Calibri"/>
                    <w:sz w:val="22"/>
                    <w:szCs w:val="22"/>
                  </w:rPr>
                  <w:delText>Complete</w:delText>
                </w:r>
              </w:del>
            </w:ins>
          </w:p>
          <w:p w14:paraId="7C3F2876" w14:textId="37855C39" w:rsidR="00055E48" w:rsidRPr="00CD1A5B" w:rsidDel="00D43093" w:rsidRDefault="00055E48" w:rsidP="00DC77A1">
            <w:pPr>
              <w:pStyle w:val="Tablelevel3"/>
              <w:rPr>
                <w:ins w:id="6021" w:author="Jillian Carson-Jackson" w:date="2020-12-27T16:41:00Z"/>
                <w:del w:id="6022" w:author="Abercrombie, Kerrie" w:date="2021-01-22T09:34:00Z"/>
                <w:rFonts w:ascii="Calibri" w:hAnsi="Calibri"/>
                <w:sz w:val="22"/>
                <w:szCs w:val="22"/>
              </w:rPr>
            </w:pPr>
            <w:ins w:id="6023" w:author="Jillian Carson-Jackson" w:date="2020-12-27T16:41:00Z">
              <w:del w:id="6024" w:author="Abercrombie, Kerrie" w:date="2021-01-22T09:34:00Z">
                <w:r w:rsidRPr="00CD1A5B" w:rsidDel="00D43093">
                  <w:rPr>
                    <w:rFonts w:ascii="Calibri" w:hAnsi="Calibri"/>
                    <w:sz w:val="22"/>
                    <w:szCs w:val="22"/>
                  </w:rPr>
                  <w:delText>Chronological</w:delText>
                </w:r>
              </w:del>
            </w:ins>
          </w:p>
          <w:p w14:paraId="1E00343A" w14:textId="122FD45F" w:rsidR="00055E48" w:rsidRPr="00CD1A5B" w:rsidDel="00D43093" w:rsidRDefault="00055E48" w:rsidP="00DC77A1">
            <w:pPr>
              <w:pStyle w:val="Tablelevel3"/>
              <w:rPr>
                <w:ins w:id="6025" w:author="Jillian Carson-Jackson" w:date="2020-12-27T16:41:00Z"/>
                <w:del w:id="6026" w:author="Abercrombie, Kerrie" w:date="2021-01-22T09:34:00Z"/>
                <w:rFonts w:ascii="Calibri" w:hAnsi="Calibri"/>
                <w:sz w:val="22"/>
                <w:szCs w:val="22"/>
              </w:rPr>
            </w:pPr>
            <w:ins w:id="6027" w:author="Jillian Carson-Jackson" w:date="2020-12-27T16:41:00Z">
              <w:del w:id="6028" w:author="Abercrombie, Kerrie" w:date="2021-01-22T09:34:00Z">
                <w:r w:rsidRPr="00CD1A5B" w:rsidDel="00D43093">
                  <w:rPr>
                    <w:rFonts w:ascii="Calibri" w:hAnsi="Calibri"/>
                    <w:sz w:val="22"/>
                    <w:szCs w:val="22"/>
                  </w:rPr>
                  <w:delText>Legible</w:delText>
                </w:r>
              </w:del>
            </w:ins>
          </w:p>
          <w:p w14:paraId="08E04434" w14:textId="27A1A8AD" w:rsidR="00055E48" w:rsidRPr="00CD1A5B" w:rsidDel="00D43093" w:rsidRDefault="00055E48" w:rsidP="00DC77A1">
            <w:pPr>
              <w:pStyle w:val="Tablelevel3"/>
              <w:rPr>
                <w:ins w:id="6029" w:author="Jillian Carson-Jackson" w:date="2020-12-27T16:41:00Z"/>
                <w:del w:id="6030" w:author="Abercrombie, Kerrie" w:date="2021-01-22T09:34:00Z"/>
                <w:rFonts w:ascii="Calibri" w:hAnsi="Calibri"/>
                <w:sz w:val="22"/>
                <w:szCs w:val="22"/>
              </w:rPr>
            </w:pPr>
            <w:ins w:id="6031" w:author="Jillian Carson-Jackson" w:date="2020-12-27T16:41:00Z">
              <w:del w:id="6032" w:author="Abercrombie, Kerrie" w:date="2021-01-22T09:34:00Z">
                <w:r w:rsidRPr="00CD1A5B" w:rsidDel="00D43093">
                  <w:rPr>
                    <w:rFonts w:ascii="Calibri" w:hAnsi="Calibri"/>
                    <w:sz w:val="22"/>
                    <w:szCs w:val="22"/>
                  </w:rPr>
                  <w:delText>Standardised</w:delText>
                </w:r>
              </w:del>
            </w:ins>
            <w:commentRangeEnd w:id="6010"/>
            <w:del w:id="6033" w:author="Abercrombie, Kerrie" w:date="2021-01-22T09:34:00Z">
              <w:r w:rsidR="00D43093" w:rsidDel="00D43093">
                <w:rPr>
                  <w:rStyle w:val="CommentReference"/>
                  <w:rFonts w:asciiTheme="minorHAnsi" w:eastAsiaTheme="minorHAnsi" w:hAnsiTheme="minorHAnsi"/>
                  <w:lang w:eastAsia="en-GB"/>
                </w:rPr>
                <w:commentReference w:id="6010"/>
              </w:r>
            </w:del>
          </w:p>
          <w:p w14:paraId="1EA53C09" w14:textId="478E050C" w:rsidR="00055E48" w:rsidRPr="00CD1A5B" w:rsidDel="00D43093" w:rsidRDefault="00055E48" w:rsidP="00DC77A1">
            <w:pPr>
              <w:pStyle w:val="Tablelevel2"/>
              <w:rPr>
                <w:ins w:id="6034" w:author="Jillian Carson-Jackson" w:date="2020-12-27T16:41:00Z"/>
                <w:del w:id="6035" w:author="Abercrombie, Kerrie" w:date="2021-01-22T09:36:00Z"/>
                <w:rFonts w:ascii="Calibri" w:hAnsi="Calibri"/>
                <w:sz w:val="22"/>
                <w:szCs w:val="22"/>
              </w:rPr>
            </w:pPr>
            <w:commentRangeStart w:id="6036"/>
            <w:ins w:id="6037" w:author="Jillian Carson-Jackson" w:date="2020-12-27T16:41:00Z">
              <w:del w:id="6038" w:author="Abercrombie, Kerrie" w:date="2021-01-22T09:36:00Z">
                <w:r w:rsidRPr="00CD1A5B" w:rsidDel="00D43093">
                  <w:rPr>
                    <w:rFonts w:ascii="Calibri" w:hAnsi="Calibri"/>
                    <w:sz w:val="22"/>
                    <w:szCs w:val="22"/>
                  </w:rPr>
                  <w:delText>Retention of logs &amp; records</w:delText>
                </w:r>
              </w:del>
            </w:ins>
          </w:p>
          <w:p w14:paraId="43FCE123" w14:textId="2E647254" w:rsidR="00055E48" w:rsidRPr="00CD1A5B" w:rsidDel="00D43093" w:rsidRDefault="00055E48" w:rsidP="00DC77A1">
            <w:pPr>
              <w:pStyle w:val="Tablelevel3"/>
              <w:rPr>
                <w:ins w:id="6039" w:author="Jillian Carson-Jackson" w:date="2020-12-27T16:41:00Z"/>
                <w:del w:id="6040" w:author="Abercrombie, Kerrie" w:date="2021-01-22T09:36:00Z"/>
                <w:rFonts w:ascii="Calibri" w:hAnsi="Calibri"/>
                <w:sz w:val="22"/>
                <w:szCs w:val="22"/>
              </w:rPr>
            </w:pPr>
            <w:ins w:id="6041" w:author="Jillian Carson-Jackson" w:date="2020-12-27T16:41:00Z">
              <w:del w:id="6042" w:author="Abercrombie, Kerrie" w:date="2021-01-22T09:36:00Z">
                <w:r w:rsidRPr="00CD1A5B" w:rsidDel="00D43093">
                  <w:rPr>
                    <w:rFonts w:ascii="Calibri" w:hAnsi="Calibri"/>
                    <w:sz w:val="22"/>
                    <w:szCs w:val="22"/>
                  </w:rPr>
                  <w:delText>Manual: as per national statutory requirements</w:delText>
                </w:r>
              </w:del>
            </w:ins>
          </w:p>
          <w:p w14:paraId="5755DA93" w14:textId="5E82D99B" w:rsidR="00055E48" w:rsidRPr="00CD1A5B" w:rsidDel="00D43093" w:rsidRDefault="00055E48" w:rsidP="00DC77A1">
            <w:pPr>
              <w:pStyle w:val="Tablelevel3"/>
              <w:rPr>
                <w:ins w:id="6043" w:author="Jillian Carson-Jackson" w:date="2020-12-27T16:41:00Z"/>
                <w:del w:id="6044" w:author="Abercrombie, Kerrie" w:date="2021-01-22T09:36:00Z"/>
                <w:rFonts w:ascii="Calibri" w:hAnsi="Calibri"/>
                <w:sz w:val="22"/>
                <w:szCs w:val="22"/>
              </w:rPr>
            </w:pPr>
            <w:ins w:id="6045" w:author="Jillian Carson-Jackson" w:date="2020-12-27T16:41:00Z">
              <w:del w:id="6046" w:author="Abercrombie, Kerrie" w:date="2021-01-22T09:36:00Z">
                <w:r w:rsidRPr="00CD1A5B" w:rsidDel="00D43093">
                  <w:rPr>
                    <w:rFonts w:ascii="Calibri" w:hAnsi="Calibri"/>
                    <w:sz w:val="22"/>
                    <w:szCs w:val="22"/>
                  </w:rPr>
                  <w:delText>Electronic: as per national statutory requirements</w:delText>
                </w:r>
              </w:del>
            </w:ins>
          </w:p>
          <w:p w14:paraId="13AF1199" w14:textId="5CE2E806" w:rsidR="00055E48" w:rsidRPr="00CD1A5B" w:rsidDel="00D43093" w:rsidRDefault="00055E48" w:rsidP="00DC77A1">
            <w:pPr>
              <w:pStyle w:val="Tablelevel3"/>
              <w:rPr>
                <w:ins w:id="6047" w:author="Jillian Carson-Jackson" w:date="2020-12-27T16:41:00Z"/>
                <w:del w:id="6048" w:author="Abercrombie, Kerrie" w:date="2021-01-22T09:36:00Z"/>
                <w:rFonts w:ascii="Calibri" w:hAnsi="Calibri"/>
                <w:sz w:val="22"/>
                <w:szCs w:val="22"/>
              </w:rPr>
            </w:pPr>
            <w:ins w:id="6049" w:author="Jillian Carson-Jackson" w:date="2020-12-27T16:41:00Z">
              <w:del w:id="6050" w:author="Abercrombie, Kerrie" w:date="2021-01-22T09:36:00Z">
                <w:r w:rsidRPr="00CD1A5B" w:rsidDel="00D43093">
                  <w:rPr>
                    <w:rFonts w:ascii="Calibri" w:hAnsi="Calibri"/>
                    <w:sz w:val="22"/>
                    <w:szCs w:val="22"/>
                  </w:rPr>
                  <w:delText>Legal implications</w:delText>
                </w:r>
              </w:del>
            </w:ins>
          </w:p>
          <w:p w14:paraId="3E42C60A" w14:textId="07EC0A6C" w:rsidR="00055E48" w:rsidRPr="00CD1A5B" w:rsidDel="00D43093" w:rsidRDefault="00055E48" w:rsidP="00DC77A1">
            <w:pPr>
              <w:pStyle w:val="Tablelevel3"/>
              <w:rPr>
                <w:ins w:id="6051" w:author="Jillian Carson-Jackson" w:date="2020-12-27T16:41:00Z"/>
                <w:del w:id="6052" w:author="Abercrombie, Kerrie" w:date="2021-01-22T09:36:00Z"/>
                <w:rFonts w:ascii="Calibri" w:hAnsi="Calibri"/>
                <w:sz w:val="22"/>
                <w:szCs w:val="22"/>
              </w:rPr>
            </w:pPr>
            <w:ins w:id="6053" w:author="Jillian Carson-Jackson" w:date="2020-12-27T16:41:00Z">
              <w:del w:id="6054" w:author="Abercrombie, Kerrie" w:date="2021-01-22T09:36:00Z">
                <w:r w:rsidRPr="00CD1A5B" w:rsidDel="00D43093">
                  <w:rPr>
                    <w:rFonts w:ascii="Calibri" w:hAnsi="Calibri"/>
                    <w:sz w:val="22"/>
                    <w:szCs w:val="22"/>
                  </w:rPr>
                  <w:delText>Statistical process control</w:delText>
                </w:r>
              </w:del>
            </w:ins>
          </w:p>
          <w:p w14:paraId="22B454F6" w14:textId="25B65230" w:rsidR="00055E48" w:rsidRPr="00CD1A5B" w:rsidRDefault="00055E48" w:rsidP="00DC77A1">
            <w:pPr>
              <w:pStyle w:val="Tablelevel3"/>
              <w:rPr>
                <w:ins w:id="6055" w:author="Jillian Carson-Jackson" w:date="2020-12-27T16:41:00Z"/>
                <w:rFonts w:ascii="Calibri" w:hAnsi="Calibri"/>
                <w:sz w:val="22"/>
                <w:szCs w:val="22"/>
              </w:rPr>
            </w:pPr>
            <w:ins w:id="6056" w:author="Jillian Carson-Jackson" w:date="2020-12-27T16:41:00Z">
              <w:del w:id="6057" w:author="Abercrombie, Kerrie" w:date="2021-01-22T09:36:00Z">
                <w:r w:rsidRPr="00CD1A5B" w:rsidDel="00D43093">
                  <w:rPr>
                    <w:rFonts w:ascii="Calibri" w:hAnsi="Calibri"/>
                    <w:sz w:val="22"/>
                    <w:szCs w:val="22"/>
                  </w:rPr>
                  <w:delText>Local/national/international database for accident investigation</w:delText>
                </w:r>
              </w:del>
            </w:ins>
            <w:commentRangeEnd w:id="6036"/>
            <w:del w:id="6058" w:author="Abercrombie, Kerrie" w:date="2021-01-22T09:36:00Z">
              <w:r w:rsidR="00D43093" w:rsidDel="00D43093">
                <w:rPr>
                  <w:rStyle w:val="CommentReference"/>
                  <w:rFonts w:asciiTheme="minorHAnsi" w:eastAsiaTheme="minorHAnsi" w:hAnsiTheme="minorHAnsi"/>
                  <w:lang w:eastAsia="en-GB"/>
                </w:rPr>
                <w:commentReference w:id="6036"/>
              </w:r>
            </w:del>
          </w:p>
        </w:tc>
        <w:tc>
          <w:tcPr>
            <w:tcW w:w="2552" w:type="dxa"/>
            <w:tcBorders>
              <w:top w:val="single" w:sz="4" w:space="0" w:color="auto"/>
              <w:left w:val="single" w:sz="4" w:space="0" w:color="auto"/>
              <w:bottom w:val="single" w:sz="4" w:space="0" w:color="auto"/>
              <w:right w:val="single" w:sz="4" w:space="0" w:color="auto"/>
            </w:tcBorders>
          </w:tcPr>
          <w:p w14:paraId="7B2C2759" w14:textId="77777777" w:rsidR="00055E48" w:rsidRPr="00CD1A5B" w:rsidRDefault="00055E48" w:rsidP="00DC77A1">
            <w:pPr>
              <w:pStyle w:val="Tablelevel1bold"/>
              <w:jc w:val="center"/>
              <w:rPr>
                <w:ins w:id="6059" w:author="Jillian Carson-Jackson" w:date="2020-12-27T16:41:00Z"/>
                <w:rFonts w:ascii="Calibri" w:hAnsi="Calibri"/>
                <w:b w:val="0"/>
                <w:sz w:val="22"/>
                <w:szCs w:val="22"/>
              </w:rPr>
            </w:pPr>
            <w:ins w:id="6060" w:author="Jillian Carson-Jackson" w:date="2020-12-27T16:41:00Z">
              <w:r w:rsidRPr="00CD1A5B">
                <w:rPr>
                  <w:rFonts w:ascii="Calibri" w:hAnsi="Calibri"/>
                  <w:b w:val="0"/>
                  <w:sz w:val="22"/>
                  <w:szCs w:val="22"/>
                </w:rPr>
                <w:t>R28, R37, R41, R44</w:t>
              </w:r>
            </w:ins>
          </w:p>
        </w:tc>
        <w:tc>
          <w:tcPr>
            <w:tcW w:w="3260" w:type="dxa"/>
            <w:tcBorders>
              <w:top w:val="single" w:sz="4" w:space="0" w:color="auto"/>
              <w:left w:val="single" w:sz="4" w:space="0" w:color="auto"/>
              <w:bottom w:val="single" w:sz="4" w:space="0" w:color="auto"/>
              <w:right w:val="single" w:sz="4" w:space="0" w:color="auto"/>
            </w:tcBorders>
          </w:tcPr>
          <w:p w14:paraId="67EE7432" w14:textId="77777777" w:rsidR="00055E48" w:rsidRPr="00CD1A5B" w:rsidRDefault="00055E48" w:rsidP="00DC77A1">
            <w:pPr>
              <w:rPr>
                <w:ins w:id="6061" w:author="Jillian Carson-Jackson" w:date="2020-12-27T16:41:00Z"/>
                <w:rFonts w:ascii="Calibri" w:hAnsi="Calibri"/>
                <w:sz w:val="22"/>
                <w:szCs w:val="22"/>
              </w:rPr>
            </w:pPr>
          </w:p>
        </w:tc>
      </w:tr>
      <w:tr w:rsidR="00055E48" w:rsidRPr="00CD1A5B" w14:paraId="66C36081"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ins w:id="6062"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AFEA5C6" w14:textId="01C437F3" w:rsidR="00055E48" w:rsidRPr="00CD1A5B" w:rsidDel="00D43093" w:rsidRDefault="00055E48" w:rsidP="00DC77A1">
            <w:pPr>
              <w:pStyle w:val="Tablelevel1bold"/>
              <w:rPr>
                <w:ins w:id="6063" w:author="Jillian Carson-Jackson" w:date="2020-12-27T16:41:00Z"/>
                <w:del w:id="6064" w:author="Abercrombie, Kerrie" w:date="2021-01-22T09:31:00Z"/>
                <w:rFonts w:ascii="Calibri" w:hAnsi="Calibri"/>
                <w:b w:val="0"/>
                <w:sz w:val="22"/>
                <w:szCs w:val="22"/>
              </w:rPr>
            </w:pPr>
            <w:commentRangeStart w:id="6065"/>
            <w:ins w:id="6066" w:author="Jillian Carson-Jackson" w:date="2020-12-27T16:41:00Z">
              <w:del w:id="6067" w:author="Abercrombie, Kerrie" w:date="2021-01-22T09:31:00Z">
                <w:r w:rsidRPr="00CD1A5B" w:rsidDel="00D43093">
                  <w:rPr>
                    <w:rFonts w:ascii="Calibri" w:hAnsi="Calibri"/>
                    <w:b w:val="0"/>
                    <w:sz w:val="22"/>
                    <w:szCs w:val="22"/>
                  </w:rPr>
                  <w:lastRenderedPageBreak/>
                  <w:delText>Describe the methods of keeping a log</w:delText>
                </w:r>
              </w:del>
            </w:ins>
          </w:p>
          <w:p w14:paraId="062A7114" w14:textId="5FA31BE6" w:rsidR="00055E48" w:rsidRPr="00CD1A5B" w:rsidDel="00D43093" w:rsidRDefault="00055E48" w:rsidP="00DC77A1">
            <w:pPr>
              <w:pStyle w:val="Tablelevel1"/>
              <w:rPr>
                <w:ins w:id="6068" w:author="Jillian Carson-Jackson" w:date="2020-12-27T16:41:00Z"/>
                <w:del w:id="6069" w:author="Abercrombie, Kerrie" w:date="2021-01-22T09:31:00Z"/>
                <w:rFonts w:ascii="Calibri" w:hAnsi="Calibri"/>
                <w:szCs w:val="22"/>
              </w:rPr>
            </w:pPr>
            <w:ins w:id="6070" w:author="Jillian Carson-Jackson" w:date="2020-12-27T16:41:00Z">
              <w:del w:id="6071" w:author="Abercrombie, Kerrie" w:date="2021-01-22T09:31:00Z">
                <w:r w:rsidRPr="00CD1A5B" w:rsidDel="00D43093">
                  <w:rPr>
                    <w:rFonts w:ascii="Calibri" w:hAnsi="Calibri"/>
                    <w:szCs w:val="22"/>
                  </w:rPr>
                  <w:delText>Manual log keeping</w:delText>
                </w:r>
              </w:del>
            </w:ins>
          </w:p>
          <w:p w14:paraId="2540BF12" w14:textId="0F72305C" w:rsidR="00055E48" w:rsidRPr="00CD1A5B" w:rsidDel="00D43093" w:rsidRDefault="00055E48" w:rsidP="00DC77A1">
            <w:pPr>
              <w:pStyle w:val="Tablelevel2"/>
              <w:rPr>
                <w:ins w:id="6072" w:author="Jillian Carson-Jackson" w:date="2020-12-27T16:41:00Z"/>
                <w:del w:id="6073" w:author="Abercrombie, Kerrie" w:date="2021-01-22T09:31:00Z"/>
                <w:rFonts w:ascii="Calibri" w:hAnsi="Calibri"/>
                <w:sz w:val="22"/>
                <w:szCs w:val="22"/>
              </w:rPr>
            </w:pPr>
            <w:ins w:id="6074" w:author="Jillian Carson-Jackson" w:date="2020-12-27T16:41:00Z">
              <w:del w:id="6075" w:author="Abercrombie, Kerrie" w:date="2021-01-22T09:31:00Z">
                <w:r w:rsidRPr="00CD1A5B" w:rsidDel="00D43093">
                  <w:rPr>
                    <w:rFonts w:ascii="Calibri" w:hAnsi="Calibri"/>
                    <w:sz w:val="22"/>
                    <w:szCs w:val="22"/>
                  </w:rPr>
                  <w:delText>Introduction to manual logs</w:delText>
                </w:r>
              </w:del>
            </w:ins>
          </w:p>
          <w:p w14:paraId="3FEECEDC" w14:textId="7387BF51" w:rsidR="00055E48" w:rsidRPr="00CD1A5B" w:rsidDel="00945E59" w:rsidRDefault="00055E48" w:rsidP="00DC77A1">
            <w:pPr>
              <w:pStyle w:val="Tablelevel3"/>
              <w:rPr>
                <w:ins w:id="6076" w:author="Jillian Carson-Jackson" w:date="2020-12-27T16:41:00Z"/>
                <w:del w:id="6077" w:author="Abercrombie, Kerrie" w:date="2021-01-22T09:27:00Z"/>
                <w:rFonts w:ascii="Calibri" w:hAnsi="Calibri"/>
                <w:sz w:val="22"/>
                <w:szCs w:val="22"/>
              </w:rPr>
            </w:pPr>
            <w:commentRangeStart w:id="6078"/>
            <w:ins w:id="6079" w:author="Jillian Carson-Jackson" w:date="2020-12-27T16:41:00Z">
              <w:del w:id="6080" w:author="Abercrombie, Kerrie" w:date="2021-01-22T09:27:00Z">
                <w:r w:rsidRPr="00CD1A5B" w:rsidDel="00945E59">
                  <w:rPr>
                    <w:rFonts w:ascii="Calibri" w:hAnsi="Calibri"/>
                    <w:sz w:val="22"/>
                    <w:szCs w:val="22"/>
                  </w:rPr>
                  <w:delText>Purpose</w:delText>
                </w:r>
              </w:del>
            </w:ins>
          </w:p>
          <w:p w14:paraId="4782A60A" w14:textId="39C36C67" w:rsidR="00055E48" w:rsidRPr="00CD1A5B" w:rsidDel="00945E59" w:rsidRDefault="00055E48" w:rsidP="00DC77A1">
            <w:pPr>
              <w:pStyle w:val="Tablelevel3"/>
              <w:rPr>
                <w:ins w:id="6081" w:author="Jillian Carson-Jackson" w:date="2020-12-27T16:41:00Z"/>
                <w:del w:id="6082" w:author="Abercrombie, Kerrie" w:date="2021-01-22T09:27:00Z"/>
                <w:rFonts w:ascii="Calibri" w:hAnsi="Calibri"/>
                <w:sz w:val="22"/>
                <w:szCs w:val="22"/>
              </w:rPr>
            </w:pPr>
            <w:ins w:id="6083" w:author="Jillian Carson-Jackson" w:date="2020-12-27T16:41:00Z">
              <w:del w:id="6084" w:author="Abercrombie, Kerrie" w:date="2021-01-22T09:27:00Z">
                <w:r w:rsidRPr="00CD1A5B" w:rsidDel="00945E59">
                  <w:rPr>
                    <w:rFonts w:ascii="Calibri" w:hAnsi="Calibri"/>
                    <w:sz w:val="22"/>
                    <w:szCs w:val="22"/>
                  </w:rPr>
                  <w:delText>Benefits</w:delText>
                </w:r>
              </w:del>
            </w:ins>
          </w:p>
          <w:p w14:paraId="7A28987C" w14:textId="26D067AB" w:rsidR="00055E48" w:rsidRPr="00CD1A5B" w:rsidDel="00945E59" w:rsidRDefault="00055E48" w:rsidP="00DC77A1">
            <w:pPr>
              <w:pStyle w:val="Tablelevel3"/>
              <w:rPr>
                <w:ins w:id="6085" w:author="Jillian Carson-Jackson" w:date="2020-12-27T16:41:00Z"/>
                <w:del w:id="6086" w:author="Abercrombie, Kerrie" w:date="2021-01-22T09:27:00Z"/>
                <w:rFonts w:ascii="Calibri" w:hAnsi="Calibri"/>
                <w:sz w:val="22"/>
                <w:szCs w:val="22"/>
              </w:rPr>
            </w:pPr>
            <w:ins w:id="6087" w:author="Jillian Carson-Jackson" w:date="2020-12-27T16:41:00Z">
              <w:del w:id="6088" w:author="Abercrombie, Kerrie" w:date="2021-01-22T09:27:00Z">
                <w:r w:rsidRPr="00CD1A5B" w:rsidDel="00945E59">
                  <w:rPr>
                    <w:rFonts w:ascii="Calibri" w:hAnsi="Calibri"/>
                    <w:sz w:val="22"/>
                    <w:szCs w:val="22"/>
                  </w:rPr>
                  <w:delText>Difficulties</w:delText>
                </w:r>
              </w:del>
            </w:ins>
            <w:commentRangeEnd w:id="6078"/>
            <w:del w:id="6089" w:author="Abercrombie, Kerrie" w:date="2021-01-22T09:27:00Z">
              <w:r w:rsidR="00945E59" w:rsidDel="00945E59">
                <w:rPr>
                  <w:rStyle w:val="CommentReference"/>
                  <w:rFonts w:asciiTheme="minorHAnsi" w:eastAsiaTheme="minorHAnsi" w:hAnsiTheme="minorHAnsi"/>
                  <w:lang w:eastAsia="en-GB"/>
                </w:rPr>
                <w:commentReference w:id="6078"/>
              </w:r>
            </w:del>
          </w:p>
          <w:p w14:paraId="026EB880" w14:textId="2AB5EFD2" w:rsidR="00055E48" w:rsidRPr="00CD1A5B" w:rsidDel="00D43093" w:rsidRDefault="00055E48" w:rsidP="00DC77A1">
            <w:pPr>
              <w:pStyle w:val="Tablelevel2"/>
              <w:rPr>
                <w:ins w:id="6090" w:author="Jillian Carson-Jackson" w:date="2020-12-27T16:41:00Z"/>
                <w:del w:id="6091" w:author="Abercrombie, Kerrie" w:date="2021-01-22T09:31:00Z"/>
                <w:rFonts w:ascii="Calibri" w:hAnsi="Calibri"/>
                <w:sz w:val="22"/>
                <w:szCs w:val="22"/>
              </w:rPr>
            </w:pPr>
            <w:ins w:id="6092" w:author="Jillian Carson-Jackson" w:date="2020-12-27T16:41:00Z">
              <w:del w:id="6093" w:author="Abercrombie, Kerrie" w:date="2021-01-22T09:31:00Z">
                <w:r w:rsidRPr="00CD1A5B" w:rsidDel="00D43093">
                  <w:rPr>
                    <w:rFonts w:ascii="Calibri" w:hAnsi="Calibri"/>
                    <w:sz w:val="22"/>
                    <w:szCs w:val="22"/>
                  </w:rPr>
                  <w:delText>Methods of recording</w:delText>
                </w:r>
              </w:del>
            </w:ins>
          </w:p>
          <w:p w14:paraId="6CA8A5E4" w14:textId="20BE202F" w:rsidR="00055E48" w:rsidRPr="00CD1A5B" w:rsidDel="00D43093" w:rsidRDefault="00055E48" w:rsidP="00DC77A1">
            <w:pPr>
              <w:pStyle w:val="Tablelevel3"/>
              <w:rPr>
                <w:ins w:id="6094" w:author="Jillian Carson-Jackson" w:date="2020-12-27T16:41:00Z"/>
                <w:del w:id="6095" w:author="Abercrombie, Kerrie" w:date="2021-01-22T09:31:00Z"/>
                <w:rFonts w:ascii="Calibri" w:hAnsi="Calibri"/>
                <w:sz w:val="22"/>
                <w:szCs w:val="22"/>
              </w:rPr>
            </w:pPr>
            <w:ins w:id="6096" w:author="Jillian Carson-Jackson" w:date="2020-12-27T16:41:00Z">
              <w:del w:id="6097" w:author="Abercrombie, Kerrie" w:date="2021-01-22T09:31:00Z">
                <w:r w:rsidRPr="00CD1A5B" w:rsidDel="00D43093">
                  <w:rPr>
                    <w:rFonts w:ascii="Calibri" w:hAnsi="Calibri"/>
                    <w:sz w:val="22"/>
                    <w:szCs w:val="22"/>
                  </w:rPr>
                  <w:delText>Hand written</w:delText>
                </w:r>
              </w:del>
            </w:ins>
          </w:p>
          <w:p w14:paraId="1CF12028" w14:textId="38E57D32" w:rsidR="00055E48" w:rsidRPr="00CD1A5B" w:rsidDel="00D43093" w:rsidRDefault="00055E48" w:rsidP="00DC77A1">
            <w:pPr>
              <w:pStyle w:val="Tablelevel3"/>
              <w:rPr>
                <w:ins w:id="6098" w:author="Jillian Carson-Jackson" w:date="2020-12-27T16:41:00Z"/>
                <w:del w:id="6099" w:author="Abercrombie, Kerrie" w:date="2021-01-22T09:31:00Z"/>
                <w:rFonts w:ascii="Calibri" w:hAnsi="Calibri"/>
                <w:sz w:val="22"/>
                <w:szCs w:val="22"/>
              </w:rPr>
            </w:pPr>
            <w:ins w:id="6100" w:author="Jillian Carson-Jackson" w:date="2020-12-27T16:41:00Z">
              <w:del w:id="6101" w:author="Abercrombie, Kerrie" w:date="2021-01-22T09:31:00Z">
                <w:r w:rsidRPr="00CD1A5B" w:rsidDel="00D43093">
                  <w:rPr>
                    <w:rFonts w:ascii="Calibri" w:hAnsi="Calibri"/>
                    <w:sz w:val="22"/>
                    <w:szCs w:val="22"/>
                  </w:rPr>
                  <w:delText>Printed copy</w:delText>
                </w:r>
              </w:del>
            </w:ins>
          </w:p>
          <w:p w14:paraId="696B608A" w14:textId="5700C400" w:rsidR="00055E48" w:rsidRPr="00CD1A5B" w:rsidDel="00D43093" w:rsidRDefault="00055E48" w:rsidP="00DC77A1">
            <w:pPr>
              <w:pStyle w:val="Tablelevel2"/>
              <w:rPr>
                <w:ins w:id="6102" w:author="Jillian Carson-Jackson" w:date="2020-12-27T16:41:00Z"/>
                <w:del w:id="6103" w:author="Abercrombie, Kerrie" w:date="2021-01-22T09:31:00Z"/>
                <w:rFonts w:ascii="Calibri" w:hAnsi="Calibri"/>
                <w:sz w:val="22"/>
                <w:szCs w:val="22"/>
              </w:rPr>
            </w:pPr>
            <w:ins w:id="6104" w:author="Jillian Carson-Jackson" w:date="2020-12-27T16:41:00Z">
              <w:del w:id="6105" w:author="Abercrombie, Kerrie" w:date="2021-01-22T09:31:00Z">
                <w:r w:rsidRPr="00CD1A5B" w:rsidDel="00D43093">
                  <w:rPr>
                    <w:rFonts w:ascii="Calibri" w:hAnsi="Calibri"/>
                    <w:sz w:val="22"/>
                    <w:szCs w:val="22"/>
                  </w:rPr>
                  <w:delText>Filing</w:delText>
                </w:r>
              </w:del>
            </w:ins>
          </w:p>
          <w:p w14:paraId="57638F4F" w14:textId="536C0FDC" w:rsidR="00055E48" w:rsidRPr="00CD1A5B" w:rsidDel="00D43093" w:rsidRDefault="00055E48" w:rsidP="00DC77A1">
            <w:pPr>
              <w:pStyle w:val="Tablelevel3"/>
              <w:rPr>
                <w:ins w:id="6106" w:author="Jillian Carson-Jackson" w:date="2020-12-27T16:41:00Z"/>
                <w:del w:id="6107" w:author="Abercrombie, Kerrie" w:date="2021-01-22T09:31:00Z"/>
                <w:rFonts w:ascii="Calibri" w:hAnsi="Calibri"/>
                <w:sz w:val="22"/>
                <w:szCs w:val="22"/>
              </w:rPr>
            </w:pPr>
            <w:ins w:id="6108" w:author="Jillian Carson-Jackson" w:date="2020-12-27T16:41:00Z">
              <w:del w:id="6109" w:author="Abercrombie, Kerrie" w:date="2021-01-22T09:31:00Z">
                <w:r w:rsidRPr="00CD1A5B" w:rsidDel="00D43093">
                  <w:rPr>
                    <w:rFonts w:ascii="Calibri" w:hAnsi="Calibri"/>
                    <w:sz w:val="22"/>
                    <w:szCs w:val="22"/>
                  </w:rPr>
                  <w:delText>Purpose</w:delText>
                </w:r>
              </w:del>
            </w:ins>
          </w:p>
          <w:p w14:paraId="217DA93C" w14:textId="73A95F48" w:rsidR="00055E48" w:rsidRPr="00CD1A5B" w:rsidDel="00D43093" w:rsidRDefault="00055E48" w:rsidP="00DC77A1">
            <w:pPr>
              <w:pStyle w:val="Tablelevel3"/>
              <w:rPr>
                <w:ins w:id="6110" w:author="Jillian Carson-Jackson" w:date="2020-12-27T16:41:00Z"/>
                <w:del w:id="6111" w:author="Abercrombie, Kerrie" w:date="2021-01-22T09:31:00Z"/>
                <w:rFonts w:ascii="Calibri" w:hAnsi="Calibri"/>
                <w:sz w:val="22"/>
                <w:szCs w:val="22"/>
              </w:rPr>
            </w:pPr>
            <w:ins w:id="6112" w:author="Jillian Carson-Jackson" w:date="2020-12-27T16:41:00Z">
              <w:del w:id="6113" w:author="Abercrombie, Kerrie" w:date="2021-01-22T09:31:00Z">
                <w:r w:rsidRPr="00CD1A5B" w:rsidDel="00D43093">
                  <w:rPr>
                    <w:rFonts w:ascii="Calibri" w:hAnsi="Calibri"/>
                    <w:sz w:val="22"/>
                    <w:szCs w:val="22"/>
                  </w:rPr>
                  <w:delText>Storage</w:delText>
                </w:r>
              </w:del>
            </w:ins>
          </w:p>
          <w:p w14:paraId="6CD22CF9" w14:textId="43B950BB" w:rsidR="00055E48" w:rsidRPr="00CD1A5B" w:rsidDel="00D43093" w:rsidRDefault="00055E48" w:rsidP="00DC77A1">
            <w:pPr>
              <w:pStyle w:val="Tablelevel3"/>
              <w:rPr>
                <w:ins w:id="6114" w:author="Jillian Carson-Jackson" w:date="2020-12-27T16:41:00Z"/>
                <w:del w:id="6115" w:author="Abercrombie, Kerrie" w:date="2021-01-22T09:31:00Z"/>
                <w:rFonts w:ascii="Calibri" w:hAnsi="Calibri"/>
                <w:sz w:val="22"/>
                <w:szCs w:val="22"/>
              </w:rPr>
            </w:pPr>
            <w:ins w:id="6116" w:author="Jillian Carson-Jackson" w:date="2020-12-27T16:41:00Z">
              <w:del w:id="6117" w:author="Abercrombie, Kerrie" w:date="2021-01-22T09:31:00Z">
                <w:r w:rsidRPr="00CD1A5B" w:rsidDel="00D43093">
                  <w:rPr>
                    <w:rFonts w:ascii="Calibri" w:hAnsi="Calibri"/>
                    <w:sz w:val="22"/>
                    <w:szCs w:val="22"/>
                  </w:rPr>
                  <w:delText>Access</w:delText>
                </w:r>
              </w:del>
            </w:ins>
          </w:p>
          <w:p w14:paraId="561445EA" w14:textId="3673D330" w:rsidR="00055E48" w:rsidRPr="00CD1A5B" w:rsidDel="00D43093" w:rsidRDefault="00055E48" w:rsidP="00DC77A1">
            <w:pPr>
              <w:pStyle w:val="Tablelevel1"/>
              <w:rPr>
                <w:ins w:id="6118" w:author="Jillian Carson-Jackson" w:date="2020-12-27T16:41:00Z"/>
                <w:del w:id="6119" w:author="Abercrombie, Kerrie" w:date="2021-01-22T09:31:00Z"/>
                <w:rFonts w:ascii="Calibri" w:hAnsi="Calibri"/>
                <w:szCs w:val="22"/>
              </w:rPr>
            </w:pPr>
            <w:ins w:id="6120" w:author="Jillian Carson-Jackson" w:date="2020-12-27T16:41:00Z">
              <w:del w:id="6121" w:author="Abercrombie, Kerrie" w:date="2021-01-22T09:31:00Z">
                <w:r w:rsidRPr="00CD1A5B" w:rsidDel="00D43093">
                  <w:rPr>
                    <w:rFonts w:ascii="Calibri" w:hAnsi="Calibri"/>
                    <w:szCs w:val="22"/>
                  </w:rPr>
                  <w:delText>Electronic log keeping</w:delText>
                </w:r>
              </w:del>
            </w:ins>
          </w:p>
          <w:p w14:paraId="62CB0CC7" w14:textId="1479B786" w:rsidR="00055E48" w:rsidRPr="00CD1A5B" w:rsidDel="00D43093" w:rsidRDefault="00055E48" w:rsidP="00DC77A1">
            <w:pPr>
              <w:pStyle w:val="Tablelevel2"/>
              <w:rPr>
                <w:ins w:id="6122" w:author="Jillian Carson-Jackson" w:date="2020-12-27T16:41:00Z"/>
                <w:del w:id="6123" w:author="Abercrombie, Kerrie" w:date="2021-01-22T09:31:00Z"/>
                <w:rFonts w:ascii="Calibri" w:hAnsi="Calibri"/>
                <w:sz w:val="22"/>
                <w:szCs w:val="22"/>
              </w:rPr>
            </w:pPr>
            <w:ins w:id="6124" w:author="Jillian Carson-Jackson" w:date="2020-12-27T16:41:00Z">
              <w:del w:id="6125" w:author="Abercrombie, Kerrie" w:date="2021-01-22T09:31:00Z">
                <w:r w:rsidRPr="00CD1A5B" w:rsidDel="00D43093">
                  <w:rPr>
                    <w:rFonts w:ascii="Calibri" w:hAnsi="Calibri"/>
                    <w:sz w:val="22"/>
                    <w:szCs w:val="22"/>
                  </w:rPr>
                  <w:delText>Introduction to electronic logs</w:delText>
                </w:r>
              </w:del>
            </w:ins>
          </w:p>
          <w:p w14:paraId="22B62847" w14:textId="1C82566A" w:rsidR="00055E48" w:rsidRPr="00CD1A5B" w:rsidDel="00D43093" w:rsidRDefault="00055E48" w:rsidP="00DC77A1">
            <w:pPr>
              <w:pStyle w:val="Tablelevel3"/>
              <w:rPr>
                <w:ins w:id="6126" w:author="Jillian Carson-Jackson" w:date="2020-12-27T16:41:00Z"/>
                <w:del w:id="6127" w:author="Abercrombie, Kerrie" w:date="2021-01-22T09:31:00Z"/>
                <w:rFonts w:ascii="Calibri" w:hAnsi="Calibri"/>
                <w:sz w:val="22"/>
                <w:szCs w:val="22"/>
              </w:rPr>
            </w:pPr>
            <w:ins w:id="6128" w:author="Jillian Carson-Jackson" w:date="2020-12-27T16:41:00Z">
              <w:del w:id="6129" w:author="Abercrombie, Kerrie" w:date="2021-01-22T09:31:00Z">
                <w:r w:rsidRPr="00CD1A5B" w:rsidDel="00D43093">
                  <w:rPr>
                    <w:rFonts w:ascii="Calibri" w:hAnsi="Calibri"/>
                    <w:sz w:val="22"/>
                    <w:szCs w:val="22"/>
                  </w:rPr>
                  <w:delText>Purpose</w:delText>
                </w:r>
              </w:del>
            </w:ins>
          </w:p>
          <w:p w14:paraId="4133FA8B" w14:textId="4F39E5F7" w:rsidR="00055E48" w:rsidRPr="00CD1A5B" w:rsidDel="00D43093" w:rsidRDefault="00055E48" w:rsidP="00DC77A1">
            <w:pPr>
              <w:pStyle w:val="Tablelevel3"/>
              <w:rPr>
                <w:ins w:id="6130" w:author="Jillian Carson-Jackson" w:date="2020-12-27T16:41:00Z"/>
                <w:del w:id="6131" w:author="Abercrombie, Kerrie" w:date="2021-01-22T09:31:00Z"/>
                <w:rFonts w:ascii="Calibri" w:hAnsi="Calibri"/>
                <w:sz w:val="22"/>
                <w:szCs w:val="22"/>
              </w:rPr>
            </w:pPr>
            <w:ins w:id="6132" w:author="Jillian Carson-Jackson" w:date="2020-12-27T16:41:00Z">
              <w:del w:id="6133" w:author="Abercrombie, Kerrie" w:date="2021-01-22T09:31:00Z">
                <w:r w:rsidRPr="00CD1A5B" w:rsidDel="00D43093">
                  <w:rPr>
                    <w:rFonts w:ascii="Calibri" w:hAnsi="Calibri"/>
                    <w:sz w:val="22"/>
                    <w:szCs w:val="22"/>
                  </w:rPr>
                  <w:delText>Benefits</w:delText>
                </w:r>
              </w:del>
            </w:ins>
          </w:p>
          <w:p w14:paraId="021F7CAB" w14:textId="7B381D2D" w:rsidR="00055E48" w:rsidRPr="00CD1A5B" w:rsidDel="00D43093" w:rsidRDefault="00055E48" w:rsidP="00DC77A1">
            <w:pPr>
              <w:pStyle w:val="Tablelevel3"/>
              <w:rPr>
                <w:ins w:id="6134" w:author="Jillian Carson-Jackson" w:date="2020-12-27T16:41:00Z"/>
                <w:del w:id="6135" w:author="Abercrombie, Kerrie" w:date="2021-01-22T09:31:00Z"/>
                <w:rFonts w:ascii="Calibri" w:hAnsi="Calibri"/>
                <w:sz w:val="22"/>
                <w:szCs w:val="22"/>
              </w:rPr>
            </w:pPr>
            <w:ins w:id="6136" w:author="Jillian Carson-Jackson" w:date="2020-12-27T16:41:00Z">
              <w:del w:id="6137" w:author="Abercrombie, Kerrie" w:date="2021-01-22T09:31:00Z">
                <w:r w:rsidRPr="00CD1A5B" w:rsidDel="00D43093">
                  <w:rPr>
                    <w:rFonts w:ascii="Calibri" w:hAnsi="Calibri"/>
                    <w:sz w:val="22"/>
                    <w:szCs w:val="22"/>
                  </w:rPr>
                  <w:delText>Difficulties</w:delText>
                </w:r>
              </w:del>
            </w:ins>
          </w:p>
          <w:p w14:paraId="0CFE5B41" w14:textId="32C44F7E" w:rsidR="00055E48" w:rsidRPr="00CD1A5B" w:rsidDel="00D43093" w:rsidRDefault="00055E48" w:rsidP="00DC77A1">
            <w:pPr>
              <w:pStyle w:val="Tablelevel2"/>
              <w:rPr>
                <w:ins w:id="6138" w:author="Jillian Carson-Jackson" w:date="2020-12-27T16:41:00Z"/>
                <w:del w:id="6139" w:author="Abercrombie, Kerrie" w:date="2021-01-22T09:31:00Z"/>
                <w:rFonts w:ascii="Calibri" w:hAnsi="Calibri"/>
                <w:sz w:val="22"/>
                <w:szCs w:val="22"/>
              </w:rPr>
            </w:pPr>
            <w:ins w:id="6140" w:author="Jillian Carson-Jackson" w:date="2020-12-27T16:41:00Z">
              <w:del w:id="6141" w:author="Abercrombie, Kerrie" w:date="2021-01-22T09:31:00Z">
                <w:r w:rsidRPr="00CD1A5B" w:rsidDel="00D43093">
                  <w:rPr>
                    <w:rFonts w:ascii="Calibri" w:hAnsi="Calibri"/>
                    <w:sz w:val="22"/>
                    <w:szCs w:val="22"/>
                  </w:rPr>
                  <w:delText>Methods of recording</w:delText>
                </w:r>
              </w:del>
            </w:ins>
          </w:p>
          <w:p w14:paraId="14FF89C3" w14:textId="302A7043" w:rsidR="00055E48" w:rsidRPr="00CD1A5B" w:rsidDel="00D43093" w:rsidRDefault="00055E48" w:rsidP="00DC77A1">
            <w:pPr>
              <w:pStyle w:val="Tablelevel3"/>
              <w:rPr>
                <w:ins w:id="6142" w:author="Jillian Carson-Jackson" w:date="2020-12-27T16:41:00Z"/>
                <w:del w:id="6143" w:author="Abercrombie, Kerrie" w:date="2021-01-22T09:31:00Z"/>
                <w:rFonts w:ascii="Calibri" w:hAnsi="Calibri"/>
                <w:sz w:val="22"/>
                <w:szCs w:val="22"/>
              </w:rPr>
            </w:pPr>
            <w:ins w:id="6144" w:author="Jillian Carson-Jackson" w:date="2020-12-27T16:41:00Z">
              <w:del w:id="6145" w:author="Abercrombie, Kerrie" w:date="2021-01-22T09:31:00Z">
                <w:r w:rsidRPr="00CD1A5B" w:rsidDel="00D43093">
                  <w:rPr>
                    <w:rFonts w:ascii="Calibri" w:hAnsi="Calibri"/>
                    <w:sz w:val="22"/>
                    <w:szCs w:val="22"/>
                  </w:rPr>
                  <w:delText>Voice</w:delText>
                </w:r>
              </w:del>
            </w:ins>
          </w:p>
          <w:p w14:paraId="2A54AA57" w14:textId="67218BDC" w:rsidR="00055E48" w:rsidRPr="00CD1A5B" w:rsidDel="00D43093" w:rsidRDefault="00055E48" w:rsidP="00DC77A1">
            <w:pPr>
              <w:pStyle w:val="Tablelevel3"/>
              <w:rPr>
                <w:ins w:id="6146" w:author="Jillian Carson-Jackson" w:date="2020-12-27T16:41:00Z"/>
                <w:del w:id="6147" w:author="Abercrombie, Kerrie" w:date="2021-01-22T09:31:00Z"/>
                <w:rFonts w:ascii="Calibri" w:hAnsi="Calibri"/>
                <w:sz w:val="22"/>
                <w:szCs w:val="22"/>
              </w:rPr>
            </w:pPr>
            <w:ins w:id="6148" w:author="Jillian Carson-Jackson" w:date="2020-12-27T16:41:00Z">
              <w:del w:id="6149" w:author="Abercrombie, Kerrie" w:date="2021-01-22T09:31:00Z">
                <w:r w:rsidRPr="00CD1A5B" w:rsidDel="00D43093">
                  <w:rPr>
                    <w:rFonts w:ascii="Calibri" w:hAnsi="Calibri"/>
                    <w:sz w:val="22"/>
                    <w:szCs w:val="22"/>
                  </w:rPr>
                  <w:delText>Radar/video</w:delText>
                </w:r>
              </w:del>
            </w:ins>
          </w:p>
          <w:p w14:paraId="0D179227" w14:textId="716C49FD" w:rsidR="00055E48" w:rsidRPr="00CD1A5B" w:rsidDel="00D43093" w:rsidRDefault="00055E48" w:rsidP="00DC77A1">
            <w:pPr>
              <w:pStyle w:val="Tablelevel3"/>
              <w:rPr>
                <w:ins w:id="6150" w:author="Jillian Carson-Jackson" w:date="2020-12-27T16:41:00Z"/>
                <w:del w:id="6151" w:author="Abercrombie, Kerrie" w:date="2021-01-22T09:31:00Z"/>
                <w:rFonts w:ascii="Calibri" w:hAnsi="Calibri"/>
                <w:sz w:val="22"/>
                <w:szCs w:val="22"/>
              </w:rPr>
            </w:pPr>
            <w:ins w:id="6152" w:author="Jillian Carson-Jackson" w:date="2020-12-27T16:41:00Z">
              <w:del w:id="6153" w:author="Abercrombie, Kerrie" w:date="2021-01-22T09:31:00Z">
                <w:r w:rsidRPr="00CD1A5B" w:rsidDel="00D43093">
                  <w:rPr>
                    <w:rFonts w:ascii="Calibri" w:hAnsi="Calibri"/>
                    <w:sz w:val="22"/>
                    <w:szCs w:val="22"/>
                  </w:rPr>
                  <w:delText>Electronic data input devices</w:delText>
                </w:r>
              </w:del>
            </w:ins>
            <w:commentRangeEnd w:id="6065"/>
            <w:del w:id="6154" w:author="Abercrombie, Kerrie" w:date="2021-01-22T09:31:00Z">
              <w:r w:rsidR="00D43093" w:rsidDel="00D43093">
                <w:rPr>
                  <w:rStyle w:val="CommentReference"/>
                  <w:rFonts w:asciiTheme="minorHAnsi" w:eastAsiaTheme="minorHAnsi" w:hAnsiTheme="minorHAnsi"/>
                  <w:lang w:eastAsia="en-GB"/>
                </w:rPr>
                <w:commentReference w:id="6065"/>
              </w:r>
            </w:del>
          </w:p>
          <w:p w14:paraId="5C4EA963" w14:textId="77777777" w:rsidR="00055E48" w:rsidRPr="00CD1A5B" w:rsidRDefault="00055E48" w:rsidP="00DC77A1">
            <w:pPr>
              <w:pStyle w:val="Tablelevel2"/>
              <w:rPr>
                <w:ins w:id="6155" w:author="Jillian Carson-Jackson" w:date="2020-12-27T16:41:00Z"/>
                <w:rFonts w:ascii="Calibri" w:hAnsi="Calibri"/>
                <w:sz w:val="22"/>
                <w:szCs w:val="22"/>
              </w:rPr>
            </w:pPr>
            <w:ins w:id="6156" w:author="Jillian Carson-Jackson" w:date="2020-12-27T16:41:00Z">
              <w:r w:rsidRPr="00CD1A5B">
                <w:rPr>
                  <w:rFonts w:ascii="Calibri" w:hAnsi="Calibri"/>
                  <w:sz w:val="22"/>
                  <w:szCs w:val="22"/>
                </w:rPr>
                <w:t>Filing</w:t>
              </w:r>
            </w:ins>
          </w:p>
          <w:p w14:paraId="50C51A89" w14:textId="77777777" w:rsidR="00055E48" w:rsidRPr="00CD1A5B" w:rsidRDefault="00055E48" w:rsidP="00DC77A1">
            <w:pPr>
              <w:pStyle w:val="Tablelevel3"/>
              <w:rPr>
                <w:ins w:id="6157" w:author="Jillian Carson-Jackson" w:date="2020-12-27T16:41:00Z"/>
                <w:rFonts w:ascii="Calibri" w:hAnsi="Calibri"/>
                <w:sz w:val="22"/>
                <w:szCs w:val="22"/>
              </w:rPr>
            </w:pPr>
            <w:ins w:id="6158" w:author="Jillian Carson-Jackson" w:date="2020-12-27T16:41:00Z">
              <w:r w:rsidRPr="00CD1A5B">
                <w:rPr>
                  <w:rFonts w:ascii="Calibri" w:hAnsi="Calibri"/>
                  <w:sz w:val="22"/>
                  <w:szCs w:val="22"/>
                </w:rPr>
                <w:t>Back-up arrangements</w:t>
              </w:r>
            </w:ins>
          </w:p>
          <w:p w14:paraId="3497DA94" w14:textId="77777777" w:rsidR="00055E48" w:rsidRPr="00CD1A5B" w:rsidRDefault="00055E48" w:rsidP="00DC77A1">
            <w:pPr>
              <w:pStyle w:val="Tablelevel3"/>
              <w:rPr>
                <w:ins w:id="6159" w:author="Jillian Carson-Jackson" w:date="2020-12-27T16:41:00Z"/>
                <w:rFonts w:ascii="Calibri" w:hAnsi="Calibri"/>
                <w:sz w:val="22"/>
                <w:szCs w:val="22"/>
              </w:rPr>
            </w:pPr>
            <w:ins w:id="6160" w:author="Jillian Carson-Jackson" w:date="2020-12-27T16:41:00Z">
              <w:r w:rsidRPr="00CD1A5B">
                <w:rPr>
                  <w:rFonts w:ascii="Calibri" w:hAnsi="Calibri"/>
                  <w:sz w:val="22"/>
                  <w:szCs w:val="22"/>
                </w:rPr>
                <w:t>Storing</w:t>
              </w:r>
            </w:ins>
          </w:p>
        </w:tc>
        <w:tc>
          <w:tcPr>
            <w:tcW w:w="2552" w:type="dxa"/>
            <w:tcBorders>
              <w:top w:val="single" w:sz="4" w:space="0" w:color="auto"/>
              <w:left w:val="single" w:sz="4" w:space="0" w:color="auto"/>
              <w:bottom w:val="single" w:sz="4" w:space="0" w:color="auto"/>
              <w:right w:val="single" w:sz="4" w:space="0" w:color="auto"/>
            </w:tcBorders>
          </w:tcPr>
          <w:p w14:paraId="40A92D51" w14:textId="77777777" w:rsidR="00055E48" w:rsidRPr="00CD1A5B" w:rsidRDefault="00055E48" w:rsidP="00DC77A1">
            <w:pPr>
              <w:pStyle w:val="Tablelevel1bold"/>
              <w:jc w:val="center"/>
              <w:rPr>
                <w:ins w:id="6161"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53C5631" w14:textId="77777777" w:rsidR="00055E48" w:rsidRPr="00CD1A5B" w:rsidRDefault="00055E48" w:rsidP="00DC77A1">
            <w:pPr>
              <w:rPr>
                <w:ins w:id="6162" w:author="Jillian Carson-Jackson" w:date="2020-12-27T16:41:00Z"/>
                <w:rFonts w:ascii="Calibri" w:hAnsi="Calibri"/>
                <w:sz w:val="22"/>
                <w:szCs w:val="22"/>
              </w:rPr>
            </w:pPr>
          </w:p>
        </w:tc>
      </w:tr>
      <w:tr w:rsidR="00055E48" w:rsidRPr="00CD1A5B" w14:paraId="79AE56C2"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ins w:id="6163"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05A125F" w14:textId="77777777" w:rsidR="00055E48" w:rsidRPr="00C37011" w:rsidRDefault="00055E48" w:rsidP="00DC77A1">
            <w:pPr>
              <w:pStyle w:val="Tablelevel1bold"/>
              <w:rPr>
                <w:ins w:id="6164" w:author="Jillian Carson-Jackson" w:date="2020-12-27T16:41:00Z"/>
                <w:rFonts w:ascii="Calibri" w:hAnsi="Calibri"/>
                <w:b w:val="0"/>
                <w:sz w:val="22"/>
                <w:szCs w:val="22"/>
              </w:rPr>
            </w:pPr>
            <w:ins w:id="6165" w:author="Jillian Carson-Jackson" w:date="2020-12-27T16:41:00Z">
              <w:r w:rsidRPr="00C37011">
                <w:rPr>
                  <w:rFonts w:ascii="Calibri" w:hAnsi="Calibri"/>
                  <w:b w:val="0"/>
                  <w:sz w:val="22"/>
                  <w:szCs w:val="22"/>
                </w:rPr>
                <w:t xml:space="preserve">State the purposes and requirements for </w:t>
              </w:r>
              <w:commentRangeStart w:id="6166"/>
              <w:r w:rsidRPr="00C37011">
                <w:rPr>
                  <w:rFonts w:ascii="Calibri" w:hAnsi="Calibri"/>
                  <w:b w:val="0"/>
                  <w:sz w:val="22"/>
                  <w:szCs w:val="22"/>
                </w:rPr>
                <w:t>statement and report writing</w:t>
              </w:r>
            </w:ins>
            <w:commentRangeEnd w:id="6166"/>
            <w:r w:rsidR="00D43093" w:rsidRPr="00C37011">
              <w:rPr>
                <w:rStyle w:val="CommentReference"/>
                <w:rFonts w:asciiTheme="minorHAnsi" w:eastAsiaTheme="minorHAnsi" w:hAnsiTheme="minorHAnsi"/>
                <w:b w:val="0"/>
              </w:rPr>
              <w:commentReference w:id="6166"/>
            </w:r>
          </w:p>
          <w:p w14:paraId="4A7FBABA" w14:textId="77777777" w:rsidR="00055E48" w:rsidRPr="00C37011" w:rsidRDefault="00055E48" w:rsidP="00DC77A1">
            <w:pPr>
              <w:pStyle w:val="Tablelevel2"/>
              <w:rPr>
                <w:ins w:id="6167" w:author="Jillian Carson-Jackson" w:date="2020-12-27T16:41:00Z"/>
                <w:rFonts w:ascii="Calibri" w:hAnsi="Calibri"/>
                <w:sz w:val="22"/>
                <w:szCs w:val="22"/>
              </w:rPr>
            </w:pPr>
            <w:ins w:id="6168" w:author="Jillian Carson-Jackson" w:date="2020-12-27T16:41:00Z">
              <w:r w:rsidRPr="00C37011">
                <w:rPr>
                  <w:rFonts w:ascii="Calibri" w:hAnsi="Calibri"/>
                  <w:sz w:val="22"/>
                  <w:szCs w:val="22"/>
                </w:rPr>
                <w:t>Statutory</w:t>
              </w:r>
            </w:ins>
          </w:p>
          <w:p w14:paraId="212B40EC" w14:textId="77777777" w:rsidR="00055E48" w:rsidRPr="00C37011" w:rsidRDefault="00055E48" w:rsidP="00DC77A1">
            <w:pPr>
              <w:pStyle w:val="Tablelevel2"/>
              <w:rPr>
                <w:ins w:id="6169" w:author="Jillian Carson-Jackson" w:date="2020-12-27T16:41:00Z"/>
                <w:rFonts w:ascii="Calibri" w:hAnsi="Calibri"/>
                <w:sz w:val="22"/>
                <w:szCs w:val="22"/>
              </w:rPr>
            </w:pPr>
            <w:ins w:id="6170" w:author="Jillian Carson-Jackson" w:date="2020-12-27T16:41:00Z">
              <w:r w:rsidRPr="00C37011">
                <w:rPr>
                  <w:rFonts w:ascii="Calibri" w:hAnsi="Calibri"/>
                  <w:sz w:val="22"/>
                  <w:szCs w:val="22"/>
                </w:rPr>
                <w:t>Electronic and manual</w:t>
              </w:r>
            </w:ins>
          </w:p>
          <w:p w14:paraId="13665EED" w14:textId="77777777" w:rsidR="00055E48" w:rsidRPr="00CD1A5B" w:rsidRDefault="00055E48" w:rsidP="00DC77A1">
            <w:pPr>
              <w:pStyle w:val="Tablelevel2"/>
              <w:rPr>
                <w:ins w:id="6171" w:author="Jillian Carson-Jackson" w:date="2020-12-27T16:41:00Z"/>
                <w:rFonts w:ascii="Calibri" w:hAnsi="Calibri"/>
                <w:sz w:val="22"/>
                <w:szCs w:val="22"/>
              </w:rPr>
            </w:pPr>
            <w:ins w:id="6172" w:author="Jillian Carson-Jackson" w:date="2020-12-27T16:41:00Z">
              <w:r w:rsidRPr="00C37011">
                <w:rPr>
                  <w:rFonts w:ascii="Calibri" w:hAnsi="Calibri"/>
                  <w:sz w:val="22"/>
                  <w:szCs w:val="22"/>
                </w:rPr>
                <w:t>Legal implications</w:t>
              </w:r>
            </w:ins>
          </w:p>
        </w:tc>
        <w:tc>
          <w:tcPr>
            <w:tcW w:w="2552" w:type="dxa"/>
            <w:tcBorders>
              <w:top w:val="single" w:sz="4" w:space="0" w:color="auto"/>
              <w:left w:val="single" w:sz="4" w:space="0" w:color="auto"/>
              <w:bottom w:val="single" w:sz="4" w:space="0" w:color="auto"/>
              <w:right w:val="single" w:sz="4" w:space="0" w:color="auto"/>
            </w:tcBorders>
          </w:tcPr>
          <w:p w14:paraId="59545E9F" w14:textId="77777777" w:rsidR="00055E48" w:rsidRPr="00CD1A5B" w:rsidRDefault="00055E48" w:rsidP="00DC77A1">
            <w:pPr>
              <w:pStyle w:val="Tablelevel1bold"/>
              <w:jc w:val="center"/>
              <w:rPr>
                <w:ins w:id="6173"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4BEE044" w14:textId="77777777" w:rsidR="00055E48" w:rsidRPr="00CD1A5B" w:rsidRDefault="00055E48" w:rsidP="00DC77A1">
            <w:pPr>
              <w:rPr>
                <w:ins w:id="6174" w:author="Jillian Carson-Jackson" w:date="2020-12-27T16:41:00Z"/>
                <w:rFonts w:ascii="Calibri" w:hAnsi="Calibri"/>
                <w:sz w:val="22"/>
                <w:szCs w:val="22"/>
              </w:rPr>
            </w:pPr>
          </w:p>
        </w:tc>
      </w:tr>
    </w:tbl>
    <w:p w14:paraId="30434A50" w14:textId="0A60C33C" w:rsidR="00055E48" w:rsidRDefault="00055E48" w:rsidP="00055E48">
      <w:pPr>
        <w:rPr>
          <w:ins w:id="6175" w:author="Jillian Carson-Jackson" w:date="2020-12-27T16:45:00Z"/>
        </w:rPr>
      </w:pPr>
    </w:p>
    <w:p w14:paraId="3D2E8520" w14:textId="3E94320D" w:rsidR="00135D68" w:rsidRDefault="00135D68" w:rsidP="00055E48">
      <w:pPr>
        <w:rPr>
          <w:ins w:id="6176" w:author="Jillian Carson-Jackson" w:date="2020-12-27T16:45:00Z"/>
        </w:rPr>
      </w:pPr>
    </w:p>
    <w:p w14:paraId="67DE05B9" w14:textId="77777777" w:rsidR="00B406CD" w:rsidRDefault="00B406CD">
      <w:pPr>
        <w:spacing w:after="200" w:line="276" w:lineRule="auto"/>
        <w:rPr>
          <w:ins w:id="6177" w:author="Jillian Carson-Jackson" w:date="2020-12-27T16:46:00Z"/>
        </w:rPr>
      </w:pPr>
      <w:ins w:id="6178" w:author="Jillian Carson-Jackson" w:date="2020-12-27T16:46:00Z">
        <w:r>
          <w:br w:type="page"/>
        </w:r>
      </w:ins>
    </w:p>
    <w:p w14:paraId="5650FBBB" w14:textId="56788047" w:rsidR="00135D68" w:rsidRDefault="00135D68" w:rsidP="00055E48">
      <w:pPr>
        <w:rPr>
          <w:ins w:id="6179" w:author="Jillian Carson-Jackson" w:date="2020-12-27T16:45:00Z"/>
        </w:rPr>
      </w:pPr>
      <w:ins w:id="6180" w:author="Jillian Carson-Jackson" w:date="2020-12-27T16:45:00Z">
        <w:r>
          <w:t xml:space="preserve">From Original Module 6 – VHF radio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135D68" w:rsidRPr="008A0F75" w14:paraId="723F7384" w14:textId="77777777" w:rsidTr="00DC77A1">
        <w:trPr>
          <w:cantSplit/>
          <w:jc w:val="center"/>
          <w:ins w:id="6181"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3D5BBF65" w14:textId="77777777" w:rsidR="00135D68" w:rsidRPr="00C37011" w:rsidRDefault="00135D68" w:rsidP="00DC77A1">
            <w:pPr>
              <w:pStyle w:val="Tablelevel1bold"/>
              <w:rPr>
                <w:ins w:id="6182" w:author="Jillian Carson-Jackson" w:date="2020-12-27T16:45:00Z"/>
                <w:rFonts w:ascii="Calibri" w:hAnsi="Calibri"/>
                <w:b w:val="0"/>
                <w:sz w:val="22"/>
                <w:szCs w:val="22"/>
              </w:rPr>
            </w:pPr>
            <w:ins w:id="6183" w:author="Jillian Carson-Jackson" w:date="2020-12-27T16:45:00Z">
              <w:r w:rsidRPr="00C37011">
                <w:rPr>
                  <w:rFonts w:ascii="Calibri" w:hAnsi="Calibri"/>
                  <w:b w:val="0"/>
                  <w:sz w:val="22"/>
                  <w:szCs w:val="22"/>
                </w:rPr>
                <w:t>Principles, controls and operation of</w:t>
              </w:r>
              <w:commentRangeStart w:id="6184"/>
              <w:r w:rsidRPr="00C37011">
                <w:rPr>
                  <w:rFonts w:ascii="Calibri" w:hAnsi="Calibri"/>
                  <w:b w:val="0"/>
                  <w:sz w:val="22"/>
                  <w:szCs w:val="22"/>
                </w:rPr>
                <w:t xml:space="preserve"> DSC</w:t>
              </w:r>
            </w:ins>
            <w:commentRangeEnd w:id="6184"/>
            <w:r w:rsidR="009C0CD9" w:rsidRPr="00C37011">
              <w:rPr>
                <w:rStyle w:val="CommentReference"/>
                <w:rFonts w:asciiTheme="minorHAnsi" w:eastAsiaTheme="minorHAnsi" w:hAnsiTheme="minorHAnsi"/>
                <w:b w:val="0"/>
              </w:rPr>
              <w:commentReference w:id="6184"/>
            </w:r>
          </w:p>
          <w:p w14:paraId="03CA54D2" w14:textId="77777777" w:rsidR="00135D68" w:rsidRPr="00C37011" w:rsidRDefault="00135D68" w:rsidP="00DC77A1">
            <w:pPr>
              <w:pStyle w:val="Tablelevel1bold"/>
              <w:rPr>
                <w:ins w:id="6185" w:author="Jillian Carson-Jackson" w:date="2020-12-27T16:45:00Z"/>
                <w:rFonts w:ascii="Calibri" w:hAnsi="Calibri"/>
                <w:b w:val="0"/>
                <w:sz w:val="22"/>
                <w:szCs w:val="22"/>
              </w:rPr>
            </w:pPr>
            <w:ins w:id="6186" w:author="Jillian Carson-Jackson" w:date="2020-12-27T16:45:00Z">
              <w:r w:rsidRPr="00C37011">
                <w:rPr>
                  <w:rFonts w:ascii="Calibri" w:hAnsi="Calibri"/>
                  <w:b w:val="0"/>
                  <w:sz w:val="22"/>
                  <w:szCs w:val="22"/>
                </w:rPr>
                <w:t>Format of a transmission sequence</w:t>
              </w:r>
            </w:ins>
          </w:p>
          <w:p w14:paraId="0424A893" w14:textId="77777777" w:rsidR="00135D68" w:rsidRPr="00C37011" w:rsidRDefault="00135D68" w:rsidP="00DC77A1">
            <w:pPr>
              <w:pStyle w:val="Tablelevel1bold"/>
              <w:rPr>
                <w:ins w:id="6187" w:author="Jillian Carson-Jackson" w:date="2020-12-27T16:45:00Z"/>
                <w:rFonts w:ascii="Calibri" w:hAnsi="Calibri"/>
                <w:b w:val="0"/>
                <w:sz w:val="22"/>
                <w:szCs w:val="22"/>
              </w:rPr>
            </w:pPr>
            <w:ins w:id="6188" w:author="Jillian Carson-Jackson" w:date="2020-12-27T16:45:00Z">
              <w:r w:rsidRPr="00C37011">
                <w:rPr>
                  <w:rFonts w:ascii="Calibri" w:hAnsi="Calibri"/>
                  <w:b w:val="0"/>
                  <w:sz w:val="22"/>
                  <w:szCs w:val="22"/>
                </w:rPr>
                <w:t>Message composition</w:t>
              </w:r>
            </w:ins>
          </w:p>
          <w:p w14:paraId="0D63D04B" w14:textId="77777777" w:rsidR="00135D68" w:rsidRPr="00C37011" w:rsidRDefault="00135D68" w:rsidP="00DC77A1">
            <w:pPr>
              <w:pStyle w:val="Tablelevel1bold"/>
              <w:rPr>
                <w:ins w:id="6189" w:author="Jillian Carson-Jackson" w:date="2020-12-27T16:45:00Z"/>
                <w:rFonts w:ascii="Calibri" w:hAnsi="Calibri"/>
                <w:b w:val="0"/>
                <w:sz w:val="22"/>
                <w:szCs w:val="22"/>
              </w:rPr>
            </w:pPr>
            <w:ins w:id="6190" w:author="Jillian Carson-Jackson" w:date="2020-12-27T16:45:00Z">
              <w:r w:rsidRPr="00C37011">
                <w:rPr>
                  <w:rFonts w:ascii="Calibri" w:hAnsi="Calibri"/>
                  <w:b w:val="0"/>
                  <w:sz w:val="22"/>
                  <w:szCs w:val="22"/>
                </w:rPr>
                <w:t>Error checks</w:t>
              </w:r>
            </w:ins>
          </w:p>
          <w:p w14:paraId="493A8C43" w14:textId="77777777" w:rsidR="00135D68" w:rsidRPr="00C37011" w:rsidRDefault="00135D68" w:rsidP="00DC77A1">
            <w:pPr>
              <w:pStyle w:val="Tablelevel1bold"/>
              <w:rPr>
                <w:ins w:id="6191" w:author="Jillian Carson-Jackson" w:date="2020-12-27T16:45:00Z"/>
                <w:rFonts w:ascii="Calibri" w:hAnsi="Calibri"/>
                <w:b w:val="0"/>
                <w:sz w:val="22"/>
                <w:szCs w:val="22"/>
              </w:rPr>
            </w:pPr>
            <w:ins w:id="6192" w:author="Jillian Carson-Jackson" w:date="2020-12-27T16:45:00Z">
              <w:r w:rsidRPr="00C37011">
                <w:rPr>
                  <w:rFonts w:ascii="Calibri" w:hAnsi="Calibri"/>
                  <w:b w:val="0"/>
                  <w:sz w:val="22"/>
                  <w:szCs w:val="22"/>
                </w:rPr>
                <w:t>Principles, controls and operation of AIS</w:t>
              </w:r>
            </w:ins>
          </w:p>
          <w:p w14:paraId="6623B6F6" w14:textId="77777777" w:rsidR="00135D68" w:rsidRPr="00C37011" w:rsidRDefault="00135D68" w:rsidP="00DC77A1">
            <w:pPr>
              <w:pStyle w:val="Tablelevel1bold"/>
              <w:rPr>
                <w:ins w:id="6193" w:author="Jillian Carson-Jackson" w:date="2020-12-27T16:45:00Z"/>
                <w:rFonts w:ascii="Calibri" w:hAnsi="Calibri"/>
                <w:b w:val="0"/>
                <w:sz w:val="22"/>
                <w:szCs w:val="22"/>
              </w:rPr>
            </w:pPr>
            <w:ins w:id="6194" w:author="Jillian Carson-Jackson" w:date="2020-12-27T16:45:00Z">
              <w:r w:rsidRPr="00C37011">
                <w:rPr>
                  <w:rFonts w:ascii="Calibri" w:hAnsi="Calibri"/>
                  <w:b w:val="0"/>
                  <w:sz w:val="22"/>
                  <w:szCs w:val="22"/>
                </w:rPr>
                <w:t xml:space="preserve">Format of a transmission sequence </w:t>
              </w:r>
            </w:ins>
          </w:p>
          <w:p w14:paraId="032EE64B" w14:textId="77777777" w:rsidR="00135D68" w:rsidRPr="00C37011" w:rsidRDefault="00135D68" w:rsidP="00DC77A1">
            <w:pPr>
              <w:pStyle w:val="Tablelevel1bold"/>
              <w:rPr>
                <w:ins w:id="6195" w:author="Jillian Carson-Jackson" w:date="2020-12-27T16:45:00Z"/>
                <w:rFonts w:ascii="Calibri" w:hAnsi="Calibri"/>
                <w:b w:val="0"/>
                <w:sz w:val="22"/>
                <w:szCs w:val="22"/>
              </w:rPr>
            </w:pPr>
            <w:ins w:id="6196" w:author="Jillian Carson-Jackson" w:date="2020-12-27T16:45:00Z">
              <w:r w:rsidRPr="00C37011">
                <w:rPr>
                  <w:rFonts w:ascii="Calibri" w:hAnsi="Calibri"/>
                  <w:b w:val="0"/>
                  <w:sz w:val="22"/>
                  <w:szCs w:val="22"/>
                </w:rPr>
                <w:t>Message composition</w:t>
              </w:r>
            </w:ins>
          </w:p>
          <w:p w14:paraId="39458671" w14:textId="77777777" w:rsidR="00135D68" w:rsidRPr="00E5002E" w:rsidRDefault="00135D68" w:rsidP="00DC77A1">
            <w:pPr>
              <w:pStyle w:val="Tablelevel1bold"/>
              <w:rPr>
                <w:ins w:id="6197" w:author="Jillian Carson-Jackson" w:date="2020-12-27T16:45:00Z"/>
                <w:rFonts w:ascii="Calibri" w:hAnsi="Calibri"/>
                <w:b w:val="0"/>
                <w:sz w:val="22"/>
                <w:szCs w:val="22"/>
              </w:rPr>
            </w:pPr>
            <w:ins w:id="6198" w:author="Jillian Carson-Jackson" w:date="2020-12-27T16:45:00Z">
              <w:r w:rsidRPr="00C37011">
                <w:rPr>
                  <w:rFonts w:ascii="Calibri" w:hAnsi="Calibri"/>
                  <w:b w:val="0"/>
                  <w:sz w:val="22"/>
                  <w:szCs w:val="22"/>
                </w:rPr>
                <w:t>Automatic and manual modes</w:t>
              </w:r>
              <w:r w:rsidRPr="00E5002E">
                <w:rPr>
                  <w:rFonts w:ascii="Calibri" w:hAnsi="Calibri"/>
                  <w:b w:val="0"/>
                  <w:sz w:val="22"/>
                  <w:szCs w:val="22"/>
                </w:rPr>
                <w:t xml:space="preserve"> </w:t>
              </w:r>
            </w:ins>
          </w:p>
        </w:tc>
        <w:tc>
          <w:tcPr>
            <w:tcW w:w="2410" w:type="dxa"/>
            <w:tcBorders>
              <w:top w:val="single" w:sz="4" w:space="0" w:color="auto"/>
              <w:left w:val="single" w:sz="4" w:space="0" w:color="auto"/>
              <w:bottom w:val="single" w:sz="4" w:space="0" w:color="auto"/>
              <w:right w:val="single" w:sz="4" w:space="0" w:color="auto"/>
            </w:tcBorders>
          </w:tcPr>
          <w:p w14:paraId="3B436390" w14:textId="77777777" w:rsidR="00135D68" w:rsidRPr="008A0F75" w:rsidRDefault="00135D68" w:rsidP="00DC77A1">
            <w:pPr>
              <w:pStyle w:val="Tablelevel2"/>
              <w:spacing w:before="60"/>
              <w:ind w:left="0"/>
              <w:jc w:val="center"/>
              <w:rPr>
                <w:ins w:id="6199" w:author="Jillian Carson-Jackson" w:date="2020-12-27T16:45:00Z"/>
                <w:rFonts w:ascii="Calibri" w:hAnsi="Calibri"/>
                <w:sz w:val="22"/>
                <w:szCs w:val="22"/>
              </w:rPr>
            </w:pPr>
          </w:p>
          <w:p w14:paraId="234F52DF" w14:textId="77777777" w:rsidR="00135D68" w:rsidRPr="008A0F75" w:rsidRDefault="00135D68" w:rsidP="00DC77A1">
            <w:pPr>
              <w:pStyle w:val="Tablelevel2"/>
              <w:spacing w:before="60"/>
              <w:ind w:left="0"/>
              <w:jc w:val="center"/>
              <w:rPr>
                <w:ins w:id="6200" w:author="Jillian Carson-Jackson" w:date="2020-12-27T16:45:00Z"/>
                <w:rFonts w:ascii="Calibri" w:hAnsi="Calibri"/>
                <w:sz w:val="22"/>
                <w:szCs w:val="22"/>
              </w:rPr>
            </w:pPr>
            <w:ins w:id="6201" w:author="Jillian Carson-Jackson" w:date="2020-12-27T16:45:00Z">
              <w:r w:rsidRPr="008A0F75">
                <w:rPr>
                  <w:rFonts w:ascii="Calibri" w:hAnsi="Calibri"/>
                  <w:sz w:val="22"/>
                  <w:szCs w:val="22"/>
                </w:rPr>
                <w:t>R34</w:t>
              </w:r>
            </w:ins>
          </w:p>
          <w:p w14:paraId="352AFA65" w14:textId="77777777" w:rsidR="00135D68" w:rsidRPr="008A0F75" w:rsidRDefault="00135D68" w:rsidP="00DC77A1">
            <w:pPr>
              <w:pStyle w:val="Tablelevel2"/>
              <w:spacing w:before="60"/>
              <w:ind w:left="0"/>
              <w:jc w:val="center"/>
              <w:rPr>
                <w:ins w:id="6202" w:author="Jillian Carson-Jackson" w:date="2020-12-27T16:45:00Z"/>
                <w:rFonts w:ascii="Calibri" w:hAnsi="Calibri"/>
                <w:sz w:val="22"/>
                <w:szCs w:val="22"/>
              </w:rPr>
            </w:pPr>
            <w:ins w:id="6203" w:author="Jillian Carson-Jackson" w:date="2020-12-27T16:45:00Z">
              <w:r w:rsidRPr="008A0F75">
                <w:rPr>
                  <w:rFonts w:ascii="Calibri" w:hAnsi="Calibri"/>
                  <w:sz w:val="22"/>
                  <w:szCs w:val="22"/>
                </w:rPr>
                <w:t>R29</w:t>
              </w:r>
            </w:ins>
          </w:p>
          <w:p w14:paraId="4CD4D62C" w14:textId="77777777" w:rsidR="00135D68" w:rsidRPr="008A0F75" w:rsidRDefault="00135D68" w:rsidP="00DC77A1">
            <w:pPr>
              <w:pStyle w:val="Tablelevel2"/>
              <w:spacing w:before="60"/>
              <w:ind w:left="0"/>
              <w:jc w:val="center"/>
              <w:rPr>
                <w:ins w:id="6204" w:author="Jillian Carson-Jackson" w:date="2020-12-27T16:45:00Z"/>
                <w:rFonts w:ascii="Calibri" w:hAnsi="Calibri"/>
                <w:sz w:val="22"/>
                <w:szCs w:val="22"/>
              </w:rPr>
            </w:pPr>
            <w:ins w:id="6205" w:author="Jillian Carson-Jackson" w:date="2020-12-27T16:45:00Z">
              <w:r w:rsidRPr="008A0F75">
                <w:rPr>
                  <w:rFonts w:ascii="Calibri" w:hAnsi="Calibri"/>
                  <w:sz w:val="22"/>
                  <w:szCs w:val="22"/>
                </w:rPr>
                <w:t>R30</w:t>
              </w:r>
            </w:ins>
          </w:p>
          <w:p w14:paraId="1C293BE4" w14:textId="77777777" w:rsidR="00135D68" w:rsidRPr="008A0F75" w:rsidRDefault="00135D68" w:rsidP="00DC77A1">
            <w:pPr>
              <w:pStyle w:val="Tablelevel2"/>
              <w:spacing w:before="60"/>
              <w:ind w:left="0"/>
              <w:jc w:val="center"/>
              <w:rPr>
                <w:ins w:id="6206" w:author="Jillian Carson-Jackson" w:date="2020-12-27T16:45:00Z"/>
                <w:rFonts w:ascii="Calibri" w:hAnsi="Calibri"/>
                <w:sz w:val="22"/>
                <w:szCs w:val="22"/>
              </w:rPr>
            </w:pPr>
          </w:p>
          <w:p w14:paraId="74EB4E80" w14:textId="77777777" w:rsidR="00135D68" w:rsidRPr="008A0F75" w:rsidRDefault="00135D68" w:rsidP="00DC77A1">
            <w:pPr>
              <w:pStyle w:val="Tablelevel2"/>
              <w:spacing w:before="60"/>
              <w:ind w:left="0"/>
              <w:jc w:val="center"/>
              <w:rPr>
                <w:ins w:id="6207" w:author="Jillian Carson-Jackson" w:date="2020-12-27T16:45:00Z"/>
                <w:rFonts w:ascii="Calibri" w:hAnsi="Calibri"/>
                <w:sz w:val="22"/>
                <w:szCs w:val="22"/>
              </w:rPr>
            </w:pPr>
            <w:ins w:id="6208" w:author="Jillian Carson-Jackson" w:date="2020-12-27T16:45:00Z">
              <w:r w:rsidRPr="008A0F75">
                <w:rPr>
                  <w:rFonts w:ascii="Calibri" w:hAnsi="Calibri"/>
                  <w:sz w:val="22"/>
                  <w:szCs w:val="22"/>
                </w:rPr>
                <w:t>R18, R25, R34, R31, R47, R51, R53</w:t>
              </w:r>
            </w:ins>
          </w:p>
        </w:tc>
        <w:tc>
          <w:tcPr>
            <w:tcW w:w="2976" w:type="dxa"/>
            <w:tcBorders>
              <w:top w:val="single" w:sz="4" w:space="0" w:color="auto"/>
              <w:left w:val="single" w:sz="4" w:space="0" w:color="auto"/>
              <w:bottom w:val="single" w:sz="4" w:space="0" w:color="auto"/>
              <w:right w:val="single" w:sz="4" w:space="0" w:color="auto"/>
            </w:tcBorders>
          </w:tcPr>
          <w:p w14:paraId="022F78F1" w14:textId="77777777" w:rsidR="00135D68" w:rsidRPr="008A0F75" w:rsidRDefault="00135D68" w:rsidP="00DC77A1">
            <w:pPr>
              <w:pStyle w:val="Tablelevel2"/>
              <w:jc w:val="center"/>
              <w:rPr>
                <w:ins w:id="6209" w:author="Jillian Carson-Jackson" w:date="2020-12-27T16:45:00Z"/>
                <w:rFonts w:ascii="Calibri" w:hAnsi="Calibri"/>
                <w:sz w:val="22"/>
                <w:szCs w:val="22"/>
              </w:rPr>
            </w:pPr>
          </w:p>
        </w:tc>
      </w:tr>
      <w:tr w:rsidR="00135D68" w:rsidRPr="008A0F75" w14:paraId="02680C66" w14:textId="77777777" w:rsidTr="00DC77A1">
        <w:trPr>
          <w:cantSplit/>
          <w:jc w:val="center"/>
          <w:ins w:id="6210"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073F711E" w14:textId="68657CCE" w:rsidR="00135D68" w:rsidRPr="00E5002E" w:rsidRDefault="00135D68" w:rsidP="00DC77A1">
            <w:pPr>
              <w:pStyle w:val="Tablelevel1bold"/>
              <w:rPr>
                <w:ins w:id="6211" w:author="Jillian Carson-Jackson" w:date="2020-12-27T16:45:00Z"/>
                <w:rFonts w:ascii="Calibri" w:hAnsi="Calibri"/>
                <w:b w:val="0"/>
                <w:sz w:val="22"/>
                <w:szCs w:val="22"/>
              </w:rPr>
            </w:pPr>
            <w:commentRangeStart w:id="6212"/>
            <w:ins w:id="6213" w:author="Jillian Carson-Jackson" w:date="2020-12-27T16:45:00Z">
              <w:del w:id="6214" w:author="Abercrombie, Kerrie" w:date="2021-01-22T12:15:00Z">
                <w:r w:rsidRPr="00E5002E" w:rsidDel="009C0CD9">
                  <w:rPr>
                    <w:rFonts w:ascii="Calibri" w:hAnsi="Calibri"/>
                    <w:b w:val="0"/>
                    <w:sz w:val="22"/>
                    <w:szCs w:val="22"/>
                  </w:rPr>
                  <w:delText>Communication procedures, including SAR</w:delText>
                </w:r>
              </w:del>
            </w:ins>
            <w:commentRangeEnd w:id="6212"/>
            <w:del w:id="6215" w:author="Abercrombie, Kerrie" w:date="2021-01-22T12:15:00Z">
              <w:r w:rsidR="009C0CD9" w:rsidDel="009C0CD9">
                <w:rPr>
                  <w:rStyle w:val="CommentReference"/>
                  <w:rFonts w:asciiTheme="minorHAnsi" w:eastAsiaTheme="minorHAnsi" w:hAnsiTheme="minorHAnsi"/>
                  <w:b w:val="0"/>
                </w:rPr>
                <w:commentReference w:id="6212"/>
              </w:r>
            </w:del>
          </w:p>
        </w:tc>
        <w:tc>
          <w:tcPr>
            <w:tcW w:w="2410" w:type="dxa"/>
            <w:tcBorders>
              <w:top w:val="single" w:sz="4" w:space="0" w:color="auto"/>
              <w:left w:val="single" w:sz="4" w:space="0" w:color="auto"/>
              <w:bottom w:val="single" w:sz="4" w:space="0" w:color="auto"/>
              <w:right w:val="single" w:sz="4" w:space="0" w:color="auto"/>
            </w:tcBorders>
          </w:tcPr>
          <w:p w14:paraId="27E32E24" w14:textId="77777777" w:rsidR="00135D68" w:rsidRPr="008A0F75" w:rsidRDefault="00135D68" w:rsidP="00DC77A1">
            <w:pPr>
              <w:pStyle w:val="Tablelevel2"/>
              <w:spacing w:before="60"/>
              <w:ind w:left="0"/>
              <w:jc w:val="center"/>
              <w:rPr>
                <w:ins w:id="6216" w:author="Jillian Carson-Jackson" w:date="2020-12-27T16:45: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516DF54B" w14:textId="77777777" w:rsidR="00135D68" w:rsidRPr="008A0F75" w:rsidRDefault="00135D68" w:rsidP="00DC77A1">
            <w:pPr>
              <w:pStyle w:val="Tablelevel2"/>
              <w:jc w:val="center"/>
              <w:rPr>
                <w:ins w:id="6217" w:author="Jillian Carson-Jackson" w:date="2020-12-27T16:45:00Z"/>
                <w:rFonts w:ascii="Calibri" w:hAnsi="Calibri"/>
                <w:sz w:val="22"/>
                <w:szCs w:val="22"/>
              </w:rPr>
            </w:pPr>
          </w:p>
        </w:tc>
      </w:tr>
      <w:tr w:rsidR="00135D68" w:rsidRPr="008A0F75" w14:paraId="10300D65" w14:textId="77777777" w:rsidTr="00DC77A1">
        <w:trPr>
          <w:cantSplit/>
          <w:jc w:val="center"/>
          <w:ins w:id="6218"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6CB069D6" w14:textId="7580284F" w:rsidR="00135D68" w:rsidRPr="00E5002E" w:rsidRDefault="00135D68" w:rsidP="00DC77A1">
            <w:pPr>
              <w:pStyle w:val="Tablelevel1bold"/>
              <w:rPr>
                <w:ins w:id="6219" w:author="Jillian Carson-Jackson" w:date="2020-12-27T16:45:00Z"/>
                <w:rFonts w:ascii="Calibri" w:hAnsi="Calibri"/>
                <w:b w:val="0"/>
                <w:sz w:val="22"/>
                <w:szCs w:val="22"/>
              </w:rPr>
            </w:pPr>
            <w:commentRangeStart w:id="6220"/>
            <w:ins w:id="6221" w:author="Jillian Carson-Jackson" w:date="2020-12-27T16:45:00Z">
              <w:del w:id="6222" w:author="Abercrombie, Kerrie" w:date="2021-01-22T12:15:00Z">
                <w:r w:rsidRPr="00E5002E" w:rsidDel="009C0CD9">
                  <w:rPr>
                    <w:rFonts w:ascii="Calibri" w:hAnsi="Calibri"/>
                    <w:b w:val="0"/>
                    <w:sz w:val="22"/>
                    <w:szCs w:val="22"/>
                  </w:rPr>
                  <w:delText>Describe and demonstrate the communication procedures, including SAR</w:delText>
                </w:r>
              </w:del>
            </w:ins>
            <w:commentRangeEnd w:id="6220"/>
            <w:del w:id="6223" w:author="Abercrombie, Kerrie" w:date="2021-01-22T12:15:00Z">
              <w:r w:rsidR="009C0CD9" w:rsidDel="009C0CD9">
                <w:rPr>
                  <w:rStyle w:val="CommentReference"/>
                  <w:rFonts w:asciiTheme="minorHAnsi" w:eastAsiaTheme="minorHAnsi" w:hAnsiTheme="minorHAnsi"/>
                  <w:b w:val="0"/>
                </w:rPr>
                <w:commentReference w:id="6220"/>
              </w:r>
            </w:del>
          </w:p>
        </w:tc>
        <w:tc>
          <w:tcPr>
            <w:tcW w:w="2410" w:type="dxa"/>
            <w:tcBorders>
              <w:top w:val="single" w:sz="4" w:space="0" w:color="auto"/>
              <w:left w:val="single" w:sz="4" w:space="0" w:color="auto"/>
              <w:bottom w:val="single" w:sz="4" w:space="0" w:color="auto"/>
              <w:right w:val="single" w:sz="4" w:space="0" w:color="auto"/>
            </w:tcBorders>
          </w:tcPr>
          <w:p w14:paraId="46D92D35" w14:textId="77777777" w:rsidR="00135D68" w:rsidRPr="00E5002E" w:rsidRDefault="00135D68" w:rsidP="00DC77A1">
            <w:pPr>
              <w:pStyle w:val="Tablelevel2"/>
              <w:spacing w:before="60"/>
              <w:ind w:left="0"/>
              <w:jc w:val="center"/>
              <w:rPr>
                <w:ins w:id="6224" w:author="Jillian Carson-Jackson" w:date="2020-12-27T16:45: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14A81B67" w14:textId="77777777" w:rsidR="00135D68" w:rsidRPr="00E5002E" w:rsidRDefault="00135D68" w:rsidP="00DC77A1">
            <w:pPr>
              <w:pStyle w:val="Tablelevel2"/>
              <w:jc w:val="center"/>
              <w:rPr>
                <w:ins w:id="6225" w:author="Jillian Carson-Jackson" w:date="2020-12-27T16:45:00Z"/>
                <w:rFonts w:ascii="Calibri" w:hAnsi="Calibri"/>
                <w:sz w:val="22"/>
                <w:szCs w:val="22"/>
              </w:rPr>
            </w:pPr>
          </w:p>
        </w:tc>
      </w:tr>
      <w:tr w:rsidR="00135D68" w:rsidRPr="008A0F75" w14:paraId="0B03196B" w14:textId="77777777" w:rsidTr="00DC77A1">
        <w:trPr>
          <w:cantSplit/>
          <w:jc w:val="center"/>
          <w:ins w:id="6226" w:author="Jillian Carson-Jackson" w:date="2020-12-27T16:45:00Z"/>
        </w:trPr>
        <w:tc>
          <w:tcPr>
            <w:tcW w:w="8897" w:type="dxa"/>
            <w:tcBorders>
              <w:top w:val="single" w:sz="4" w:space="0" w:color="auto"/>
              <w:left w:val="single" w:sz="4" w:space="0" w:color="auto"/>
              <w:bottom w:val="single" w:sz="4" w:space="0" w:color="auto"/>
              <w:right w:val="single" w:sz="4" w:space="0" w:color="auto"/>
            </w:tcBorders>
          </w:tcPr>
          <w:p w14:paraId="1E7EA067" w14:textId="77777777" w:rsidR="00135D68" w:rsidRPr="00C37011" w:rsidRDefault="00135D68" w:rsidP="00DC77A1">
            <w:pPr>
              <w:pStyle w:val="Tablelevel1bold"/>
              <w:rPr>
                <w:ins w:id="6227" w:author="Jillian Carson-Jackson" w:date="2020-12-27T16:45:00Z"/>
                <w:rFonts w:ascii="Calibri" w:hAnsi="Calibri"/>
                <w:b w:val="0"/>
                <w:sz w:val="22"/>
                <w:szCs w:val="22"/>
              </w:rPr>
            </w:pPr>
            <w:commentRangeStart w:id="6228"/>
            <w:ins w:id="6229" w:author="Jillian Carson-Jackson" w:date="2020-12-27T16:45:00Z">
              <w:r w:rsidRPr="00C37011">
                <w:rPr>
                  <w:rFonts w:ascii="Calibri" w:hAnsi="Calibri"/>
                  <w:b w:val="0"/>
                  <w:sz w:val="22"/>
                  <w:szCs w:val="22"/>
                </w:rPr>
                <w:t>VHF Radiotelephone procedures</w:t>
              </w:r>
            </w:ins>
          </w:p>
          <w:p w14:paraId="7ADC588B" w14:textId="0EFB3E20" w:rsidR="00135D68" w:rsidRPr="00C37011" w:rsidDel="009C0CD9" w:rsidRDefault="00135D68" w:rsidP="00DC77A1">
            <w:pPr>
              <w:pStyle w:val="Tablelevel1bold"/>
              <w:rPr>
                <w:ins w:id="6230" w:author="Jillian Carson-Jackson" w:date="2020-12-27T16:45:00Z"/>
                <w:del w:id="6231" w:author="Abercrombie, Kerrie" w:date="2021-01-22T12:16:00Z"/>
                <w:rFonts w:ascii="Calibri" w:hAnsi="Calibri"/>
                <w:b w:val="0"/>
                <w:sz w:val="22"/>
                <w:szCs w:val="22"/>
              </w:rPr>
            </w:pPr>
            <w:commentRangeStart w:id="6232"/>
            <w:ins w:id="6233" w:author="Jillian Carson-Jackson" w:date="2020-12-27T16:45:00Z">
              <w:del w:id="6234" w:author="Abercrombie, Kerrie" w:date="2021-01-22T12:16:00Z">
                <w:r w:rsidRPr="00C37011" w:rsidDel="009C0CD9">
                  <w:rPr>
                    <w:rFonts w:ascii="Calibri" w:hAnsi="Calibri"/>
                    <w:b w:val="0"/>
                    <w:sz w:val="22"/>
                    <w:szCs w:val="22"/>
                  </w:rPr>
                  <w:delText>Distress, urgency, safety and calling</w:delText>
                </w:r>
              </w:del>
            </w:ins>
            <w:commentRangeEnd w:id="6232"/>
            <w:del w:id="6235" w:author="Abercrombie, Kerrie" w:date="2021-01-22T12:16:00Z">
              <w:r w:rsidR="009C0CD9" w:rsidRPr="00C37011" w:rsidDel="009C0CD9">
                <w:rPr>
                  <w:rStyle w:val="CommentReference"/>
                  <w:rFonts w:asciiTheme="minorHAnsi" w:eastAsiaTheme="minorHAnsi" w:hAnsiTheme="minorHAnsi"/>
                  <w:b w:val="0"/>
                </w:rPr>
                <w:commentReference w:id="6232"/>
              </w:r>
            </w:del>
          </w:p>
          <w:p w14:paraId="723DD77C" w14:textId="77777777" w:rsidR="00135D68" w:rsidRPr="00C37011" w:rsidRDefault="00135D68" w:rsidP="00DC77A1">
            <w:pPr>
              <w:pStyle w:val="Tablelevel1bold"/>
              <w:rPr>
                <w:ins w:id="6236" w:author="Jillian Carson-Jackson" w:date="2020-12-27T16:45:00Z"/>
                <w:rFonts w:ascii="Calibri" w:hAnsi="Calibri"/>
                <w:b w:val="0"/>
                <w:sz w:val="22"/>
                <w:szCs w:val="22"/>
              </w:rPr>
            </w:pPr>
            <w:ins w:id="6237" w:author="Jillian Carson-Jackson" w:date="2020-12-27T16:45:00Z">
              <w:r w:rsidRPr="00C37011">
                <w:rPr>
                  <w:rFonts w:ascii="Calibri" w:hAnsi="Calibri"/>
                  <w:b w:val="0"/>
                  <w:sz w:val="22"/>
                  <w:szCs w:val="22"/>
                </w:rPr>
                <w:t>DSC communication procedures using VHF</w:t>
              </w:r>
            </w:ins>
          </w:p>
          <w:p w14:paraId="4980AE27" w14:textId="4C6A7DC8" w:rsidR="00135D68" w:rsidRPr="00C37011" w:rsidDel="009C0CD9" w:rsidRDefault="00135D68" w:rsidP="00DC77A1">
            <w:pPr>
              <w:pStyle w:val="Tablelevel1bold"/>
              <w:rPr>
                <w:ins w:id="6238" w:author="Jillian Carson-Jackson" w:date="2020-12-27T16:45:00Z"/>
                <w:del w:id="6239" w:author="Abercrombie, Kerrie" w:date="2021-01-22T12:16:00Z"/>
                <w:rFonts w:ascii="Calibri" w:hAnsi="Calibri"/>
                <w:b w:val="0"/>
                <w:sz w:val="22"/>
                <w:szCs w:val="22"/>
              </w:rPr>
            </w:pPr>
            <w:ins w:id="6240" w:author="Jillian Carson-Jackson" w:date="2020-12-27T16:45:00Z">
              <w:del w:id="6241" w:author="Abercrombie, Kerrie" w:date="2021-01-22T12:16:00Z">
                <w:r w:rsidRPr="00C37011" w:rsidDel="009C0CD9">
                  <w:rPr>
                    <w:rFonts w:ascii="Calibri" w:hAnsi="Calibri"/>
                    <w:b w:val="0"/>
                    <w:sz w:val="22"/>
                    <w:szCs w:val="22"/>
                  </w:rPr>
                  <w:delText>Distress, urgency, safety and calling</w:delText>
                </w:r>
              </w:del>
            </w:ins>
          </w:p>
          <w:p w14:paraId="68A5DC9E" w14:textId="77777777" w:rsidR="00135D68" w:rsidRPr="00C37011" w:rsidRDefault="00135D68" w:rsidP="00DC77A1">
            <w:pPr>
              <w:pStyle w:val="Tablelevel1bold"/>
              <w:rPr>
                <w:ins w:id="6242" w:author="Jillian Carson-Jackson" w:date="2020-12-27T16:45:00Z"/>
                <w:rFonts w:ascii="Calibri" w:hAnsi="Calibri"/>
                <w:b w:val="0"/>
                <w:sz w:val="22"/>
                <w:szCs w:val="22"/>
              </w:rPr>
            </w:pPr>
            <w:ins w:id="6243" w:author="Jillian Carson-Jackson" w:date="2020-12-27T16:45:00Z">
              <w:r w:rsidRPr="00C37011">
                <w:rPr>
                  <w:rFonts w:ascii="Calibri" w:hAnsi="Calibri"/>
                  <w:b w:val="0"/>
                  <w:sz w:val="22"/>
                  <w:szCs w:val="22"/>
                </w:rPr>
                <w:t xml:space="preserve">AIS communication procedures using VHF </w:t>
              </w:r>
            </w:ins>
            <w:commentRangeEnd w:id="6228"/>
            <w:r w:rsidR="009C0CD9" w:rsidRPr="00C37011">
              <w:rPr>
                <w:rStyle w:val="CommentReference"/>
                <w:rFonts w:asciiTheme="minorHAnsi" w:eastAsiaTheme="minorHAnsi" w:hAnsiTheme="minorHAnsi"/>
                <w:b w:val="0"/>
              </w:rPr>
              <w:commentReference w:id="6228"/>
            </w:r>
          </w:p>
          <w:p w14:paraId="3E0D7A0E" w14:textId="657E97ED" w:rsidR="00135D68" w:rsidRPr="00C37011" w:rsidDel="009C0CD9" w:rsidRDefault="00135D68" w:rsidP="00DC77A1">
            <w:pPr>
              <w:pStyle w:val="Tablelevel1bold"/>
              <w:rPr>
                <w:ins w:id="6244" w:author="Jillian Carson-Jackson" w:date="2020-12-27T16:45:00Z"/>
                <w:del w:id="6245" w:author="Abercrombie, Kerrie" w:date="2021-01-22T12:16:00Z"/>
                <w:rFonts w:ascii="Calibri" w:hAnsi="Calibri"/>
                <w:b w:val="0"/>
                <w:sz w:val="22"/>
                <w:szCs w:val="22"/>
              </w:rPr>
            </w:pPr>
            <w:ins w:id="6246" w:author="Jillian Carson-Jackson" w:date="2020-12-27T16:45:00Z">
              <w:del w:id="6247" w:author="Abercrombie, Kerrie" w:date="2021-01-22T12:16:00Z">
                <w:r w:rsidRPr="00C37011" w:rsidDel="009C0CD9">
                  <w:rPr>
                    <w:rFonts w:ascii="Calibri" w:hAnsi="Calibri"/>
                    <w:b w:val="0"/>
                    <w:sz w:val="22"/>
                    <w:szCs w:val="22"/>
                  </w:rPr>
                  <w:delText>Distress, urgency, safety and calling</w:delText>
                </w:r>
              </w:del>
            </w:ins>
          </w:p>
          <w:p w14:paraId="26105111" w14:textId="77777777" w:rsidR="00135D68" w:rsidRPr="00C37011" w:rsidRDefault="00135D68" w:rsidP="00DC77A1">
            <w:pPr>
              <w:pStyle w:val="Tablelevel1bold"/>
              <w:rPr>
                <w:ins w:id="6248" w:author="Jillian Carson-Jackson" w:date="2020-12-27T16:45:00Z"/>
                <w:rFonts w:ascii="Calibri" w:hAnsi="Calibri"/>
                <w:b w:val="0"/>
                <w:sz w:val="22"/>
                <w:szCs w:val="22"/>
              </w:rPr>
            </w:pPr>
            <w:commentRangeStart w:id="6249"/>
            <w:ins w:id="6250" w:author="Jillian Carson-Jackson" w:date="2020-12-27T16:45:00Z">
              <w:r w:rsidRPr="00C37011">
                <w:rPr>
                  <w:rFonts w:ascii="Calibri" w:hAnsi="Calibri"/>
                  <w:b w:val="0"/>
                  <w:sz w:val="22"/>
                  <w:szCs w:val="22"/>
                </w:rPr>
                <w:t>Equipment failure and channel saturation</w:t>
              </w:r>
            </w:ins>
            <w:commentRangeEnd w:id="6249"/>
            <w:r w:rsidR="00DA2A27" w:rsidRPr="00C37011">
              <w:rPr>
                <w:rStyle w:val="CommentReference"/>
                <w:rFonts w:asciiTheme="minorHAnsi" w:eastAsiaTheme="minorHAnsi" w:hAnsiTheme="minorHAnsi"/>
                <w:b w:val="0"/>
              </w:rPr>
              <w:commentReference w:id="6249"/>
            </w:r>
          </w:p>
        </w:tc>
        <w:tc>
          <w:tcPr>
            <w:tcW w:w="2410" w:type="dxa"/>
            <w:tcBorders>
              <w:top w:val="single" w:sz="4" w:space="0" w:color="auto"/>
              <w:left w:val="single" w:sz="4" w:space="0" w:color="auto"/>
              <w:bottom w:val="single" w:sz="4" w:space="0" w:color="auto"/>
              <w:right w:val="single" w:sz="4" w:space="0" w:color="auto"/>
            </w:tcBorders>
          </w:tcPr>
          <w:p w14:paraId="5B02B4D1" w14:textId="77777777" w:rsidR="00135D68" w:rsidRPr="00C37011" w:rsidRDefault="00135D68" w:rsidP="00DC77A1">
            <w:pPr>
              <w:pStyle w:val="Tablelevel2"/>
              <w:rPr>
                <w:ins w:id="6251" w:author="Jillian Carson-Jackson" w:date="2020-12-27T16:45:00Z"/>
                <w:rFonts w:ascii="Calibri" w:hAnsi="Calibri"/>
                <w:sz w:val="22"/>
                <w:szCs w:val="22"/>
              </w:rPr>
            </w:pPr>
            <w:ins w:id="6252" w:author="Jillian Carson-Jackson" w:date="2020-12-27T16:45:00Z">
              <w:r w:rsidRPr="00C37011">
                <w:rPr>
                  <w:rFonts w:ascii="Calibri" w:hAnsi="Calibri"/>
                  <w:sz w:val="22"/>
                  <w:szCs w:val="22"/>
                </w:rPr>
                <w:t>R13, R21, R28, R29, R34</w:t>
              </w:r>
            </w:ins>
          </w:p>
          <w:p w14:paraId="11DFA63F" w14:textId="77777777" w:rsidR="00135D68" w:rsidRPr="00C37011" w:rsidRDefault="00135D68" w:rsidP="00DC77A1">
            <w:pPr>
              <w:pStyle w:val="Tablelevel2"/>
              <w:spacing w:before="60"/>
              <w:ind w:left="0"/>
              <w:jc w:val="center"/>
              <w:rPr>
                <w:ins w:id="6253" w:author="Jillian Carson-Jackson" w:date="2020-12-27T16:45:00Z"/>
                <w:rFonts w:ascii="Calibri" w:hAnsi="Calibri"/>
                <w:sz w:val="22"/>
                <w:szCs w:val="22"/>
              </w:rPr>
            </w:pPr>
          </w:p>
          <w:p w14:paraId="4BF97D14" w14:textId="77777777" w:rsidR="00135D68" w:rsidRPr="00C37011" w:rsidRDefault="00135D68" w:rsidP="00DC77A1">
            <w:pPr>
              <w:pStyle w:val="Tablelevel2"/>
              <w:rPr>
                <w:ins w:id="6254" w:author="Jillian Carson-Jackson" w:date="2020-12-27T16:45:00Z"/>
                <w:rFonts w:ascii="Calibri" w:hAnsi="Calibri"/>
                <w:sz w:val="22"/>
                <w:szCs w:val="22"/>
              </w:rPr>
            </w:pPr>
            <w:ins w:id="6255" w:author="Jillian Carson-Jackson" w:date="2020-12-27T16:45:00Z">
              <w:r w:rsidRPr="00C37011">
                <w:rPr>
                  <w:rFonts w:ascii="Calibri" w:hAnsi="Calibri"/>
                  <w:sz w:val="22"/>
                  <w:szCs w:val="22"/>
                </w:rPr>
                <w:t>R29, R30</w:t>
              </w:r>
            </w:ins>
          </w:p>
          <w:p w14:paraId="3D4038F7" w14:textId="77777777" w:rsidR="00135D68" w:rsidRPr="00C37011" w:rsidRDefault="00135D68" w:rsidP="00DC77A1">
            <w:pPr>
              <w:pStyle w:val="Tablelevel2"/>
              <w:spacing w:before="60"/>
              <w:ind w:left="0"/>
              <w:jc w:val="center"/>
              <w:rPr>
                <w:ins w:id="6256" w:author="Jillian Carson-Jackson" w:date="2020-12-27T16:45:00Z"/>
                <w:rFonts w:ascii="Calibri" w:hAnsi="Calibri"/>
                <w:sz w:val="22"/>
                <w:szCs w:val="22"/>
              </w:rPr>
            </w:pPr>
          </w:p>
          <w:p w14:paraId="63D62742" w14:textId="77777777" w:rsidR="00135D68" w:rsidRPr="00C37011" w:rsidRDefault="00135D68" w:rsidP="00DC77A1">
            <w:pPr>
              <w:pStyle w:val="Tablelevel2"/>
              <w:rPr>
                <w:ins w:id="6257" w:author="Jillian Carson-Jackson" w:date="2020-12-27T16:45:00Z"/>
                <w:rFonts w:ascii="Calibri" w:hAnsi="Calibri"/>
                <w:sz w:val="22"/>
                <w:szCs w:val="22"/>
              </w:rPr>
            </w:pPr>
            <w:ins w:id="6258" w:author="Jillian Carson-Jackson" w:date="2020-12-27T16:45:00Z">
              <w:r w:rsidRPr="00C37011">
                <w:rPr>
                  <w:rFonts w:ascii="Calibri" w:hAnsi="Calibri"/>
                  <w:sz w:val="22"/>
                  <w:szCs w:val="22"/>
                </w:rPr>
                <w:t>R18, R25, R34, R31, R47, R51, R53</w:t>
              </w:r>
            </w:ins>
          </w:p>
          <w:p w14:paraId="29ACEC6A" w14:textId="77777777" w:rsidR="00135D68" w:rsidRPr="00C37011" w:rsidRDefault="00135D68" w:rsidP="00DC77A1">
            <w:pPr>
              <w:pStyle w:val="Tablelevel2"/>
              <w:rPr>
                <w:ins w:id="6259" w:author="Jillian Carson-Jackson" w:date="2020-12-27T16:45:00Z"/>
                <w:rFonts w:ascii="Calibri" w:hAnsi="Calibri"/>
                <w:sz w:val="22"/>
                <w:szCs w:val="22"/>
              </w:rPr>
            </w:pPr>
            <w:ins w:id="6260" w:author="Jillian Carson-Jackson" w:date="2020-12-27T16:45:00Z">
              <w:r w:rsidRPr="00C37011">
                <w:rPr>
                  <w:rFonts w:ascii="Calibri" w:hAnsi="Calibri"/>
                  <w:sz w:val="22"/>
                  <w:szCs w:val="22"/>
                </w:rPr>
                <w:t>R34</w:t>
              </w:r>
            </w:ins>
          </w:p>
        </w:tc>
        <w:tc>
          <w:tcPr>
            <w:tcW w:w="2976" w:type="dxa"/>
            <w:tcBorders>
              <w:top w:val="single" w:sz="4" w:space="0" w:color="auto"/>
              <w:left w:val="single" w:sz="4" w:space="0" w:color="auto"/>
              <w:bottom w:val="single" w:sz="4" w:space="0" w:color="auto"/>
              <w:right w:val="single" w:sz="4" w:space="0" w:color="auto"/>
            </w:tcBorders>
          </w:tcPr>
          <w:p w14:paraId="69F66563" w14:textId="77777777" w:rsidR="00135D68" w:rsidRPr="00C37011" w:rsidRDefault="00135D68" w:rsidP="00DC77A1">
            <w:pPr>
              <w:pStyle w:val="Tablelevel2"/>
              <w:ind w:left="0"/>
              <w:jc w:val="center"/>
              <w:rPr>
                <w:ins w:id="6261" w:author="Jillian Carson-Jackson" w:date="2020-12-27T16:45:00Z"/>
                <w:rFonts w:ascii="Calibri" w:hAnsi="Calibri"/>
                <w:sz w:val="22"/>
                <w:szCs w:val="22"/>
              </w:rPr>
            </w:pPr>
            <w:ins w:id="6262" w:author="Jillian Carson-Jackson" w:date="2020-12-27T16:45:00Z">
              <w:r w:rsidRPr="00C37011">
                <w:rPr>
                  <w:rFonts w:ascii="Calibri" w:hAnsi="Calibri"/>
                  <w:sz w:val="22"/>
                  <w:szCs w:val="22"/>
                </w:rPr>
                <w:t xml:space="preserve">A12 or A13, </w:t>
              </w:r>
            </w:ins>
          </w:p>
          <w:p w14:paraId="2C9C80BA" w14:textId="77777777" w:rsidR="00135D68" w:rsidRPr="008A0F75" w:rsidRDefault="00135D68" w:rsidP="00DC77A1">
            <w:pPr>
              <w:pStyle w:val="Tablelevel2"/>
              <w:ind w:left="0"/>
              <w:jc w:val="center"/>
              <w:rPr>
                <w:ins w:id="6263" w:author="Jillian Carson-Jackson" w:date="2020-12-27T16:45:00Z"/>
                <w:rFonts w:ascii="Calibri" w:hAnsi="Calibri"/>
                <w:sz w:val="22"/>
                <w:szCs w:val="22"/>
              </w:rPr>
            </w:pPr>
            <w:ins w:id="6264" w:author="Jillian Carson-Jackson" w:date="2020-12-27T16:45:00Z">
              <w:r w:rsidRPr="00C37011">
                <w:rPr>
                  <w:rFonts w:ascii="Calibri" w:hAnsi="Calibri"/>
                  <w:sz w:val="22"/>
                  <w:szCs w:val="22"/>
                </w:rPr>
                <w:t>E1, E5</w:t>
              </w:r>
            </w:ins>
          </w:p>
        </w:tc>
      </w:tr>
    </w:tbl>
    <w:p w14:paraId="10F2DA0B" w14:textId="77777777" w:rsidR="00135D68" w:rsidRPr="00C50983" w:rsidRDefault="00135D68" w:rsidP="00135D68">
      <w:pPr>
        <w:rPr>
          <w:ins w:id="6265" w:author="Jillian Carson-Jackson" w:date="2020-12-27T16:45:00Z"/>
        </w:rPr>
      </w:pPr>
    </w:p>
    <w:p w14:paraId="2D8392DB" w14:textId="77777777" w:rsidR="00135D68" w:rsidRPr="00C50983" w:rsidRDefault="00135D68" w:rsidP="00055E48">
      <w:pPr>
        <w:rPr>
          <w:ins w:id="6266" w:author="Jillian Carson-Jackson" w:date="2020-12-27T16:41: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5"/>
          <w:footerReference w:type="default" r:id="rId26"/>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6267" w:name="_Toc62642344"/>
      <w:bookmarkStart w:id="6268" w:name="_Hlk59976124"/>
      <w:bookmarkStart w:id="6269" w:name="_Ref302301847"/>
      <w:bookmarkStart w:id="6270" w:name="_Ref302302106"/>
      <w:bookmarkStart w:id="6271" w:name="_Toc419881232"/>
      <w:bookmarkStart w:id="6272" w:name="_Ref442341109"/>
      <w:bookmarkStart w:id="6273" w:name="_Ref442341113"/>
      <w:bookmarkStart w:id="6274" w:name="_Ref442341758"/>
      <w:bookmarkStart w:id="6275" w:name="_Toc442347370"/>
      <w:bookmarkStart w:id="6276" w:name="_Toc442359633"/>
      <w:commentRangeStart w:id="6277"/>
      <w:r>
        <w:t>LEGAL FRAMEWORK</w:t>
      </w:r>
      <w:commentRangeEnd w:id="6277"/>
      <w:r>
        <w:rPr>
          <w:rStyle w:val="CommentReference"/>
          <w:rFonts w:eastAsiaTheme="minorHAnsi"/>
          <w:b w:val="0"/>
          <w:color w:val="auto"/>
          <w:u w:val="none"/>
        </w:rPr>
        <w:commentReference w:id="6277"/>
      </w:r>
      <w:bookmarkEnd w:id="6267"/>
    </w:p>
    <w:p w14:paraId="72DA9026" w14:textId="77777777" w:rsidR="00AC0A93" w:rsidRDefault="00AC0A93" w:rsidP="00AC0A93">
      <w:pPr>
        <w:pStyle w:val="ModuleHeading1"/>
      </w:pPr>
      <w:bookmarkStart w:id="6278" w:name="_Toc62642345"/>
      <w:r w:rsidRPr="00011E6F">
        <w:t>INTRODUCTION</w:t>
      </w:r>
      <w:bookmarkEnd w:id="6278"/>
    </w:p>
    <w:p w14:paraId="45D903A8" w14:textId="77777777" w:rsidR="00AC0A93" w:rsidRDefault="00AC0A93" w:rsidP="00AC0A93">
      <w:pPr>
        <w:pStyle w:val="Heading1separatationline"/>
      </w:pPr>
    </w:p>
    <w:p w14:paraId="316E15A1" w14:textId="5EC532A7" w:rsidR="00AC0A93" w:rsidRDefault="00AC0A93" w:rsidP="00AC0A93">
      <w:pPr>
        <w:pStyle w:val="BodyText"/>
      </w:pPr>
      <w:r>
        <w:t xml:space="preserve">Instructors for this module should have experience in </w:t>
      </w:r>
      <w:del w:id="6279" w:author="Jillian Carson-Jackson" w:date="2020-12-27T15:43:00Z">
        <w:r w:rsidDel="0075218C">
          <w:delText xml:space="preserve">traffic routeing and traffic management as well as </w:delText>
        </w:r>
      </w:del>
      <w:r>
        <w:t xml:space="preserve">in </w:t>
      </w:r>
      <w:del w:id="6280" w:author="Jillian Carson-Jackson" w:date="2020-12-27T15:44:00Z">
        <w:r w:rsidDel="00AC0FDF">
          <w:delText xml:space="preserve">the </w:delText>
        </w:r>
      </w:del>
      <w:r>
        <w:t>general VTS and maritime fields</w:t>
      </w:r>
      <w:ins w:id="6281" w:author="Jillian Carson-Jackson" w:date="2020-12-27T15:44:00Z">
        <w:r w:rsidR="00AC0FDF">
          <w:t>, including the international regulato</w:t>
        </w:r>
        <w:r w:rsidR="00DE0409">
          <w:t>ry elements of VTS</w:t>
        </w:r>
      </w:ins>
      <w:r>
        <w:t>.  If this cannot be achieved then an appropriate expert should cover certain sections of the module.  Every instructor should have full access to simulated VTS.  In addition, arrangements should be made, if practicable, for trainees to visit operations VTS centres.</w:t>
      </w:r>
    </w:p>
    <w:p w14:paraId="674093E8" w14:textId="77777777" w:rsidR="00AC0A93" w:rsidRDefault="00AC0A93" w:rsidP="00AC0A93">
      <w:pPr>
        <w:pStyle w:val="ModuleHeading1"/>
      </w:pPr>
      <w:bookmarkStart w:id="6282" w:name="_Toc62642346"/>
      <w:r>
        <w:t>SUBJECT FRAMEWORK</w:t>
      </w:r>
      <w:bookmarkEnd w:id="6282"/>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0382E02C" w14:textId="68AFB88A" w:rsidR="00AC0A93" w:rsidRDefault="00AC0A93" w:rsidP="00AC0A93">
      <w:pPr>
        <w:pStyle w:val="BodyText"/>
      </w:pPr>
      <w:r>
        <w:t xml:space="preserve">This syllabus covers the theory and </w:t>
      </w:r>
      <w:del w:id="6283" w:author="Jillian Carson-Jackson" w:date="2020-12-27T15:45:00Z">
        <w:r w:rsidDel="00DE0409">
          <w:delText>practice of managing traffic</w:delText>
        </w:r>
      </w:del>
      <w:ins w:id="6284" w:author="Jillian Carson-Jackson" w:date="2020-12-27T15:45:00Z">
        <w:r w:rsidR="00DE0409">
          <w:t xml:space="preserve">implementation of legal aspects related to VTS, </w:t>
        </w:r>
      </w:ins>
      <w:proofErr w:type="spellStart"/>
      <w:ins w:id="6285" w:author="Jillian Carson-Jackson" w:date="2020-12-27T15:46:00Z">
        <w:r w:rsidR="004A432A">
          <w:t>including</w:t>
        </w:r>
      </w:ins>
      <w:del w:id="6286" w:author="Jillian Carson-Jackson" w:date="2020-12-27T15:45:00Z">
        <w:r w:rsidDel="00DE0409">
          <w:delText xml:space="preserve"> </w:delText>
        </w:r>
      </w:del>
      <w:ins w:id="6287" w:author="Jillian Carson-Jackson" w:date="2020-12-27T15:46:00Z">
        <w:r w:rsidR="004A432A">
          <w:t>applicable</w:t>
        </w:r>
        <w:proofErr w:type="spellEnd"/>
        <w:r w:rsidR="004A432A">
          <w:t xml:space="preserve"> international and national regulations</w:t>
        </w:r>
        <w:r w:rsidR="004A432A" w:rsidDel="00DE0409">
          <w:t xml:space="preserve"> </w:t>
        </w:r>
      </w:ins>
      <w:del w:id="6288" w:author="Jillian Carson-Jackson" w:date="2020-12-27T15:45:00Z">
        <w:r w:rsidDel="00DE0409">
          <w:delText>in a VTS area,</w:delText>
        </w:r>
      </w:del>
      <w:del w:id="6289" w:author="Jillian Carson-Jackson" w:date="2020-12-27T15:46:00Z">
        <w:r w:rsidDel="004A432A">
          <w:delText xml:space="preserve"> including area limits, shipping lanes, safety zones, traffic separation schemes and geographical constraints.</w:delText>
        </w:r>
      </w:del>
    </w:p>
    <w:p w14:paraId="4EDEA0D2" w14:textId="4CF45EF8" w:rsidR="00AC0A93" w:rsidRDefault="00AC0A93" w:rsidP="00AC0A93">
      <w:pPr>
        <w:pStyle w:val="BodyText"/>
      </w:pPr>
      <w:del w:id="6290" w:author="Jillian Carson-Jackson" w:date="2020-12-27T15:47:00Z">
        <w:r w:rsidDel="004A432A">
          <w:delText xml:space="preserve">It also deals </w:delText>
        </w:r>
      </w:del>
      <w:del w:id="6291" w:author="Jillian Carson-Jackson" w:date="2020-12-27T15:46:00Z">
        <w:r w:rsidDel="00DE0409">
          <w:delText>with the theory and practice of monitoring and organising traffic, as well as providing</w:delText>
        </w:r>
      </w:del>
      <w:del w:id="6292" w:author="Jillian Carson-Jackson" w:date="2020-12-27T15:47:00Z">
        <w:r w:rsidDel="004A432A">
          <w:delText xml:space="preserve"> knowledge of </w:delText>
        </w:r>
      </w:del>
      <w:del w:id="6293" w:author="Jillian Carson-Jackson" w:date="2020-12-27T15:46:00Z">
        <w:r w:rsidDel="004A432A">
          <w:delText>applicable international and national regulations and ships’ safety certificates</w:delText>
        </w:r>
      </w:del>
      <w:r>
        <w:t>.</w:t>
      </w:r>
    </w:p>
    <w:p w14:paraId="4DCC71E7" w14:textId="77777777" w:rsidR="00AC0A93" w:rsidRDefault="00AC0A93" w:rsidP="00AC0A93">
      <w:pPr>
        <w:pStyle w:val="ModuleHeading2"/>
      </w:pPr>
      <w:commentRangeStart w:id="6294"/>
      <w:r>
        <w:t>Aims</w:t>
      </w:r>
      <w:commentRangeEnd w:id="6294"/>
      <w:r w:rsidR="004A432A">
        <w:rPr>
          <w:rStyle w:val="CommentReference"/>
          <w:rFonts w:eastAsiaTheme="minorHAnsi"/>
          <w:b w:val="0"/>
          <w:color w:val="auto"/>
        </w:rPr>
        <w:commentReference w:id="6294"/>
      </w:r>
    </w:p>
    <w:p w14:paraId="373A8E0D" w14:textId="77777777" w:rsidR="00AC0A93" w:rsidRDefault="00AC0A93" w:rsidP="00AC0A93">
      <w:pPr>
        <w:pStyle w:val="BodyText"/>
      </w:pPr>
      <w:r>
        <w:t>On completion of the course the trainee will possess a thorough knowledge of the principles of traffic management and the skills to analyse and apply the knowledge.  In addition, the trainee will have a good understanding of national and international regulations as pertaining to the provision and conduct of vessel traffic services.</w:t>
      </w:r>
    </w:p>
    <w:p w14:paraId="5C68481C"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3EE63C88"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bookmarkStart w:id="6295" w:name="_Toc62642347"/>
      <w:r w:rsidRPr="00C50983">
        <w:t>SUBJECT OUTLINE OF MODULE 2</w:t>
      </w:r>
      <w:bookmarkEnd w:id="6295"/>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6296" w:author="Jillian Carson-Jackson" w:date="2020-12-27T15:47:00Z">
        <w:r w:rsidRPr="00C50983" w:rsidDel="004A432A">
          <w:delText xml:space="preserve">Traffic </w:delText>
        </w:r>
        <w:r w:rsidDel="004A432A">
          <w:delText>m</w:delText>
        </w:r>
        <w:r w:rsidRPr="00C50983" w:rsidDel="004A432A">
          <w:delText>anagement</w:delText>
        </w:r>
      </w:del>
      <w:ins w:id="6297"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C77A1">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C77A1">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C77A1">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C77A1">
            <w:pPr>
              <w:pStyle w:val="Tableheading"/>
            </w:pPr>
            <w:r w:rsidRPr="00C50983">
              <w:rPr>
                <w:szCs w:val="22"/>
              </w:rPr>
              <w:t>Recommended Hours</w:t>
            </w:r>
          </w:p>
        </w:tc>
      </w:tr>
      <w:tr w:rsidR="00AC0A93" w:rsidRPr="00C50983" w14:paraId="7B74F838" w14:textId="77777777" w:rsidTr="00DC77A1">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C77A1">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C77A1">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C77A1">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77777777" w:rsidR="00AC0A93" w:rsidRPr="00B67457" w:rsidRDefault="00AC0A93" w:rsidP="00DC77A1">
            <w:pPr>
              <w:pStyle w:val="Tableheading"/>
              <w:rPr>
                <w:szCs w:val="22"/>
              </w:rPr>
            </w:pPr>
            <w:r w:rsidRPr="00B67457">
              <w:rPr>
                <w:szCs w:val="22"/>
              </w:rPr>
              <w:t>Exercises/ Simulation</w:t>
            </w:r>
          </w:p>
        </w:tc>
      </w:tr>
      <w:tr w:rsidR="00AC0A93" w:rsidRPr="00C50983" w14:paraId="3FA14DE8" w14:textId="77777777" w:rsidTr="00DC77A1">
        <w:trPr>
          <w:jc w:val="center"/>
        </w:trPr>
        <w:tc>
          <w:tcPr>
            <w:tcW w:w="3958" w:type="dxa"/>
            <w:tcBorders>
              <w:top w:val="single" w:sz="4" w:space="0" w:color="auto"/>
              <w:left w:val="single" w:sz="6" w:space="0" w:color="auto"/>
            </w:tcBorders>
          </w:tcPr>
          <w:p w14:paraId="51637E6B" w14:textId="5FF6D423" w:rsidR="00AC0A93" w:rsidRPr="00581508" w:rsidRDefault="00AC0A93" w:rsidP="00DC77A1">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National regulations including local bye laws</w:t>
            </w:r>
          </w:p>
          <w:p w14:paraId="3043DF8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Legal liabilities of VTS functions</w:t>
            </w:r>
          </w:p>
          <w:p w14:paraId="36E418F6"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 xml:space="preserve">Safety related ship certificates </w:t>
            </w:r>
          </w:p>
        </w:tc>
        <w:tc>
          <w:tcPr>
            <w:tcW w:w="1962" w:type="dxa"/>
            <w:tcBorders>
              <w:top w:val="single" w:sz="4" w:space="0" w:color="auto"/>
              <w:left w:val="single" w:sz="6" w:space="0" w:color="auto"/>
            </w:tcBorders>
          </w:tcPr>
          <w:p w14:paraId="679E6F0E" w14:textId="77777777" w:rsidR="00AC0A93" w:rsidRPr="00581508" w:rsidRDefault="00AC0A93" w:rsidP="00DC77A1">
            <w:pPr>
              <w:pStyle w:val="Tabletext"/>
              <w:rPr>
                <w:rFonts w:ascii="Calibri" w:hAnsi="Calibri"/>
                <w:sz w:val="22"/>
                <w:szCs w:val="22"/>
              </w:rPr>
            </w:pPr>
          </w:p>
          <w:p w14:paraId="4417562F"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2</w:t>
            </w:r>
          </w:p>
          <w:p w14:paraId="4E522AB5"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413D2F3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6349BD3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C77A1">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C77A1">
            <w:pPr>
              <w:pStyle w:val="Tabletext"/>
              <w:rPr>
                <w:rFonts w:ascii="Calibri" w:hAnsi="Calibri"/>
                <w:sz w:val="22"/>
                <w:szCs w:val="22"/>
              </w:rPr>
            </w:pPr>
          </w:p>
        </w:tc>
      </w:tr>
      <w:tr w:rsidR="00664AB9" w:rsidRPr="00C50983" w14:paraId="0510B1EC" w14:textId="77777777" w:rsidTr="00DC77A1">
        <w:trPr>
          <w:jc w:val="center"/>
          <w:ins w:id="6298" w:author="Jillian Carson-Jackson" w:date="2020-12-27T15:47:00Z"/>
        </w:trPr>
        <w:tc>
          <w:tcPr>
            <w:tcW w:w="3958" w:type="dxa"/>
            <w:tcBorders>
              <w:top w:val="single" w:sz="4" w:space="0" w:color="auto"/>
              <w:left w:val="single" w:sz="6" w:space="0" w:color="auto"/>
            </w:tcBorders>
          </w:tcPr>
          <w:p w14:paraId="693B8B3C" w14:textId="31C2CCC0" w:rsidR="00664AB9" w:rsidRDefault="00C346EC" w:rsidP="00DC77A1">
            <w:pPr>
              <w:pStyle w:val="Tabletext"/>
              <w:rPr>
                <w:ins w:id="6299" w:author="Jillian Carson-Jackson" w:date="2020-12-27T15:48:00Z"/>
                <w:rFonts w:ascii="Calibri" w:hAnsi="Calibri"/>
                <w:b/>
                <w:sz w:val="22"/>
                <w:szCs w:val="22"/>
              </w:rPr>
            </w:pPr>
            <w:commentRangeStart w:id="6300"/>
            <w:ins w:id="6301" w:author="Jillian Carson-Jackson" w:date="2020-12-27T15:51:00Z">
              <w:r>
                <w:rPr>
                  <w:rFonts w:ascii="Calibri" w:hAnsi="Calibri"/>
                  <w:b/>
                  <w:sz w:val="22"/>
                  <w:szCs w:val="22"/>
                </w:rPr>
                <w:t>International, national [local] framework for VTS</w:t>
              </w:r>
            </w:ins>
            <w:commentRangeEnd w:id="6300"/>
            <w:ins w:id="6302" w:author="Jillian Carson-Jackson" w:date="2020-12-27T15:52:00Z">
              <w:r w:rsidR="006C5AA4">
                <w:rPr>
                  <w:rStyle w:val="CommentReference"/>
                  <w:color w:val="auto"/>
                </w:rPr>
                <w:commentReference w:id="6300"/>
              </w:r>
            </w:ins>
          </w:p>
          <w:p w14:paraId="6F388E2F" w14:textId="55423D6E" w:rsidR="00D21F5B" w:rsidRPr="00D21F5B" w:rsidRDefault="00D21F5B" w:rsidP="00DC77A1">
            <w:pPr>
              <w:pStyle w:val="Tabletext"/>
              <w:rPr>
                <w:ins w:id="6303" w:author="Jillian Carson-Jackson" w:date="2020-12-27T15:47:00Z"/>
                <w:rFonts w:ascii="Calibri" w:hAnsi="Calibri"/>
                <w:bCs/>
                <w:sz w:val="22"/>
                <w:szCs w:val="22"/>
              </w:rPr>
            </w:pPr>
          </w:p>
        </w:tc>
        <w:tc>
          <w:tcPr>
            <w:tcW w:w="1962" w:type="dxa"/>
            <w:tcBorders>
              <w:top w:val="single" w:sz="4" w:space="0" w:color="auto"/>
              <w:left w:val="single" w:sz="6" w:space="0" w:color="auto"/>
            </w:tcBorders>
          </w:tcPr>
          <w:p w14:paraId="67B39104" w14:textId="77777777" w:rsidR="00664AB9" w:rsidRPr="00581508" w:rsidRDefault="00664AB9" w:rsidP="00DC77A1">
            <w:pPr>
              <w:pStyle w:val="Tabletext"/>
              <w:rPr>
                <w:ins w:id="6304" w:author="Jillian Carson-Jackson" w:date="2020-12-27T15:47:00Z"/>
                <w:rFonts w:ascii="Calibri" w:hAnsi="Calibri"/>
                <w:sz w:val="22"/>
                <w:szCs w:val="22"/>
              </w:rPr>
            </w:pPr>
          </w:p>
        </w:tc>
        <w:tc>
          <w:tcPr>
            <w:tcW w:w="1843" w:type="dxa"/>
            <w:tcBorders>
              <w:top w:val="single" w:sz="4" w:space="0" w:color="auto"/>
              <w:left w:val="single" w:sz="6" w:space="0" w:color="auto"/>
              <w:right w:val="single" w:sz="6" w:space="0" w:color="auto"/>
            </w:tcBorders>
          </w:tcPr>
          <w:p w14:paraId="6ECF2EAD" w14:textId="77777777" w:rsidR="00664AB9" w:rsidRPr="00581508" w:rsidRDefault="00664AB9" w:rsidP="00DC77A1">
            <w:pPr>
              <w:pStyle w:val="Tabletext"/>
              <w:rPr>
                <w:ins w:id="6305" w:author="Jillian Carson-Jackson" w:date="2020-12-27T15:47:00Z"/>
                <w:rFonts w:ascii="Calibri" w:hAnsi="Calibri"/>
                <w:sz w:val="22"/>
                <w:szCs w:val="22"/>
              </w:rPr>
            </w:pPr>
          </w:p>
        </w:tc>
        <w:tc>
          <w:tcPr>
            <w:tcW w:w="1701" w:type="dxa"/>
            <w:tcBorders>
              <w:top w:val="single" w:sz="4" w:space="0" w:color="auto"/>
              <w:right w:val="single" w:sz="6" w:space="0" w:color="auto"/>
            </w:tcBorders>
          </w:tcPr>
          <w:p w14:paraId="1D3E9617" w14:textId="77777777" w:rsidR="00664AB9" w:rsidRPr="00581508" w:rsidRDefault="00664AB9" w:rsidP="00DC77A1">
            <w:pPr>
              <w:pStyle w:val="Tabletext"/>
              <w:rPr>
                <w:ins w:id="6306" w:author="Jillian Carson-Jackson" w:date="2020-12-27T15:47:00Z"/>
                <w:rFonts w:ascii="Calibri" w:hAnsi="Calibri"/>
                <w:sz w:val="22"/>
                <w:szCs w:val="22"/>
              </w:rPr>
            </w:pPr>
          </w:p>
        </w:tc>
      </w:tr>
      <w:tr w:rsidR="00AC0A93" w:rsidRPr="00C50983" w14:paraId="567B1F59" w14:textId="77777777" w:rsidTr="00DC77A1">
        <w:trPr>
          <w:jc w:val="center"/>
        </w:trPr>
        <w:tc>
          <w:tcPr>
            <w:tcW w:w="3958" w:type="dxa"/>
            <w:tcBorders>
              <w:top w:val="single" w:sz="6" w:space="0" w:color="auto"/>
              <w:left w:val="single" w:sz="6" w:space="0" w:color="auto"/>
            </w:tcBorders>
          </w:tcPr>
          <w:p w14:paraId="2A36A12A"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Marine pilots</w:t>
            </w:r>
          </w:p>
          <w:p w14:paraId="0BCD626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C77A1">
            <w:pPr>
              <w:pStyle w:val="Tabletext"/>
              <w:rPr>
                <w:rFonts w:ascii="Calibri" w:hAnsi="Calibri"/>
                <w:sz w:val="22"/>
                <w:szCs w:val="22"/>
              </w:rPr>
            </w:pPr>
          </w:p>
          <w:p w14:paraId="49E88EF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C77A1">
            <w:pPr>
              <w:pStyle w:val="Tabletext"/>
              <w:rPr>
                <w:rFonts w:ascii="Calibri" w:hAnsi="Calibri"/>
                <w:sz w:val="22"/>
                <w:szCs w:val="22"/>
              </w:rPr>
            </w:pPr>
          </w:p>
        </w:tc>
      </w:tr>
      <w:tr w:rsidR="00F4462B" w:rsidRPr="0076035F" w14:paraId="63EF0D11" w14:textId="77777777" w:rsidTr="00F4462B">
        <w:trPr>
          <w:jc w:val="center"/>
          <w:ins w:id="6307"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6308" w:author="Jillian Carson-Jackson" w:date="2020-12-27T15:50:00Z"/>
                <w:rFonts w:ascii="Calibri" w:hAnsi="Calibri"/>
                <w:b/>
                <w:sz w:val="22"/>
                <w:szCs w:val="22"/>
              </w:rPr>
            </w:pPr>
            <w:commentRangeStart w:id="6309"/>
            <w:ins w:id="6310" w:author="Jillian Carson-Jackson" w:date="2020-12-27T15:50:00Z">
              <w:r w:rsidRPr="0076035F">
                <w:rPr>
                  <w:rFonts w:ascii="Calibri" w:hAnsi="Calibri"/>
                  <w:b/>
                  <w:sz w:val="22"/>
                  <w:szCs w:val="22"/>
                </w:rPr>
                <w:t>Log and record keeping</w:t>
              </w:r>
              <w:commentRangeEnd w:id="6309"/>
              <w:r>
                <w:rPr>
                  <w:rStyle w:val="CommentReference"/>
                  <w:color w:val="auto"/>
                </w:rPr>
                <w:commentReference w:id="6309"/>
              </w:r>
            </w:ins>
          </w:p>
          <w:p w14:paraId="47CAD947" w14:textId="77777777" w:rsidR="00F4462B" w:rsidRPr="00F4462B" w:rsidRDefault="00F4462B" w:rsidP="00F4462B">
            <w:pPr>
              <w:pStyle w:val="Tabletext"/>
              <w:rPr>
                <w:ins w:id="6311" w:author="Jillian Carson-Jackson" w:date="2020-12-27T15:50:00Z"/>
                <w:rFonts w:ascii="Calibri" w:hAnsi="Calibri"/>
                <w:bCs/>
                <w:sz w:val="22"/>
                <w:szCs w:val="22"/>
              </w:rPr>
            </w:pPr>
            <w:ins w:id="6312"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6313" w:author="Jillian Carson-Jackson" w:date="2020-12-27T15:50:00Z"/>
                <w:rFonts w:ascii="Calibri" w:hAnsi="Calibri"/>
                <w:bCs/>
                <w:sz w:val="22"/>
                <w:szCs w:val="22"/>
              </w:rPr>
            </w:pPr>
            <w:ins w:id="6314"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6315" w:author="Jillian Carson-Jackson" w:date="2020-12-27T15:50:00Z"/>
                <w:rFonts w:ascii="Calibri" w:hAnsi="Calibri"/>
                <w:bCs/>
                <w:sz w:val="22"/>
                <w:szCs w:val="22"/>
              </w:rPr>
            </w:pPr>
            <w:ins w:id="6316" w:author="Jillian Carson-Jackson" w:date="2020-12-27T15:50:00Z">
              <w:r w:rsidRPr="00F4462B">
                <w:rPr>
                  <w:rFonts w:ascii="Calibri" w:hAnsi="Calibri"/>
                  <w:bCs/>
                  <w:sz w:val="22"/>
                  <w:szCs w:val="22"/>
                </w:rPr>
                <w:t>Electronic log keeping</w:t>
              </w:r>
            </w:ins>
          </w:p>
          <w:p w14:paraId="1037E8A0" w14:textId="77777777" w:rsidR="00F4462B" w:rsidRPr="00F4462B" w:rsidRDefault="00F4462B" w:rsidP="00F4462B">
            <w:pPr>
              <w:pStyle w:val="Tabletext"/>
              <w:rPr>
                <w:ins w:id="6317" w:author="Jillian Carson-Jackson" w:date="2020-12-27T15:50:00Z"/>
                <w:rFonts w:ascii="Calibri" w:hAnsi="Calibri"/>
                <w:b/>
                <w:sz w:val="22"/>
                <w:szCs w:val="22"/>
              </w:rPr>
            </w:pPr>
            <w:ins w:id="6318" w:author="Jillian Carson-Jackson" w:date="2020-12-27T15:50:00Z">
              <w:r w:rsidRPr="00F4462B">
                <w:rPr>
                  <w:rFonts w:ascii="Calibri" w:hAnsi="Calibri"/>
                  <w:bCs/>
                  <w:sz w:val="22"/>
                  <w:szCs w:val="22"/>
                </w:rPr>
                <w:t>Statement and report writing</w:t>
              </w:r>
            </w:ins>
          </w:p>
        </w:tc>
        <w:tc>
          <w:tcPr>
            <w:tcW w:w="1962" w:type="dxa"/>
            <w:tcBorders>
              <w:top w:val="single" w:sz="6" w:space="0" w:color="auto"/>
              <w:left w:val="single" w:sz="6" w:space="0" w:color="auto"/>
            </w:tcBorders>
          </w:tcPr>
          <w:p w14:paraId="4BE3F1B4" w14:textId="77777777" w:rsidR="00F4462B" w:rsidRPr="0076035F" w:rsidRDefault="00F4462B" w:rsidP="00F4462B">
            <w:pPr>
              <w:pStyle w:val="Tabletext"/>
              <w:rPr>
                <w:ins w:id="6319" w:author="Jillian Carson-Jackson" w:date="2020-12-27T15:50:00Z"/>
                <w:rFonts w:ascii="Calibri" w:hAnsi="Calibri"/>
                <w:sz w:val="22"/>
                <w:szCs w:val="22"/>
              </w:rPr>
            </w:pPr>
            <w:ins w:id="6320" w:author="Jillian Carson-Jackson" w:date="2020-12-27T15:50:00Z">
              <w:r w:rsidRPr="0076035F">
                <w:rPr>
                  <w:rFonts w:ascii="Calibri" w:hAnsi="Calibri"/>
                  <w:sz w:val="22"/>
                  <w:szCs w:val="22"/>
                </w:rPr>
                <w:t>Level 3</w:t>
              </w:r>
            </w:ins>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6321"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6322" w:author="Jillian Carson-Jackson" w:date="2020-12-27T15:50:00Z"/>
                <w:rFonts w:ascii="Calibri" w:hAnsi="Calibri"/>
                <w:sz w:val="22"/>
                <w:szCs w:val="22"/>
              </w:rPr>
            </w:pPr>
          </w:p>
        </w:tc>
      </w:tr>
      <w:tr w:rsidR="00AC0A93" w:rsidRPr="00C50983" w14:paraId="3FBEDBB8" w14:textId="77777777" w:rsidTr="00DC77A1">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C77A1">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C77A1">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C77A1">
            <w:pPr>
              <w:pStyle w:val="Tabletext"/>
              <w:rPr>
                <w:rFonts w:ascii="Calibri" w:hAnsi="Calibri"/>
                <w:sz w:val="22"/>
                <w:szCs w:val="22"/>
              </w:rPr>
            </w:pPr>
            <w:commentRangeStart w:id="6323"/>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6323"/>
            <w:r w:rsidR="00857B0D">
              <w:rPr>
                <w:rStyle w:val="CommentReference"/>
                <w:color w:val="auto"/>
              </w:rPr>
              <w:commentReference w:id="6323"/>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C77A1">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27"/>
          <w:pgSz w:w="11906" w:h="16838" w:code="9"/>
          <w:pgMar w:top="1134" w:right="1134" w:bottom="1134" w:left="1134" w:header="709" w:footer="709" w:gutter="0"/>
          <w:cols w:space="708"/>
          <w:docGrid w:linePitch="360"/>
        </w:sectPr>
      </w:pPr>
    </w:p>
    <w:p w14:paraId="53DFC94E" w14:textId="77777777" w:rsidR="00AC0A93" w:rsidRDefault="00AC0A93" w:rsidP="00AC0A93">
      <w:pPr>
        <w:pStyle w:val="ModuleHeading1"/>
      </w:pPr>
      <w:bookmarkStart w:id="6324" w:name="_Toc62642348"/>
      <w:r w:rsidRPr="00C50983">
        <w:t>DETAILED TEACHING SYLLABUS OF MODULE 2</w:t>
      </w:r>
      <w:bookmarkEnd w:id="6324"/>
    </w:p>
    <w:p w14:paraId="4B3A8BF4" w14:textId="77777777" w:rsidR="00AC0A93" w:rsidRPr="006B0203" w:rsidRDefault="00AC0A93" w:rsidP="00AC0A93">
      <w:pPr>
        <w:pStyle w:val="Heading1separatationline"/>
      </w:pPr>
    </w:p>
    <w:p w14:paraId="2017E895" w14:textId="462FBC91" w:rsidR="00AC0A93" w:rsidRPr="00C50983" w:rsidRDefault="00AC0A93" w:rsidP="00AC0A93">
      <w:pPr>
        <w:pStyle w:val="Tablecaption"/>
      </w:pPr>
      <w:r w:rsidRPr="00C50983">
        <w:t xml:space="preserve">Detailed teaching syllabus – </w:t>
      </w:r>
      <w:commentRangeStart w:id="6325"/>
      <w:r w:rsidR="0059504D">
        <w:t>Legal Framework</w:t>
      </w:r>
      <w:commentRangeEnd w:id="6325"/>
      <w:r w:rsidR="0059504D">
        <w:rPr>
          <w:rStyle w:val="CommentReference"/>
          <w:b w:val="0"/>
          <w:bCs w:val="0"/>
          <w:i w:val="0"/>
          <w:color w:val="auto"/>
          <w:u w:val="none"/>
        </w:rPr>
        <w:commentReference w:id="632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2296"/>
        <w:gridCol w:w="2094"/>
      </w:tblGrid>
      <w:tr w:rsidR="00AC0A93" w:rsidRPr="00C50983" w14:paraId="182050B1" w14:textId="77777777" w:rsidTr="00575E73">
        <w:trPr>
          <w:cantSplit/>
          <w:tblHeader/>
          <w:jc w:val="center"/>
        </w:trPr>
        <w:tc>
          <w:tcPr>
            <w:tcW w:w="5238" w:type="dxa"/>
            <w:tcBorders>
              <w:bottom w:val="single" w:sz="12" w:space="0" w:color="auto"/>
            </w:tcBorders>
            <w:shd w:val="clear" w:color="auto" w:fill="D9D9D9" w:themeFill="background1" w:themeFillShade="D9"/>
          </w:tcPr>
          <w:p w14:paraId="504266E8" w14:textId="77777777" w:rsidR="00AC0A93" w:rsidRPr="00C50983" w:rsidRDefault="00AC0A93" w:rsidP="00DC77A1">
            <w:pPr>
              <w:pStyle w:val="Tableheading"/>
            </w:pPr>
            <w:r w:rsidRPr="00C50983">
              <w:t>Subjects / Learning Objectives</w:t>
            </w:r>
          </w:p>
        </w:tc>
        <w:tc>
          <w:tcPr>
            <w:tcW w:w="2296" w:type="dxa"/>
            <w:tcBorders>
              <w:bottom w:val="single" w:sz="12" w:space="0" w:color="auto"/>
            </w:tcBorders>
            <w:shd w:val="clear" w:color="auto" w:fill="D9D9D9" w:themeFill="background1" w:themeFillShade="D9"/>
          </w:tcPr>
          <w:p w14:paraId="1E72B6C3" w14:textId="77777777" w:rsidR="00AC0A93" w:rsidRPr="00C50983" w:rsidRDefault="00AC0A93" w:rsidP="00DC77A1">
            <w:pPr>
              <w:pStyle w:val="Tableheading"/>
            </w:pPr>
            <w:r w:rsidRPr="00C50983">
              <w:t>Reference</w:t>
            </w:r>
          </w:p>
        </w:tc>
        <w:tc>
          <w:tcPr>
            <w:tcW w:w="2094" w:type="dxa"/>
            <w:tcBorders>
              <w:bottom w:val="single" w:sz="12" w:space="0" w:color="auto"/>
            </w:tcBorders>
            <w:shd w:val="clear" w:color="auto" w:fill="D9D9D9" w:themeFill="background1" w:themeFillShade="D9"/>
          </w:tcPr>
          <w:p w14:paraId="31DA2092" w14:textId="77777777" w:rsidR="00AC0A93" w:rsidRPr="00C50983" w:rsidRDefault="00AC0A93" w:rsidP="00DC77A1">
            <w:pPr>
              <w:pStyle w:val="Tableheading"/>
            </w:pPr>
            <w:r w:rsidRPr="00C50983">
              <w:t>Teaching Aid</w:t>
            </w:r>
          </w:p>
        </w:tc>
      </w:tr>
      <w:tr w:rsidR="00AC0A93" w:rsidRPr="006B0203" w14:paraId="367C9D35" w14:textId="77777777" w:rsidTr="00575E73">
        <w:trPr>
          <w:cantSplit/>
          <w:trHeight w:val="463"/>
          <w:jc w:val="center"/>
        </w:trPr>
        <w:tc>
          <w:tcPr>
            <w:tcW w:w="5238" w:type="dxa"/>
            <w:shd w:val="clear" w:color="auto" w:fill="D9D9D9" w:themeFill="background1" w:themeFillShade="D9"/>
            <w:vAlign w:val="center"/>
          </w:tcPr>
          <w:p w14:paraId="2AC44D00" w14:textId="77777777" w:rsidR="00AC0A93" w:rsidRPr="006B0203" w:rsidRDefault="00AC0A93" w:rsidP="00DC77A1">
            <w:pPr>
              <w:pStyle w:val="Tablelevel1bold"/>
              <w:rPr>
                <w:rFonts w:ascii="Calibri" w:hAnsi="Calibri"/>
                <w:sz w:val="22"/>
                <w:szCs w:val="22"/>
              </w:rPr>
            </w:pPr>
            <w:r w:rsidRPr="006B0203">
              <w:rPr>
                <w:rFonts w:ascii="Calibri" w:hAnsi="Calibri"/>
                <w:sz w:val="22"/>
                <w:szCs w:val="22"/>
              </w:rPr>
              <w:t>Regulatory requirements</w:t>
            </w:r>
          </w:p>
        </w:tc>
        <w:tc>
          <w:tcPr>
            <w:tcW w:w="2296" w:type="dxa"/>
            <w:shd w:val="clear" w:color="auto" w:fill="D9D9D9" w:themeFill="background1" w:themeFillShade="D9"/>
            <w:vAlign w:val="center"/>
          </w:tcPr>
          <w:p w14:paraId="47CAC367" w14:textId="77777777" w:rsidR="00AC0A93" w:rsidRPr="006B0203" w:rsidRDefault="00AC0A93" w:rsidP="00DC77A1">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094" w:type="dxa"/>
            <w:shd w:val="clear" w:color="auto" w:fill="D9D9D9" w:themeFill="background1" w:themeFillShade="D9"/>
            <w:vAlign w:val="center"/>
          </w:tcPr>
          <w:p w14:paraId="48B72E6B" w14:textId="77777777" w:rsidR="00AC0A93" w:rsidRPr="006B0203" w:rsidRDefault="00AC0A93" w:rsidP="00DC77A1">
            <w:pPr>
              <w:pStyle w:val="Tablelevel2"/>
              <w:ind w:left="0"/>
              <w:jc w:val="center"/>
              <w:rPr>
                <w:rFonts w:ascii="Calibri" w:hAnsi="Calibri"/>
                <w:sz w:val="22"/>
                <w:szCs w:val="22"/>
              </w:rPr>
            </w:pPr>
          </w:p>
        </w:tc>
      </w:tr>
      <w:tr w:rsidR="00AC0A93" w:rsidRPr="006B0203" w14:paraId="4CF0AF6C" w14:textId="77777777" w:rsidTr="00575E73">
        <w:trPr>
          <w:cantSplit/>
          <w:jc w:val="center"/>
        </w:trPr>
        <w:tc>
          <w:tcPr>
            <w:tcW w:w="5238" w:type="dxa"/>
            <w:tcBorders>
              <w:top w:val="single" w:sz="4" w:space="0" w:color="auto"/>
            </w:tcBorders>
            <w:shd w:val="clear" w:color="auto" w:fill="D9D9D9" w:themeFill="background1" w:themeFillShade="D9"/>
          </w:tcPr>
          <w:p w14:paraId="65A7C807" w14:textId="77777777" w:rsidR="00AC0A93" w:rsidRPr="006B0203" w:rsidRDefault="00AC0A93" w:rsidP="00DC77A1">
            <w:pPr>
              <w:pStyle w:val="Tablelevel1"/>
              <w:rPr>
                <w:rFonts w:ascii="Calibri" w:hAnsi="Calibri"/>
                <w:i/>
                <w:szCs w:val="22"/>
                <w:lang w:eastAsia="en-GB"/>
              </w:rPr>
            </w:pPr>
            <w:r w:rsidRPr="006B0203">
              <w:rPr>
                <w:rFonts w:ascii="Calibri" w:hAnsi="Calibri"/>
                <w:i/>
                <w:szCs w:val="22"/>
                <w:lang w:eastAsia="en-GB"/>
              </w:rPr>
              <w:t xml:space="preserve">Identify the legislative requirements relating to the VTS area and protection of the marine environment </w:t>
            </w:r>
          </w:p>
        </w:tc>
        <w:tc>
          <w:tcPr>
            <w:tcW w:w="2296" w:type="dxa"/>
            <w:tcBorders>
              <w:top w:val="single" w:sz="4" w:space="0" w:color="auto"/>
            </w:tcBorders>
            <w:shd w:val="clear" w:color="auto" w:fill="D9D9D9" w:themeFill="background1" w:themeFillShade="D9"/>
          </w:tcPr>
          <w:p w14:paraId="70B1A336" w14:textId="77777777" w:rsidR="00AC0A93" w:rsidRPr="006B0203" w:rsidRDefault="00AC0A93" w:rsidP="00DC77A1">
            <w:pPr>
              <w:pStyle w:val="Tablelevel2"/>
              <w:ind w:left="0"/>
              <w:jc w:val="center"/>
              <w:rPr>
                <w:rFonts w:ascii="Calibri" w:hAnsi="Calibri"/>
                <w:sz w:val="22"/>
                <w:szCs w:val="22"/>
              </w:rPr>
            </w:pPr>
          </w:p>
        </w:tc>
        <w:tc>
          <w:tcPr>
            <w:tcW w:w="2094" w:type="dxa"/>
            <w:tcBorders>
              <w:top w:val="single" w:sz="4" w:space="0" w:color="auto"/>
            </w:tcBorders>
            <w:shd w:val="clear" w:color="auto" w:fill="D9D9D9" w:themeFill="background1" w:themeFillShade="D9"/>
          </w:tcPr>
          <w:p w14:paraId="69CF3352" w14:textId="77777777" w:rsidR="00AC0A93" w:rsidRPr="006B0203" w:rsidRDefault="00AC0A93" w:rsidP="00DC77A1">
            <w:pPr>
              <w:pStyle w:val="Tablelevel2"/>
              <w:ind w:left="0"/>
              <w:jc w:val="center"/>
              <w:rPr>
                <w:rFonts w:ascii="Calibri" w:hAnsi="Calibri"/>
                <w:sz w:val="22"/>
                <w:szCs w:val="22"/>
              </w:rPr>
            </w:pPr>
          </w:p>
        </w:tc>
      </w:tr>
      <w:tr w:rsidR="00AC0A93" w:rsidRPr="006B0203" w14:paraId="70CB8BDA" w14:textId="77777777" w:rsidTr="00575E73">
        <w:trPr>
          <w:cantSplit/>
          <w:trHeight w:val="1294"/>
          <w:jc w:val="center"/>
        </w:trPr>
        <w:tc>
          <w:tcPr>
            <w:tcW w:w="5238" w:type="dxa"/>
            <w:shd w:val="clear" w:color="auto" w:fill="D9D9D9" w:themeFill="background1" w:themeFillShade="D9"/>
          </w:tcPr>
          <w:p w14:paraId="4886ABE2" w14:textId="62DD4A9B" w:rsidR="00AC0A93" w:rsidRPr="006B0203" w:rsidDel="00A233EF" w:rsidRDefault="00AC0A93" w:rsidP="00DC77A1">
            <w:pPr>
              <w:pStyle w:val="Tablelevel1bold"/>
              <w:rPr>
                <w:del w:id="6326" w:author="Abercrombie, Kerrie" w:date="2021-01-22T09:43:00Z"/>
                <w:rFonts w:ascii="Calibri" w:hAnsi="Calibri"/>
                <w:b w:val="0"/>
                <w:sz w:val="22"/>
                <w:szCs w:val="22"/>
              </w:rPr>
            </w:pPr>
            <w:del w:id="6327" w:author="Abercrombie, Kerrie" w:date="2021-01-22T09:43:00Z">
              <w:r w:rsidRPr="006B0203" w:rsidDel="00A233EF">
                <w:rPr>
                  <w:rFonts w:ascii="Calibri" w:hAnsi="Calibri"/>
                  <w:b w:val="0"/>
                  <w:sz w:val="22"/>
                  <w:szCs w:val="22"/>
                </w:rPr>
                <w:delText xml:space="preserve">International regulations </w:delText>
              </w:r>
            </w:del>
          </w:p>
          <w:p w14:paraId="717CDB49" w14:textId="5E84032F" w:rsidR="00AC0A93" w:rsidRPr="006B0203" w:rsidDel="00A233EF" w:rsidRDefault="00AC0A93" w:rsidP="00DC77A1">
            <w:pPr>
              <w:pStyle w:val="Tablelevel2"/>
              <w:rPr>
                <w:del w:id="6328" w:author="Abercrombie, Kerrie" w:date="2021-01-22T09:43:00Z"/>
                <w:rFonts w:ascii="Calibri" w:hAnsi="Calibri"/>
                <w:sz w:val="22"/>
                <w:szCs w:val="22"/>
              </w:rPr>
            </w:pPr>
            <w:del w:id="6329" w:author="Abercrombie, Kerrie" w:date="2021-01-22T09:43:00Z">
              <w:r w:rsidRPr="006B0203" w:rsidDel="00A233EF">
                <w:rPr>
                  <w:rFonts w:ascii="Calibri" w:hAnsi="Calibri"/>
                  <w:sz w:val="22"/>
                  <w:szCs w:val="22"/>
                </w:rPr>
                <w:delText>Sources of literature on international legislative requirements</w:delText>
              </w:r>
            </w:del>
          </w:p>
          <w:p w14:paraId="5DF565B8" w14:textId="097B0AFA" w:rsidR="00AC0A93" w:rsidRPr="006B0203" w:rsidRDefault="00AC0A93" w:rsidP="00DC77A1">
            <w:pPr>
              <w:pStyle w:val="Tablelevel2"/>
              <w:rPr>
                <w:rFonts w:ascii="Calibri" w:hAnsi="Calibri"/>
                <w:sz w:val="22"/>
                <w:szCs w:val="22"/>
              </w:rPr>
            </w:pPr>
            <w:del w:id="6330" w:author="Abercrombie, Kerrie" w:date="2021-01-22T09:43:00Z">
              <w:r w:rsidRPr="006B0203" w:rsidDel="00A233EF">
                <w:rPr>
                  <w:rFonts w:ascii="Calibri" w:hAnsi="Calibri"/>
                  <w:sz w:val="22"/>
                  <w:szCs w:val="22"/>
                </w:rPr>
                <w:delText>(IMO Resolution 857(20); Ship reporting systems; carriage of dangerous goods; World VTS Guide; etc</w:delText>
              </w:r>
            </w:del>
            <w:r w:rsidRPr="006B0203">
              <w:rPr>
                <w:rFonts w:ascii="Calibri" w:hAnsi="Calibri"/>
                <w:sz w:val="22"/>
                <w:szCs w:val="22"/>
              </w:rPr>
              <w:t>.</w:t>
            </w:r>
          </w:p>
        </w:tc>
        <w:tc>
          <w:tcPr>
            <w:tcW w:w="2296" w:type="dxa"/>
            <w:shd w:val="clear" w:color="auto" w:fill="D9D9D9" w:themeFill="background1" w:themeFillShade="D9"/>
          </w:tcPr>
          <w:p w14:paraId="2A4C3AC2"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976E211" w14:textId="77777777" w:rsidR="00AC0A93" w:rsidRPr="006B0203" w:rsidRDefault="00AC0A93" w:rsidP="00DC77A1">
            <w:pPr>
              <w:pStyle w:val="Tablelevel2"/>
              <w:ind w:left="0"/>
              <w:jc w:val="center"/>
              <w:rPr>
                <w:rFonts w:ascii="Calibri" w:hAnsi="Calibri"/>
                <w:sz w:val="22"/>
                <w:szCs w:val="22"/>
              </w:rPr>
            </w:pPr>
          </w:p>
        </w:tc>
      </w:tr>
      <w:tr w:rsidR="00AC0A93" w:rsidRPr="006B0203" w14:paraId="60CFA3A8" w14:textId="77777777" w:rsidTr="00575E73">
        <w:trPr>
          <w:cantSplit/>
          <w:trHeight w:hRule="exact" w:val="1249"/>
          <w:jc w:val="center"/>
        </w:trPr>
        <w:tc>
          <w:tcPr>
            <w:tcW w:w="5238" w:type="dxa"/>
            <w:shd w:val="clear" w:color="auto" w:fill="D9D9D9" w:themeFill="background1" w:themeFillShade="D9"/>
          </w:tcPr>
          <w:p w14:paraId="4BC116B1" w14:textId="77777777" w:rsidR="00AC0A93" w:rsidRPr="00C37011" w:rsidRDefault="00AC0A93" w:rsidP="00DC77A1">
            <w:pPr>
              <w:pStyle w:val="Tablelevel1bold"/>
              <w:rPr>
                <w:rFonts w:ascii="Calibri" w:hAnsi="Calibri"/>
                <w:b w:val="0"/>
                <w:sz w:val="22"/>
                <w:szCs w:val="22"/>
              </w:rPr>
            </w:pPr>
            <w:r w:rsidRPr="00C37011">
              <w:rPr>
                <w:rFonts w:ascii="Calibri" w:hAnsi="Calibri"/>
                <w:b w:val="0"/>
                <w:sz w:val="22"/>
                <w:szCs w:val="22"/>
              </w:rPr>
              <w:t>National regulations, including local bye laws</w:t>
            </w:r>
          </w:p>
          <w:p w14:paraId="49905EBD" w14:textId="5F795235" w:rsidR="00AC0A93" w:rsidRPr="00C37011" w:rsidDel="00A233EF" w:rsidRDefault="00AC0A93" w:rsidP="00DC77A1">
            <w:pPr>
              <w:pStyle w:val="Tablelevel2"/>
              <w:rPr>
                <w:del w:id="6331" w:author="Abercrombie, Kerrie" w:date="2021-01-22T09:43:00Z"/>
                <w:rFonts w:ascii="Calibri" w:hAnsi="Calibri"/>
                <w:sz w:val="22"/>
                <w:szCs w:val="22"/>
              </w:rPr>
            </w:pPr>
            <w:del w:id="6332" w:author="Abercrombie, Kerrie" w:date="2021-01-22T09:43:00Z">
              <w:r w:rsidRPr="00C37011" w:rsidDel="00A233EF">
                <w:rPr>
                  <w:rFonts w:ascii="Calibri" w:hAnsi="Calibri"/>
                  <w:sz w:val="22"/>
                  <w:szCs w:val="22"/>
                </w:rPr>
                <w:delText>Sources of national legislation and promulgation</w:delText>
              </w:r>
            </w:del>
          </w:p>
          <w:p w14:paraId="428F5BB7" w14:textId="77777777" w:rsidR="00AC0A93" w:rsidRPr="00C37011" w:rsidRDefault="00AC0A93" w:rsidP="00DC77A1">
            <w:pPr>
              <w:pStyle w:val="Tablelevel2"/>
              <w:rPr>
                <w:rFonts w:ascii="Calibri" w:hAnsi="Calibri"/>
                <w:sz w:val="22"/>
                <w:szCs w:val="22"/>
              </w:rPr>
            </w:pPr>
            <w:commentRangeStart w:id="6333"/>
            <w:r w:rsidRPr="00C37011">
              <w:rPr>
                <w:rFonts w:ascii="Calibri" w:hAnsi="Calibri"/>
                <w:sz w:val="22"/>
                <w:szCs w:val="22"/>
              </w:rPr>
              <w:t>Bye laws</w:t>
            </w:r>
          </w:p>
          <w:p w14:paraId="10BE5A45" w14:textId="77777777" w:rsidR="00AC0A93" w:rsidRPr="00C37011" w:rsidRDefault="00AC0A93" w:rsidP="00DC77A1">
            <w:pPr>
              <w:pStyle w:val="Tablelevel2"/>
              <w:rPr>
                <w:rFonts w:ascii="Calibri" w:hAnsi="Calibri"/>
                <w:sz w:val="22"/>
                <w:szCs w:val="22"/>
              </w:rPr>
            </w:pPr>
            <w:r w:rsidRPr="00C37011">
              <w:rPr>
                <w:rFonts w:ascii="Calibri" w:hAnsi="Calibri"/>
                <w:sz w:val="22"/>
                <w:szCs w:val="22"/>
              </w:rPr>
              <w:t>Notices to Mariners and other nautical publications</w:t>
            </w:r>
            <w:commentRangeEnd w:id="6333"/>
            <w:r w:rsidR="00A233EF" w:rsidRPr="00C37011">
              <w:rPr>
                <w:rStyle w:val="CommentReference"/>
                <w:rFonts w:asciiTheme="minorHAnsi" w:eastAsiaTheme="minorHAnsi" w:hAnsiTheme="minorHAnsi"/>
              </w:rPr>
              <w:commentReference w:id="6333"/>
            </w:r>
          </w:p>
        </w:tc>
        <w:tc>
          <w:tcPr>
            <w:tcW w:w="2296" w:type="dxa"/>
            <w:shd w:val="clear" w:color="auto" w:fill="D9D9D9" w:themeFill="background1" w:themeFillShade="D9"/>
          </w:tcPr>
          <w:p w14:paraId="7199B3EC" w14:textId="77777777" w:rsidR="00AC0A93" w:rsidRPr="00C37011"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3098610B" w14:textId="77777777" w:rsidR="00AC0A93" w:rsidRPr="006B0203" w:rsidRDefault="00AC0A93" w:rsidP="00DC77A1">
            <w:pPr>
              <w:pStyle w:val="Tablelevel2"/>
              <w:ind w:left="0"/>
              <w:jc w:val="center"/>
              <w:rPr>
                <w:rFonts w:ascii="Calibri" w:hAnsi="Calibri"/>
                <w:sz w:val="22"/>
                <w:szCs w:val="22"/>
              </w:rPr>
            </w:pPr>
          </w:p>
        </w:tc>
      </w:tr>
      <w:tr w:rsidR="00AC0A93" w:rsidRPr="006B0203" w14:paraId="1EE244EF" w14:textId="77777777" w:rsidTr="00575E73">
        <w:trPr>
          <w:cantSplit/>
          <w:trHeight w:hRule="exact" w:val="1442"/>
          <w:jc w:val="center"/>
        </w:trPr>
        <w:tc>
          <w:tcPr>
            <w:tcW w:w="5238" w:type="dxa"/>
            <w:shd w:val="clear" w:color="auto" w:fill="D9D9D9" w:themeFill="background1" w:themeFillShade="D9"/>
          </w:tcPr>
          <w:p w14:paraId="18C65ADF" w14:textId="78D3FEB6" w:rsidR="00AC0A93" w:rsidRPr="006B0203" w:rsidDel="00A233EF" w:rsidRDefault="00AC0A93" w:rsidP="00DC77A1">
            <w:pPr>
              <w:pStyle w:val="Tablelevel1bold"/>
              <w:rPr>
                <w:del w:id="6334" w:author="Abercrombie, Kerrie" w:date="2021-01-22T09:44:00Z"/>
                <w:rFonts w:ascii="Calibri" w:hAnsi="Calibri"/>
                <w:b w:val="0"/>
                <w:sz w:val="22"/>
                <w:szCs w:val="22"/>
              </w:rPr>
            </w:pPr>
            <w:del w:id="6335" w:author="Abercrombie, Kerrie" w:date="2021-01-22T09:44:00Z">
              <w:r w:rsidRPr="006B0203" w:rsidDel="00A233EF">
                <w:rPr>
                  <w:rFonts w:ascii="Calibri" w:hAnsi="Calibri"/>
                  <w:b w:val="0"/>
                  <w:sz w:val="22"/>
                  <w:szCs w:val="22"/>
                </w:rPr>
                <w:delText>Legal liabilities of VTS functions</w:delText>
              </w:r>
            </w:del>
          </w:p>
          <w:p w14:paraId="0C98D3A3" w14:textId="77DF923C" w:rsidR="00AC0A93" w:rsidRPr="006B0203" w:rsidDel="00A233EF" w:rsidRDefault="00AC0A93" w:rsidP="00DC77A1">
            <w:pPr>
              <w:pStyle w:val="Tablelevel2"/>
              <w:rPr>
                <w:del w:id="6336" w:author="Abercrombie, Kerrie" w:date="2021-01-22T09:44:00Z"/>
                <w:rFonts w:ascii="Calibri" w:hAnsi="Calibri"/>
                <w:sz w:val="22"/>
                <w:szCs w:val="22"/>
              </w:rPr>
            </w:pPr>
            <w:del w:id="6337" w:author="Abercrombie, Kerrie" w:date="2021-01-22T09:44:00Z">
              <w:r w:rsidRPr="006B0203" w:rsidDel="00A233EF">
                <w:rPr>
                  <w:rFonts w:ascii="Calibri" w:hAnsi="Calibri"/>
                  <w:sz w:val="22"/>
                  <w:szCs w:val="22"/>
                </w:rPr>
                <w:delText>Extent of competence, authority and responsibility</w:delText>
              </w:r>
            </w:del>
          </w:p>
          <w:p w14:paraId="5DFBD7A6" w14:textId="56FA0D65" w:rsidR="00AC0A93" w:rsidRPr="006B0203" w:rsidDel="00A233EF" w:rsidRDefault="00AC0A93" w:rsidP="00DC77A1">
            <w:pPr>
              <w:pStyle w:val="Tablelevel2"/>
              <w:rPr>
                <w:del w:id="6338" w:author="Abercrombie, Kerrie" w:date="2021-01-22T09:44:00Z"/>
                <w:rFonts w:ascii="Calibri" w:hAnsi="Calibri"/>
                <w:sz w:val="22"/>
                <w:szCs w:val="22"/>
              </w:rPr>
            </w:pPr>
            <w:del w:id="6339" w:author="Abercrombie, Kerrie" w:date="2021-01-22T09:44:00Z">
              <w:r w:rsidRPr="006B0203" w:rsidDel="00A233EF">
                <w:rPr>
                  <w:rFonts w:ascii="Calibri" w:hAnsi="Calibri"/>
                  <w:sz w:val="22"/>
                  <w:szCs w:val="22"/>
                </w:rPr>
                <w:delText>Competent authority</w:delText>
              </w:r>
            </w:del>
          </w:p>
          <w:p w14:paraId="218CE76E" w14:textId="51E0B06F" w:rsidR="00AC0A93" w:rsidRPr="006B0203" w:rsidDel="00A233EF" w:rsidRDefault="00AC0A93" w:rsidP="00DC77A1">
            <w:pPr>
              <w:pStyle w:val="Tablelevel2"/>
              <w:rPr>
                <w:del w:id="6340" w:author="Abercrombie, Kerrie" w:date="2021-01-22T09:44:00Z"/>
                <w:rFonts w:ascii="Calibri" w:hAnsi="Calibri"/>
                <w:sz w:val="22"/>
                <w:szCs w:val="22"/>
              </w:rPr>
            </w:pPr>
            <w:del w:id="6341" w:author="Abercrombie, Kerrie" w:date="2021-01-22T09:44:00Z">
              <w:r w:rsidRPr="006B0203" w:rsidDel="00A233EF">
                <w:rPr>
                  <w:rFonts w:ascii="Calibri" w:hAnsi="Calibri"/>
                  <w:sz w:val="22"/>
                  <w:szCs w:val="22"/>
                </w:rPr>
                <w:delText>VTS authority</w:delText>
              </w:r>
            </w:del>
          </w:p>
          <w:p w14:paraId="35971E8F" w14:textId="530C5C17" w:rsidR="00AC0A93" w:rsidRPr="006B0203" w:rsidDel="00A233EF" w:rsidRDefault="00AC0A93" w:rsidP="00DC77A1">
            <w:pPr>
              <w:pStyle w:val="Tablelevel2"/>
              <w:rPr>
                <w:del w:id="6342" w:author="Abercrombie, Kerrie" w:date="2021-01-22T09:44:00Z"/>
                <w:rFonts w:ascii="Calibri" w:hAnsi="Calibri"/>
                <w:sz w:val="22"/>
                <w:szCs w:val="22"/>
              </w:rPr>
            </w:pPr>
            <w:del w:id="6343" w:author="Abercrombie, Kerrie" w:date="2021-01-22T09:44:00Z">
              <w:r w:rsidRPr="006B0203" w:rsidDel="00A233EF">
                <w:rPr>
                  <w:rFonts w:ascii="Calibri" w:hAnsi="Calibri"/>
                  <w:sz w:val="22"/>
                  <w:szCs w:val="22"/>
                </w:rPr>
                <w:delText>Personnel</w:delText>
              </w:r>
            </w:del>
          </w:p>
          <w:p w14:paraId="017C2540" w14:textId="77777777" w:rsidR="00AC0A93" w:rsidRPr="006B0203" w:rsidRDefault="00AC0A93" w:rsidP="00A233EF">
            <w:pPr>
              <w:pStyle w:val="Tablelevel2"/>
              <w:rPr>
                <w:rFonts w:ascii="Calibri" w:hAnsi="Calibri"/>
                <w:szCs w:val="22"/>
              </w:rPr>
            </w:pPr>
          </w:p>
        </w:tc>
        <w:tc>
          <w:tcPr>
            <w:tcW w:w="2296" w:type="dxa"/>
            <w:shd w:val="clear" w:color="auto" w:fill="D9D9D9" w:themeFill="background1" w:themeFillShade="D9"/>
          </w:tcPr>
          <w:p w14:paraId="12ADBEC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2E7D7AF1" w14:textId="77777777" w:rsidR="00AC0A93" w:rsidRPr="006B0203" w:rsidRDefault="00AC0A93" w:rsidP="00DC77A1">
            <w:pPr>
              <w:pStyle w:val="Tablelevel2"/>
              <w:ind w:left="0"/>
              <w:jc w:val="center"/>
              <w:rPr>
                <w:rFonts w:ascii="Calibri" w:hAnsi="Calibri"/>
                <w:sz w:val="22"/>
                <w:szCs w:val="22"/>
              </w:rPr>
            </w:pPr>
          </w:p>
        </w:tc>
      </w:tr>
      <w:tr w:rsidR="00AC0A93" w:rsidRPr="006B0203" w14:paraId="16B5F6F3" w14:textId="77777777" w:rsidTr="00575E73">
        <w:trPr>
          <w:cantSplit/>
          <w:trHeight w:hRule="exact" w:val="340"/>
          <w:jc w:val="center"/>
        </w:trPr>
        <w:tc>
          <w:tcPr>
            <w:tcW w:w="5238" w:type="dxa"/>
            <w:shd w:val="clear" w:color="auto" w:fill="D9D9D9" w:themeFill="background1" w:themeFillShade="D9"/>
          </w:tcPr>
          <w:p w14:paraId="697B4AB1" w14:textId="77777777" w:rsidR="00AC0A93" w:rsidRPr="006B0203" w:rsidRDefault="00AC0A93" w:rsidP="00DC77A1">
            <w:pPr>
              <w:pStyle w:val="Tablelevel1"/>
              <w:rPr>
                <w:rFonts w:ascii="Calibri" w:hAnsi="Calibri"/>
                <w:szCs w:val="22"/>
                <w:lang w:eastAsia="en-GB"/>
              </w:rPr>
            </w:pPr>
            <w:r w:rsidRPr="006B0203">
              <w:rPr>
                <w:rFonts w:ascii="Calibri" w:hAnsi="Calibri"/>
                <w:szCs w:val="22"/>
                <w:lang w:eastAsia="en-GB"/>
              </w:rPr>
              <w:t xml:space="preserve">Carriage of relevant ship certificates </w:t>
            </w:r>
          </w:p>
        </w:tc>
        <w:tc>
          <w:tcPr>
            <w:tcW w:w="2296" w:type="dxa"/>
            <w:shd w:val="clear" w:color="auto" w:fill="D9D9D9" w:themeFill="background1" w:themeFillShade="D9"/>
          </w:tcPr>
          <w:p w14:paraId="39ED63E5"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631E2673" w14:textId="77777777" w:rsidR="00AC0A93" w:rsidRPr="006B0203" w:rsidRDefault="00AC0A93" w:rsidP="00DC77A1">
            <w:pPr>
              <w:pStyle w:val="Tablelevel2"/>
              <w:ind w:left="0"/>
              <w:jc w:val="center"/>
              <w:rPr>
                <w:rFonts w:ascii="Calibri" w:hAnsi="Calibri"/>
                <w:sz w:val="22"/>
                <w:szCs w:val="22"/>
              </w:rPr>
            </w:pPr>
          </w:p>
        </w:tc>
      </w:tr>
      <w:tr w:rsidR="00AC0A93" w:rsidRPr="006B0203" w14:paraId="1A40C20B" w14:textId="77777777" w:rsidTr="00575E73">
        <w:trPr>
          <w:cantSplit/>
          <w:trHeight w:hRule="exact" w:val="467"/>
          <w:jc w:val="center"/>
        </w:trPr>
        <w:tc>
          <w:tcPr>
            <w:tcW w:w="5238" w:type="dxa"/>
            <w:shd w:val="clear" w:color="auto" w:fill="D9D9D9" w:themeFill="background1" w:themeFillShade="D9"/>
            <w:vAlign w:val="center"/>
          </w:tcPr>
          <w:p w14:paraId="5DCF94B4" w14:textId="710903FD" w:rsidR="00AC0A93" w:rsidRPr="006B0203" w:rsidRDefault="00AC0A93" w:rsidP="00DC77A1">
            <w:pPr>
              <w:pStyle w:val="Tablelevel1bold"/>
              <w:rPr>
                <w:rFonts w:ascii="Calibri" w:hAnsi="Calibri"/>
                <w:sz w:val="22"/>
                <w:szCs w:val="22"/>
              </w:rPr>
            </w:pPr>
            <w:del w:id="6344" w:author="Abercrombie, Kerrie" w:date="2021-01-22T09:46:00Z">
              <w:r w:rsidRPr="006B0203" w:rsidDel="00A233EF">
                <w:rPr>
                  <w:rFonts w:ascii="Calibri" w:hAnsi="Calibri"/>
                  <w:sz w:val="22"/>
                  <w:szCs w:val="22"/>
                </w:rPr>
                <w:delText>Roles and responsibilities</w:delText>
              </w:r>
            </w:del>
          </w:p>
        </w:tc>
        <w:tc>
          <w:tcPr>
            <w:tcW w:w="2296" w:type="dxa"/>
            <w:shd w:val="clear" w:color="auto" w:fill="D9D9D9" w:themeFill="background1" w:themeFillShade="D9"/>
          </w:tcPr>
          <w:p w14:paraId="7F88A1B7"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37B0F200" w14:textId="77777777" w:rsidR="00AC0A93" w:rsidRPr="006B0203" w:rsidRDefault="00AC0A93" w:rsidP="00DC77A1">
            <w:pPr>
              <w:pStyle w:val="Tablelevel2"/>
              <w:ind w:left="0"/>
              <w:jc w:val="center"/>
              <w:rPr>
                <w:rFonts w:ascii="Calibri" w:hAnsi="Calibri"/>
                <w:sz w:val="22"/>
                <w:szCs w:val="22"/>
              </w:rPr>
            </w:pPr>
          </w:p>
        </w:tc>
      </w:tr>
      <w:tr w:rsidR="00AC0A93" w:rsidRPr="006B0203" w14:paraId="0D4B815F" w14:textId="77777777" w:rsidTr="00575E73">
        <w:trPr>
          <w:cantSplit/>
          <w:trHeight w:hRule="exact" w:val="568"/>
          <w:jc w:val="center"/>
        </w:trPr>
        <w:tc>
          <w:tcPr>
            <w:tcW w:w="5238" w:type="dxa"/>
            <w:shd w:val="clear" w:color="auto" w:fill="D9D9D9" w:themeFill="background1" w:themeFillShade="D9"/>
          </w:tcPr>
          <w:p w14:paraId="4160E3E2" w14:textId="01EAFB32" w:rsidR="00AC0A93" w:rsidRPr="006B0203" w:rsidRDefault="00AC0A93" w:rsidP="00DC77A1">
            <w:pPr>
              <w:pStyle w:val="Tablelevel1"/>
              <w:rPr>
                <w:rFonts w:ascii="Calibri" w:hAnsi="Calibri"/>
                <w:i/>
                <w:szCs w:val="22"/>
                <w:lang w:eastAsia="en-GB"/>
              </w:rPr>
            </w:pPr>
            <w:del w:id="6345" w:author="Abercrombie, Kerrie" w:date="2021-01-22T09:46:00Z">
              <w:r w:rsidRPr="006B0203" w:rsidDel="00A233EF">
                <w:rPr>
                  <w:rFonts w:ascii="Calibri" w:hAnsi="Calibri"/>
                  <w:i/>
                  <w:szCs w:val="22"/>
                  <w:lang w:eastAsia="en-GB"/>
                </w:rPr>
                <w:delText>Explain the roles, responsibilities of and relationships between ship masters, marine pilots, VTS and allied services</w:delText>
              </w:r>
            </w:del>
          </w:p>
        </w:tc>
        <w:tc>
          <w:tcPr>
            <w:tcW w:w="2296" w:type="dxa"/>
            <w:shd w:val="clear" w:color="auto" w:fill="D9D9D9" w:themeFill="background1" w:themeFillShade="D9"/>
          </w:tcPr>
          <w:p w14:paraId="3D131E4F"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217E81EF" w14:textId="77777777" w:rsidR="00AC0A93" w:rsidRPr="006B0203" w:rsidRDefault="00AC0A93" w:rsidP="00DC77A1">
            <w:pPr>
              <w:pStyle w:val="Tablelevel2"/>
              <w:ind w:left="0"/>
              <w:jc w:val="center"/>
              <w:rPr>
                <w:rFonts w:ascii="Calibri" w:hAnsi="Calibri"/>
                <w:sz w:val="22"/>
                <w:szCs w:val="22"/>
              </w:rPr>
            </w:pPr>
          </w:p>
        </w:tc>
      </w:tr>
      <w:tr w:rsidR="00AC0A93" w:rsidRPr="006B0203" w14:paraId="66F05B05" w14:textId="77777777" w:rsidTr="00575E73">
        <w:trPr>
          <w:cantSplit/>
          <w:trHeight w:hRule="exact" w:val="937"/>
          <w:jc w:val="center"/>
        </w:trPr>
        <w:tc>
          <w:tcPr>
            <w:tcW w:w="5238" w:type="dxa"/>
            <w:shd w:val="clear" w:color="auto" w:fill="D9D9D9" w:themeFill="background1" w:themeFillShade="D9"/>
          </w:tcPr>
          <w:p w14:paraId="24AEE14C" w14:textId="2EB3716D" w:rsidR="00AC0A93" w:rsidRPr="006B0203" w:rsidDel="00A233EF" w:rsidRDefault="00AC0A93" w:rsidP="00DC77A1">
            <w:pPr>
              <w:pStyle w:val="Tablelevel1bold"/>
              <w:rPr>
                <w:del w:id="6346" w:author="Abercrombie, Kerrie" w:date="2021-01-22T09:46:00Z"/>
                <w:rFonts w:ascii="Calibri" w:hAnsi="Calibri"/>
                <w:b w:val="0"/>
                <w:sz w:val="22"/>
                <w:szCs w:val="22"/>
              </w:rPr>
            </w:pPr>
            <w:del w:id="6347" w:author="Abercrombie, Kerrie" w:date="2021-01-22T09:46:00Z">
              <w:r w:rsidRPr="006B0203" w:rsidDel="00A233EF">
                <w:rPr>
                  <w:rFonts w:ascii="Calibri" w:hAnsi="Calibri"/>
                  <w:b w:val="0"/>
                  <w:sz w:val="22"/>
                  <w:szCs w:val="22"/>
                </w:rPr>
                <w:delText>Ship masters</w:delText>
              </w:r>
            </w:del>
          </w:p>
          <w:p w14:paraId="6405D488" w14:textId="35132849" w:rsidR="00AC0A93" w:rsidRPr="006B0203" w:rsidDel="00A233EF" w:rsidRDefault="00AC0A93" w:rsidP="00DC77A1">
            <w:pPr>
              <w:pStyle w:val="Tablelevel2"/>
              <w:rPr>
                <w:del w:id="6348" w:author="Abercrombie, Kerrie" w:date="2021-01-22T09:46:00Z"/>
                <w:rFonts w:ascii="Calibri" w:hAnsi="Calibri"/>
                <w:sz w:val="22"/>
                <w:szCs w:val="22"/>
              </w:rPr>
            </w:pPr>
            <w:del w:id="6349" w:author="Abercrombie, Kerrie" w:date="2021-01-22T09:46:00Z">
              <w:r w:rsidRPr="006B0203" w:rsidDel="00A233EF">
                <w:rPr>
                  <w:rFonts w:ascii="Calibri" w:hAnsi="Calibri"/>
                  <w:sz w:val="22"/>
                  <w:szCs w:val="22"/>
                </w:rPr>
                <w:delText>Responsibility of the ship master</w:delText>
              </w:r>
            </w:del>
          </w:p>
          <w:p w14:paraId="4EB760E3" w14:textId="2092E486" w:rsidR="00AC0A93" w:rsidRPr="006B0203" w:rsidRDefault="00AC0A93" w:rsidP="00DC77A1">
            <w:pPr>
              <w:pStyle w:val="Tablelevel2"/>
              <w:rPr>
                <w:rFonts w:ascii="Calibri" w:hAnsi="Calibri"/>
                <w:sz w:val="22"/>
                <w:szCs w:val="22"/>
              </w:rPr>
            </w:pPr>
            <w:del w:id="6350" w:author="Abercrombie, Kerrie" w:date="2021-01-22T09:46:00Z">
              <w:r w:rsidRPr="006B0203" w:rsidDel="00A233EF">
                <w:rPr>
                  <w:rFonts w:ascii="Calibri" w:hAnsi="Calibri"/>
                  <w:sz w:val="22"/>
                  <w:szCs w:val="22"/>
                </w:rPr>
                <w:delText>Responsibility of the ship master to VTS</w:delText>
              </w:r>
            </w:del>
          </w:p>
        </w:tc>
        <w:tc>
          <w:tcPr>
            <w:tcW w:w="2296" w:type="dxa"/>
            <w:shd w:val="clear" w:color="auto" w:fill="D9D9D9" w:themeFill="background1" w:themeFillShade="D9"/>
          </w:tcPr>
          <w:p w14:paraId="6C0CCB7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1E7713F" w14:textId="77777777" w:rsidR="00AC0A93" w:rsidRPr="006B0203" w:rsidRDefault="00AC0A93" w:rsidP="00DC77A1">
            <w:pPr>
              <w:pStyle w:val="Tablelevel2"/>
              <w:ind w:left="0"/>
              <w:jc w:val="center"/>
              <w:rPr>
                <w:rFonts w:ascii="Calibri" w:hAnsi="Calibri"/>
                <w:sz w:val="22"/>
                <w:szCs w:val="22"/>
              </w:rPr>
            </w:pPr>
          </w:p>
        </w:tc>
      </w:tr>
      <w:tr w:rsidR="00AC0A93" w:rsidRPr="006B0203" w14:paraId="73C5C034" w14:textId="77777777" w:rsidTr="00575E73">
        <w:trPr>
          <w:cantSplit/>
          <w:trHeight w:hRule="exact" w:val="978"/>
          <w:jc w:val="center"/>
        </w:trPr>
        <w:tc>
          <w:tcPr>
            <w:tcW w:w="5238" w:type="dxa"/>
            <w:shd w:val="clear" w:color="auto" w:fill="D9D9D9" w:themeFill="background1" w:themeFillShade="D9"/>
          </w:tcPr>
          <w:p w14:paraId="2DE0C68E" w14:textId="3E559FAD" w:rsidR="00AC0A93" w:rsidRPr="006B0203" w:rsidDel="00A233EF" w:rsidRDefault="00AC0A93" w:rsidP="00DC77A1">
            <w:pPr>
              <w:pStyle w:val="Tablelevel1bold"/>
              <w:rPr>
                <w:del w:id="6351" w:author="Abercrombie, Kerrie" w:date="2021-01-22T09:46:00Z"/>
                <w:rFonts w:ascii="Calibri" w:hAnsi="Calibri"/>
                <w:b w:val="0"/>
                <w:sz w:val="22"/>
                <w:szCs w:val="22"/>
              </w:rPr>
            </w:pPr>
            <w:del w:id="6352" w:author="Abercrombie, Kerrie" w:date="2021-01-22T09:46:00Z">
              <w:r w:rsidRPr="006B0203" w:rsidDel="00A233EF">
                <w:rPr>
                  <w:rFonts w:ascii="Calibri" w:hAnsi="Calibri"/>
                  <w:b w:val="0"/>
                  <w:sz w:val="22"/>
                  <w:szCs w:val="22"/>
                </w:rPr>
                <w:delText>Marine pilots</w:delText>
              </w:r>
            </w:del>
          </w:p>
          <w:p w14:paraId="232DF31B" w14:textId="75DB961F" w:rsidR="00AC0A93" w:rsidRPr="006B0203" w:rsidDel="00A233EF" w:rsidRDefault="00AC0A93" w:rsidP="00DC77A1">
            <w:pPr>
              <w:pStyle w:val="Tablelevel2"/>
              <w:rPr>
                <w:del w:id="6353" w:author="Abercrombie, Kerrie" w:date="2021-01-22T09:46:00Z"/>
                <w:rFonts w:ascii="Calibri" w:hAnsi="Calibri"/>
                <w:sz w:val="22"/>
                <w:szCs w:val="22"/>
              </w:rPr>
            </w:pPr>
            <w:del w:id="6354" w:author="Abercrombie, Kerrie" w:date="2021-01-22T09:46:00Z">
              <w:r w:rsidRPr="006B0203" w:rsidDel="00A233EF">
                <w:rPr>
                  <w:rFonts w:ascii="Calibri" w:hAnsi="Calibri"/>
                  <w:sz w:val="22"/>
                  <w:szCs w:val="22"/>
                </w:rPr>
                <w:delText>Responsibility of the pilot to the ship master</w:delText>
              </w:r>
            </w:del>
          </w:p>
          <w:p w14:paraId="34D40B28" w14:textId="041B2125" w:rsidR="00AC0A93" w:rsidRPr="006B0203" w:rsidRDefault="00AC0A93" w:rsidP="00DC77A1">
            <w:pPr>
              <w:pStyle w:val="Tablelevel2"/>
              <w:rPr>
                <w:rFonts w:ascii="Calibri" w:hAnsi="Calibri"/>
                <w:sz w:val="22"/>
                <w:szCs w:val="22"/>
              </w:rPr>
            </w:pPr>
            <w:del w:id="6355" w:author="Abercrombie, Kerrie" w:date="2021-01-22T09:46:00Z">
              <w:r w:rsidRPr="006B0203" w:rsidDel="00A233EF">
                <w:rPr>
                  <w:rFonts w:ascii="Calibri" w:hAnsi="Calibri"/>
                  <w:sz w:val="22"/>
                  <w:szCs w:val="22"/>
                </w:rPr>
                <w:delText>Responsibility of the pilot to VTS</w:delText>
              </w:r>
            </w:del>
          </w:p>
        </w:tc>
        <w:tc>
          <w:tcPr>
            <w:tcW w:w="2296" w:type="dxa"/>
            <w:shd w:val="clear" w:color="auto" w:fill="D9D9D9" w:themeFill="background1" w:themeFillShade="D9"/>
          </w:tcPr>
          <w:p w14:paraId="45BCC7C9"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76494415" w14:textId="77777777" w:rsidR="00AC0A93" w:rsidRPr="006B0203" w:rsidRDefault="00AC0A93" w:rsidP="00DC77A1">
            <w:pPr>
              <w:pStyle w:val="Tablelevel2"/>
              <w:ind w:left="0"/>
              <w:jc w:val="center"/>
              <w:rPr>
                <w:rFonts w:ascii="Calibri" w:hAnsi="Calibri"/>
                <w:sz w:val="22"/>
                <w:szCs w:val="22"/>
              </w:rPr>
            </w:pPr>
          </w:p>
        </w:tc>
      </w:tr>
      <w:tr w:rsidR="00AC0A93" w:rsidRPr="006B0203" w14:paraId="0419C3A7" w14:textId="77777777" w:rsidTr="00575E73">
        <w:trPr>
          <w:cantSplit/>
          <w:trHeight w:hRule="exact" w:val="985"/>
          <w:jc w:val="center"/>
        </w:trPr>
        <w:tc>
          <w:tcPr>
            <w:tcW w:w="5238" w:type="dxa"/>
            <w:shd w:val="clear" w:color="auto" w:fill="D9D9D9" w:themeFill="background1" w:themeFillShade="D9"/>
          </w:tcPr>
          <w:p w14:paraId="046B7E5C" w14:textId="1FD341EA" w:rsidR="00AC0A93" w:rsidRPr="006B0203" w:rsidDel="00A233EF" w:rsidRDefault="00AC0A93" w:rsidP="00DC77A1">
            <w:pPr>
              <w:pStyle w:val="Tablelevel1bold"/>
              <w:rPr>
                <w:del w:id="6356" w:author="Abercrombie, Kerrie" w:date="2021-01-22T09:46:00Z"/>
                <w:rFonts w:ascii="Calibri" w:hAnsi="Calibri"/>
                <w:b w:val="0"/>
                <w:sz w:val="22"/>
                <w:szCs w:val="22"/>
              </w:rPr>
            </w:pPr>
            <w:del w:id="6357" w:author="Abercrombie, Kerrie" w:date="2021-01-22T09:46:00Z">
              <w:r w:rsidRPr="006B0203" w:rsidDel="00A233EF">
                <w:rPr>
                  <w:rFonts w:ascii="Calibri" w:hAnsi="Calibri"/>
                  <w:b w:val="0"/>
                  <w:sz w:val="22"/>
                  <w:szCs w:val="22"/>
                </w:rPr>
                <w:delText xml:space="preserve">VTS </w:delText>
              </w:r>
            </w:del>
          </w:p>
          <w:p w14:paraId="2ADB3F74" w14:textId="06946DB3" w:rsidR="00AC0A93" w:rsidRPr="006B0203" w:rsidDel="00A233EF" w:rsidRDefault="00AC0A93" w:rsidP="00DC77A1">
            <w:pPr>
              <w:pStyle w:val="Tablelevel2"/>
              <w:rPr>
                <w:del w:id="6358" w:author="Abercrombie, Kerrie" w:date="2021-01-22T09:46:00Z"/>
                <w:rFonts w:ascii="Calibri" w:hAnsi="Calibri"/>
                <w:sz w:val="22"/>
                <w:szCs w:val="22"/>
              </w:rPr>
            </w:pPr>
            <w:del w:id="6359" w:author="Abercrombie, Kerrie" w:date="2021-01-22T09:46:00Z">
              <w:r w:rsidRPr="006B0203" w:rsidDel="00A233EF">
                <w:rPr>
                  <w:rFonts w:ascii="Calibri" w:hAnsi="Calibri"/>
                  <w:sz w:val="22"/>
                  <w:szCs w:val="22"/>
                </w:rPr>
                <w:delText>Responsibility to the master and pilot</w:delText>
              </w:r>
            </w:del>
          </w:p>
          <w:p w14:paraId="381E092D" w14:textId="07412EA4" w:rsidR="00AC0A93" w:rsidRPr="006B0203" w:rsidRDefault="00AC0A93" w:rsidP="00DC77A1">
            <w:pPr>
              <w:pStyle w:val="Tablelevel2"/>
              <w:rPr>
                <w:rFonts w:ascii="Calibri" w:hAnsi="Calibri"/>
                <w:sz w:val="22"/>
                <w:szCs w:val="22"/>
              </w:rPr>
            </w:pPr>
            <w:del w:id="6360" w:author="Abercrombie, Kerrie" w:date="2021-01-22T09:46:00Z">
              <w:r w:rsidRPr="006B0203" w:rsidDel="00A233EF">
                <w:rPr>
                  <w:rFonts w:ascii="Calibri" w:hAnsi="Calibri"/>
                  <w:sz w:val="22"/>
                  <w:szCs w:val="22"/>
                </w:rPr>
                <w:delText>Responsibility of VTS to allied services</w:delText>
              </w:r>
            </w:del>
          </w:p>
        </w:tc>
        <w:tc>
          <w:tcPr>
            <w:tcW w:w="2296" w:type="dxa"/>
            <w:shd w:val="clear" w:color="auto" w:fill="D9D9D9" w:themeFill="background1" w:themeFillShade="D9"/>
          </w:tcPr>
          <w:p w14:paraId="7352DA7D"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4C94D0C4" w14:textId="77777777" w:rsidR="00AC0A93" w:rsidRPr="006B0203" w:rsidRDefault="00AC0A93" w:rsidP="00DC77A1">
            <w:pPr>
              <w:pStyle w:val="Tablelevel2"/>
              <w:ind w:left="0"/>
              <w:jc w:val="center"/>
              <w:rPr>
                <w:rFonts w:ascii="Calibri" w:hAnsi="Calibri"/>
                <w:sz w:val="22"/>
                <w:szCs w:val="22"/>
              </w:rPr>
            </w:pPr>
          </w:p>
        </w:tc>
      </w:tr>
      <w:tr w:rsidR="00AC0A93" w:rsidRPr="006B0203" w14:paraId="21DDDF67" w14:textId="77777777" w:rsidTr="00575E73">
        <w:trPr>
          <w:cantSplit/>
          <w:trHeight w:hRule="exact" w:val="985"/>
          <w:jc w:val="center"/>
        </w:trPr>
        <w:tc>
          <w:tcPr>
            <w:tcW w:w="5238" w:type="dxa"/>
            <w:shd w:val="clear" w:color="auto" w:fill="D9D9D9" w:themeFill="background1" w:themeFillShade="D9"/>
          </w:tcPr>
          <w:p w14:paraId="6B7385FA" w14:textId="6AA70F69" w:rsidR="00AC0A93" w:rsidRPr="006B0203" w:rsidDel="00A233EF" w:rsidRDefault="00AC0A93" w:rsidP="00DC77A1">
            <w:pPr>
              <w:pStyle w:val="Tablelevel1bold"/>
              <w:rPr>
                <w:del w:id="6361" w:author="Abercrombie, Kerrie" w:date="2021-01-22T09:46:00Z"/>
                <w:rFonts w:ascii="Calibri" w:hAnsi="Calibri"/>
                <w:b w:val="0"/>
                <w:sz w:val="22"/>
                <w:szCs w:val="22"/>
              </w:rPr>
            </w:pPr>
            <w:del w:id="6362" w:author="Abercrombie, Kerrie" w:date="2021-01-22T09:46:00Z">
              <w:r w:rsidRPr="006B0203" w:rsidDel="00A233EF">
                <w:rPr>
                  <w:rFonts w:ascii="Calibri" w:hAnsi="Calibri"/>
                  <w:b w:val="0"/>
                  <w:sz w:val="22"/>
                  <w:szCs w:val="22"/>
                </w:rPr>
                <w:delText>Allied services</w:delText>
              </w:r>
            </w:del>
          </w:p>
          <w:p w14:paraId="49E7BD62" w14:textId="7899EA13" w:rsidR="00AC0A93" w:rsidRPr="006B0203" w:rsidDel="00A233EF" w:rsidRDefault="00AC0A93" w:rsidP="00DC77A1">
            <w:pPr>
              <w:pStyle w:val="Tablelevel2"/>
              <w:rPr>
                <w:del w:id="6363" w:author="Abercrombie, Kerrie" w:date="2021-01-22T09:46:00Z"/>
                <w:rFonts w:ascii="Calibri" w:hAnsi="Calibri"/>
                <w:sz w:val="22"/>
                <w:szCs w:val="22"/>
              </w:rPr>
            </w:pPr>
            <w:del w:id="6364" w:author="Abercrombie, Kerrie" w:date="2021-01-22T09:46:00Z">
              <w:r w:rsidRPr="006B0203" w:rsidDel="00A233EF">
                <w:rPr>
                  <w:rFonts w:ascii="Calibri" w:hAnsi="Calibri"/>
                  <w:sz w:val="22"/>
                  <w:szCs w:val="22"/>
                </w:rPr>
                <w:delText>Knowledge of allied services (i.e. harbour master, port authority)</w:delText>
              </w:r>
            </w:del>
          </w:p>
          <w:p w14:paraId="5A59324A" w14:textId="43B5DE8D" w:rsidR="00AC0A93" w:rsidRPr="006B0203" w:rsidRDefault="00AC0A93" w:rsidP="00DC77A1">
            <w:pPr>
              <w:pStyle w:val="Tablelevel2"/>
              <w:rPr>
                <w:rFonts w:ascii="Calibri" w:hAnsi="Calibri"/>
                <w:sz w:val="22"/>
                <w:szCs w:val="22"/>
              </w:rPr>
            </w:pPr>
            <w:del w:id="6365" w:author="Abercrombie, Kerrie" w:date="2021-01-22T09:46:00Z">
              <w:r w:rsidRPr="006B0203" w:rsidDel="00A233EF">
                <w:rPr>
                  <w:rFonts w:ascii="Calibri" w:hAnsi="Calibri"/>
                  <w:sz w:val="22"/>
                  <w:szCs w:val="22"/>
                </w:rPr>
                <w:delText>Roles of allied services</w:delText>
              </w:r>
            </w:del>
          </w:p>
        </w:tc>
        <w:tc>
          <w:tcPr>
            <w:tcW w:w="2296" w:type="dxa"/>
            <w:shd w:val="clear" w:color="auto" w:fill="D9D9D9" w:themeFill="background1" w:themeFillShade="D9"/>
          </w:tcPr>
          <w:p w14:paraId="2AEB2AFC" w14:textId="77777777" w:rsidR="00AC0A93" w:rsidRPr="006B0203" w:rsidRDefault="00AC0A93" w:rsidP="00DC77A1">
            <w:pPr>
              <w:pStyle w:val="Tablelevel2"/>
              <w:ind w:left="0"/>
              <w:jc w:val="center"/>
              <w:rPr>
                <w:rFonts w:ascii="Calibri" w:hAnsi="Calibri"/>
                <w:sz w:val="22"/>
                <w:szCs w:val="22"/>
              </w:rPr>
            </w:pPr>
          </w:p>
        </w:tc>
        <w:tc>
          <w:tcPr>
            <w:tcW w:w="2094" w:type="dxa"/>
            <w:shd w:val="clear" w:color="auto" w:fill="D9D9D9" w:themeFill="background1" w:themeFillShade="D9"/>
          </w:tcPr>
          <w:p w14:paraId="1ADCC0D1" w14:textId="77777777" w:rsidR="00AC0A93" w:rsidRPr="006B0203" w:rsidRDefault="00AC0A93" w:rsidP="00DC77A1">
            <w:pPr>
              <w:pStyle w:val="Tablelevel2"/>
              <w:ind w:left="0"/>
              <w:jc w:val="center"/>
              <w:rPr>
                <w:rFonts w:ascii="Calibri" w:hAnsi="Calibri"/>
                <w:sz w:val="22"/>
                <w:szCs w:val="22"/>
              </w:rPr>
            </w:pPr>
          </w:p>
        </w:tc>
      </w:tr>
    </w:tbl>
    <w:p w14:paraId="3BCC56B2" w14:textId="7B233BEE" w:rsidR="00AC0A93" w:rsidRDefault="00AC0A93">
      <w:pPr>
        <w:spacing w:after="200" w:line="276" w:lineRule="auto"/>
      </w:pPr>
      <w:r>
        <w:br w:type="page"/>
      </w:r>
    </w:p>
    <w:p w14:paraId="284B5ADF" w14:textId="77777777" w:rsidR="00D27E94" w:rsidRDefault="00D27E94" w:rsidP="00D27E94">
      <w:pPr>
        <w:pStyle w:val="BodyText"/>
        <w:rPr>
          <w:u w:color="009FDF"/>
        </w:rPr>
        <w:sectPr w:rsidR="00D27E94" w:rsidSect="009862C5">
          <w:headerReference w:type="default" r:id="rId28"/>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bookmarkStart w:id="6366" w:name="_Toc62642349"/>
      <w:r w:rsidRPr="00C50983">
        <w:t>DETAILED TEACHING SYLLABUS OF MODULE 2</w:t>
      </w:r>
      <w:bookmarkEnd w:id="6366"/>
    </w:p>
    <w:p w14:paraId="57A41CAE" w14:textId="77777777" w:rsidR="00D2783E" w:rsidRPr="006B0203" w:rsidRDefault="00D2783E" w:rsidP="00D2783E">
      <w:pPr>
        <w:pStyle w:val="Heading1separatationline"/>
      </w:pPr>
    </w:p>
    <w:p w14:paraId="4DED1740" w14:textId="1CB9BDC6" w:rsidR="00D2783E" w:rsidRPr="00C50983" w:rsidRDefault="00D2783E" w:rsidP="00D2783E">
      <w:pPr>
        <w:pStyle w:val="Tablecaption"/>
      </w:pPr>
      <w:r w:rsidRPr="00C50983">
        <w:t xml:space="preserve">Detailed teaching syllabus – </w:t>
      </w:r>
      <w:commentRangeStart w:id="6367"/>
      <w:r>
        <w:t>Legal Framework</w:t>
      </w:r>
      <w:commentRangeEnd w:id="6367"/>
      <w:r>
        <w:rPr>
          <w:rStyle w:val="CommentReference"/>
          <w:b w:val="0"/>
          <w:bCs w:val="0"/>
          <w:i w:val="0"/>
          <w:color w:val="auto"/>
          <w:u w:val="none"/>
        </w:rPr>
        <w:commentReference w:id="6367"/>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C77A1">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C77A1">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C77A1">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77777777" w:rsidR="00D2783E" w:rsidRPr="006B0203" w:rsidRDefault="00D2783E" w:rsidP="00DC77A1">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C77A1">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C77A1">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77777777" w:rsidR="00D2783E" w:rsidRPr="00C37011" w:rsidRDefault="00D2783E" w:rsidP="00DC77A1">
            <w:pPr>
              <w:pStyle w:val="Tablelevel1"/>
              <w:rPr>
                <w:rFonts w:ascii="Calibri" w:hAnsi="Calibri"/>
                <w:i/>
                <w:szCs w:val="22"/>
                <w:lang w:eastAsia="en-GB"/>
              </w:rPr>
            </w:pPr>
            <w:r w:rsidRPr="00C37011">
              <w:rPr>
                <w:rFonts w:ascii="Calibri" w:hAnsi="Calibri"/>
                <w:i/>
                <w:szCs w:val="22"/>
                <w:lang w:eastAsia="en-GB"/>
              </w:rPr>
              <w:t xml:space="preserve">Identify the legislative requirements relating to the VTS area and protection of the marine environment </w:t>
            </w:r>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C77A1">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C77A1">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114D074B" w:rsidR="00D2783E" w:rsidRPr="00C37011" w:rsidDel="00A233EF" w:rsidRDefault="00D2783E" w:rsidP="00DC77A1">
            <w:pPr>
              <w:pStyle w:val="Tablelevel1bold"/>
              <w:rPr>
                <w:del w:id="6368" w:author="Abercrombie, Kerrie" w:date="2021-01-22T09:49:00Z"/>
                <w:rFonts w:ascii="Calibri" w:hAnsi="Calibri"/>
                <w:b w:val="0"/>
                <w:sz w:val="22"/>
                <w:szCs w:val="22"/>
              </w:rPr>
            </w:pPr>
            <w:commentRangeStart w:id="6369"/>
            <w:del w:id="6370" w:author="Abercrombie, Kerrie" w:date="2021-01-22T09:49:00Z">
              <w:r w:rsidRPr="00C37011" w:rsidDel="00A233EF">
                <w:rPr>
                  <w:rFonts w:ascii="Calibri" w:hAnsi="Calibri"/>
                  <w:b w:val="0"/>
                  <w:sz w:val="22"/>
                  <w:szCs w:val="22"/>
                </w:rPr>
                <w:delText xml:space="preserve">International regulations </w:delText>
              </w:r>
            </w:del>
          </w:p>
          <w:p w14:paraId="126F0856" w14:textId="531D7294" w:rsidR="00D2783E" w:rsidRPr="00C37011" w:rsidDel="00A233EF" w:rsidRDefault="00D2783E" w:rsidP="00DC77A1">
            <w:pPr>
              <w:pStyle w:val="Tablelevel2"/>
              <w:rPr>
                <w:del w:id="6371" w:author="Abercrombie, Kerrie" w:date="2021-01-22T09:49:00Z"/>
                <w:rFonts w:ascii="Calibri" w:hAnsi="Calibri"/>
                <w:sz w:val="22"/>
                <w:szCs w:val="22"/>
              </w:rPr>
            </w:pPr>
            <w:del w:id="6372" w:author="Abercrombie, Kerrie" w:date="2021-01-22T09:49:00Z">
              <w:r w:rsidRPr="00C37011" w:rsidDel="00A233EF">
                <w:rPr>
                  <w:rFonts w:ascii="Calibri" w:hAnsi="Calibri"/>
                  <w:sz w:val="22"/>
                  <w:szCs w:val="22"/>
                </w:rPr>
                <w:delText>Sources of literature on international legislative requirements</w:delText>
              </w:r>
            </w:del>
          </w:p>
          <w:p w14:paraId="489F907A" w14:textId="3ACACF78" w:rsidR="00D2783E" w:rsidRPr="00C37011" w:rsidRDefault="00D2783E" w:rsidP="00DC77A1">
            <w:pPr>
              <w:pStyle w:val="Tablelevel2"/>
              <w:rPr>
                <w:rFonts w:ascii="Calibri" w:hAnsi="Calibri"/>
                <w:sz w:val="22"/>
                <w:szCs w:val="22"/>
              </w:rPr>
            </w:pPr>
            <w:del w:id="6373" w:author="Abercrombie, Kerrie" w:date="2021-01-22T09:49:00Z">
              <w:r w:rsidRPr="00C37011" w:rsidDel="00A233EF">
                <w:rPr>
                  <w:rFonts w:ascii="Calibri" w:hAnsi="Calibri"/>
                  <w:sz w:val="22"/>
                  <w:szCs w:val="22"/>
                </w:rPr>
                <w:delText>(IMO Resolution 857(20); Ship reporting systems; carriage of dangerous goods; World VTS Guide; etc.</w:delText>
              </w:r>
            </w:del>
            <w:commentRangeEnd w:id="6369"/>
            <w:r w:rsidR="00A233EF" w:rsidRPr="00C37011">
              <w:rPr>
                <w:rStyle w:val="CommentReference"/>
                <w:rFonts w:asciiTheme="minorHAnsi" w:eastAsiaTheme="minorHAnsi" w:hAnsiTheme="minorHAnsi"/>
              </w:rPr>
              <w:commentReference w:id="6369"/>
            </w:r>
          </w:p>
        </w:tc>
        <w:tc>
          <w:tcPr>
            <w:tcW w:w="3118" w:type="dxa"/>
            <w:shd w:val="clear" w:color="auto" w:fill="D9D9D9" w:themeFill="background1" w:themeFillShade="D9"/>
          </w:tcPr>
          <w:p w14:paraId="2C766BDE"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C77A1">
            <w:pPr>
              <w:pStyle w:val="Tablelevel2"/>
              <w:ind w:left="0"/>
              <w:jc w:val="center"/>
              <w:rPr>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77777777" w:rsidR="00D2783E" w:rsidRPr="00C37011" w:rsidRDefault="00D2783E" w:rsidP="00DC77A1">
            <w:pPr>
              <w:pStyle w:val="Tablelevel1bold"/>
              <w:rPr>
                <w:rFonts w:ascii="Calibri" w:hAnsi="Calibri"/>
                <w:b w:val="0"/>
                <w:sz w:val="22"/>
                <w:szCs w:val="22"/>
              </w:rPr>
            </w:pPr>
            <w:r w:rsidRPr="00C37011">
              <w:rPr>
                <w:rFonts w:ascii="Calibri" w:hAnsi="Calibri"/>
                <w:b w:val="0"/>
                <w:sz w:val="22"/>
                <w:szCs w:val="22"/>
              </w:rPr>
              <w:t>National regulations, including local bye laws</w:t>
            </w:r>
          </w:p>
          <w:p w14:paraId="19CF562D" w14:textId="30D9CC1A" w:rsidR="00D2783E" w:rsidRPr="00C37011" w:rsidDel="00A233EF" w:rsidRDefault="00D2783E" w:rsidP="00DC77A1">
            <w:pPr>
              <w:pStyle w:val="Tablelevel2"/>
              <w:rPr>
                <w:del w:id="6374" w:author="Abercrombie, Kerrie" w:date="2021-01-22T09:49:00Z"/>
                <w:rFonts w:ascii="Calibri" w:hAnsi="Calibri"/>
                <w:sz w:val="22"/>
                <w:szCs w:val="22"/>
              </w:rPr>
            </w:pPr>
            <w:del w:id="6375" w:author="Abercrombie, Kerrie" w:date="2021-01-22T09:49:00Z">
              <w:r w:rsidRPr="00C37011" w:rsidDel="00A233EF">
                <w:rPr>
                  <w:rFonts w:ascii="Calibri" w:hAnsi="Calibri"/>
                  <w:sz w:val="22"/>
                  <w:szCs w:val="22"/>
                </w:rPr>
                <w:delText xml:space="preserve">Sources of </w:delText>
              </w:r>
              <w:commentRangeStart w:id="6376"/>
              <w:r w:rsidRPr="00C37011" w:rsidDel="00A233EF">
                <w:rPr>
                  <w:rFonts w:ascii="Calibri" w:hAnsi="Calibri"/>
                  <w:sz w:val="22"/>
                  <w:szCs w:val="22"/>
                </w:rPr>
                <w:delText xml:space="preserve">national legislation </w:delText>
              </w:r>
              <w:commentRangeEnd w:id="6376"/>
              <w:r w:rsidR="00A233EF" w:rsidRPr="00C37011" w:rsidDel="00A233EF">
                <w:rPr>
                  <w:rStyle w:val="CommentReference"/>
                  <w:rFonts w:asciiTheme="minorHAnsi" w:eastAsiaTheme="minorHAnsi" w:hAnsiTheme="minorHAnsi"/>
                </w:rPr>
                <w:commentReference w:id="6376"/>
              </w:r>
              <w:r w:rsidRPr="00C37011" w:rsidDel="00A233EF">
                <w:rPr>
                  <w:rFonts w:ascii="Calibri" w:hAnsi="Calibri"/>
                  <w:sz w:val="22"/>
                  <w:szCs w:val="22"/>
                </w:rPr>
                <w:delText>and promulgation</w:delText>
              </w:r>
            </w:del>
          </w:p>
          <w:p w14:paraId="4229CCD2" w14:textId="77777777" w:rsidR="00D2783E" w:rsidRPr="00C37011" w:rsidRDefault="00D2783E" w:rsidP="00DC77A1">
            <w:pPr>
              <w:pStyle w:val="Tablelevel2"/>
              <w:rPr>
                <w:rFonts w:ascii="Calibri" w:hAnsi="Calibri"/>
                <w:sz w:val="22"/>
                <w:szCs w:val="22"/>
              </w:rPr>
            </w:pPr>
            <w:commentRangeStart w:id="6377"/>
            <w:r w:rsidRPr="00C37011">
              <w:rPr>
                <w:rFonts w:ascii="Calibri" w:hAnsi="Calibri"/>
                <w:sz w:val="22"/>
                <w:szCs w:val="22"/>
              </w:rPr>
              <w:t>Bye laws</w:t>
            </w:r>
          </w:p>
          <w:p w14:paraId="58A37146" w14:textId="77777777" w:rsidR="00D2783E" w:rsidRPr="00C37011" w:rsidRDefault="00D2783E" w:rsidP="00DC77A1">
            <w:pPr>
              <w:pStyle w:val="Tablelevel2"/>
              <w:rPr>
                <w:rFonts w:ascii="Calibri" w:hAnsi="Calibri"/>
                <w:sz w:val="22"/>
                <w:szCs w:val="22"/>
              </w:rPr>
            </w:pPr>
            <w:r w:rsidRPr="00C37011">
              <w:rPr>
                <w:rFonts w:ascii="Calibri" w:hAnsi="Calibri"/>
                <w:sz w:val="22"/>
                <w:szCs w:val="22"/>
              </w:rPr>
              <w:t>Notices to Mariners and other nautical publications</w:t>
            </w:r>
            <w:commentRangeEnd w:id="6377"/>
            <w:r w:rsidR="00A233EF" w:rsidRPr="00C37011">
              <w:rPr>
                <w:rStyle w:val="CommentReference"/>
                <w:rFonts w:asciiTheme="minorHAnsi" w:eastAsiaTheme="minorHAnsi" w:hAnsiTheme="minorHAnsi"/>
              </w:rPr>
              <w:commentReference w:id="6377"/>
            </w:r>
          </w:p>
        </w:tc>
        <w:tc>
          <w:tcPr>
            <w:tcW w:w="3118" w:type="dxa"/>
            <w:shd w:val="clear" w:color="auto" w:fill="D9D9D9" w:themeFill="background1" w:themeFillShade="D9"/>
          </w:tcPr>
          <w:p w14:paraId="113D743B"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C77A1">
            <w:pPr>
              <w:pStyle w:val="Tablelevel2"/>
              <w:ind w:left="0"/>
              <w:jc w:val="center"/>
              <w:rPr>
                <w:rFonts w:ascii="Calibri" w:hAnsi="Calibri"/>
                <w:sz w:val="22"/>
                <w:szCs w:val="22"/>
              </w:rPr>
            </w:pPr>
          </w:p>
        </w:tc>
      </w:tr>
      <w:tr w:rsidR="00D2783E" w:rsidRPr="006B0203" w14:paraId="6094D47F" w14:textId="77777777" w:rsidTr="00575E73">
        <w:trPr>
          <w:cantSplit/>
          <w:trHeight w:hRule="exact" w:val="1442"/>
          <w:jc w:val="center"/>
        </w:trPr>
        <w:tc>
          <w:tcPr>
            <w:tcW w:w="8330" w:type="dxa"/>
            <w:shd w:val="clear" w:color="auto" w:fill="D9D9D9" w:themeFill="background1" w:themeFillShade="D9"/>
          </w:tcPr>
          <w:p w14:paraId="4213D449" w14:textId="44443CED" w:rsidR="00D2783E" w:rsidRPr="00C37011" w:rsidDel="00A233EF" w:rsidRDefault="00D2783E" w:rsidP="00DC77A1">
            <w:pPr>
              <w:pStyle w:val="Tablelevel1bold"/>
              <w:rPr>
                <w:del w:id="6378" w:author="Abercrombie, Kerrie" w:date="2021-01-22T09:47:00Z"/>
                <w:rFonts w:ascii="Calibri" w:hAnsi="Calibri"/>
                <w:b w:val="0"/>
                <w:sz w:val="22"/>
                <w:szCs w:val="22"/>
              </w:rPr>
            </w:pPr>
            <w:commentRangeStart w:id="6379"/>
            <w:del w:id="6380" w:author="Abercrombie, Kerrie" w:date="2021-01-22T09:47:00Z">
              <w:r w:rsidRPr="00C37011" w:rsidDel="00A233EF">
                <w:rPr>
                  <w:rFonts w:ascii="Calibri" w:hAnsi="Calibri"/>
                  <w:b w:val="0"/>
                  <w:sz w:val="22"/>
                  <w:szCs w:val="22"/>
                </w:rPr>
                <w:delText>Legal liabilities of VTS functions</w:delText>
              </w:r>
            </w:del>
          </w:p>
          <w:p w14:paraId="0DC3DF5F" w14:textId="08E22D50" w:rsidR="00D2783E" w:rsidRPr="00C37011" w:rsidDel="00A233EF" w:rsidRDefault="00D2783E" w:rsidP="00DC77A1">
            <w:pPr>
              <w:pStyle w:val="Tablelevel2"/>
              <w:rPr>
                <w:del w:id="6381" w:author="Abercrombie, Kerrie" w:date="2021-01-22T09:47:00Z"/>
                <w:rFonts w:ascii="Calibri" w:hAnsi="Calibri"/>
                <w:sz w:val="22"/>
                <w:szCs w:val="22"/>
              </w:rPr>
            </w:pPr>
            <w:del w:id="6382" w:author="Abercrombie, Kerrie" w:date="2021-01-22T09:47:00Z">
              <w:r w:rsidRPr="00C37011" w:rsidDel="00A233EF">
                <w:rPr>
                  <w:rFonts w:ascii="Calibri" w:hAnsi="Calibri"/>
                  <w:sz w:val="22"/>
                  <w:szCs w:val="22"/>
                </w:rPr>
                <w:delText>Extent of competence, authority and responsibility</w:delText>
              </w:r>
            </w:del>
          </w:p>
          <w:p w14:paraId="2E5CF3BD" w14:textId="67F1080A" w:rsidR="00D2783E" w:rsidRPr="00C37011" w:rsidDel="00A233EF" w:rsidRDefault="00D2783E" w:rsidP="00DC77A1">
            <w:pPr>
              <w:pStyle w:val="Tablelevel2"/>
              <w:rPr>
                <w:del w:id="6383" w:author="Abercrombie, Kerrie" w:date="2021-01-22T09:47:00Z"/>
                <w:rFonts w:ascii="Calibri" w:hAnsi="Calibri"/>
                <w:sz w:val="22"/>
                <w:szCs w:val="22"/>
              </w:rPr>
            </w:pPr>
            <w:del w:id="6384" w:author="Abercrombie, Kerrie" w:date="2021-01-22T09:47:00Z">
              <w:r w:rsidRPr="00C37011" w:rsidDel="00A233EF">
                <w:rPr>
                  <w:rFonts w:ascii="Calibri" w:hAnsi="Calibri"/>
                  <w:sz w:val="22"/>
                  <w:szCs w:val="22"/>
                </w:rPr>
                <w:delText>Competent authority</w:delText>
              </w:r>
            </w:del>
          </w:p>
          <w:p w14:paraId="3EFF644A" w14:textId="24CE4765" w:rsidR="00D2783E" w:rsidRPr="00C37011" w:rsidDel="00A233EF" w:rsidRDefault="00D2783E" w:rsidP="00DC77A1">
            <w:pPr>
              <w:pStyle w:val="Tablelevel2"/>
              <w:rPr>
                <w:del w:id="6385" w:author="Abercrombie, Kerrie" w:date="2021-01-22T09:47:00Z"/>
                <w:rFonts w:ascii="Calibri" w:hAnsi="Calibri"/>
                <w:sz w:val="22"/>
                <w:szCs w:val="22"/>
              </w:rPr>
            </w:pPr>
            <w:del w:id="6386" w:author="Abercrombie, Kerrie" w:date="2021-01-22T09:47:00Z">
              <w:r w:rsidRPr="00C37011" w:rsidDel="00A233EF">
                <w:rPr>
                  <w:rFonts w:ascii="Calibri" w:hAnsi="Calibri"/>
                  <w:sz w:val="22"/>
                  <w:szCs w:val="22"/>
                </w:rPr>
                <w:delText>VTS authority</w:delText>
              </w:r>
            </w:del>
          </w:p>
          <w:p w14:paraId="66B7416C" w14:textId="1895A66A" w:rsidR="00D2783E" w:rsidRPr="00C37011" w:rsidDel="00A233EF" w:rsidRDefault="00D2783E" w:rsidP="00DC77A1">
            <w:pPr>
              <w:pStyle w:val="Tablelevel2"/>
              <w:rPr>
                <w:del w:id="6387" w:author="Abercrombie, Kerrie" w:date="2021-01-22T09:47:00Z"/>
                <w:rFonts w:ascii="Calibri" w:hAnsi="Calibri"/>
                <w:sz w:val="22"/>
                <w:szCs w:val="22"/>
              </w:rPr>
            </w:pPr>
            <w:del w:id="6388" w:author="Abercrombie, Kerrie" w:date="2021-01-22T09:47:00Z">
              <w:r w:rsidRPr="00C37011" w:rsidDel="00A233EF">
                <w:rPr>
                  <w:rFonts w:ascii="Calibri" w:hAnsi="Calibri"/>
                  <w:sz w:val="22"/>
                  <w:szCs w:val="22"/>
                </w:rPr>
                <w:delText>Personnel</w:delText>
              </w:r>
            </w:del>
            <w:commentRangeEnd w:id="6379"/>
            <w:r w:rsidR="00A233EF" w:rsidRPr="00C37011">
              <w:rPr>
                <w:rStyle w:val="CommentReference"/>
                <w:rFonts w:asciiTheme="minorHAnsi" w:eastAsiaTheme="minorHAnsi" w:hAnsiTheme="minorHAnsi"/>
              </w:rPr>
              <w:commentReference w:id="6379"/>
            </w:r>
          </w:p>
          <w:p w14:paraId="1F55C492" w14:textId="77777777" w:rsidR="00D2783E" w:rsidRPr="00C37011" w:rsidRDefault="00D2783E" w:rsidP="00A233EF">
            <w:pPr>
              <w:pStyle w:val="Tablelevel2"/>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C77A1">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77777777" w:rsidR="00D2783E" w:rsidRPr="00C37011" w:rsidRDefault="00D2783E" w:rsidP="00DC77A1">
            <w:pPr>
              <w:pStyle w:val="Tablelevel1"/>
              <w:rPr>
                <w:rFonts w:ascii="Calibri" w:hAnsi="Calibri"/>
                <w:szCs w:val="22"/>
                <w:lang w:eastAsia="en-GB"/>
              </w:rPr>
            </w:pPr>
            <w:commentRangeStart w:id="6389"/>
            <w:r w:rsidRPr="00C37011">
              <w:rPr>
                <w:rFonts w:ascii="Calibri" w:hAnsi="Calibri"/>
                <w:szCs w:val="22"/>
                <w:lang w:eastAsia="en-GB"/>
              </w:rPr>
              <w:t>Carriage</w:t>
            </w:r>
            <w:commentRangeEnd w:id="6389"/>
            <w:r w:rsidR="00A233EF" w:rsidRPr="00C37011">
              <w:rPr>
                <w:rStyle w:val="CommentReference"/>
                <w:rFonts w:asciiTheme="minorHAnsi" w:eastAsiaTheme="minorHAnsi" w:hAnsiTheme="minorHAnsi"/>
                <w:lang w:eastAsia="en-GB"/>
              </w:rPr>
              <w:commentReference w:id="6389"/>
            </w:r>
            <w:r w:rsidRPr="00C37011">
              <w:rPr>
                <w:rFonts w:ascii="Calibri" w:hAnsi="Calibri"/>
                <w:szCs w:val="22"/>
                <w:lang w:eastAsia="en-GB"/>
              </w:rPr>
              <w:t xml:space="preserve"> of relevant ship certificates </w:t>
            </w:r>
          </w:p>
        </w:tc>
        <w:tc>
          <w:tcPr>
            <w:tcW w:w="3118" w:type="dxa"/>
            <w:shd w:val="clear" w:color="auto" w:fill="D9D9D9" w:themeFill="background1" w:themeFillShade="D9"/>
          </w:tcPr>
          <w:p w14:paraId="141B0785"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C77A1">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0EC0A3C4" w:rsidR="00D2783E" w:rsidRPr="00C37011" w:rsidRDefault="00D2783E" w:rsidP="00DC77A1">
            <w:pPr>
              <w:pStyle w:val="Tablelevel1bold"/>
              <w:rPr>
                <w:rFonts w:ascii="Calibri" w:hAnsi="Calibri"/>
                <w:sz w:val="22"/>
                <w:szCs w:val="22"/>
              </w:rPr>
            </w:pPr>
            <w:commentRangeStart w:id="6390"/>
            <w:del w:id="6391" w:author="Abercrombie, Kerrie" w:date="2021-01-22T09:47:00Z">
              <w:r w:rsidRPr="00C37011" w:rsidDel="00A233EF">
                <w:rPr>
                  <w:rFonts w:ascii="Calibri" w:hAnsi="Calibri"/>
                  <w:sz w:val="22"/>
                  <w:szCs w:val="22"/>
                </w:rPr>
                <w:delText>Roles and responsibilities</w:delText>
              </w:r>
            </w:del>
            <w:commentRangeEnd w:id="6390"/>
            <w:r w:rsidR="00A233EF" w:rsidRPr="00C37011">
              <w:rPr>
                <w:rStyle w:val="CommentReference"/>
                <w:rFonts w:asciiTheme="minorHAnsi" w:eastAsiaTheme="minorHAnsi" w:hAnsiTheme="minorHAnsi"/>
                <w:b w:val="0"/>
              </w:rPr>
              <w:commentReference w:id="6390"/>
            </w:r>
          </w:p>
        </w:tc>
        <w:tc>
          <w:tcPr>
            <w:tcW w:w="3118" w:type="dxa"/>
            <w:shd w:val="clear" w:color="auto" w:fill="D9D9D9" w:themeFill="background1" w:themeFillShade="D9"/>
          </w:tcPr>
          <w:p w14:paraId="4411A951"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4995D04" w14:textId="77777777" w:rsidR="00D2783E" w:rsidRPr="006B0203" w:rsidRDefault="00D2783E" w:rsidP="00DC77A1">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1D49F3EC" w14:textId="24AC5320" w:rsidR="00D2783E" w:rsidRPr="00C37011" w:rsidRDefault="00D2783E" w:rsidP="00DC77A1">
            <w:pPr>
              <w:pStyle w:val="Tablelevel1"/>
              <w:rPr>
                <w:rFonts w:ascii="Calibri" w:hAnsi="Calibri"/>
                <w:i/>
                <w:szCs w:val="22"/>
                <w:lang w:eastAsia="en-GB"/>
              </w:rPr>
            </w:pPr>
            <w:del w:id="6392" w:author="Abercrombie, Kerrie" w:date="2021-01-22T09:47:00Z">
              <w:r w:rsidRPr="00C37011" w:rsidDel="00A233EF">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391F58B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C77A1">
            <w:pPr>
              <w:pStyle w:val="Tablelevel2"/>
              <w:ind w:left="0"/>
              <w:jc w:val="center"/>
              <w:rPr>
                <w:rFonts w:ascii="Calibri" w:hAnsi="Calibri"/>
                <w:sz w:val="22"/>
                <w:szCs w:val="22"/>
              </w:rPr>
            </w:pPr>
          </w:p>
        </w:tc>
      </w:tr>
      <w:tr w:rsidR="00D2783E" w:rsidRPr="006B0203" w14:paraId="1F643D20" w14:textId="77777777" w:rsidTr="00575E73">
        <w:trPr>
          <w:cantSplit/>
          <w:trHeight w:hRule="exact" w:val="937"/>
          <w:jc w:val="center"/>
        </w:trPr>
        <w:tc>
          <w:tcPr>
            <w:tcW w:w="8330" w:type="dxa"/>
            <w:shd w:val="clear" w:color="auto" w:fill="D9D9D9" w:themeFill="background1" w:themeFillShade="D9"/>
          </w:tcPr>
          <w:p w14:paraId="444C5614" w14:textId="01FDA940" w:rsidR="00D2783E" w:rsidRPr="006B0203" w:rsidDel="00A233EF" w:rsidRDefault="00D2783E" w:rsidP="00DC77A1">
            <w:pPr>
              <w:pStyle w:val="Tablelevel1bold"/>
              <w:rPr>
                <w:del w:id="6393" w:author="Abercrombie, Kerrie" w:date="2021-01-22T09:47:00Z"/>
                <w:rFonts w:ascii="Calibri" w:hAnsi="Calibri"/>
                <w:b w:val="0"/>
                <w:sz w:val="22"/>
                <w:szCs w:val="22"/>
              </w:rPr>
            </w:pPr>
            <w:del w:id="6394" w:author="Abercrombie, Kerrie" w:date="2021-01-22T09:47:00Z">
              <w:r w:rsidRPr="006B0203" w:rsidDel="00A233EF">
                <w:rPr>
                  <w:rFonts w:ascii="Calibri" w:hAnsi="Calibri"/>
                  <w:b w:val="0"/>
                  <w:sz w:val="22"/>
                  <w:szCs w:val="22"/>
                </w:rPr>
                <w:delText>Ship masters</w:delText>
              </w:r>
            </w:del>
          </w:p>
          <w:p w14:paraId="3F8F075F" w14:textId="7B52BFAF" w:rsidR="00D2783E" w:rsidRPr="006B0203" w:rsidDel="00A233EF" w:rsidRDefault="00D2783E" w:rsidP="00DC77A1">
            <w:pPr>
              <w:pStyle w:val="Tablelevel2"/>
              <w:rPr>
                <w:del w:id="6395" w:author="Abercrombie, Kerrie" w:date="2021-01-22T09:47:00Z"/>
                <w:rFonts w:ascii="Calibri" w:hAnsi="Calibri"/>
                <w:sz w:val="22"/>
                <w:szCs w:val="22"/>
              </w:rPr>
            </w:pPr>
            <w:del w:id="6396" w:author="Abercrombie, Kerrie" w:date="2021-01-22T09:47:00Z">
              <w:r w:rsidRPr="006B0203" w:rsidDel="00A233EF">
                <w:rPr>
                  <w:rFonts w:ascii="Calibri" w:hAnsi="Calibri"/>
                  <w:sz w:val="22"/>
                  <w:szCs w:val="22"/>
                </w:rPr>
                <w:delText>Responsibility of the ship master</w:delText>
              </w:r>
            </w:del>
          </w:p>
          <w:p w14:paraId="6D1A93A3" w14:textId="309088B3" w:rsidR="00D2783E" w:rsidRPr="006B0203" w:rsidRDefault="00D2783E" w:rsidP="00DC77A1">
            <w:pPr>
              <w:pStyle w:val="Tablelevel2"/>
              <w:rPr>
                <w:rFonts w:ascii="Calibri" w:hAnsi="Calibri"/>
                <w:sz w:val="22"/>
                <w:szCs w:val="22"/>
              </w:rPr>
            </w:pPr>
            <w:del w:id="6397" w:author="Abercrombie, Kerrie" w:date="2021-01-22T09:47:00Z">
              <w:r w:rsidRPr="006B0203" w:rsidDel="00A233EF">
                <w:rPr>
                  <w:rFonts w:ascii="Calibri" w:hAnsi="Calibri"/>
                  <w:sz w:val="22"/>
                  <w:szCs w:val="22"/>
                </w:rPr>
                <w:delText>Responsibility of the ship master to VTS</w:delText>
              </w:r>
            </w:del>
          </w:p>
        </w:tc>
        <w:tc>
          <w:tcPr>
            <w:tcW w:w="3118" w:type="dxa"/>
            <w:shd w:val="clear" w:color="auto" w:fill="D9D9D9" w:themeFill="background1" w:themeFillShade="D9"/>
          </w:tcPr>
          <w:p w14:paraId="2F9EC309"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8ACFC9E" w14:textId="77777777" w:rsidR="00D2783E" w:rsidRPr="006B0203" w:rsidRDefault="00D2783E" w:rsidP="00DC77A1">
            <w:pPr>
              <w:pStyle w:val="Tablelevel2"/>
              <w:ind w:left="0"/>
              <w:jc w:val="center"/>
              <w:rPr>
                <w:rFonts w:ascii="Calibri" w:hAnsi="Calibri"/>
                <w:sz w:val="22"/>
                <w:szCs w:val="22"/>
              </w:rPr>
            </w:pPr>
          </w:p>
        </w:tc>
      </w:tr>
      <w:tr w:rsidR="00D2783E" w:rsidRPr="006B0203" w14:paraId="7A07955B" w14:textId="77777777" w:rsidTr="00575E73">
        <w:trPr>
          <w:cantSplit/>
          <w:trHeight w:hRule="exact" w:val="978"/>
          <w:jc w:val="center"/>
        </w:trPr>
        <w:tc>
          <w:tcPr>
            <w:tcW w:w="8330" w:type="dxa"/>
            <w:shd w:val="clear" w:color="auto" w:fill="D9D9D9" w:themeFill="background1" w:themeFillShade="D9"/>
          </w:tcPr>
          <w:p w14:paraId="6389B4B0" w14:textId="33D909A1" w:rsidR="00D2783E" w:rsidRPr="006B0203" w:rsidDel="00A233EF" w:rsidRDefault="00D2783E" w:rsidP="00DC77A1">
            <w:pPr>
              <w:pStyle w:val="Tablelevel1bold"/>
              <w:rPr>
                <w:del w:id="6398" w:author="Abercrombie, Kerrie" w:date="2021-01-22T09:47:00Z"/>
                <w:rFonts w:ascii="Calibri" w:hAnsi="Calibri"/>
                <w:b w:val="0"/>
                <w:sz w:val="22"/>
                <w:szCs w:val="22"/>
              </w:rPr>
            </w:pPr>
            <w:del w:id="6399" w:author="Abercrombie, Kerrie" w:date="2021-01-22T09:47:00Z">
              <w:r w:rsidRPr="006B0203" w:rsidDel="00A233EF">
                <w:rPr>
                  <w:rFonts w:ascii="Calibri" w:hAnsi="Calibri"/>
                  <w:b w:val="0"/>
                  <w:sz w:val="22"/>
                  <w:szCs w:val="22"/>
                </w:rPr>
                <w:delText>Marine pilots</w:delText>
              </w:r>
            </w:del>
          </w:p>
          <w:p w14:paraId="34E5A964" w14:textId="28532DB9" w:rsidR="00D2783E" w:rsidRPr="006B0203" w:rsidDel="00A233EF" w:rsidRDefault="00D2783E" w:rsidP="00DC77A1">
            <w:pPr>
              <w:pStyle w:val="Tablelevel2"/>
              <w:rPr>
                <w:del w:id="6400" w:author="Abercrombie, Kerrie" w:date="2021-01-22T09:47:00Z"/>
                <w:rFonts w:ascii="Calibri" w:hAnsi="Calibri"/>
                <w:sz w:val="22"/>
                <w:szCs w:val="22"/>
              </w:rPr>
            </w:pPr>
            <w:del w:id="6401" w:author="Abercrombie, Kerrie" w:date="2021-01-22T09:47:00Z">
              <w:r w:rsidRPr="006B0203" w:rsidDel="00A233EF">
                <w:rPr>
                  <w:rFonts w:ascii="Calibri" w:hAnsi="Calibri"/>
                  <w:sz w:val="22"/>
                  <w:szCs w:val="22"/>
                </w:rPr>
                <w:delText>Responsibility of the pilot to the ship master</w:delText>
              </w:r>
            </w:del>
          </w:p>
          <w:p w14:paraId="69A038EB" w14:textId="1A0DC995" w:rsidR="00D2783E" w:rsidRPr="006B0203" w:rsidRDefault="00D2783E" w:rsidP="00DC77A1">
            <w:pPr>
              <w:pStyle w:val="Tablelevel2"/>
              <w:rPr>
                <w:rFonts w:ascii="Calibri" w:hAnsi="Calibri"/>
                <w:sz w:val="22"/>
                <w:szCs w:val="22"/>
              </w:rPr>
            </w:pPr>
            <w:del w:id="6402" w:author="Abercrombie, Kerrie" w:date="2021-01-22T09:47:00Z">
              <w:r w:rsidRPr="006B0203" w:rsidDel="00A233EF">
                <w:rPr>
                  <w:rFonts w:ascii="Calibri" w:hAnsi="Calibri"/>
                  <w:sz w:val="22"/>
                  <w:szCs w:val="22"/>
                </w:rPr>
                <w:delText>Responsibility of the pilot to VTS</w:delText>
              </w:r>
            </w:del>
          </w:p>
        </w:tc>
        <w:tc>
          <w:tcPr>
            <w:tcW w:w="3118" w:type="dxa"/>
            <w:shd w:val="clear" w:color="auto" w:fill="D9D9D9" w:themeFill="background1" w:themeFillShade="D9"/>
          </w:tcPr>
          <w:p w14:paraId="42B4762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202657EB" w14:textId="77777777" w:rsidR="00D2783E" w:rsidRPr="006B0203" w:rsidRDefault="00D2783E" w:rsidP="00DC77A1">
            <w:pPr>
              <w:pStyle w:val="Tablelevel2"/>
              <w:ind w:left="0"/>
              <w:jc w:val="center"/>
              <w:rPr>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1DFB1586" w:rsidR="00D2783E" w:rsidRPr="006B0203" w:rsidDel="00A233EF" w:rsidRDefault="00D2783E" w:rsidP="00DC77A1">
            <w:pPr>
              <w:pStyle w:val="Tablelevel1bold"/>
              <w:rPr>
                <w:del w:id="6403" w:author="Abercrombie, Kerrie" w:date="2021-01-22T09:47:00Z"/>
                <w:rFonts w:ascii="Calibri" w:hAnsi="Calibri"/>
                <w:b w:val="0"/>
                <w:sz w:val="22"/>
                <w:szCs w:val="22"/>
              </w:rPr>
            </w:pPr>
            <w:del w:id="6404" w:author="Abercrombie, Kerrie" w:date="2021-01-22T09:47:00Z">
              <w:r w:rsidRPr="006B0203" w:rsidDel="00A233EF">
                <w:rPr>
                  <w:rFonts w:ascii="Calibri" w:hAnsi="Calibri"/>
                  <w:b w:val="0"/>
                  <w:sz w:val="22"/>
                  <w:szCs w:val="22"/>
                </w:rPr>
                <w:delText xml:space="preserve">VTS </w:delText>
              </w:r>
            </w:del>
          </w:p>
          <w:p w14:paraId="786478B1" w14:textId="44757897" w:rsidR="00D2783E" w:rsidRPr="006B0203" w:rsidDel="00A233EF" w:rsidRDefault="00D2783E" w:rsidP="00DC77A1">
            <w:pPr>
              <w:pStyle w:val="Tablelevel2"/>
              <w:rPr>
                <w:del w:id="6405" w:author="Abercrombie, Kerrie" w:date="2021-01-22T09:47:00Z"/>
                <w:rFonts w:ascii="Calibri" w:hAnsi="Calibri"/>
                <w:sz w:val="22"/>
                <w:szCs w:val="22"/>
              </w:rPr>
            </w:pPr>
            <w:del w:id="6406" w:author="Abercrombie, Kerrie" w:date="2021-01-22T09:47:00Z">
              <w:r w:rsidRPr="006B0203" w:rsidDel="00A233EF">
                <w:rPr>
                  <w:rFonts w:ascii="Calibri" w:hAnsi="Calibri"/>
                  <w:sz w:val="22"/>
                  <w:szCs w:val="22"/>
                </w:rPr>
                <w:delText>Responsibility to the master and pilot</w:delText>
              </w:r>
            </w:del>
          </w:p>
          <w:p w14:paraId="41771AAF" w14:textId="69A01A8F" w:rsidR="00D2783E" w:rsidRPr="006B0203" w:rsidRDefault="00D2783E" w:rsidP="00DC77A1">
            <w:pPr>
              <w:pStyle w:val="Tablelevel2"/>
              <w:rPr>
                <w:rFonts w:ascii="Calibri" w:hAnsi="Calibri"/>
                <w:sz w:val="22"/>
                <w:szCs w:val="22"/>
              </w:rPr>
            </w:pPr>
            <w:del w:id="6407" w:author="Abercrombie, Kerrie" w:date="2021-01-22T09:47:00Z">
              <w:r w:rsidRPr="006B0203" w:rsidDel="00A233EF">
                <w:rPr>
                  <w:rFonts w:ascii="Calibri" w:hAnsi="Calibri"/>
                  <w:sz w:val="22"/>
                  <w:szCs w:val="22"/>
                </w:rPr>
                <w:delText>Responsibility of VTS to allied services</w:delText>
              </w:r>
            </w:del>
          </w:p>
        </w:tc>
        <w:tc>
          <w:tcPr>
            <w:tcW w:w="3118" w:type="dxa"/>
            <w:shd w:val="clear" w:color="auto" w:fill="D9D9D9" w:themeFill="background1" w:themeFillShade="D9"/>
          </w:tcPr>
          <w:p w14:paraId="11477322"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C77A1">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3E27DAC2" w:rsidR="00D2783E" w:rsidRPr="006B0203" w:rsidDel="00A233EF" w:rsidRDefault="00D2783E" w:rsidP="00DC77A1">
            <w:pPr>
              <w:pStyle w:val="Tablelevel1bold"/>
              <w:rPr>
                <w:del w:id="6408" w:author="Abercrombie, Kerrie" w:date="2021-01-22T09:47:00Z"/>
                <w:rFonts w:ascii="Calibri" w:hAnsi="Calibri"/>
                <w:b w:val="0"/>
                <w:sz w:val="22"/>
                <w:szCs w:val="22"/>
              </w:rPr>
            </w:pPr>
            <w:del w:id="6409" w:author="Abercrombie, Kerrie" w:date="2021-01-22T09:47:00Z">
              <w:r w:rsidRPr="006B0203" w:rsidDel="00A233EF">
                <w:rPr>
                  <w:rFonts w:ascii="Calibri" w:hAnsi="Calibri"/>
                  <w:b w:val="0"/>
                  <w:sz w:val="22"/>
                  <w:szCs w:val="22"/>
                </w:rPr>
                <w:delText>Allied services</w:delText>
              </w:r>
            </w:del>
          </w:p>
          <w:p w14:paraId="035B7A14" w14:textId="1A001327" w:rsidR="00D2783E" w:rsidRPr="006B0203" w:rsidDel="00A233EF" w:rsidRDefault="00D2783E" w:rsidP="00DC77A1">
            <w:pPr>
              <w:pStyle w:val="Tablelevel2"/>
              <w:rPr>
                <w:del w:id="6410" w:author="Abercrombie, Kerrie" w:date="2021-01-22T09:47:00Z"/>
                <w:rFonts w:ascii="Calibri" w:hAnsi="Calibri"/>
                <w:sz w:val="22"/>
                <w:szCs w:val="22"/>
              </w:rPr>
            </w:pPr>
            <w:del w:id="6411" w:author="Abercrombie, Kerrie" w:date="2021-01-22T09:47:00Z">
              <w:r w:rsidRPr="006B0203" w:rsidDel="00A233EF">
                <w:rPr>
                  <w:rFonts w:ascii="Calibri" w:hAnsi="Calibri"/>
                  <w:sz w:val="22"/>
                  <w:szCs w:val="22"/>
                </w:rPr>
                <w:delText>Knowledge of allied services (i.e. harbour master, port authority)</w:delText>
              </w:r>
            </w:del>
          </w:p>
          <w:p w14:paraId="6766F4DB" w14:textId="0FEB8E5F" w:rsidR="00D2783E" w:rsidRPr="006B0203" w:rsidRDefault="00D2783E" w:rsidP="00DC77A1">
            <w:pPr>
              <w:pStyle w:val="Tablelevel2"/>
              <w:rPr>
                <w:rFonts w:ascii="Calibri" w:hAnsi="Calibri"/>
                <w:sz w:val="22"/>
                <w:szCs w:val="22"/>
              </w:rPr>
            </w:pPr>
            <w:del w:id="6412" w:author="Abercrombie, Kerrie" w:date="2021-01-22T09:47:00Z">
              <w:r w:rsidRPr="006B0203" w:rsidDel="00A233EF">
                <w:rPr>
                  <w:rFonts w:ascii="Calibri" w:hAnsi="Calibri"/>
                  <w:sz w:val="22"/>
                  <w:szCs w:val="22"/>
                </w:rPr>
                <w:delText>Roles of allied services</w:delText>
              </w:r>
            </w:del>
          </w:p>
        </w:tc>
        <w:tc>
          <w:tcPr>
            <w:tcW w:w="3118" w:type="dxa"/>
            <w:shd w:val="clear" w:color="auto" w:fill="D9D9D9" w:themeFill="background1" w:themeFillShade="D9"/>
          </w:tcPr>
          <w:p w14:paraId="73CC5A1C" w14:textId="77777777" w:rsidR="00D2783E" w:rsidRPr="006B0203" w:rsidRDefault="00D2783E" w:rsidP="00DC77A1">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C77A1">
            <w:pPr>
              <w:pStyle w:val="Tablelevel2"/>
              <w:ind w:left="0"/>
              <w:jc w:val="center"/>
              <w:rPr>
                <w:rFonts w:ascii="Calibri" w:hAnsi="Calibri"/>
                <w:sz w:val="22"/>
                <w:szCs w:val="22"/>
              </w:rPr>
            </w:pPr>
          </w:p>
        </w:tc>
      </w:tr>
    </w:tbl>
    <w:p w14:paraId="55EFB0AE" w14:textId="77777777" w:rsidR="00D2783E" w:rsidRDefault="00D2783E" w:rsidP="00D27E94">
      <w:pPr>
        <w:pStyle w:val="BodyText"/>
        <w:rPr>
          <w:u w:color="009FDF"/>
        </w:rPr>
        <w:sectPr w:rsidR="00D2783E" w:rsidSect="00D2783E">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bookmarkStart w:id="6413" w:name="_Toc62642350"/>
      <w:commentRangeStart w:id="6414"/>
      <w:r>
        <w:t>TRAFFIC</w:t>
      </w:r>
      <w:commentRangeEnd w:id="6414"/>
      <w:r w:rsidR="0059504D">
        <w:rPr>
          <w:rStyle w:val="CommentReference"/>
          <w:rFonts w:eastAsiaTheme="minorHAnsi"/>
          <w:b w:val="0"/>
          <w:color w:val="auto"/>
          <w:u w:val="none"/>
        </w:rPr>
        <w:commentReference w:id="6414"/>
      </w:r>
      <w:r>
        <w:t xml:space="preserve"> MANAGEMENT</w:t>
      </w:r>
      <w:bookmarkEnd w:id="6413"/>
      <w:r w:rsidRPr="00093294">
        <w:t xml:space="preserve"> </w:t>
      </w:r>
    </w:p>
    <w:p w14:paraId="3BEB8D6B" w14:textId="77777777" w:rsidR="00AC0A93" w:rsidRDefault="00AC0A93" w:rsidP="00AC0A93">
      <w:pPr>
        <w:pStyle w:val="ModuleHeading1"/>
      </w:pPr>
      <w:bookmarkStart w:id="6415" w:name="_Toc62642351"/>
      <w:r w:rsidRPr="00011E6F">
        <w:t>INTRODUCTION</w:t>
      </w:r>
      <w:bookmarkEnd w:id="6415"/>
    </w:p>
    <w:p w14:paraId="569D103F" w14:textId="77777777" w:rsidR="00AC0A93" w:rsidRDefault="00AC0A93" w:rsidP="00AC0A93">
      <w:pPr>
        <w:pStyle w:val="Heading1separatationline"/>
      </w:pPr>
    </w:p>
    <w:p w14:paraId="62851A93" w14:textId="77777777" w:rsidR="00AC0A93" w:rsidRDefault="00AC0A93" w:rsidP="00AC0A93">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27596381" w14:textId="77777777" w:rsidR="00AC0A93" w:rsidRDefault="00AC0A93" w:rsidP="00AC0A93">
      <w:pPr>
        <w:pStyle w:val="ModuleHeading1"/>
      </w:pPr>
      <w:bookmarkStart w:id="6416" w:name="_Toc62642352"/>
      <w:r>
        <w:t>SUBJECT FRAMEWORK</w:t>
      </w:r>
      <w:bookmarkEnd w:id="6416"/>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6A6A9A0D" w:rsidR="00AC0A93" w:rsidRDefault="00AC0A93" w:rsidP="00AC0A93">
      <w:pPr>
        <w:pStyle w:val="BodyText"/>
      </w:pPr>
      <w:r>
        <w:t>It also deals with the theory and practice of monitoring and organising traffic</w:t>
      </w:r>
      <w:del w:id="6417" w:author="Jillian Carson-Jackson" w:date="2020-12-27T15:56:00Z">
        <w:r w:rsidDel="00E358C4">
          <w:delText>, as well as providing knowledge of applicable international and national regulations and ships’ safety certificates</w:delText>
        </w:r>
      </w:del>
      <w:r>
        <w:t>.</w:t>
      </w:r>
    </w:p>
    <w:p w14:paraId="150523F9" w14:textId="77777777" w:rsidR="00AC0A93" w:rsidRDefault="00AC0A93" w:rsidP="00AC0A93">
      <w:pPr>
        <w:pStyle w:val="ModuleHeading2"/>
      </w:pPr>
      <w:r>
        <w:t>Aims</w:t>
      </w:r>
    </w:p>
    <w:p w14:paraId="0141D4B6" w14:textId="3FC2C363" w:rsidR="00AC0A93" w:rsidRDefault="00AC0A93" w:rsidP="00AC0A93">
      <w:pPr>
        <w:pStyle w:val="BodyText"/>
      </w:pPr>
      <w:r>
        <w:t xml:space="preserve">On completion of the course the trainee will possess a thorough knowledge of the principles of traffic management and the skills to analyse and apply the knowledge.  </w:t>
      </w:r>
      <w:del w:id="6418" w:author="Jillian Carson-Jackson" w:date="2020-12-27T15:56:00Z">
        <w:r w:rsidDel="00E358C4">
          <w:delText>In addition, the trainee will have a good understanding of national and international regulations as pertaining to the provision and conduct of vessel traffic services</w:delText>
        </w:r>
      </w:del>
      <w:r>
        <w:t>.</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bookmarkStart w:id="6419" w:name="_Toc62642353"/>
      <w:r w:rsidRPr="00C50983">
        <w:t xml:space="preserve">SUBJECT OUTLINE OF MODULE </w:t>
      </w:r>
      <w:del w:id="6420" w:author="Jillian Carson-Jackson" w:date="2020-12-27T16:01:00Z">
        <w:r w:rsidRPr="00C50983" w:rsidDel="00080C06">
          <w:delText>2</w:delText>
        </w:r>
      </w:del>
      <w:ins w:id="6421" w:author="Jillian Carson-Jackson" w:date="2020-12-27T16:01:00Z">
        <w:r w:rsidR="00080C06">
          <w:t>3</w:t>
        </w:r>
      </w:ins>
      <w:bookmarkEnd w:id="6419"/>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C77A1">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C77A1">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C77A1">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C77A1">
            <w:pPr>
              <w:pStyle w:val="Tableheading"/>
            </w:pPr>
            <w:r w:rsidRPr="00C50983">
              <w:rPr>
                <w:szCs w:val="22"/>
              </w:rPr>
              <w:t>Recommended Hours</w:t>
            </w:r>
          </w:p>
        </w:tc>
      </w:tr>
      <w:tr w:rsidR="00AC0A93" w:rsidRPr="00C50983" w14:paraId="6DEB56F0" w14:textId="77777777" w:rsidTr="00DC77A1">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C77A1">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C77A1">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C77A1">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C77A1">
            <w:pPr>
              <w:pStyle w:val="Tableheading"/>
              <w:rPr>
                <w:szCs w:val="22"/>
              </w:rPr>
            </w:pPr>
            <w:r w:rsidRPr="00B67457">
              <w:rPr>
                <w:szCs w:val="22"/>
              </w:rPr>
              <w:t>Exercises/ Simulation</w:t>
            </w:r>
          </w:p>
        </w:tc>
      </w:tr>
      <w:tr w:rsidR="00AC0A93" w:rsidRPr="00C50983" w:rsidDel="00E358C4" w14:paraId="3E007D7F" w14:textId="35116F42" w:rsidTr="00DC77A1">
        <w:trPr>
          <w:jc w:val="center"/>
          <w:del w:id="6422" w:author="Jillian Carson-Jackson" w:date="2020-12-27T15:57:00Z"/>
        </w:trPr>
        <w:tc>
          <w:tcPr>
            <w:tcW w:w="3958" w:type="dxa"/>
            <w:tcBorders>
              <w:top w:val="single" w:sz="4" w:space="0" w:color="auto"/>
              <w:left w:val="single" w:sz="6" w:space="0" w:color="auto"/>
            </w:tcBorders>
          </w:tcPr>
          <w:p w14:paraId="78733802" w14:textId="2DAB6F11" w:rsidR="00AC0A93" w:rsidRPr="00581508" w:rsidDel="00E358C4" w:rsidRDefault="00AC0A93" w:rsidP="00DC77A1">
            <w:pPr>
              <w:pStyle w:val="Tabletext"/>
              <w:rPr>
                <w:del w:id="6423" w:author="Jillian Carson-Jackson" w:date="2020-12-27T15:57:00Z"/>
                <w:rFonts w:ascii="Calibri" w:hAnsi="Calibri"/>
                <w:b/>
                <w:sz w:val="22"/>
                <w:szCs w:val="22"/>
              </w:rPr>
            </w:pPr>
            <w:commentRangeStart w:id="6424"/>
            <w:del w:id="6425" w:author="Jillian Carson-Jackson" w:date="2020-12-27T15:57:00Z">
              <w:r w:rsidRPr="00581508" w:rsidDel="00E358C4">
                <w:rPr>
                  <w:rFonts w:ascii="Calibri" w:hAnsi="Calibri"/>
                  <w:b/>
                  <w:sz w:val="22"/>
                  <w:szCs w:val="22"/>
                </w:rPr>
                <w:delText>Regulatory requirements</w:delText>
              </w:r>
            </w:del>
            <w:commentRangeEnd w:id="6424"/>
            <w:r w:rsidR="00E358C4">
              <w:rPr>
                <w:rStyle w:val="CommentReference"/>
                <w:color w:val="auto"/>
              </w:rPr>
              <w:commentReference w:id="6424"/>
            </w:r>
          </w:p>
          <w:p w14:paraId="7738AA9F" w14:textId="72996B30" w:rsidR="00AC0A93" w:rsidRPr="00581508" w:rsidDel="00E358C4" w:rsidRDefault="00AC0A93" w:rsidP="00DC77A1">
            <w:pPr>
              <w:pStyle w:val="Tabletext"/>
              <w:rPr>
                <w:del w:id="6426" w:author="Jillian Carson-Jackson" w:date="2020-12-27T15:57:00Z"/>
                <w:rFonts w:ascii="Calibri" w:hAnsi="Calibri"/>
                <w:sz w:val="22"/>
                <w:szCs w:val="22"/>
              </w:rPr>
            </w:pPr>
            <w:del w:id="6427" w:author="Jillian Carson-Jackson" w:date="2020-12-27T15:57:00Z">
              <w:r w:rsidRPr="00581508" w:rsidDel="00E358C4">
                <w:rPr>
                  <w:rFonts w:ascii="Calibri" w:hAnsi="Calibri"/>
                  <w:sz w:val="22"/>
                  <w:szCs w:val="22"/>
                </w:rPr>
                <w:delText>International regulations</w:delText>
              </w:r>
            </w:del>
          </w:p>
          <w:p w14:paraId="53F68661" w14:textId="02D3A529" w:rsidR="00AC0A93" w:rsidRPr="00581508" w:rsidDel="00E358C4" w:rsidRDefault="00AC0A93" w:rsidP="00DC77A1">
            <w:pPr>
              <w:pStyle w:val="Tabletext"/>
              <w:rPr>
                <w:del w:id="6428" w:author="Jillian Carson-Jackson" w:date="2020-12-27T15:57:00Z"/>
                <w:rFonts w:ascii="Calibri" w:hAnsi="Calibri"/>
                <w:sz w:val="22"/>
                <w:szCs w:val="22"/>
              </w:rPr>
            </w:pPr>
            <w:del w:id="6429" w:author="Jillian Carson-Jackson" w:date="2020-12-27T15:57:00Z">
              <w:r w:rsidRPr="00581508" w:rsidDel="00E358C4">
                <w:rPr>
                  <w:rFonts w:ascii="Calibri" w:hAnsi="Calibri"/>
                  <w:sz w:val="22"/>
                  <w:szCs w:val="22"/>
                </w:rPr>
                <w:delText>National regulations including local bye laws</w:delText>
              </w:r>
            </w:del>
          </w:p>
          <w:p w14:paraId="338E1161" w14:textId="52293CDC" w:rsidR="00AC0A93" w:rsidRPr="00581508" w:rsidDel="00E358C4" w:rsidRDefault="00AC0A93" w:rsidP="00DC77A1">
            <w:pPr>
              <w:pStyle w:val="Tabletext"/>
              <w:rPr>
                <w:del w:id="6430" w:author="Jillian Carson-Jackson" w:date="2020-12-27T15:57:00Z"/>
                <w:rFonts w:ascii="Calibri" w:hAnsi="Calibri"/>
                <w:sz w:val="22"/>
                <w:szCs w:val="22"/>
              </w:rPr>
            </w:pPr>
            <w:del w:id="6431" w:author="Jillian Carson-Jackson" w:date="2020-12-27T15:57:00Z">
              <w:r w:rsidRPr="00581508" w:rsidDel="00E358C4">
                <w:rPr>
                  <w:rFonts w:ascii="Calibri" w:hAnsi="Calibri"/>
                  <w:sz w:val="22"/>
                  <w:szCs w:val="22"/>
                </w:rPr>
                <w:delText>Legal liabilities of VTS functions</w:delText>
              </w:r>
            </w:del>
          </w:p>
          <w:p w14:paraId="6C3D7D6B" w14:textId="02506B22" w:rsidR="00AC0A93" w:rsidRPr="00581508" w:rsidDel="00E358C4" w:rsidRDefault="00AC0A93" w:rsidP="00DC77A1">
            <w:pPr>
              <w:pStyle w:val="Tabletext"/>
              <w:rPr>
                <w:del w:id="6432" w:author="Jillian Carson-Jackson" w:date="2020-12-27T15:57:00Z"/>
                <w:rFonts w:ascii="Calibri" w:hAnsi="Calibri"/>
                <w:sz w:val="22"/>
                <w:szCs w:val="22"/>
              </w:rPr>
            </w:pPr>
            <w:del w:id="6433" w:author="Jillian Carson-Jackson" w:date="2020-12-27T15:57:00Z">
              <w:r w:rsidRPr="00581508" w:rsidDel="00E358C4">
                <w:rPr>
                  <w:rFonts w:ascii="Calibri" w:hAnsi="Calibri"/>
                  <w:sz w:val="22"/>
                  <w:szCs w:val="22"/>
                </w:rPr>
                <w:delText xml:space="preserve">Safety related ship certificates </w:delText>
              </w:r>
            </w:del>
          </w:p>
        </w:tc>
        <w:tc>
          <w:tcPr>
            <w:tcW w:w="1962" w:type="dxa"/>
            <w:tcBorders>
              <w:top w:val="single" w:sz="4" w:space="0" w:color="auto"/>
              <w:left w:val="single" w:sz="6" w:space="0" w:color="auto"/>
            </w:tcBorders>
          </w:tcPr>
          <w:p w14:paraId="0E016125" w14:textId="622AAD26" w:rsidR="00AC0A93" w:rsidRPr="00581508" w:rsidDel="00E358C4" w:rsidRDefault="00AC0A93" w:rsidP="00DC77A1">
            <w:pPr>
              <w:pStyle w:val="Tabletext"/>
              <w:rPr>
                <w:del w:id="6434" w:author="Jillian Carson-Jackson" w:date="2020-12-27T15:57:00Z"/>
                <w:rFonts w:ascii="Calibri" w:hAnsi="Calibri"/>
                <w:sz w:val="22"/>
                <w:szCs w:val="22"/>
              </w:rPr>
            </w:pPr>
          </w:p>
          <w:p w14:paraId="65F871E0" w14:textId="5C261AF0" w:rsidR="00AC0A93" w:rsidRPr="00581508" w:rsidDel="00E358C4" w:rsidRDefault="00AC0A93" w:rsidP="00DC77A1">
            <w:pPr>
              <w:pStyle w:val="Tabletext"/>
              <w:rPr>
                <w:del w:id="6435" w:author="Jillian Carson-Jackson" w:date="2020-12-27T15:57:00Z"/>
                <w:rFonts w:ascii="Calibri" w:hAnsi="Calibri"/>
                <w:sz w:val="22"/>
                <w:szCs w:val="22"/>
              </w:rPr>
            </w:pPr>
            <w:del w:id="6436" w:author="Jillian Carson-Jackson" w:date="2020-12-27T15:57:00Z">
              <w:r w:rsidRPr="00581508" w:rsidDel="00E358C4">
                <w:rPr>
                  <w:rFonts w:ascii="Calibri" w:hAnsi="Calibri"/>
                  <w:sz w:val="22"/>
                  <w:szCs w:val="22"/>
                </w:rPr>
                <w:delText>Level 2</w:delText>
              </w:r>
            </w:del>
          </w:p>
          <w:p w14:paraId="07358960" w14:textId="205022A7" w:rsidR="00AC0A93" w:rsidRPr="00581508" w:rsidDel="00E358C4" w:rsidRDefault="00AC0A93" w:rsidP="00DC77A1">
            <w:pPr>
              <w:pStyle w:val="Tabletext"/>
              <w:rPr>
                <w:del w:id="6437" w:author="Jillian Carson-Jackson" w:date="2020-12-27T15:57:00Z"/>
                <w:rFonts w:ascii="Calibri" w:hAnsi="Calibri"/>
                <w:sz w:val="22"/>
                <w:szCs w:val="22"/>
              </w:rPr>
            </w:pPr>
            <w:del w:id="6438" w:author="Jillian Carson-Jackson" w:date="2020-12-27T15:57:00Z">
              <w:r w:rsidRPr="00581508" w:rsidDel="00E358C4">
                <w:rPr>
                  <w:rFonts w:ascii="Calibri" w:hAnsi="Calibri"/>
                  <w:sz w:val="22"/>
                  <w:szCs w:val="22"/>
                </w:rPr>
                <w:delText>Level 1</w:delText>
              </w:r>
            </w:del>
          </w:p>
          <w:p w14:paraId="2BE3EA0A" w14:textId="77538204" w:rsidR="00AC0A93" w:rsidRPr="00581508" w:rsidDel="00E358C4" w:rsidRDefault="00AC0A93" w:rsidP="00DC77A1">
            <w:pPr>
              <w:pStyle w:val="Tabletext"/>
              <w:rPr>
                <w:del w:id="6439" w:author="Jillian Carson-Jackson" w:date="2020-12-27T15:57:00Z"/>
                <w:rFonts w:ascii="Calibri" w:hAnsi="Calibri"/>
                <w:sz w:val="22"/>
                <w:szCs w:val="22"/>
              </w:rPr>
            </w:pPr>
            <w:del w:id="6440" w:author="Jillian Carson-Jackson" w:date="2020-12-27T15:57:00Z">
              <w:r w:rsidRPr="00581508" w:rsidDel="00E358C4">
                <w:rPr>
                  <w:rFonts w:ascii="Calibri" w:hAnsi="Calibri"/>
                  <w:sz w:val="22"/>
                  <w:szCs w:val="22"/>
                </w:rPr>
                <w:delText>Level 1</w:delText>
              </w:r>
            </w:del>
          </w:p>
          <w:p w14:paraId="61964404" w14:textId="47D9570E" w:rsidR="00AC0A93" w:rsidRPr="00581508" w:rsidDel="00E358C4" w:rsidRDefault="00AC0A93" w:rsidP="00DC77A1">
            <w:pPr>
              <w:pStyle w:val="Tabletext"/>
              <w:rPr>
                <w:del w:id="6441" w:author="Jillian Carson-Jackson" w:date="2020-12-27T15:57:00Z"/>
                <w:rFonts w:ascii="Calibri" w:hAnsi="Calibri"/>
                <w:sz w:val="22"/>
                <w:szCs w:val="22"/>
              </w:rPr>
            </w:pPr>
            <w:del w:id="6442" w:author="Jillian Carson-Jackson" w:date="2020-12-27T15:57:00Z">
              <w:r w:rsidRPr="00581508" w:rsidDel="00E358C4">
                <w:rPr>
                  <w:rFonts w:ascii="Calibri" w:hAnsi="Calibri"/>
                  <w:sz w:val="22"/>
                  <w:szCs w:val="22"/>
                </w:rPr>
                <w:delText>Level 1</w:delText>
              </w:r>
            </w:del>
          </w:p>
        </w:tc>
        <w:tc>
          <w:tcPr>
            <w:tcW w:w="1843" w:type="dxa"/>
            <w:tcBorders>
              <w:top w:val="single" w:sz="4" w:space="0" w:color="auto"/>
              <w:left w:val="single" w:sz="6" w:space="0" w:color="auto"/>
              <w:right w:val="single" w:sz="6" w:space="0" w:color="auto"/>
            </w:tcBorders>
          </w:tcPr>
          <w:p w14:paraId="5CBC4B1B" w14:textId="77ED800F" w:rsidR="00AC0A93" w:rsidRPr="00581508" w:rsidDel="00E358C4" w:rsidRDefault="00AC0A93" w:rsidP="00DC77A1">
            <w:pPr>
              <w:pStyle w:val="Tabletext"/>
              <w:rPr>
                <w:del w:id="6443" w:author="Jillian Carson-Jackson" w:date="2020-12-27T15:57:00Z"/>
                <w:rFonts w:ascii="Calibri" w:hAnsi="Calibri"/>
                <w:sz w:val="22"/>
                <w:szCs w:val="22"/>
              </w:rPr>
            </w:pPr>
          </w:p>
        </w:tc>
        <w:tc>
          <w:tcPr>
            <w:tcW w:w="1701" w:type="dxa"/>
            <w:tcBorders>
              <w:top w:val="single" w:sz="4" w:space="0" w:color="auto"/>
              <w:right w:val="single" w:sz="6" w:space="0" w:color="auto"/>
            </w:tcBorders>
          </w:tcPr>
          <w:p w14:paraId="3E9A3C1A" w14:textId="6D56C6B1" w:rsidR="00AC0A93" w:rsidRPr="00581508" w:rsidDel="00E358C4" w:rsidRDefault="00AC0A93" w:rsidP="00DC77A1">
            <w:pPr>
              <w:pStyle w:val="Tabletext"/>
              <w:rPr>
                <w:del w:id="6444" w:author="Jillian Carson-Jackson" w:date="2020-12-27T15:57:00Z"/>
                <w:rFonts w:ascii="Calibri" w:hAnsi="Calibri"/>
                <w:sz w:val="22"/>
                <w:szCs w:val="22"/>
              </w:rPr>
            </w:pPr>
          </w:p>
        </w:tc>
      </w:tr>
      <w:tr w:rsidR="00AC0A93" w:rsidRPr="00C50983" w:rsidDel="00E358C4" w14:paraId="5D960731" w14:textId="4CAC2443" w:rsidTr="00DC77A1">
        <w:trPr>
          <w:jc w:val="center"/>
          <w:del w:id="6445" w:author="Jillian Carson-Jackson" w:date="2020-12-27T15:57:00Z"/>
        </w:trPr>
        <w:tc>
          <w:tcPr>
            <w:tcW w:w="3958" w:type="dxa"/>
            <w:tcBorders>
              <w:top w:val="single" w:sz="6" w:space="0" w:color="auto"/>
              <w:left w:val="single" w:sz="6" w:space="0" w:color="auto"/>
            </w:tcBorders>
          </w:tcPr>
          <w:p w14:paraId="33DB58FD" w14:textId="2D8D2EAF" w:rsidR="00AC0A93" w:rsidRPr="00581508" w:rsidDel="00E358C4" w:rsidRDefault="00AC0A93" w:rsidP="00DC77A1">
            <w:pPr>
              <w:pStyle w:val="Tabletext"/>
              <w:rPr>
                <w:del w:id="6446" w:author="Jillian Carson-Jackson" w:date="2020-12-27T15:57:00Z"/>
                <w:rFonts w:ascii="Calibri" w:hAnsi="Calibri"/>
                <w:b/>
                <w:sz w:val="22"/>
                <w:szCs w:val="22"/>
              </w:rPr>
            </w:pPr>
            <w:del w:id="6447" w:author="Jillian Carson-Jackson" w:date="2020-12-27T15:57:00Z">
              <w:r w:rsidRPr="00581508" w:rsidDel="00E358C4">
                <w:rPr>
                  <w:rFonts w:ascii="Calibri" w:hAnsi="Calibri"/>
                  <w:b/>
                  <w:sz w:val="22"/>
                  <w:szCs w:val="22"/>
                </w:rPr>
                <w:delText>Roles and responsibilities</w:delText>
              </w:r>
            </w:del>
          </w:p>
          <w:p w14:paraId="00F1B250" w14:textId="1565BF64" w:rsidR="00AC0A93" w:rsidRPr="00581508" w:rsidDel="00E358C4" w:rsidRDefault="00AC0A93" w:rsidP="00DC77A1">
            <w:pPr>
              <w:pStyle w:val="Tabletext"/>
              <w:rPr>
                <w:del w:id="6448" w:author="Jillian Carson-Jackson" w:date="2020-12-27T15:57:00Z"/>
                <w:rFonts w:ascii="Calibri" w:hAnsi="Calibri"/>
                <w:sz w:val="22"/>
                <w:szCs w:val="22"/>
              </w:rPr>
            </w:pPr>
            <w:del w:id="6449" w:author="Jillian Carson-Jackson" w:date="2020-12-27T15:57:00Z">
              <w:r w:rsidRPr="00581508" w:rsidDel="00E358C4">
                <w:rPr>
                  <w:rFonts w:ascii="Calibri" w:hAnsi="Calibri"/>
                  <w:sz w:val="22"/>
                  <w:szCs w:val="22"/>
                </w:rPr>
                <w:delText>Ship masters</w:delText>
              </w:r>
            </w:del>
          </w:p>
          <w:p w14:paraId="535256B7" w14:textId="7CEEF0EF" w:rsidR="00AC0A93" w:rsidRPr="00581508" w:rsidDel="00E358C4" w:rsidRDefault="00AC0A93" w:rsidP="00DC77A1">
            <w:pPr>
              <w:pStyle w:val="Tabletext"/>
              <w:rPr>
                <w:del w:id="6450" w:author="Jillian Carson-Jackson" w:date="2020-12-27T15:57:00Z"/>
                <w:rFonts w:ascii="Calibri" w:hAnsi="Calibri"/>
                <w:sz w:val="22"/>
                <w:szCs w:val="22"/>
              </w:rPr>
            </w:pPr>
            <w:del w:id="6451" w:author="Jillian Carson-Jackson" w:date="2020-12-27T15:57:00Z">
              <w:r w:rsidRPr="00581508" w:rsidDel="00E358C4">
                <w:rPr>
                  <w:rFonts w:ascii="Calibri" w:hAnsi="Calibri"/>
                  <w:sz w:val="22"/>
                  <w:szCs w:val="22"/>
                </w:rPr>
                <w:delText>Marine pilots</w:delText>
              </w:r>
            </w:del>
          </w:p>
          <w:p w14:paraId="18D59867" w14:textId="49D3B8B4" w:rsidR="00AC0A93" w:rsidRPr="00581508" w:rsidDel="00E358C4" w:rsidRDefault="00AC0A93" w:rsidP="00DC77A1">
            <w:pPr>
              <w:pStyle w:val="Tabletext"/>
              <w:rPr>
                <w:del w:id="6452" w:author="Jillian Carson-Jackson" w:date="2020-12-27T15:57:00Z"/>
                <w:rFonts w:ascii="Calibri" w:hAnsi="Calibri"/>
                <w:sz w:val="22"/>
                <w:szCs w:val="22"/>
              </w:rPr>
            </w:pPr>
            <w:del w:id="6453" w:author="Jillian Carson-Jackson" w:date="2020-12-27T15:57:00Z">
              <w:r w:rsidRPr="00581508" w:rsidDel="00E358C4">
                <w:rPr>
                  <w:rFonts w:ascii="Calibri" w:hAnsi="Calibri"/>
                  <w:sz w:val="22"/>
                  <w:szCs w:val="22"/>
                </w:rPr>
                <w:delText>VTS</w:delText>
              </w:r>
            </w:del>
          </w:p>
          <w:p w14:paraId="55447844" w14:textId="7015468D" w:rsidR="00AC0A93" w:rsidRPr="00581508" w:rsidDel="00E358C4" w:rsidRDefault="00AC0A93" w:rsidP="00DC77A1">
            <w:pPr>
              <w:pStyle w:val="Tabletext"/>
              <w:rPr>
                <w:del w:id="6454" w:author="Jillian Carson-Jackson" w:date="2020-12-27T15:57:00Z"/>
                <w:rFonts w:ascii="Calibri" w:hAnsi="Calibri"/>
                <w:sz w:val="22"/>
                <w:szCs w:val="22"/>
              </w:rPr>
            </w:pPr>
            <w:del w:id="6455" w:author="Jillian Carson-Jackson" w:date="2020-12-27T15:57:00Z">
              <w:r w:rsidRPr="00581508" w:rsidDel="00E358C4">
                <w:rPr>
                  <w:rFonts w:ascii="Calibri" w:hAnsi="Calibri"/>
                  <w:sz w:val="22"/>
                  <w:szCs w:val="22"/>
                </w:rPr>
                <w:delText>Allied services</w:delText>
              </w:r>
            </w:del>
          </w:p>
        </w:tc>
        <w:tc>
          <w:tcPr>
            <w:tcW w:w="1962" w:type="dxa"/>
            <w:tcBorders>
              <w:top w:val="single" w:sz="6" w:space="0" w:color="auto"/>
              <w:left w:val="single" w:sz="6" w:space="0" w:color="auto"/>
            </w:tcBorders>
          </w:tcPr>
          <w:p w14:paraId="3EC6A22B" w14:textId="7B4083E2" w:rsidR="00AC0A93" w:rsidRPr="00581508" w:rsidDel="00E358C4" w:rsidRDefault="00AC0A93" w:rsidP="00DC77A1">
            <w:pPr>
              <w:pStyle w:val="Tabletext"/>
              <w:rPr>
                <w:del w:id="6456" w:author="Jillian Carson-Jackson" w:date="2020-12-27T15:57:00Z"/>
                <w:rFonts w:ascii="Calibri" w:hAnsi="Calibri"/>
                <w:sz w:val="22"/>
                <w:szCs w:val="22"/>
              </w:rPr>
            </w:pPr>
          </w:p>
          <w:p w14:paraId="654820D0" w14:textId="1262CF3E" w:rsidR="00AC0A93" w:rsidRPr="00581508" w:rsidDel="00E358C4" w:rsidRDefault="00AC0A93" w:rsidP="00DC77A1">
            <w:pPr>
              <w:pStyle w:val="Tabletext"/>
              <w:rPr>
                <w:del w:id="6457" w:author="Jillian Carson-Jackson" w:date="2020-12-27T15:57:00Z"/>
                <w:rFonts w:ascii="Calibri" w:hAnsi="Calibri"/>
                <w:sz w:val="22"/>
                <w:szCs w:val="22"/>
              </w:rPr>
            </w:pPr>
            <w:del w:id="6458" w:author="Jillian Carson-Jackson" w:date="2020-12-27T15:57:00Z">
              <w:r w:rsidRPr="00581508" w:rsidDel="00E358C4">
                <w:rPr>
                  <w:rFonts w:ascii="Calibri" w:hAnsi="Calibri"/>
                  <w:sz w:val="22"/>
                  <w:szCs w:val="22"/>
                </w:rPr>
                <w:delText>Level 1</w:delText>
              </w:r>
            </w:del>
          </w:p>
          <w:p w14:paraId="1B1FB98F" w14:textId="0AB24CD4" w:rsidR="00AC0A93" w:rsidRPr="00581508" w:rsidDel="00E358C4" w:rsidRDefault="00AC0A93" w:rsidP="00DC77A1">
            <w:pPr>
              <w:pStyle w:val="Tabletext"/>
              <w:rPr>
                <w:del w:id="6459" w:author="Jillian Carson-Jackson" w:date="2020-12-27T15:57:00Z"/>
                <w:rFonts w:ascii="Calibri" w:hAnsi="Calibri"/>
                <w:sz w:val="22"/>
                <w:szCs w:val="22"/>
              </w:rPr>
            </w:pPr>
            <w:del w:id="6460" w:author="Jillian Carson-Jackson" w:date="2020-12-27T15:57:00Z">
              <w:r w:rsidRPr="00581508" w:rsidDel="00E358C4">
                <w:rPr>
                  <w:rFonts w:ascii="Calibri" w:hAnsi="Calibri"/>
                  <w:sz w:val="22"/>
                  <w:szCs w:val="22"/>
                </w:rPr>
                <w:delText>Level 1</w:delText>
              </w:r>
            </w:del>
          </w:p>
          <w:p w14:paraId="2B1E6F4E" w14:textId="51226C95" w:rsidR="00AC0A93" w:rsidRPr="00581508" w:rsidDel="00E358C4" w:rsidRDefault="00AC0A93" w:rsidP="00DC77A1">
            <w:pPr>
              <w:pStyle w:val="Tabletext"/>
              <w:rPr>
                <w:del w:id="6461" w:author="Jillian Carson-Jackson" w:date="2020-12-27T15:57:00Z"/>
                <w:rFonts w:ascii="Calibri" w:hAnsi="Calibri"/>
                <w:sz w:val="22"/>
                <w:szCs w:val="22"/>
              </w:rPr>
            </w:pPr>
            <w:del w:id="6462" w:author="Jillian Carson-Jackson" w:date="2020-12-27T15:57:00Z">
              <w:r w:rsidRPr="00581508" w:rsidDel="00E358C4">
                <w:rPr>
                  <w:rFonts w:ascii="Calibri" w:hAnsi="Calibri"/>
                  <w:sz w:val="22"/>
                  <w:szCs w:val="22"/>
                </w:rPr>
                <w:delText>Level 3</w:delText>
              </w:r>
            </w:del>
          </w:p>
          <w:p w14:paraId="49A0BA55" w14:textId="613C22D5" w:rsidR="00AC0A93" w:rsidRPr="00581508" w:rsidDel="00E358C4" w:rsidRDefault="00AC0A93" w:rsidP="00DC77A1">
            <w:pPr>
              <w:pStyle w:val="Tabletext"/>
              <w:rPr>
                <w:del w:id="6463" w:author="Jillian Carson-Jackson" w:date="2020-12-27T15:57:00Z"/>
                <w:rFonts w:ascii="Calibri" w:hAnsi="Calibri"/>
                <w:sz w:val="22"/>
                <w:szCs w:val="22"/>
              </w:rPr>
            </w:pPr>
            <w:del w:id="6464" w:author="Jillian Carson-Jackson" w:date="2020-12-27T15:57:00Z">
              <w:r w:rsidRPr="00581508" w:rsidDel="00E358C4">
                <w:rPr>
                  <w:rFonts w:ascii="Calibri" w:hAnsi="Calibri"/>
                  <w:sz w:val="22"/>
                  <w:szCs w:val="22"/>
                </w:rPr>
                <w:delText>Level 1</w:delText>
              </w:r>
            </w:del>
          </w:p>
        </w:tc>
        <w:tc>
          <w:tcPr>
            <w:tcW w:w="1843" w:type="dxa"/>
            <w:tcBorders>
              <w:top w:val="single" w:sz="6" w:space="0" w:color="auto"/>
              <w:left w:val="single" w:sz="6" w:space="0" w:color="auto"/>
              <w:right w:val="single" w:sz="6" w:space="0" w:color="auto"/>
            </w:tcBorders>
          </w:tcPr>
          <w:p w14:paraId="36193528" w14:textId="5B113A57" w:rsidR="00AC0A93" w:rsidRPr="00581508" w:rsidDel="00E358C4" w:rsidRDefault="00AC0A93" w:rsidP="00DC77A1">
            <w:pPr>
              <w:pStyle w:val="Tabletext"/>
              <w:rPr>
                <w:del w:id="6465" w:author="Jillian Carson-Jackson" w:date="2020-12-27T15:57:00Z"/>
                <w:rFonts w:ascii="Calibri" w:hAnsi="Calibri"/>
                <w:sz w:val="22"/>
                <w:szCs w:val="22"/>
              </w:rPr>
            </w:pPr>
          </w:p>
        </w:tc>
        <w:tc>
          <w:tcPr>
            <w:tcW w:w="1701" w:type="dxa"/>
            <w:tcBorders>
              <w:top w:val="single" w:sz="6" w:space="0" w:color="auto"/>
              <w:right w:val="single" w:sz="6" w:space="0" w:color="auto"/>
            </w:tcBorders>
          </w:tcPr>
          <w:p w14:paraId="0019170D" w14:textId="3EF80A33" w:rsidR="00AC0A93" w:rsidRPr="00581508" w:rsidDel="00E358C4" w:rsidRDefault="00AC0A93" w:rsidP="00DC77A1">
            <w:pPr>
              <w:pStyle w:val="Tabletext"/>
              <w:rPr>
                <w:del w:id="6466" w:author="Jillian Carson-Jackson" w:date="2020-12-27T15:57:00Z"/>
                <w:rFonts w:ascii="Calibri" w:hAnsi="Calibri"/>
                <w:sz w:val="22"/>
                <w:szCs w:val="22"/>
              </w:rPr>
            </w:pPr>
          </w:p>
        </w:tc>
      </w:tr>
      <w:tr w:rsidR="00AC0A93" w:rsidRPr="00C50983" w14:paraId="5FAC6173" w14:textId="77777777" w:rsidTr="00DC77A1">
        <w:trPr>
          <w:jc w:val="center"/>
        </w:trPr>
        <w:tc>
          <w:tcPr>
            <w:tcW w:w="3958" w:type="dxa"/>
            <w:tcBorders>
              <w:top w:val="single" w:sz="6" w:space="0" w:color="auto"/>
              <w:left w:val="single" w:sz="6" w:space="0" w:color="auto"/>
            </w:tcBorders>
          </w:tcPr>
          <w:p w14:paraId="5F9EC8DA"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C77A1">
            <w:pPr>
              <w:pStyle w:val="Tabletext"/>
              <w:rPr>
                <w:rFonts w:ascii="Calibri" w:hAnsi="Calibri"/>
                <w:sz w:val="22"/>
                <w:szCs w:val="22"/>
              </w:rPr>
            </w:pPr>
          </w:p>
        </w:tc>
      </w:tr>
      <w:tr w:rsidR="00E358C4" w:rsidRPr="00C50983" w14:paraId="31ACECCE" w14:textId="77777777" w:rsidTr="00DC77A1">
        <w:trPr>
          <w:jc w:val="center"/>
          <w:ins w:id="6467" w:author="Jillian Carson-Jackson" w:date="2020-12-27T15:58:00Z"/>
        </w:trPr>
        <w:tc>
          <w:tcPr>
            <w:tcW w:w="3958" w:type="dxa"/>
            <w:tcBorders>
              <w:top w:val="single" w:sz="6" w:space="0" w:color="auto"/>
              <w:left w:val="single" w:sz="6" w:space="0" w:color="auto"/>
              <w:bottom w:val="single" w:sz="6" w:space="0" w:color="auto"/>
            </w:tcBorders>
          </w:tcPr>
          <w:p w14:paraId="59A58B7E" w14:textId="77777777" w:rsidR="00E358C4" w:rsidRDefault="00E358C4" w:rsidP="00DC77A1">
            <w:pPr>
              <w:pStyle w:val="Tabletext"/>
              <w:rPr>
                <w:ins w:id="6468" w:author="Jillian Carson-Jackson" w:date="2020-12-27T15:58:00Z"/>
                <w:rFonts w:ascii="Calibri" w:hAnsi="Calibri"/>
                <w:b/>
                <w:sz w:val="22"/>
                <w:szCs w:val="22"/>
              </w:rPr>
            </w:pPr>
            <w:ins w:id="6469" w:author="Jillian Carson-Jackson" w:date="2020-12-27T15:58:00Z">
              <w:r>
                <w:rPr>
                  <w:rFonts w:ascii="Calibri" w:hAnsi="Calibri"/>
                  <w:b/>
                  <w:sz w:val="22"/>
                  <w:szCs w:val="22"/>
                </w:rPr>
                <w:t>Provision of</w:t>
              </w:r>
              <w:commentRangeStart w:id="6470"/>
              <w:r>
                <w:rPr>
                  <w:rFonts w:ascii="Calibri" w:hAnsi="Calibri"/>
                  <w:b/>
                  <w:sz w:val="22"/>
                  <w:szCs w:val="22"/>
                </w:rPr>
                <w:t xml:space="preserve"> Information</w:t>
              </w:r>
            </w:ins>
            <w:commentRangeEnd w:id="6470"/>
            <w:ins w:id="6471" w:author="Jillian Carson-Jackson" w:date="2020-12-27T15:59:00Z">
              <w:r w:rsidR="00B117A0">
                <w:rPr>
                  <w:rStyle w:val="CommentReference"/>
                  <w:color w:val="auto"/>
                </w:rPr>
                <w:commentReference w:id="6470"/>
              </w:r>
            </w:ins>
          </w:p>
          <w:p w14:paraId="0CB4FCE6" w14:textId="3D1E9777" w:rsidR="00970A45" w:rsidRPr="00970A45" w:rsidRDefault="00970A45" w:rsidP="00DC77A1">
            <w:pPr>
              <w:pStyle w:val="Tabletext"/>
              <w:rPr>
                <w:ins w:id="6472" w:author="Jillian Carson-Jackson" w:date="2020-12-27T15:58:00Z"/>
                <w:rFonts w:ascii="Calibri" w:hAnsi="Calibri"/>
                <w:bCs/>
                <w:sz w:val="22"/>
                <w:szCs w:val="22"/>
              </w:rPr>
            </w:pPr>
          </w:p>
        </w:tc>
        <w:tc>
          <w:tcPr>
            <w:tcW w:w="1962" w:type="dxa"/>
            <w:tcBorders>
              <w:top w:val="single" w:sz="6" w:space="0" w:color="auto"/>
              <w:left w:val="single" w:sz="6" w:space="0" w:color="auto"/>
              <w:bottom w:val="single" w:sz="6" w:space="0" w:color="auto"/>
            </w:tcBorders>
          </w:tcPr>
          <w:p w14:paraId="1656CDF6" w14:textId="77777777" w:rsidR="00E358C4" w:rsidRPr="00581508" w:rsidRDefault="00E358C4" w:rsidP="00DC77A1">
            <w:pPr>
              <w:pStyle w:val="Tabletext"/>
              <w:rPr>
                <w:ins w:id="6473" w:author="Jillian Carson-Jackson" w:date="2020-12-27T15:58: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1B281802" w14:textId="77777777" w:rsidR="00E358C4" w:rsidRPr="00581508" w:rsidRDefault="00E358C4" w:rsidP="00DC77A1">
            <w:pPr>
              <w:pStyle w:val="Tabletext"/>
              <w:rPr>
                <w:ins w:id="6474" w:author="Jillian Carson-Jackson" w:date="2020-12-27T15:58:00Z"/>
                <w:rFonts w:ascii="Calibri" w:hAnsi="Calibri"/>
                <w:sz w:val="22"/>
                <w:szCs w:val="22"/>
              </w:rPr>
            </w:pPr>
          </w:p>
        </w:tc>
        <w:tc>
          <w:tcPr>
            <w:tcW w:w="1701" w:type="dxa"/>
            <w:tcBorders>
              <w:top w:val="single" w:sz="6" w:space="0" w:color="auto"/>
              <w:bottom w:val="single" w:sz="6" w:space="0" w:color="auto"/>
              <w:right w:val="single" w:sz="6" w:space="0" w:color="auto"/>
            </w:tcBorders>
          </w:tcPr>
          <w:p w14:paraId="6C2DBCB2" w14:textId="77777777" w:rsidR="00E358C4" w:rsidRPr="00581508" w:rsidRDefault="00E358C4" w:rsidP="00DC77A1">
            <w:pPr>
              <w:pStyle w:val="Tabletext"/>
              <w:rPr>
                <w:ins w:id="6475" w:author="Jillian Carson-Jackson" w:date="2020-12-27T15:58:00Z"/>
                <w:rFonts w:ascii="Calibri" w:hAnsi="Calibri"/>
                <w:sz w:val="22"/>
                <w:szCs w:val="22"/>
              </w:rPr>
            </w:pPr>
          </w:p>
        </w:tc>
      </w:tr>
      <w:tr w:rsidR="00AC0A93" w:rsidRPr="00C50983" w14:paraId="0D5385BA" w14:textId="77777777" w:rsidTr="00DC77A1">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C77A1">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C77A1">
            <w:pPr>
              <w:pStyle w:val="Tabletext"/>
              <w:rPr>
                <w:rFonts w:ascii="Calibri" w:hAnsi="Calibri"/>
                <w:sz w:val="22"/>
                <w:szCs w:val="22"/>
              </w:rPr>
            </w:pPr>
          </w:p>
        </w:tc>
      </w:tr>
      <w:tr w:rsidR="00AC0A93" w:rsidRPr="00C50983" w14:paraId="1E597FA1" w14:textId="77777777" w:rsidTr="00DC77A1">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C77A1">
            <w:pPr>
              <w:pStyle w:val="Tabletext"/>
              <w:rPr>
                <w:rFonts w:ascii="Calibri" w:hAnsi="Calibri"/>
                <w:b/>
                <w:sz w:val="22"/>
                <w:szCs w:val="22"/>
              </w:rPr>
            </w:pPr>
            <w:del w:id="6476" w:author="Jillian Carson-Jackson" w:date="2020-12-27T16:00:00Z">
              <w:r w:rsidRPr="00581508" w:rsidDel="00AE167E">
                <w:rPr>
                  <w:rFonts w:ascii="Calibri" w:hAnsi="Calibri"/>
                  <w:b/>
                  <w:sz w:val="22"/>
                  <w:szCs w:val="22"/>
                </w:rPr>
                <w:delText>Traffic monitoring and organisation</w:delText>
              </w:r>
            </w:del>
            <w:ins w:id="6477"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VTS sailing or route plans</w:t>
            </w:r>
          </w:p>
          <w:p w14:paraId="3DCC2421"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Situation analysis</w:t>
            </w:r>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C77A1">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C77A1">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C77A1">
            <w:pPr>
              <w:pStyle w:val="Tabletext"/>
              <w:rPr>
                <w:rFonts w:ascii="Calibri" w:hAnsi="Calibri"/>
                <w:sz w:val="22"/>
                <w:szCs w:val="22"/>
              </w:rPr>
            </w:pPr>
          </w:p>
        </w:tc>
      </w:tr>
      <w:tr w:rsidR="00AE167E" w:rsidRPr="00C50983" w14:paraId="465BC028" w14:textId="77777777" w:rsidTr="00DC77A1">
        <w:trPr>
          <w:jc w:val="center"/>
          <w:ins w:id="6478"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C77A1">
            <w:pPr>
              <w:pStyle w:val="Tabletext"/>
              <w:rPr>
                <w:ins w:id="6479" w:author="Jillian Carson-Jackson" w:date="2020-12-27T16:00:00Z"/>
                <w:rFonts w:ascii="Calibri" w:hAnsi="Calibri"/>
                <w:b/>
                <w:sz w:val="22"/>
                <w:szCs w:val="22"/>
              </w:rPr>
            </w:pPr>
            <w:ins w:id="6480" w:author="Jillian Carson-Jackson" w:date="2020-12-27T16:00:00Z">
              <w:r>
                <w:rPr>
                  <w:rFonts w:ascii="Calibri" w:hAnsi="Calibri"/>
                  <w:b/>
                  <w:sz w:val="22"/>
                  <w:szCs w:val="22"/>
                </w:rPr>
                <w:t xml:space="preserve">Responding to unsafe </w:t>
              </w:r>
              <w:commentRangeStart w:id="6481"/>
              <w:r>
                <w:rPr>
                  <w:rFonts w:ascii="Calibri" w:hAnsi="Calibri"/>
                  <w:b/>
                  <w:sz w:val="22"/>
                  <w:szCs w:val="22"/>
                </w:rPr>
                <w:t>situations</w:t>
              </w:r>
              <w:commentRangeEnd w:id="6481"/>
              <w:r>
                <w:rPr>
                  <w:rStyle w:val="CommentReference"/>
                  <w:color w:val="auto"/>
                </w:rPr>
                <w:commentReference w:id="6481"/>
              </w:r>
            </w:ins>
          </w:p>
          <w:p w14:paraId="632074E6" w14:textId="4B784E8D" w:rsidR="00080C06" w:rsidRPr="00080C06" w:rsidDel="00AE167E" w:rsidRDefault="00080C06" w:rsidP="00DC77A1">
            <w:pPr>
              <w:pStyle w:val="Tabletext"/>
              <w:rPr>
                <w:ins w:id="6482" w:author="Jillian Carson-Jackson" w:date="2020-12-27T16:00:00Z"/>
                <w:rFonts w:ascii="Calibri" w:hAnsi="Calibri"/>
                <w:bCs/>
                <w:sz w:val="22"/>
                <w:szCs w:val="22"/>
              </w:rPr>
            </w:pPr>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C77A1">
            <w:pPr>
              <w:pStyle w:val="Tabletext"/>
              <w:rPr>
                <w:ins w:id="6483"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C77A1">
            <w:pPr>
              <w:pStyle w:val="Tabletext"/>
              <w:rPr>
                <w:ins w:id="6484"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C77A1">
            <w:pPr>
              <w:pStyle w:val="Tabletext"/>
              <w:rPr>
                <w:ins w:id="6485" w:author="Jillian Carson-Jackson" w:date="2020-12-27T16:00:00Z"/>
                <w:rFonts w:ascii="Calibri" w:hAnsi="Calibri"/>
                <w:sz w:val="22"/>
                <w:szCs w:val="22"/>
              </w:rPr>
            </w:pPr>
          </w:p>
        </w:tc>
      </w:tr>
      <w:tr w:rsidR="00AC0A93" w:rsidRPr="00C50983" w14:paraId="3C58DDEE" w14:textId="77777777" w:rsidTr="00DC77A1">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C77A1">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C77A1">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C77A1">
            <w:pPr>
              <w:pStyle w:val="Tabletext"/>
              <w:rPr>
                <w:rFonts w:ascii="Calibri" w:hAnsi="Calibri"/>
                <w:sz w:val="22"/>
                <w:szCs w:val="22"/>
              </w:rPr>
            </w:pPr>
            <w:commentRangeStart w:id="6486"/>
            <w:r w:rsidRPr="00581508">
              <w:rPr>
                <w:rFonts w:ascii="Calibri" w:hAnsi="Calibri"/>
                <w:sz w:val="22"/>
                <w:szCs w:val="22"/>
              </w:rPr>
              <w:t xml:space="preserve">Total </w:t>
            </w:r>
            <w:del w:id="6487" w:author="Jillian Carson-Jackson" w:date="2020-12-27T16:04:00Z">
              <w:r w:rsidRPr="00581508" w:rsidDel="00FA670D">
                <w:rPr>
                  <w:rFonts w:ascii="Calibri" w:hAnsi="Calibri"/>
                  <w:sz w:val="22"/>
                  <w:szCs w:val="22"/>
                </w:rPr>
                <w:delText xml:space="preserve">26 </w:delText>
              </w:r>
            </w:del>
            <w:commentRangeEnd w:id="6486"/>
            <w:ins w:id="6488"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6486"/>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C77A1">
            <w:pPr>
              <w:pStyle w:val="Tabletext"/>
              <w:rPr>
                <w:rFonts w:ascii="Calibri" w:hAnsi="Calibri"/>
                <w:sz w:val="22"/>
                <w:szCs w:val="22"/>
              </w:rPr>
            </w:pPr>
            <w:r w:rsidRPr="00581508">
              <w:rPr>
                <w:rFonts w:ascii="Calibri" w:hAnsi="Calibri"/>
                <w:sz w:val="22"/>
                <w:szCs w:val="22"/>
              </w:rPr>
              <w:t xml:space="preserve">Total </w:t>
            </w:r>
            <w:del w:id="6489" w:author="Jillian Carson-Jackson" w:date="2020-12-27T16:04:00Z">
              <w:r w:rsidRPr="00581508" w:rsidDel="00FA670D">
                <w:rPr>
                  <w:rFonts w:ascii="Calibri" w:hAnsi="Calibri"/>
                  <w:sz w:val="22"/>
                  <w:szCs w:val="22"/>
                </w:rPr>
                <w:delText xml:space="preserve">52 </w:delText>
              </w:r>
            </w:del>
            <w:ins w:id="6490" w:author="Jillian Carson-Jackson" w:date="2020-12-27T16:05:00Z">
              <w:r w:rsidR="000C679A">
                <w:rPr>
                  <w:rFonts w:ascii="Calibri" w:hAnsi="Calibri"/>
                  <w:sz w:val="22"/>
                  <w:szCs w:val="22"/>
                </w:rPr>
                <w:t>44</w:t>
              </w:r>
            </w:ins>
            <w:ins w:id="6491"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p w14:paraId="279EF293" w14:textId="77777777" w:rsidR="00F211ED" w:rsidRPr="00C50983" w:rsidRDefault="00F211ED" w:rsidP="00F211ED">
      <w:pPr>
        <w:jc w:val="both"/>
        <w:sectPr w:rsidR="00F211ED" w:rsidRPr="00C50983" w:rsidSect="009862C5">
          <w:headerReference w:type="default" r:id="rId29"/>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6492" w:name="_Toc443221661"/>
      <w:bookmarkStart w:id="6493" w:name="_Toc446917119"/>
      <w:bookmarkStart w:id="6494" w:name="_Toc111617399"/>
      <w:bookmarkStart w:id="6495" w:name="_Toc245254434"/>
      <w:bookmarkStart w:id="6496" w:name="_Toc62642354"/>
      <w:r w:rsidRPr="00C50983">
        <w:t>DETAILED TEACHING SYLLABUS</w:t>
      </w:r>
      <w:bookmarkEnd w:id="6492"/>
      <w:bookmarkEnd w:id="6493"/>
      <w:bookmarkEnd w:id="6494"/>
      <w:r w:rsidRPr="00C50983">
        <w:t xml:space="preserve"> OF MODULE </w:t>
      </w:r>
      <w:del w:id="6497" w:author="Jillian Carson-Jackson" w:date="2020-12-27T16:11:00Z">
        <w:r w:rsidRPr="00C50983" w:rsidDel="001665A3">
          <w:delText>2</w:delText>
        </w:r>
      </w:del>
      <w:bookmarkEnd w:id="6495"/>
      <w:ins w:id="6498" w:author="Jillian Carson-Jackson" w:date="2020-12-27T16:11:00Z">
        <w:r w:rsidR="001665A3">
          <w:t>3</w:t>
        </w:r>
      </w:ins>
      <w:bookmarkEnd w:id="6496"/>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6499" w:name="_Toc245254472"/>
      <w:bookmarkStart w:id="6500" w:name="_Toc531423232"/>
      <w:r w:rsidRPr="00C50983">
        <w:t xml:space="preserve">Detailed teaching syllabus – </w:t>
      </w:r>
      <w:commentRangeStart w:id="6501"/>
      <w:r w:rsidRPr="00C50983">
        <w:t>Traffic management</w:t>
      </w:r>
      <w:bookmarkEnd w:id="6499"/>
      <w:bookmarkEnd w:id="6500"/>
      <w:commentRangeEnd w:id="6501"/>
      <w:r w:rsidR="00D27E94">
        <w:rPr>
          <w:rStyle w:val="CommentReference"/>
          <w:b w:val="0"/>
          <w:bCs w:val="0"/>
          <w:i w:val="0"/>
          <w:color w:val="auto"/>
          <w:u w:val="none"/>
        </w:rPr>
        <w:commentReference w:id="650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rsidDel="00E9698E" w14:paraId="5BA18A86" w14:textId="597B7F56" w:rsidTr="00575E73">
        <w:trPr>
          <w:cantSplit/>
          <w:trHeight w:val="463"/>
          <w:jc w:val="center"/>
          <w:del w:id="6502" w:author="Jillian Carson-Jackson" w:date="2020-12-27T16:08:00Z"/>
        </w:trPr>
        <w:tc>
          <w:tcPr>
            <w:tcW w:w="8330" w:type="dxa"/>
            <w:shd w:val="clear" w:color="auto" w:fill="D9D9D9" w:themeFill="background1" w:themeFillShade="D9"/>
            <w:vAlign w:val="center"/>
          </w:tcPr>
          <w:p w14:paraId="4A096DFE" w14:textId="66B9EA69" w:rsidR="00F211ED" w:rsidRPr="006B0203" w:rsidDel="00E9698E" w:rsidRDefault="00F211ED" w:rsidP="009862C5">
            <w:pPr>
              <w:pStyle w:val="Tablelevel1bold"/>
              <w:rPr>
                <w:del w:id="6503" w:author="Jillian Carson-Jackson" w:date="2020-12-27T16:08:00Z"/>
                <w:rFonts w:ascii="Calibri" w:hAnsi="Calibri"/>
                <w:sz w:val="22"/>
                <w:szCs w:val="22"/>
              </w:rPr>
            </w:pPr>
            <w:commentRangeStart w:id="6504"/>
            <w:del w:id="6505" w:author="Jillian Carson-Jackson" w:date="2020-12-27T16:08:00Z">
              <w:r w:rsidRPr="006B0203" w:rsidDel="00E9698E">
                <w:rPr>
                  <w:rFonts w:ascii="Calibri" w:hAnsi="Calibri"/>
                  <w:sz w:val="22"/>
                  <w:szCs w:val="22"/>
                </w:rPr>
                <w:delText>Regulatory requirements</w:delText>
              </w:r>
            </w:del>
            <w:commentRangeEnd w:id="6504"/>
            <w:r w:rsidR="00E9698E">
              <w:rPr>
                <w:rStyle w:val="CommentReference"/>
                <w:rFonts w:asciiTheme="minorHAnsi" w:eastAsiaTheme="minorHAnsi" w:hAnsiTheme="minorHAnsi"/>
                <w:b w:val="0"/>
              </w:rPr>
              <w:commentReference w:id="6504"/>
            </w:r>
          </w:p>
        </w:tc>
        <w:tc>
          <w:tcPr>
            <w:tcW w:w="3118" w:type="dxa"/>
            <w:shd w:val="clear" w:color="auto" w:fill="D9D9D9" w:themeFill="background1" w:themeFillShade="D9"/>
            <w:vAlign w:val="center"/>
          </w:tcPr>
          <w:p w14:paraId="66CD8C1A" w14:textId="35BD6A12" w:rsidR="00F211ED" w:rsidRPr="006B0203" w:rsidDel="00E9698E" w:rsidRDefault="00F211ED" w:rsidP="009862C5">
            <w:pPr>
              <w:pStyle w:val="Tablelevel2"/>
              <w:ind w:left="0"/>
              <w:jc w:val="center"/>
              <w:rPr>
                <w:del w:id="6506" w:author="Jillian Carson-Jackson" w:date="2020-12-27T16:08:00Z"/>
                <w:rFonts w:ascii="Calibri" w:hAnsi="Calibri"/>
                <w:sz w:val="22"/>
                <w:szCs w:val="22"/>
              </w:rPr>
            </w:pPr>
            <w:del w:id="6507" w:author="Jillian Carson-Jackson" w:date="2020-12-27T16:08:00Z">
              <w:r w:rsidRPr="006B0203" w:rsidDel="00E9698E">
                <w:rPr>
                  <w:rFonts w:ascii="Calibri" w:hAnsi="Calibri"/>
                  <w:sz w:val="22"/>
                  <w:szCs w:val="22"/>
                </w:rPr>
                <w:delText>R1, R2, R3, R7, R12, R14, R16, R17, R35, R36, R37</w:delText>
              </w:r>
            </w:del>
          </w:p>
        </w:tc>
        <w:tc>
          <w:tcPr>
            <w:tcW w:w="2835" w:type="dxa"/>
            <w:shd w:val="clear" w:color="auto" w:fill="D9D9D9" w:themeFill="background1" w:themeFillShade="D9"/>
            <w:vAlign w:val="center"/>
          </w:tcPr>
          <w:p w14:paraId="7684B1AF" w14:textId="3E9AF37B" w:rsidR="00F211ED" w:rsidRPr="006B0203" w:rsidDel="00E9698E" w:rsidRDefault="00F211ED" w:rsidP="009862C5">
            <w:pPr>
              <w:pStyle w:val="Tablelevel2"/>
              <w:ind w:left="0"/>
              <w:jc w:val="center"/>
              <w:rPr>
                <w:del w:id="6508" w:author="Jillian Carson-Jackson" w:date="2020-12-27T16:08:00Z"/>
                <w:rFonts w:ascii="Calibri" w:hAnsi="Calibri"/>
                <w:sz w:val="22"/>
                <w:szCs w:val="22"/>
              </w:rPr>
            </w:pPr>
          </w:p>
        </w:tc>
      </w:tr>
      <w:tr w:rsidR="00F211ED" w:rsidRPr="006B0203" w:rsidDel="00E9698E" w14:paraId="1F83C8D1" w14:textId="5D3B1207" w:rsidTr="00575E73">
        <w:trPr>
          <w:cantSplit/>
          <w:jc w:val="center"/>
          <w:del w:id="6509" w:author="Jillian Carson-Jackson" w:date="2020-12-27T16:08:00Z"/>
        </w:trPr>
        <w:tc>
          <w:tcPr>
            <w:tcW w:w="8330" w:type="dxa"/>
            <w:tcBorders>
              <w:top w:val="single" w:sz="4" w:space="0" w:color="auto"/>
            </w:tcBorders>
            <w:shd w:val="clear" w:color="auto" w:fill="D9D9D9" w:themeFill="background1" w:themeFillShade="D9"/>
          </w:tcPr>
          <w:p w14:paraId="5F4C0B92" w14:textId="785ED2B3" w:rsidR="00F211ED" w:rsidRPr="006B0203" w:rsidDel="00E9698E" w:rsidRDefault="00F211ED" w:rsidP="009862C5">
            <w:pPr>
              <w:pStyle w:val="Tablelevel1"/>
              <w:rPr>
                <w:del w:id="6510" w:author="Jillian Carson-Jackson" w:date="2020-12-27T16:08:00Z"/>
                <w:rFonts w:ascii="Calibri" w:hAnsi="Calibri"/>
                <w:i/>
                <w:szCs w:val="22"/>
                <w:lang w:eastAsia="en-GB"/>
              </w:rPr>
            </w:pPr>
            <w:del w:id="6511" w:author="Jillian Carson-Jackson" w:date="2020-12-27T16:08:00Z">
              <w:r w:rsidRPr="006B0203" w:rsidDel="00E9698E">
                <w:rPr>
                  <w:rFonts w:ascii="Calibri" w:hAnsi="Calibri"/>
                  <w:i/>
                  <w:szCs w:val="22"/>
                  <w:lang w:eastAsia="en-GB"/>
                </w:rPr>
                <w:delText xml:space="preserve">Identify the legislative requirements relating to the VTS area and protection of the marine environment </w:delText>
              </w:r>
            </w:del>
          </w:p>
        </w:tc>
        <w:tc>
          <w:tcPr>
            <w:tcW w:w="3118" w:type="dxa"/>
            <w:tcBorders>
              <w:top w:val="single" w:sz="4" w:space="0" w:color="auto"/>
            </w:tcBorders>
            <w:shd w:val="clear" w:color="auto" w:fill="D9D9D9" w:themeFill="background1" w:themeFillShade="D9"/>
          </w:tcPr>
          <w:p w14:paraId="0364D887" w14:textId="68C60D7E" w:rsidR="00F211ED" w:rsidRPr="006B0203" w:rsidDel="00E9698E" w:rsidRDefault="00F211ED" w:rsidP="009862C5">
            <w:pPr>
              <w:pStyle w:val="Tablelevel2"/>
              <w:ind w:left="0"/>
              <w:jc w:val="center"/>
              <w:rPr>
                <w:del w:id="6512" w:author="Jillian Carson-Jackson" w:date="2020-12-27T16:08:00Z"/>
                <w:rFonts w:ascii="Calibri" w:hAnsi="Calibri"/>
                <w:sz w:val="22"/>
                <w:szCs w:val="22"/>
              </w:rPr>
            </w:pPr>
          </w:p>
        </w:tc>
        <w:tc>
          <w:tcPr>
            <w:tcW w:w="2835" w:type="dxa"/>
            <w:tcBorders>
              <w:top w:val="single" w:sz="4" w:space="0" w:color="auto"/>
            </w:tcBorders>
            <w:shd w:val="clear" w:color="auto" w:fill="D9D9D9" w:themeFill="background1" w:themeFillShade="D9"/>
          </w:tcPr>
          <w:p w14:paraId="4ED36984" w14:textId="11008D58" w:rsidR="00F211ED" w:rsidRPr="006B0203" w:rsidDel="00E9698E" w:rsidRDefault="00F211ED" w:rsidP="009862C5">
            <w:pPr>
              <w:pStyle w:val="Tablelevel2"/>
              <w:ind w:left="0"/>
              <w:jc w:val="center"/>
              <w:rPr>
                <w:del w:id="6513" w:author="Jillian Carson-Jackson" w:date="2020-12-27T16:08:00Z"/>
                <w:rFonts w:ascii="Calibri" w:hAnsi="Calibri"/>
                <w:sz w:val="22"/>
                <w:szCs w:val="22"/>
              </w:rPr>
            </w:pPr>
          </w:p>
        </w:tc>
      </w:tr>
      <w:tr w:rsidR="00F211ED" w:rsidRPr="006B0203" w:rsidDel="00E9698E" w14:paraId="57DDA63D" w14:textId="4EB0D7BD" w:rsidTr="00575E73">
        <w:trPr>
          <w:cantSplit/>
          <w:trHeight w:val="1294"/>
          <w:jc w:val="center"/>
          <w:del w:id="6514" w:author="Jillian Carson-Jackson" w:date="2020-12-27T16:08:00Z"/>
        </w:trPr>
        <w:tc>
          <w:tcPr>
            <w:tcW w:w="8330" w:type="dxa"/>
            <w:shd w:val="clear" w:color="auto" w:fill="D9D9D9" w:themeFill="background1" w:themeFillShade="D9"/>
          </w:tcPr>
          <w:p w14:paraId="1DBBC7EE" w14:textId="40108D94" w:rsidR="00F211ED" w:rsidRPr="006B0203" w:rsidDel="00E9698E" w:rsidRDefault="00F211ED" w:rsidP="009862C5">
            <w:pPr>
              <w:pStyle w:val="Tablelevel1bold"/>
              <w:rPr>
                <w:del w:id="6515" w:author="Jillian Carson-Jackson" w:date="2020-12-27T16:08:00Z"/>
                <w:rFonts w:ascii="Calibri" w:hAnsi="Calibri"/>
                <w:b w:val="0"/>
                <w:sz w:val="22"/>
                <w:szCs w:val="22"/>
              </w:rPr>
            </w:pPr>
            <w:bookmarkStart w:id="6516" w:name="_Toc446917121"/>
            <w:del w:id="6517" w:author="Jillian Carson-Jackson" w:date="2020-12-27T16:08:00Z">
              <w:r w:rsidRPr="006B0203" w:rsidDel="00E9698E">
                <w:rPr>
                  <w:rFonts w:ascii="Calibri" w:hAnsi="Calibri"/>
                  <w:b w:val="0"/>
                  <w:sz w:val="22"/>
                  <w:szCs w:val="22"/>
                </w:rPr>
                <w:delText>International regulations</w:delText>
              </w:r>
              <w:bookmarkEnd w:id="6516"/>
              <w:r w:rsidRPr="006B0203" w:rsidDel="00E9698E">
                <w:rPr>
                  <w:rFonts w:ascii="Calibri" w:hAnsi="Calibri"/>
                  <w:b w:val="0"/>
                  <w:sz w:val="22"/>
                  <w:szCs w:val="22"/>
                </w:rPr>
                <w:delText xml:space="preserve"> </w:delText>
              </w:r>
            </w:del>
          </w:p>
          <w:p w14:paraId="47F1AC4F" w14:textId="63F3757A" w:rsidR="00F211ED" w:rsidRPr="006B0203" w:rsidDel="00E9698E" w:rsidRDefault="00F211ED" w:rsidP="009862C5">
            <w:pPr>
              <w:pStyle w:val="Tablelevel2"/>
              <w:rPr>
                <w:del w:id="6518" w:author="Jillian Carson-Jackson" w:date="2020-12-27T16:08:00Z"/>
                <w:rFonts w:ascii="Calibri" w:hAnsi="Calibri"/>
                <w:sz w:val="22"/>
                <w:szCs w:val="22"/>
              </w:rPr>
            </w:pPr>
            <w:del w:id="6519" w:author="Jillian Carson-Jackson" w:date="2020-12-27T16:08:00Z">
              <w:r w:rsidRPr="006B0203" w:rsidDel="00E9698E">
                <w:rPr>
                  <w:rFonts w:ascii="Calibri" w:hAnsi="Calibri"/>
                  <w:sz w:val="22"/>
                  <w:szCs w:val="22"/>
                </w:rPr>
                <w:delText>Sources of literature on international legislative requirements</w:delText>
              </w:r>
            </w:del>
          </w:p>
          <w:p w14:paraId="1D6C2B0B" w14:textId="770DCC71" w:rsidR="00F211ED" w:rsidRPr="006B0203" w:rsidDel="00E9698E" w:rsidRDefault="00F211ED" w:rsidP="009862C5">
            <w:pPr>
              <w:pStyle w:val="Tablelevel2"/>
              <w:rPr>
                <w:del w:id="6520" w:author="Jillian Carson-Jackson" w:date="2020-12-27T16:08:00Z"/>
                <w:rFonts w:ascii="Calibri" w:hAnsi="Calibri"/>
                <w:sz w:val="22"/>
                <w:szCs w:val="22"/>
              </w:rPr>
            </w:pPr>
            <w:del w:id="6521" w:author="Jillian Carson-Jackson" w:date="2020-12-27T16:08:00Z">
              <w:r w:rsidRPr="006B0203" w:rsidDel="00E9698E">
                <w:rPr>
                  <w:rFonts w:ascii="Calibri" w:hAnsi="Calibri"/>
                  <w:sz w:val="22"/>
                  <w:szCs w:val="22"/>
                </w:rPr>
                <w:delText>(IMO Resolution 857(20); Ship reporting systems; carriage of dangerous goods; World VTS Guide; etc.</w:delText>
              </w:r>
            </w:del>
          </w:p>
        </w:tc>
        <w:tc>
          <w:tcPr>
            <w:tcW w:w="3118" w:type="dxa"/>
            <w:shd w:val="clear" w:color="auto" w:fill="D9D9D9" w:themeFill="background1" w:themeFillShade="D9"/>
          </w:tcPr>
          <w:p w14:paraId="59BBFE64" w14:textId="67691238" w:rsidR="00F211ED" w:rsidRPr="006B0203" w:rsidDel="00E9698E" w:rsidRDefault="00F211ED" w:rsidP="009862C5">
            <w:pPr>
              <w:pStyle w:val="Tablelevel2"/>
              <w:ind w:left="0"/>
              <w:jc w:val="center"/>
              <w:rPr>
                <w:del w:id="6522" w:author="Jillian Carson-Jackson" w:date="2020-12-27T16:08:00Z"/>
                <w:rFonts w:ascii="Calibri" w:hAnsi="Calibri"/>
                <w:sz w:val="22"/>
                <w:szCs w:val="22"/>
              </w:rPr>
            </w:pPr>
          </w:p>
        </w:tc>
        <w:tc>
          <w:tcPr>
            <w:tcW w:w="2835" w:type="dxa"/>
            <w:shd w:val="clear" w:color="auto" w:fill="D9D9D9" w:themeFill="background1" w:themeFillShade="D9"/>
          </w:tcPr>
          <w:p w14:paraId="1C1B216A" w14:textId="44ECE242" w:rsidR="00F211ED" w:rsidRPr="006B0203" w:rsidDel="00E9698E" w:rsidRDefault="00F211ED" w:rsidP="009862C5">
            <w:pPr>
              <w:pStyle w:val="Tablelevel2"/>
              <w:ind w:left="0"/>
              <w:jc w:val="center"/>
              <w:rPr>
                <w:del w:id="6523" w:author="Jillian Carson-Jackson" w:date="2020-12-27T16:08:00Z"/>
                <w:rFonts w:ascii="Calibri" w:hAnsi="Calibri"/>
                <w:sz w:val="22"/>
                <w:szCs w:val="22"/>
              </w:rPr>
            </w:pPr>
          </w:p>
        </w:tc>
      </w:tr>
      <w:tr w:rsidR="00F211ED" w:rsidRPr="006B0203" w:rsidDel="00E9698E" w14:paraId="0E041BD7" w14:textId="20B2930A" w:rsidTr="00575E73">
        <w:trPr>
          <w:cantSplit/>
          <w:trHeight w:hRule="exact" w:val="1249"/>
          <w:jc w:val="center"/>
          <w:del w:id="6524" w:author="Jillian Carson-Jackson" w:date="2020-12-27T16:08:00Z"/>
        </w:trPr>
        <w:tc>
          <w:tcPr>
            <w:tcW w:w="8330" w:type="dxa"/>
            <w:shd w:val="clear" w:color="auto" w:fill="D9D9D9" w:themeFill="background1" w:themeFillShade="D9"/>
          </w:tcPr>
          <w:p w14:paraId="6D3F5DFB" w14:textId="59ABE314" w:rsidR="00F211ED" w:rsidRPr="006B0203" w:rsidDel="00E9698E" w:rsidRDefault="00F211ED" w:rsidP="009862C5">
            <w:pPr>
              <w:pStyle w:val="Tablelevel1bold"/>
              <w:rPr>
                <w:del w:id="6525" w:author="Jillian Carson-Jackson" w:date="2020-12-27T16:08:00Z"/>
                <w:rFonts w:ascii="Calibri" w:hAnsi="Calibri"/>
                <w:b w:val="0"/>
                <w:sz w:val="22"/>
                <w:szCs w:val="22"/>
              </w:rPr>
            </w:pPr>
            <w:bookmarkStart w:id="6526" w:name="_Toc443221664"/>
            <w:bookmarkStart w:id="6527" w:name="_Toc446917122"/>
            <w:del w:id="6528" w:author="Jillian Carson-Jackson" w:date="2020-12-27T16:08:00Z">
              <w:r w:rsidRPr="006B0203" w:rsidDel="00E9698E">
                <w:rPr>
                  <w:rFonts w:ascii="Calibri" w:hAnsi="Calibri"/>
                  <w:b w:val="0"/>
                  <w:sz w:val="22"/>
                  <w:szCs w:val="22"/>
                </w:rPr>
                <w:delText>National regulations, including local bye laws</w:delText>
              </w:r>
              <w:bookmarkEnd w:id="6526"/>
              <w:bookmarkEnd w:id="6527"/>
            </w:del>
          </w:p>
          <w:p w14:paraId="33054EA2" w14:textId="7988BFF4" w:rsidR="00F211ED" w:rsidRPr="006B0203" w:rsidDel="00E9698E" w:rsidRDefault="00F211ED" w:rsidP="009862C5">
            <w:pPr>
              <w:pStyle w:val="Tablelevel2"/>
              <w:rPr>
                <w:del w:id="6529" w:author="Jillian Carson-Jackson" w:date="2020-12-27T16:08:00Z"/>
                <w:rFonts w:ascii="Calibri" w:hAnsi="Calibri"/>
                <w:sz w:val="22"/>
                <w:szCs w:val="22"/>
              </w:rPr>
            </w:pPr>
            <w:del w:id="6530" w:author="Jillian Carson-Jackson" w:date="2020-12-27T16:08:00Z">
              <w:r w:rsidRPr="006B0203" w:rsidDel="00E9698E">
                <w:rPr>
                  <w:rFonts w:ascii="Calibri" w:hAnsi="Calibri"/>
                  <w:sz w:val="22"/>
                  <w:szCs w:val="22"/>
                </w:rPr>
                <w:delText>Sources of national legislation and promulgation</w:delText>
              </w:r>
            </w:del>
          </w:p>
          <w:p w14:paraId="6DA67EC8" w14:textId="3AF22B94" w:rsidR="00F211ED" w:rsidRPr="006B0203" w:rsidDel="00E9698E" w:rsidRDefault="00F211ED" w:rsidP="009862C5">
            <w:pPr>
              <w:pStyle w:val="Tablelevel2"/>
              <w:rPr>
                <w:del w:id="6531" w:author="Jillian Carson-Jackson" w:date="2020-12-27T16:08:00Z"/>
                <w:rFonts w:ascii="Calibri" w:hAnsi="Calibri"/>
                <w:sz w:val="22"/>
                <w:szCs w:val="22"/>
              </w:rPr>
            </w:pPr>
            <w:del w:id="6532" w:author="Jillian Carson-Jackson" w:date="2020-12-27T16:08:00Z">
              <w:r w:rsidRPr="006B0203" w:rsidDel="00E9698E">
                <w:rPr>
                  <w:rFonts w:ascii="Calibri" w:hAnsi="Calibri"/>
                  <w:sz w:val="22"/>
                  <w:szCs w:val="22"/>
                </w:rPr>
                <w:delText>Bye laws</w:delText>
              </w:r>
            </w:del>
          </w:p>
          <w:p w14:paraId="275AA802" w14:textId="4DED5AF5" w:rsidR="00F211ED" w:rsidRPr="006B0203" w:rsidDel="00E9698E" w:rsidRDefault="00F211ED" w:rsidP="009862C5">
            <w:pPr>
              <w:pStyle w:val="Tablelevel2"/>
              <w:rPr>
                <w:del w:id="6533" w:author="Jillian Carson-Jackson" w:date="2020-12-27T16:08:00Z"/>
                <w:rFonts w:ascii="Calibri" w:hAnsi="Calibri"/>
                <w:sz w:val="22"/>
                <w:szCs w:val="22"/>
              </w:rPr>
            </w:pPr>
            <w:del w:id="6534" w:author="Jillian Carson-Jackson" w:date="2020-12-27T16:08:00Z">
              <w:r w:rsidRPr="006B0203" w:rsidDel="00E9698E">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5BEC1730" w14:textId="25C75188" w:rsidR="00F211ED" w:rsidRPr="006B0203" w:rsidDel="00E9698E" w:rsidRDefault="00F211ED" w:rsidP="009862C5">
            <w:pPr>
              <w:pStyle w:val="Tablelevel2"/>
              <w:ind w:left="0"/>
              <w:jc w:val="center"/>
              <w:rPr>
                <w:del w:id="6535" w:author="Jillian Carson-Jackson" w:date="2020-12-27T16:08:00Z"/>
                <w:rFonts w:ascii="Calibri" w:hAnsi="Calibri"/>
                <w:sz w:val="22"/>
                <w:szCs w:val="22"/>
              </w:rPr>
            </w:pPr>
          </w:p>
        </w:tc>
        <w:tc>
          <w:tcPr>
            <w:tcW w:w="2835" w:type="dxa"/>
            <w:shd w:val="clear" w:color="auto" w:fill="D9D9D9" w:themeFill="background1" w:themeFillShade="D9"/>
          </w:tcPr>
          <w:p w14:paraId="0B426AB3" w14:textId="6A8F90CA" w:rsidR="00F211ED" w:rsidRPr="006B0203" w:rsidDel="00E9698E" w:rsidRDefault="00F211ED" w:rsidP="009862C5">
            <w:pPr>
              <w:pStyle w:val="Tablelevel2"/>
              <w:ind w:left="0"/>
              <w:jc w:val="center"/>
              <w:rPr>
                <w:del w:id="6536" w:author="Jillian Carson-Jackson" w:date="2020-12-27T16:08:00Z"/>
                <w:rFonts w:ascii="Calibri" w:hAnsi="Calibri"/>
                <w:sz w:val="22"/>
                <w:szCs w:val="22"/>
              </w:rPr>
            </w:pPr>
          </w:p>
        </w:tc>
      </w:tr>
      <w:tr w:rsidR="00F211ED" w:rsidRPr="006B0203" w:rsidDel="00E9698E" w14:paraId="05F22653" w14:textId="0D955604" w:rsidTr="00575E73">
        <w:trPr>
          <w:cantSplit/>
          <w:trHeight w:hRule="exact" w:val="1442"/>
          <w:jc w:val="center"/>
          <w:del w:id="6537" w:author="Jillian Carson-Jackson" w:date="2020-12-27T16:08:00Z"/>
        </w:trPr>
        <w:tc>
          <w:tcPr>
            <w:tcW w:w="8330" w:type="dxa"/>
            <w:shd w:val="clear" w:color="auto" w:fill="D9D9D9" w:themeFill="background1" w:themeFillShade="D9"/>
          </w:tcPr>
          <w:p w14:paraId="4EACAD2B" w14:textId="3E0BAD5D" w:rsidR="00F211ED" w:rsidRPr="006B0203" w:rsidDel="00E9698E" w:rsidRDefault="00F211ED" w:rsidP="009862C5">
            <w:pPr>
              <w:pStyle w:val="Tablelevel1bold"/>
              <w:rPr>
                <w:del w:id="6538" w:author="Jillian Carson-Jackson" w:date="2020-12-27T16:08:00Z"/>
                <w:rFonts w:ascii="Calibri" w:hAnsi="Calibri"/>
                <w:b w:val="0"/>
                <w:sz w:val="22"/>
                <w:szCs w:val="22"/>
              </w:rPr>
            </w:pPr>
            <w:bookmarkStart w:id="6539" w:name="_Toc443221665"/>
            <w:bookmarkStart w:id="6540" w:name="_Toc446917123"/>
            <w:del w:id="6541" w:author="Jillian Carson-Jackson" w:date="2020-12-27T16:08:00Z">
              <w:r w:rsidRPr="006B0203" w:rsidDel="00E9698E">
                <w:rPr>
                  <w:rFonts w:ascii="Calibri" w:hAnsi="Calibri"/>
                  <w:b w:val="0"/>
                  <w:sz w:val="22"/>
                  <w:szCs w:val="22"/>
                </w:rPr>
                <w:delText>Legal liabilities of VTS functions</w:delText>
              </w:r>
              <w:bookmarkEnd w:id="6539"/>
              <w:bookmarkEnd w:id="6540"/>
            </w:del>
          </w:p>
          <w:p w14:paraId="517C2EF3" w14:textId="58B60D7B" w:rsidR="00F211ED" w:rsidRPr="006B0203" w:rsidDel="00E9698E" w:rsidRDefault="00F211ED" w:rsidP="009862C5">
            <w:pPr>
              <w:pStyle w:val="Tablelevel2"/>
              <w:rPr>
                <w:del w:id="6542" w:author="Jillian Carson-Jackson" w:date="2020-12-27T16:08:00Z"/>
                <w:rFonts w:ascii="Calibri" w:hAnsi="Calibri"/>
                <w:sz w:val="22"/>
                <w:szCs w:val="22"/>
              </w:rPr>
            </w:pPr>
            <w:del w:id="6543" w:author="Jillian Carson-Jackson" w:date="2020-12-27T16:08:00Z">
              <w:r w:rsidRPr="006B0203" w:rsidDel="00E9698E">
                <w:rPr>
                  <w:rFonts w:ascii="Calibri" w:hAnsi="Calibri"/>
                  <w:sz w:val="22"/>
                  <w:szCs w:val="22"/>
                </w:rPr>
                <w:delText>Extent of competence, authority and responsibility</w:delText>
              </w:r>
            </w:del>
          </w:p>
          <w:p w14:paraId="2422026F" w14:textId="60464ED8" w:rsidR="00F211ED" w:rsidRPr="006B0203" w:rsidDel="00E9698E" w:rsidRDefault="00F211ED" w:rsidP="009862C5">
            <w:pPr>
              <w:pStyle w:val="Tablelevel2"/>
              <w:rPr>
                <w:del w:id="6544" w:author="Jillian Carson-Jackson" w:date="2020-12-27T16:08:00Z"/>
                <w:rFonts w:ascii="Calibri" w:hAnsi="Calibri"/>
                <w:sz w:val="22"/>
                <w:szCs w:val="22"/>
              </w:rPr>
            </w:pPr>
            <w:del w:id="6545" w:author="Jillian Carson-Jackson" w:date="2020-12-27T16:08:00Z">
              <w:r w:rsidRPr="006B0203" w:rsidDel="00E9698E">
                <w:rPr>
                  <w:rFonts w:ascii="Calibri" w:hAnsi="Calibri"/>
                  <w:sz w:val="22"/>
                  <w:szCs w:val="22"/>
                </w:rPr>
                <w:delText>Competent authority</w:delText>
              </w:r>
            </w:del>
          </w:p>
          <w:p w14:paraId="47C43437" w14:textId="63C7258A" w:rsidR="00F211ED" w:rsidRPr="006B0203" w:rsidDel="00E9698E" w:rsidRDefault="00F211ED" w:rsidP="009862C5">
            <w:pPr>
              <w:pStyle w:val="Tablelevel2"/>
              <w:rPr>
                <w:del w:id="6546" w:author="Jillian Carson-Jackson" w:date="2020-12-27T16:08:00Z"/>
                <w:rFonts w:ascii="Calibri" w:hAnsi="Calibri"/>
                <w:sz w:val="22"/>
                <w:szCs w:val="22"/>
              </w:rPr>
            </w:pPr>
            <w:del w:id="6547" w:author="Jillian Carson-Jackson" w:date="2020-12-27T16:08:00Z">
              <w:r w:rsidRPr="006B0203" w:rsidDel="00E9698E">
                <w:rPr>
                  <w:rFonts w:ascii="Calibri" w:hAnsi="Calibri"/>
                  <w:sz w:val="22"/>
                  <w:szCs w:val="22"/>
                </w:rPr>
                <w:delText>VTS authority</w:delText>
              </w:r>
            </w:del>
          </w:p>
          <w:p w14:paraId="4D13FE4B" w14:textId="6B2DE212" w:rsidR="00F211ED" w:rsidRPr="006B0203" w:rsidDel="00E9698E" w:rsidRDefault="00F211ED" w:rsidP="009862C5">
            <w:pPr>
              <w:pStyle w:val="Tablelevel2"/>
              <w:rPr>
                <w:del w:id="6548" w:author="Jillian Carson-Jackson" w:date="2020-12-27T16:08:00Z"/>
                <w:rFonts w:ascii="Calibri" w:hAnsi="Calibri"/>
                <w:sz w:val="22"/>
                <w:szCs w:val="22"/>
              </w:rPr>
            </w:pPr>
            <w:del w:id="6549" w:author="Jillian Carson-Jackson" w:date="2020-12-27T16:08:00Z">
              <w:r w:rsidRPr="006B0203" w:rsidDel="00E9698E">
                <w:rPr>
                  <w:rFonts w:ascii="Calibri" w:hAnsi="Calibri"/>
                  <w:sz w:val="22"/>
                  <w:szCs w:val="22"/>
                </w:rPr>
                <w:delText>Personnel</w:delText>
              </w:r>
            </w:del>
          </w:p>
          <w:p w14:paraId="130F54B2" w14:textId="5A46CD0A" w:rsidR="00F211ED" w:rsidRPr="006B0203" w:rsidDel="00E9698E" w:rsidRDefault="00F211ED" w:rsidP="009862C5">
            <w:pPr>
              <w:pStyle w:val="BodyText"/>
              <w:rPr>
                <w:del w:id="6550" w:author="Jillian Carson-Jackson" w:date="2020-12-27T16:08:00Z"/>
                <w:rFonts w:ascii="Calibri" w:hAnsi="Calibri"/>
                <w:szCs w:val="22"/>
              </w:rPr>
            </w:pPr>
          </w:p>
        </w:tc>
        <w:tc>
          <w:tcPr>
            <w:tcW w:w="3118" w:type="dxa"/>
            <w:shd w:val="clear" w:color="auto" w:fill="D9D9D9" w:themeFill="background1" w:themeFillShade="D9"/>
          </w:tcPr>
          <w:p w14:paraId="4E30F526" w14:textId="6934E640" w:rsidR="00F211ED" w:rsidRPr="006B0203" w:rsidDel="00E9698E" w:rsidRDefault="00F211ED" w:rsidP="009862C5">
            <w:pPr>
              <w:pStyle w:val="Tablelevel2"/>
              <w:ind w:left="0"/>
              <w:jc w:val="center"/>
              <w:rPr>
                <w:del w:id="6551" w:author="Jillian Carson-Jackson" w:date="2020-12-27T16:08:00Z"/>
                <w:rFonts w:ascii="Calibri" w:hAnsi="Calibri"/>
                <w:sz w:val="22"/>
                <w:szCs w:val="22"/>
              </w:rPr>
            </w:pPr>
          </w:p>
        </w:tc>
        <w:tc>
          <w:tcPr>
            <w:tcW w:w="2835" w:type="dxa"/>
            <w:shd w:val="clear" w:color="auto" w:fill="D9D9D9" w:themeFill="background1" w:themeFillShade="D9"/>
          </w:tcPr>
          <w:p w14:paraId="47398D65" w14:textId="2D721B7D" w:rsidR="00F211ED" w:rsidRPr="006B0203" w:rsidDel="00E9698E" w:rsidRDefault="00F211ED" w:rsidP="009862C5">
            <w:pPr>
              <w:pStyle w:val="Tablelevel2"/>
              <w:ind w:left="0"/>
              <w:jc w:val="center"/>
              <w:rPr>
                <w:del w:id="6552" w:author="Jillian Carson-Jackson" w:date="2020-12-27T16:08:00Z"/>
                <w:rFonts w:ascii="Calibri" w:hAnsi="Calibri"/>
                <w:sz w:val="22"/>
                <w:szCs w:val="22"/>
              </w:rPr>
            </w:pPr>
          </w:p>
        </w:tc>
      </w:tr>
      <w:tr w:rsidR="00F211ED" w:rsidRPr="006B0203" w:rsidDel="00E9698E" w14:paraId="6210F2E5" w14:textId="4DE8DBD9" w:rsidTr="00575E73">
        <w:trPr>
          <w:cantSplit/>
          <w:trHeight w:hRule="exact" w:val="340"/>
          <w:jc w:val="center"/>
          <w:del w:id="6553" w:author="Jillian Carson-Jackson" w:date="2020-12-27T16:08:00Z"/>
        </w:trPr>
        <w:tc>
          <w:tcPr>
            <w:tcW w:w="8330" w:type="dxa"/>
            <w:shd w:val="clear" w:color="auto" w:fill="D9D9D9" w:themeFill="background1" w:themeFillShade="D9"/>
          </w:tcPr>
          <w:p w14:paraId="35B4EE55" w14:textId="7EA0EBE5" w:rsidR="00F211ED" w:rsidRPr="006B0203" w:rsidDel="00E9698E" w:rsidRDefault="00F211ED" w:rsidP="009862C5">
            <w:pPr>
              <w:pStyle w:val="Tablelevel1"/>
              <w:rPr>
                <w:del w:id="6554" w:author="Jillian Carson-Jackson" w:date="2020-12-27T16:08:00Z"/>
                <w:rFonts w:ascii="Calibri" w:hAnsi="Calibri"/>
                <w:szCs w:val="22"/>
                <w:lang w:eastAsia="en-GB"/>
              </w:rPr>
            </w:pPr>
            <w:del w:id="6555" w:author="Jillian Carson-Jackson" w:date="2020-12-27T16:08:00Z">
              <w:r w:rsidRPr="006B0203" w:rsidDel="00E9698E">
                <w:rPr>
                  <w:rFonts w:ascii="Calibri" w:hAnsi="Calibri"/>
                  <w:szCs w:val="22"/>
                  <w:lang w:eastAsia="en-GB"/>
                </w:rPr>
                <w:delText xml:space="preserve">Carriage of relevant ship certificates </w:delText>
              </w:r>
            </w:del>
          </w:p>
        </w:tc>
        <w:tc>
          <w:tcPr>
            <w:tcW w:w="3118" w:type="dxa"/>
            <w:shd w:val="clear" w:color="auto" w:fill="D9D9D9" w:themeFill="background1" w:themeFillShade="D9"/>
          </w:tcPr>
          <w:p w14:paraId="792804D9" w14:textId="7E86AA52" w:rsidR="00F211ED" w:rsidRPr="006B0203" w:rsidDel="00E9698E" w:rsidRDefault="00F211ED" w:rsidP="009862C5">
            <w:pPr>
              <w:pStyle w:val="Tablelevel2"/>
              <w:ind w:left="0"/>
              <w:jc w:val="center"/>
              <w:rPr>
                <w:del w:id="6556" w:author="Jillian Carson-Jackson" w:date="2020-12-27T16:08:00Z"/>
                <w:rFonts w:ascii="Calibri" w:hAnsi="Calibri"/>
                <w:sz w:val="22"/>
                <w:szCs w:val="22"/>
              </w:rPr>
            </w:pPr>
          </w:p>
        </w:tc>
        <w:tc>
          <w:tcPr>
            <w:tcW w:w="2835" w:type="dxa"/>
            <w:shd w:val="clear" w:color="auto" w:fill="D9D9D9" w:themeFill="background1" w:themeFillShade="D9"/>
          </w:tcPr>
          <w:p w14:paraId="0F4EEE19" w14:textId="0F410EFE" w:rsidR="00F211ED" w:rsidRPr="006B0203" w:rsidDel="00E9698E" w:rsidRDefault="00F211ED" w:rsidP="009862C5">
            <w:pPr>
              <w:pStyle w:val="Tablelevel2"/>
              <w:ind w:left="0"/>
              <w:jc w:val="center"/>
              <w:rPr>
                <w:del w:id="6557" w:author="Jillian Carson-Jackson" w:date="2020-12-27T16:08:00Z"/>
                <w:rFonts w:ascii="Calibri" w:hAnsi="Calibri"/>
                <w:sz w:val="22"/>
                <w:szCs w:val="22"/>
              </w:rPr>
            </w:pPr>
          </w:p>
        </w:tc>
      </w:tr>
      <w:tr w:rsidR="00F211ED" w:rsidRPr="006B0203" w:rsidDel="00E9698E" w14:paraId="51C7CD5D" w14:textId="17CC4707" w:rsidTr="00575E73">
        <w:trPr>
          <w:cantSplit/>
          <w:trHeight w:hRule="exact" w:val="467"/>
          <w:jc w:val="center"/>
          <w:del w:id="6558" w:author="Jillian Carson-Jackson" w:date="2020-12-27T16:08:00Z"/>
        </w:trPr>
        <w:tc>
          <w:tcPr>
            <w:tcW w:w="8330" w:type="dxa"/>
            <w:shd w:val="clear" w:color="auto" w:fill="D9D9D9" w:themeFill="background1" w:themeFillShade="D9"/>
            <w:vAlign w:val="center"/>
          </w:tcPr>
          <w:p w14:paraId="3F4335C6" w14:textId="305DD990" w:rsidR="00F211ED" w:rsidRPr="006B0203" w:rsidDel="00E9698E" w:rsidRDefault="00F211ED" w:rsidP="009862C5">
            <w:pPr>
              <w:pStyle w:val="Tablelevel1bold"/>
              <w:rPr>
                <w:del w:id="6559" w:author="Jillian Carson-Jackson" w:date="2020-12-27T16:08:00Z"/>
                <w:rFonts w:ascii="Calibri" w:hAnsi="Calibri"/>
                <w:sz w:val="22"/>
                <w:szCs w:val="22"/>
              </w:rPr>
            </w:pPr>
            <w:del w:id="6560" w:author="Jillian Carson-Jackson" w:date="2020-12-27T16:08:00Z">
              <w:r w:rsidRPr="006B0203" w:rsidDel="00E9698E">
                <w:rPr>
                  <w:rFonts w:ascii="Calibri" w:hAnsi="Calibri"/>
                  <w:sz w:val="22"/>
                  <w:szCs w:val="22"/>
                </w:rPr>
                <w:delText>Roles and responsibilities</w:delText>
              </w:r>
            </w:del>
          </w:p>
        </w:tc>
        <w:tc>
          <w:tcPr>
            <w:tcW w:w="3118" w:type="dxa"/>
            <w:shd w:val="clear" w:color="auto" w:fill="D9D9D9" w:themeFill="background1" w:themeFillShade="D9"/>
          </w:tcPr>
          <w:p w14:paraId="1072CD11" w14:textId="1B70421B" w:rsidR="00F211ED" w:rsidRPr="006B0203" w:rsidDel="00E9698E" w:rsidRDefault="00F211ED" w:rsidP="009862C5">
            <w:pPr>
              <w:pStyle w:val="Tablelevel2"/>
              <w:ind w:left="0"/>
              <w:jc w:val="center"/>
              <w:rPr>
                <w:del w:id="6561" w:author="Jillian Carson-Jackson" w:date="2020-12-27T16:08:00Z"/>
                <w:rFonts w:ascii="Calibri" w:hAnsi="Calibri"/>
                <w:sz w:val="22"/>
                <w:szCs w:val="22"/>
              </w:rPr>
            </w:pPr>
          </w:p>
        </w:tc>
        <w:tc>
          <w:tcPr>
            <w:tcW w:w="2835" w:type="dxa"/>
            <w:shd w:val="clear" w:color="auto" w:fill="D9D9D9" w:themeFill="background1" w:themeFillShade="D9"/>
          </w:tcPr>
          <w:p w14:paraId="1F31BA61" w14:textId="3CA4C2A7" w:rsidR="00F211ED" w:rsidRPr="006B0203" w:rsidDel="00E9698E" w:rsidRDefault="00F211ED" w:rsidP="009862C5">
            <w:pPr>
              <w:pStyle w:val="Tablelevel2"/>
              <w:ind w:left="0"/>
              <w:jc w:val="center"/>
              <w:rPr>
                <w:del w:id="6562" w:author="Jillian Carson-Jackson" w:date="2020-12-27T16:08:00Z"/>
                <w:rFonts w:ascii="Calibri" w:hAnsi="Calibri"/>
                <w:sz w:val="22"/>
                <w:szCs w:val="22"/>
              </w:rPr>
            </w:pPr>
          </w:p>
        </w:tc>
      </w:tr>
      <w:tr w:rsidR="00F211ED" w:rsidRPr="006B0203" w:rsidDel="00E9698E" w14:paraId="2BB36E55" w14:textId="24C856C9" w:rsidTr="00575E73">
        <w:trPr>
          <w:cantSplit/>
          <w:trHeight w:hRule="exact" w:val="568"/>
          <w:jc w:val="center"/>
          <w:del w:id="6563" w:author="Jillian Carson-Jackson" w:date="2020-12-27T16:08:00Z"/>
        </w:trPr>
        <w:tc>
          <w:tcPr>
            <w:tcW w:w="8330" w:type="dxa"/>
            <w:shd w:val="clear" w:color="auto" w:fill="D9D9D9" w:themeFill="background1" w:themeFillShade="D9"/>
          </w:tcPr>
          <w:p w14:paraId="791E567A" w14:textId="4B851B6B" w:rsidR="00F211ED" w:rsidRPr="006B0203" w:rsidDel="00E9698E" w:rsidRDefault="00F211ED" w:rsidP="009862C5">
            <w:pPr>
              <w:pStyle w:val="Tablelevel1"/>
              <w:rPr>
                <w:del w:id="6564" w:author="Jillian Carson-Jackson" w:date="2020-12-27T16:08:00Z"/>
                <w:rFonts w:ascii="Calibri" w:hAnsi="Calibri"/>
                <w:i/>
                <w:szCs w:val="22"/>
                <w:lang w:eastAsia="en-GB"/>
              </w:rPr>
            </w:pPr>
            <w:del w:id="6565" w:author="Jillian Carson-Jackson" w:date="2020-12-27T16:08:00Z">
              <w:r w:rsidRPr="006B0203" w:rsidDel="00E9698E">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1BE88387" w14:textId="4C79C4E4" w:rsidR="00F211ED" w:rsidRPr="006B0203" w:rsidDel="00E9698E" w:rsidRDefault="00F211ED" w:rsidP="009862C5">
            <w:pPr>
              <w:pStyle w:val="Tablelevel2"/>
              <w:ind w:left="0"/>
              <w:jc w:val="center"/>
              <w:rPr>
                <w:del w:id="6566" w:author="Jillian Carson-Jackson" w:date="2020-12-27T16:08:00Z"/>
                <w:rFonts w:ascii="Calibri" w:hAnsi="Calibri"/>
                <w:sz w:val="22"/>
                <w:szCs w:val="22"/>
              </w:rPr>
            </w:pPr>
          </w:p>
        </w:tc>
        <w:tc>
          <w:tcPr>
            <w:tcW w:w="2835" w:type="dxa"/>
            <w:shd w:val="clear" w:color="auto" w:fill="D9D9D9" w:themeFill="background1" w:themeFillShade="D9"/>
          </w:tcPr>
          <w:p w14:paraId="420A999A" w14:textId="768343AE" w:rsidR="00F211ED" w:rsidRPr="006B0203" w:rsidDel="00E9698E" w:rsidRDefault="00F211ED" w:rsidP="009862C5">
            <w:pPr>
              <w:pStyle w:val="Tablelevel2"/>
              <w:ind w:left="0"/>
              <w:jc w:val="center"/>
              <w:rPr>
                <w:del w:id="6567" w:author="Jillian Carson-Jackson" w:date="2020-12-27T16:08:00Z"/>
                <w:rFonts w:ascii="Calibri" w:hAnsi="Calibri"/>
                <w:sz w:val="22"/>
                <w:szCs w:val="22"/>
              </w:rPr>
            </w:pPr>
          </w:p>
        </w:tc>
      </w:tr>
      <w:tr w:rsidR="00F211ED" w:rsidRPr="006B0203" w:rsidDel="00E9698E" w14:paraId="27EA33B6" w14:textId="07ED2BE1" w:rsidTr="00575E73">
        <w:trPr>
          <w:cantSplit/>
          <w:trHeight w:hRule="exact" w:val="937"/>
          <w:jc w:val="center"/>
          <w:del w:id="6568" w:author="Jillian Carson-Jackson" w:date="2020-12-27T16:08:00Z"/>
        </w:trPr>
        <w:tc>
          <w:tcPr>
            <w:tcW w:w="8330" w:type="dxa"/>
            <w:shd w:val="clear" w:color="auto" w:fill="D9D9D9" w:themeFill="background1" w:themeFillShade="D9"/>
          </w:tcPr>
          <w:p w14:paraId="1D9C6E00" w14:textId="48C8DC9E" w:rsidR="00F211ED" w:rsidRPr="006B0203" w:rsidDel="00E9698E" w:rsidRDefault="00F211ED" w:rsidP="009862C5">
            <w:pPr>
              <w:pStyle w:val="Tablelevel1bold"/>
              <w:rPr>
                <w:del w:id="6569" w:author="Jillian Carson-Jackson" w:date="2020-12-27T16:08:00Z"/>
                <w:rFonts w:ascii="Calibri" w:hAnsi="Calibri"/>
                <w:b w:val="0"/>
                <w:sz w:val="22"/>
                <w:szCs w:val="22"/>
              </w:rPr>
            </w:pPr>
            <w:del w:id="6570" w:author="Jillian Carson-Jackson" w:date="2020-12-27T16:08:00Z">
              <w:r w:rsidRPr="006B0203" w:rsidDel="00E9698E">
                <w:rPr>
                  <w:rFonts w:ascii="Calibri" w:hAnsi="Calibri"/>
                  <w:b w:val="0"/>
                  <w:sz w:val="22"/>
                  <w:szCs w:val="22"/>
                </w:rPr>
                <w:delText>Ship masters</w:delText>
              </w:r>
            </w:del>
          </w:p>
          <w:p w14:paraId="1534B58B" w14:textId="77B3BAC2" w:rsidR="00F211ED" w:rsidRPr="006B0203" w:rsidDel="00E9698E" w:rsidRDefault="00F211ED" w:rsidP="009862C5">
            <w:pPr>
              <w:pStyle w:val="Tablelevel2"/>
              <w:rPr>
                <w:del w:id="6571" w:author="Jillian Carson-Jackson" w:date="2020-12-27T16:08:00Z"/>
                <w:rFonts w:ascii="Calibri" w:hAnsi="Calibri"/>
                <w:sz w:val="22"/>
                <w:szCs w:val="22"/>
              </w:rPr>
            </w:pPr>
            <w:del w:id="6572" w:author="Jillian Carson-Jackson" w:date="2020-12-27T16:08:00Z">
              <w:r w:rsidRPr="006B0203" w:rsidDel="00E9698E">
                <w:rPr>
                  <w:rFonts w:ascii="Calibri" w:hAnsi="Calibri"/>
                  <w:sz w:val="22"/>
                  <w:szCs w:val="22"/>
                </w:rPr>
                <w:delText>Responsibility of the ship master</w:delText>
              </w:r>
            </w:del>
          </w:p>
          <w:p w14:paraId="22254A2C" w14:textId="2C17271D" w:rsidR="00F211ED" w:rsidRPr="006B0203" w:rsidDel="00E9698E" w:rsidRDefault="00F211ED" w:rsidP="009862C5">
            <w:pPr>
              <w:pStyle w:val="Tablelevel2"/>
              <w:rPr>
                <w:del w:id="6573" w:author="Jillian Carson-Jackson" w:date="2020-12-27T16:08:00Z"/>
                <w:rFonts w:ascii="Calibri" w:hAnsi="Calibri"/>
                <w:sz w:val="22"/>
                <w:szCs w:val="22"/>
              </w:rPr>
            </w:pPr>
            <w:del w:id="6574" w:author="Jillian Carson-Jackson" w:date="2020-12-27T16:08:00Z">
              <w:r w:rsidRPr="006B0203" w:rsidDel="00E9698E">
                <w:rPr>
                  <w:rFonts w:ascii="Calibri" w:hAnsi="Calibri"/>
                  <w:sz w:val="22"/>
                  <w:szCs w:val="22"/>
                </w:rPr>
                <w:delText>Responsibility of the ship master to VTS</w:delText>
              </w:r>
            </w:del>
          </w:p>
        </w:tc>
        <w:tc>
          <w:tcPr>
            <w:tcW w:w="3118" w:type="dxa"/>
            <w:shd w:val="clear" w:color="auto" w:fill="D9D9D9" w:themeFill="background1" w:themeFillShade="D9"/>
          </w:tcPr>
          <w:p w14:paraId="0B9B4810" w14:textId="0F444447" w:rsidR="00F211ED" w:rsidRPr="006B0203" w:rsidDel="00E9698E" w:rsidRDefault="00F211ED" w:rsidP="009862C5">
            <w:pPr>
              <w:pStyle w:val="Tablelevel2"/>
              <w:ind w:left="0"/>
              <w:jc w:val="center"/>
              <w:rPr>
                <w:del w:id="6575" w:author="Jillian Carson-Jackson" w:date="2020-12-27T16:08:00Z"/>
                <w:rFonts w:ascii="Calibri" w:hAnsi="Calibri"/>
                <w:sz w:val="22"/>
                <w:szCs w:val="22"/>
              </w:rPr>
            </w:pPr>
          </w:p>
        </w:tc>
        <w:tc>
          <w:tcPr>
            <w:tcW w:w="2835" w:type="dxa"/>
            <w:shd w:val="clear" w:color="auto" w:fill="D9D9D9" w:themeFill="background1" w:themeFillShade="D9"/>
          </w:tcPr>
          <w:p w14:paraId="5F284BA0" w14:textId="48FC08DF" w:rsidR="00F211ED" w:rsidRPr="006B0203" w:rsidDel="00E9698E" w:rsidRDefault="00F211ED" w:rsidP="009862C5">
            <w:pPr>
              <w:pStyle w:val="Tablelevel2"/>
              <w:ind w:left="0"/>
              <w:jc w:val="center"/>
              <w:rPr>
                <w:del w:id="6576" w:author="Jillian Carson-Jackson" w:date="2020-12-27T16:08:00Z"/>
                <w:rFonts w:ascii="Calibri" w:hAnsi="Calibri"/>
                <w:sz w:val="22"/>
                <w:szCs w:val="22"/>
              </w:rPr>
            </w:pPr>
          </w:p>
        </w:tc>
      </w:tr>
      <w:tr w:rsidR="00F211ED" w:rsidRPr="006B0203" w:rsidDel="00E9698E" w14:paraId="09D695DE" w14:textId="284628D0" w:rsidTr="00575E73">
        <w:trPr>
          <w:cantSplit/>
          <w:trHeight w:hRule="exact" w:val="978"/>
          <w:jc w:val="center"/>
          <w:del w:id="6577" w:author="Jillian Carson-Jackson" w:date="2020-12-27T16:08:00Z"/>
        </w:trPr>
        <w:tc>
          <w:tcPr>
            <w:tcW w:w="8330" w:type="dxa"/>
            <w:shd w:val="clear" w:color="auto" w:fill="D9D9D9" w:themeFill="background1" w:themeFillShade="D9"/>
          </w:tcPr>
          <w:p w14:paraId="5ECE86E3" w14:textId="483C5576" w:rsidR="00F211ED" w:rsidRPr="006B0203" w:rsidDel="00E9698E" w:rsidRDefault="00F211ED" w:rsidP="009862C5">
            <w:pPr>
              <w:pStyle w:val="Tablelevel1bold"/>
              <w:rPr>
                <w:del w:id="6578" w:author="Jillian Carson-Jackson" w:date="2020-12-27T16:08:00Z"/>
                <w:rFonts w:ascii="Calibri" w:hAnsi="Calibri"/>
                <w:b w:val="0"/>
                <w:sz w:val="22"/>
                <w:szCs w:val="22"/>
              </w:rPr>
            </w:pPr>
            <w:del w:id="6579" w:author="Jillian Carson-Jackson" w:date="2020-12-27T16:08:00Z">
              <w:r w:rsidRPr="006B0203" w:rsidDel="00E9698E">
                <w:rPr>
                  <w:rFonts w:ascii="Calibri" w:hAnsi="Calibri"/>
                  <w:b w:val="0"/>
                  <w:sz w:val="22"/>
                  <w:szCs w:val="22"/>
                </w:rPr>
                <w:delText>Marine pilots</w:delText>
              </w:r>
            </w:del>
          </w:p>
          <w:p w14:paraId="34198E07" w14:textId="2816B2E1" w:rsidR="00F211ED" w:rsidRPr="006B0203" w:rsidDel="00E9698E" w:rsidRDefault="00F211ED" w:rsidP="009862C5">
            <w:pPr>
              <w:pStyle w:val="Tablelevel2"/>
              <w:rPr>
                <w:del w:id="6580" w:author="Jillian Carson-Jackson" w:date="2020-12-27T16:08:00Z"/>
                <w:rFonts w:ascii="Calibri" w:hAnsi="Calibri"/>
                <w:sz w:val="22"/>
                <w:szCs w:val="22"/>
              </w:rPr>
            </w:pPr>
            <w:del w:id="6581" w:author="Jillian Carson-Jackson" w:date="2020-12-27T16:08:00Z">
              <w:r w:rsidRPr="006B0203" w:rsidDel="00E9698E">
                <w:rPr>
                  <w:rFonts w:ascii="Calibri" w:hAnsi="Calibri"/>
                  <w:sz w:val="22"/>
                  <w:szCs w:val="22"/>
                </w:rPr>
                <w:delText>Responsibility of the pilot to the ship master</w:delText>
              </w:r>
            </w:del>
          </w:p>
          <w:p w14:paraId="536A7B08" w14:textId="6BA1C786" w:rsidR="00F211ED" w:rsidRPr="006B0203" w:rsidDel="00E9698E" w:rsidRDefault="00F211ED" w:rsidP="009862C5">
            <w:pPr>
              <w:pStyle w:val="Tablelevel2"/>
              <w:rPr>
                <w:del w:id="6582" w:author="Jillian Carson-Jackson" w:date="2020-12-27T16:08:00Z"/>
                <w:rFonts w:ascii="Calibri" w:hAnsi="Calibri"/>
                <w:sz w:val="22"/>
                <w:szCs w:val="22"/>
              </w:rPr>
            </w:pPr>
            <w:del w:id="6583" w:author="Jillian Carson-Jackson" w:date="2020-12-27T16:08:00Z">
              <w:r w:rsidRPr="006B0203" w:rsidDel="00E9698E">
                <w:rPr>
                  <w:rFonts w:ascii="Calibri" w:hAnsi="Calibri"/>
                  <w:sz w:val="22"/>
                  <w:szCs w:val="22"/>
                </w:rPr>
                <w:delText>Responsibility of the pilot to VTS</w:delText>
              </w:r>
            </w:del>
          </w:p>
        </w:tc>
        <w:tc>
          <w:tcPr>
            <w:tcW w:w="3118" w:type="dxa"/>
            <w:shd w:val="clear" w:color="auto" w:fill="D9D9D9" w:themeFill="background1" w:themeFillShade="D9"/>
          </w:tcPr>
          <w:p w14:paraId="36FECF9A" w14:textId="3870594A" w:rsidR="00F211ED" w:rsidRPr="006B0203" w:rsidDel="00E9698E" w:rsidRDefault="00F211ED" w:rsidP="009862C5">
            <w:pPr>
              <w:pStyle w:val="Tablelevel2"/>
              <w:ind w:left="0"/>
              <w:jc w:val="center"/>
              <w:rPr>
                <w:del w:id="6584" w:author="Jillian Carson-Jackson" w:date="2020-12-27T16:08:00Z"/>
                <w:rFonts w:ascii="Calibri" w:hAnsi="Calibri"/>
                <w:sz w:val="22"/>
                <w:szCs w:val="22"/>
              </w:rPr>
            </w:pPr>
          </w:p>
        </w:tc>
        <w:tc>
          <w:tcPr>
            <w:tcW w:w="2835" w:type="dxa"/>
            <w:shd w:val="clear" w:color="auto" w:fill="D9D9D9" w:themeFill="background1" w:themeFillShade="D9"/>
          </w:tcPr>
          <w:p w14:paraId="686F1DC9" w14:textId="491E3E3B" w:rsidR="00F211ED" w:rsidRPr="006B0203" w:rsidDel="00E9698E" w:rsidRDefault="00F211ED" w:rsidP="009862C5">
            <w:pPr>
              <w:pStyle w:val="Tablelevel2"/>
              <w:ind w:left="0"/>
              <w:jc w:val="center"/>
              <w:rPr>
                <w:del w:id="6585" w:author="Jillian Carson-Jackson" w:date="2020-12-27T16:08:00Z"/>
                <w:rFonts w:ascii="Calibri" w:hAnsi="Calibri"/>
                <w:sz w:val="22"/>
                <w:szCs w:val="22"/>
              </w:rPr>
            </w:pPr>
          </w:p>
        </w:tc>
      </w:tr>
      <w:tr w:rsidR="00F211ED" w:rsidRPr="006B0203" w:rsidDel="00E9698E" w14:paraId="1138DFF9" w14:textId="6B05BA19" w:rsidTr="00575E73">
        <w:trPr>
          <w:cantSplit/>
          <w:trHeight w:hRule="exact" w:val="985"/>
          <w:jc w:val="center"/>
          <w:del w:id="6586" w:author="Jillian Carson-Jackson" w:date="2020-12-27T16:08:00Z"/>
        </w:trPr>
        <w:tc>
          <w:tcPr>
            <w:tcW w:w="8330" w:type="dxa"/>
            <w:shd w:val="clear" w:color="auto" w:fill="D9D9D9" w:themeFill="background1" w:themeFillShade="D9"/>
          </w:tcPr>
          <w:p w14:paraId="08402411" w14:textId="43E8CBF0" w:rsidR="00F211ED" w:rsidRPr="006B0203" w:rsidDel="00E9698E" w:rsidRDefault="00F211ED" w:rsidP="009862C5">
            <w:pPr>
              <w:pStyle w:val="Tablelevel1bold"/>
              <w:rPr>
                <w:del w:id="6587" w:author="Jillian Carson-Jackson" w:date="2020-12-27T16:08:00Z"/>
                <w:rFonts w:ascii="Calibri" w:hAnsi="Calibri"/>
                <w:b w:val="0"/>
                <w:sz w:val="22"/>
                <w:szCs w:val="22"/>
              </w:rPr>
            </w:pPr>
            <w:del w:id="6588" w:author="Jillian Carson-Jackson" w:date="2020-12-27T16:08:00Z">
              <w:r w:rsidRPr="006B0203" w:rsidDel="00E9698E">
                <w:rPr>
                  <w:rFonts w:ascii="Calibri" w:hAnsi="Calibri"/>
                  <w:b w:val="0"/>
                  <w:sz w:val="22"/>
                  <w:szCs w:val="22"/>
                </w:rPr>
                <w:delText xml:space="preserve">VTS </w:delText>
              </w:r>
            </w:del>
          </w:p>
          <w:p w14:paraId="1FB45F6B" w14:textId="5E623AA1" w:rsidR="00F211ED" w:rsidRPr="006B0203" w:rsidDel="00E9698E" w:rsidRDefault="00F211ED" w:rsidP="009862C5">
            <w:pPr>
              <w:pStyle w:val="Tablelevel2"/>
              <w:rPr>
                <w:del w:id="6589" w:author="Jillian Carson-Jackson" w:date="2020-12-27T16:08:00Z"/>
                <w:rFonts w:ascii="Calibri" w:hAnsi="Calibri"/>
                <w:sz w:val="22"/>
                <w:szCs w:val="22"/>
              </w:rPr>
            </w:pPr>
            <w:del w:id="6590" w:author="Jillian Carson-Jackson" w:date="2020-12-27T16:08:00Z">
              <w:r w:rsidRPr="006B0203" w:rsidDel="00E9698E">
                <w:rPr>
                  <w:rFonts w:ascii="Calibri" w:hAnsi="Calibri"/>
                  <w:sz w:val="22"/>
                  <w:szCs w:val="22"/>
                </w:rPr>
                <w:delText>Responsibility to the master and pilot</w:delText>
              </w:r>
            </w:del>
          </w:p>
          <w:p w14:paraId="65BD4B09" w14:textId="5C507045" w:rsidR="00F211ED" w:rsidRPr="006B0203" w:rsidDel="00E9698E" w:rsidRDefault="00F211ED" w:rsidP="009862C5">
            <w:pPr>
              <w:pStyle w:val="Tablelevel2"/>
              <w:rPr>
                <w:del w:id="6591" w:author="Jillian Carson-Jackson" w:date="2020-12-27T16:08:00Z"/>
                <w:rFonts w:ascii="Calibri" w:hAnsi="Calibri"/>
                <w:sz w:val="22"/>
                <w:szCs w:val="22"/>
              </w:rPr>
            </w:pPr>
            <w:del w:id="6592" w:author="Jillian Carson-Jackson" w:date="2020-12-27T16:08:00Z">
              <w:r w:rsidRPr="006B0203" w:rsidDel="00E9698E">
                <w:rPr>
                  <w:rFonts w:ascii="Calibri" w:hAnsi="Calibri"/>
                  <w:sz w:val="22"/>
                  <w:szCs w:val="22"/>
                </w:rPr>
                <w:delText>Responsibility of VTS to allied services</w:delText>
              </w:r>
            </w:del>
          </w:p>
        </w:tc>
        <w:tc>
          <w:tcPr>
            <w:tcW w:w="3118" w:type="dxa"/>
            <w:shd w:val="clear" w:color="auto" w:fill="D9D9D9" w:themeFill="background1" w:themeFillShade="D9"/>
          </w:tcPr>
          <w:p w14:paraId="29F476D5" w14:textId="14EFF1FE" w:rsidR="00F211ED" w:rsidRPr="006B0203" w:rsidDel="00E9698E" w:rsidRDefault="00F211ED" w:rsidP="009862C5">
            <w:pPr>
              <w:pStyle w:val="Tablelevel2"/>
              <w:ind w:left="0"/>
              <w:jc w:val="center"/>
              <w:rPr>
                <w:del w:id="6593" w:author="Jillian Carson-Jackson" w:date="2020-12-27T16:08:00Z"/>
                <w:rFonts w:ascii="Calibri" w:hAnsi="Calibri"/>
                <w:sz w:val="22"/>
                <w:szCs w:val="22"/>
              </w:rPr>
            </w:pPr>
          </w:p>
        </w:tc>
        <w:tc>
          <w:tcPr>
            <w:tcW w:w="2835" w:type="dxa"/>
            <w:shd w:val="clear" w:color="auto" w:fill="D9D9D9" w:themeFill="background1" w:themeFillShade="D9"/>
          </w:tcPr>
          <w:p w14:paraId="227F85B3" w14:textId="54235877" w:rsidR="00F211ED" w:rsidRPr="006B0203" w:rsidDel="00E9698E" w:rsidRDefault="00F211ED" w:rsidP="009862C5">
            <w:pPr>
              <w:pStyle w:val="Tablelevel2"/>
              <w:ind w:left="0"/>
              <w:jc w:val="center"/>
              <w:rPr>
                <w:del w:id="6594" w:author="Jillian Carson-Jackson" w:date="2020-12-27T16:08:00Z"/>
                <w:rFonts w:ascii="Calibri" w:hAnsi="Calibri"/>
                <w:sz w:val="22"/>
                <w:szCs w:val="22"/>
              </w:rPr>
            </w:pPr>
          </w:p>
        </w:tc>
      </w:tr>
      <w:tr w:rsidR="00F211ED" w:rsidRPr="006B0203" w:rsidDel="00E9698E" w14:paraId="1FA6B54D" w14:textId="73D39F6F" w:rsidTr="00575E73">
        <w:trPr>
          <w:cantSplit/>
          <w:trHeight w:hRule="exact" w:val="985"/>
          <w:jc w:val="center"/>
          <w:del w:id="6595" w:author="Jillian Carson-Jackson" w:date="2020-12-27T16:08:00Z"/>
        </w:trPr>
        <w:tc>
          <w:tcPr>
            <w:tcW w:w="8330" w:type="dxa"/>
            <w:shd w:val="clear" w:color="auto" w:fill="D9D9D9" w:themeFill="background1" w:themeFillShade="D9"/>
          </w:tcPr>
          <w:p w14:paraId="4DF512EC" w14:textId="73E8143B" w:rsidR="00F211ED" w:rsidRPr="006B0203" w:rsidDel="00E9698E" w:rsidRDefault="00F211ED" w:rsidP="009862C5">
            <w:pPr>
              <w:pStyle w:val="Tablelevel1bold"/>
              <w:rPr>
                <w:del w:id="6596" w:author="Jillian Carson-Jackson" w:date="2020-12-27T16:08:00Z"/>
                <w:rFonts w:ascii="Calibri" w:hAnsi="Calibri"/>
                <w:b w:val="0"/>
                <w:sz w:val="22"/>
                <w:szCs w:val="22"/>
              </w:rPr>
            </w:pPr>
            <w:del w:id="6597" w:author="Jillian Carson-Jackson" w:date="2020-12-27T16:08:00Z">
              <w:r w:rsidRPr="006B0203" w:rsidDel="00E9698E">
                <w:rPr>
                  <w:rFonts w:ascii="Calibri" w:hAnsi="Calibri"/>
                  <w:b w:val="0"/>
                  <w:sz w:val="22"/>
                  <w:szCs w:val="22"/>
                </w:rPr>
                <w:delText>Allied services</w:delText>
              </w:r>
            </w:del>
          </w:p>
          <w:p w14:paraId="4DE3BBCE" w14:textId="74FFA244" w:rsidR="00F211ED" w:rsidRPr="006B0203" w:rsidDel="00E9698E" w:rsidRDefault="00F211ED" w:rsidP="009862C5">
            <w:pPr>
              <w:pStyle w:val="Tablelevel2"/>
              <w:rPr>
                <w:del w:id="6598" w:author="Jillian Carson-Jackson" w:date="2020-12-27T16:08:00Z"/>
                <w:rFonts w:ascii="Calibri" w:hAnsi="Calibri"/>
                <w:sz w:val="22"/>
                <w:szCs w:val="22"/>
              </w:rPr>
            </w:pPr>
            <w:del w:id="6599" w:author="Jillian Carson-Jackson" w:date="2020-12-27T16:08:00Z">
              <w:r w:rsidRPr="006B0203" w:rsidDel="00E9698E">
                <w:rPr>
                  <w:rFonts w:ascii="Calibri" w:hAnsi="Calibri"/>
                  <w:sz w:val="22"/>
                  <w:szCs w:val="22"/>
                </w:rPr>
                <w:delText>Knowledge of allied services (i.e. harbour master, port authority)</w:delText>
              </w:r>
            </w:del>
          </w:p>
          <w:p w14:paraId="34A8A009" w14:textId="569C742A" w:rsidR="00F211ED" w:rsidRPr="006B0203" w:rsidDel="00E9698E" w:rsidRDefault="00F211ED" w:rsidP="009862C5">
            <w:pPr>
              <w:pStyle w:val="Tablelevel2"/>
              <w:rPr>
                <w:del w:id="6600" w:author="Jillian Carson-Jackson" w:date="2020-12-27T16:08:00Z"/>
                <w:rFonts w:ascii="Calibri" w:hAnsi="Calibri"/>
                <w:sz w:val="22"/>
                <w:szCs w:val="22"/>
              </w:rPr>
            </w:pPr>
            <w:del w:id="6601" w:author="Jillian Carson-Jackson" w:date="2020-12-27T16:08:00Z">
              <w:r w:rsidRPr="006B0203" w:rsidDel="00E9698E">
                <w:rPr>
                  <w:rFonts w:ascii="Calibri" w:hAnsi="Calibri"/>
                  <w:sz w:val="22"/>
                  <w:szCs w:val="22"/>
                </w:rPr>
                <w:delText>Roles of allied services</w:delText>
              </w:r>
            </w:del>
          </w:p>
        </w:tc>
        <w:tc>
          <w:tcPr>
            <w:tcW w:w="3118" w:type="dxa"/>
            <w:shd w:val="clear" w:color="auto" w:fill="D9D9D9" w:themeFill="background1" w:themeFillShade="D9"/>
          </w:tcPr>
          <w:p w14:paraId="441036B6" w14:textId="4B21627F" w:rsidR="00F211ED" w:rsidRPr="006B0203" w:rsidDel="00E9698E" w:rsidRDefault="00F211ED" w:rsidP="009862C5">
            <w:pPr>
              <w:pStyle w:val="Tablelevel2"/>
              <w:ind w:left="0"/>
              <w:jc w:val="center"/>
              <w:rPr>
                <w:del w:id="6602" w:author="Jillian Carson-Jackson" w:date="2020-12-27T16:08:00Z"/>
                <w:rFonts w:ascii="Calibri" w:hAnsi="Calibri"/>
                <w:sz w:val="22"/>
                <w:szCs w:val="22"/>
              </w:rPr>
            </w:pPr>
          </w:p>
        </w:tc>
        <w:tc>
          <w:tcPr>
            <w:tcW w:w="2835" w:type="dxa"/>
            <w:shd w:val="clear" w:color="auto" w:fill="D9D9D9" w:themeFill="background1" w:themeFillShade="D9"/>
          </w:tcPr>
          <w:p w14:paraId="3D0FBBDC" w14:textId="5ACC89E9" w:rsidR="00F211ED" w:rsidRPr="006B0203" w:rsidDel="00E9698E" w:rsidRDefault="00F211ED" w:rsidP="009862C5">
            <w:pPr>
              <w:pStyle w:val="Tablelevel2"/>
              <w:ind w:left="0"/>
              <w:jc w:val="center"/>
              <w:rPr>
                <w:del w:id="6603" w:author="Jillian Carson-Jackson" w:date="2020-12-27T16:08:00Z"/>
                <w:rFonts w:ascii="Calibri" w:hAnsi="Calibri"/>
                <w:sz w:val="22"/>
                <w:szCs w:val="22"/>
              </w:rPr>
            </w:pP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746CF1" w:rsidRDefault="00F211ED" w:rsidP="009862C5">
            <w:pPr>
              <w:pStyle w:val="Tablelevel1bold"/>
              <w:rPr>
                <w:rFonts w:ascii="Calibri" w:hAnsi="Calibri"/>
                <w:sz w:val="22"/>
                <w:szCs w:val="22"/>
              </w:rPr>
            </w:pPr>
            <w:r w:rsidRPr="00746CF1">
              <w:rPr>
                <w:rFonts w:ascii="Calibri" w:hAnsi="Calibri"/>
                <w:sz w:val="22"/>
                <w:szCs w:val="22"/>
              </w:rPr>
              <w:t xml:space="preserve">VTS </w:t>
            </w:r>
            <w:commentRangeStart w:id="6604"/>
            <w:r w:rsidRPr="00746CF1">
              <w:rPr>
                <w:rFonts w:ascii="Calibri" w:hAnsi="Calibri"/>
                <w:sz w:val="22"/>
                <w:szCs w:val="22"/>
              </w:rPr>
              <w:t>environment</w:t>
            </w:r>
            <w:commentRangeEnd w:id="6604"/>
            <w:r w:rsidR="00566E3B" w:rsidRPr="00746CF1">
              <w:rPr>
                <w:rStyle w:val="CommentReference"/>
                <w:rFonts w:asciiTheme="minorHAnsi" w:eastAsiaTheme="minorHAnsi" w:hAnsiTheme="minorHAnsi"/>
                <w:b w:val="0"/>
              </w:rPr>
              <w:commentReference w:id="6604"/>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6268"/>
      <w:tr w:rsidR="00F211ED" w:rsidRPr="006B0203" w14:paraId="19D42FFF" w14:textId="77777777" w:rsidTr="00575E73">
        <w:trPr>
          <w:cantSplit/>
          <w:trHeight w:hRule="exact" w:val="561"/>
          <w:jc w:val="center"/>
        </w:trPr>
        <w:tc>
          <w:tcPr>
            <w:tcW w:w="8330" w:type="dxa"/>
            <w:tcBorders>
              <w:bottom w:val="single" w:sz="4" w:space="0" w:color="auto"/>
            </w:tcBorders>
            <w:shd w:val="clear" w:color="auto" w:fill="D9D9D9" w:themeFill="background1" w:themeFillShade="D9"/>
          </w:tcPr>
          <w:p w14:paraId="62B7A0D8" w14:textId="77777777" w:rsidR="00F211ED" w:rsidRPr="00746CF1" w:rsidRDefault="00F211ED" w:rsidP="009862C5">
            <w:pPr>
              <w:pStyle w:val="Tablelevel1"/>
              <w:rPr>
                <w:rFonts w:ascii="Calibri" w:hAnsi="Calibri"/>
                <w:i/>
                <w:szCs w:val="22"/>
                <w:lang w:eastAsia="en-GB"/>
              </w:rPr>
            </w:pPr>
            <w:r w:rsidRPr="00746CF1">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589F0C3"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Traffic separation schemes</w:t>
            </w:r>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431F1A3C"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Traffic separation criteria</w:t>
            </w:r>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3E2A897B"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Geographical constraints</w:t>
            </w:r>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575E73">
        <w:trPr>
          <w:cantSplit/>
          <w:trHeight w:hRule="exact" w:val="454"/>
          <w:jc w:val="center"/>
        </w:trPr>
        <w:tc>
          <w:tcPr>
            <w:tcW w:w="8330" w:type="dxa"/>
            <w:tcBorders>
              <w:bottom w:val="single" w:sz="6" w:space="0" w:color="auto"/>
            </w:tcBorders>
            <w:shd w:val="clear" w:color="auto" w:fill="D9D9D9" w:themeFill="background1" w:themeFillShade="D9"/>
          </w:tcPr>
          <w:p w14:paraId="1E1F2740" w14:textId="77777777" w:rsidR="00F211ED" w:rsidRPr="00746CF1" w:rsidRDefault="00F211ED" w:rsidP="009862C5">
            <w:pPr>
              <w:pStyle w:val="Tablelevel2"/>
              <w:ind w:left="0"/>
              <w:rPr>
                <w:rFonts w:ascii="Calibri" w:hAnsi="Calibri"/>
                <w:sz w:val="22"/>
                <w:szCs w:val="22"/>
              </w:rPr>
            </w:pPr>
            <w:r w:rsidRPr="00746CF1">
              <w:rPr>
                <w:rFonts w:ascii="Calibri" w:hAnsi="Calibri"/>
                <w:sz w:val="22"/>
                <w:szCs w:val="22"/>
              </w:rPr>
              <w:t>Aids to navigation (e-navigation, virtual aids to navigation)</w:t>
            </w:r>
          </w:p>
        </w:tc>
        <w:tc>
          <w:tcPr>
            <w:tcW w:w="3118" w:type="dxa"/>
            <w:tcBorders>
              <w:bottom w:val="single" w:sz="6" w:space="0" w:color="auto"/>
            </w:tcBorders>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00FFD3B4" w:rsidR="00F211ED" w:rsidRPr="00581508" w:rsidDel="00EA6FEF" w:rsidRDefault="00F211ED" w:rsidP="009862C5">
            <w:pPr>
              <w:pStyle w:val="Tablelevel1bold"/>
              <w:rPr>
                <w:del w:id="6605" w:author="Abercrombie, Kerrie" w:date="2021-01-22T13:22:00Z"/>
                <w:rFonts w:ascii="Calibri" w:hAnsi="Calibri"/>
                <w:b w:val="0"/>
                <w:sz w:val="22"/>
                <w:szCs w:val="22"/>
              </w:rPr>
            </w:pPr>
            <w:bookmarkStart w:id="6606" w:name="_Toc443221679"/>
            <w:bookmarkStart w:id="6607" w:name="_Toc446917137"/>
            <w:commentRangeStart w:id="6608"/>
            <w:del w:id="6609" w:author="Abercrombie, Kerrie" w:date="2021-01-22T13:22:00Z">
              <w:r w:rsidRPr="00581508" w:rsidDel="00EA6FEF">
                <w:rPr>
                  <w:rFonts w:ascii="Calibri" w:hAnsi="Calibri"/>
                  <w:b w:val="0"/>
                  <w:sz w:val="22"/>
                  <w:szCs w:val="22"/>
                </w:rPr>
                <w:delText>Planning</w:delText>
              </w:r>
              <w:bookmarkEnd w:id="6606"/>
              <w:bookmarkEnd w:id="6607"/>
            </w:del>
          </w:p>
          <w:p w14:paraId="7131482C" w14:textId="71695A62" w:rsidR="00F211ED" w:rsidRPr="00581508" w:rsidDel="00EA6FEF" w:rsidRDefault="00F211ED" w:rsidP="009862C5">
            <w:pPr>
              <w:pStyle w:val="Tablelevel2"/>
              <w:rPr>
                <w:del w:id="6610" w:author="Abercrombie, Kerrie" w:date="2021-01-22T13:22:00Z"/>
                <w:rFonts w:ascii="Calibri" w:hAnsi="Calibri"/>
                <w:sz w:val="22"/>
                <w:szCs w:val="22"/>
              </w:rPr>
            </w:pPr>
            <w:del w:id="6611" w:author="Abercrombie, Kerrie" w:date="2021-01-22T13:22:00Z">
              <w:r w:rsidRPr="00581508" w:rsidDel="00EA6FEF">
                <w:rPr>
                  <w:rFonts w:ascii="Calibri" w:hAnsi="Calibri"/>
                  <w:sz w:val="22"/>
                  <w:szCs w:val="22"/>
                </w:rPr>
                <w:delText>Routeing</w:delText>
              </w:r>
            </w:del>
          </w:p>
          <w:p w14:paraId="0AAAAE22" w14:textId="71BD5211" w:rsidR="00F211ED" w:rsidRPr="00581508" w:rsidDel="00EA6FEF" w:rsidRDefault="00F211ED" w:rsidP="009862C5">
            <w:pPr>
              <w:pStyle w:val="Tablelevel3"/>
              <w:rPr>
                <w:del w:id="6612" w:author="Abercrombie, Kerrie" w:date="2021-01-22T13:22:00Z"/>
                <w:rFonts w:ascii="Calibri" w:hAnsi="Calibri"/>
                <w:sz w:val="22"/>
                <w:szCs w:val="22"/>
                <w:lang w:eastAsia="en-GB"/>
              </w:rPr>
            </w:pPr>
            <w:del w:id="6613" w:author="Abercrombie, Kerrie" w:date="2021-01-22T13:22:00Z">
              <w:r w:rsidRPr="00581508" w:rsidDel="00EA6FEF">
                <w:rPr>
                  <w:rFonts w:ascii="Calibri" w:hAnsi="Calibri"/>
                  <w:sz w:val="22"/>
                  <w:szCs w:val="22"/>
                  <w:lang w:eastAsia="en-GB"/>
                </w:rPr>
                <w:delText>Channel geography</w:delText>
              </w:r>
            </w:del>
          </w:p>
          <w:p w14:paraId="50E7026D" w14:textId="07025449" w:rsidR="00F211ED" w:rsidRPr="00581508" w:rsidDel="00EA6FEF" w:rsidRDefault="00F211ED" w:rsidP="009862C5">
            <w:pPr>
              <w:pStyle w:val="Tablelevel3"/>
              <w:rPr>
                <w:del w:id="6614" w:author="Abercrombie, Kerrie" w:date="2021-01-22T13:22:00Z"/>
                <w:rFonts w:ascii="Calibri" w:hAnsi="Calibri"/>
                <w:sz w:val="22"/>
                <w:szCs w:val="22"/>
                <w:lang w:eastAsia="en-GB"/>
              </w:rPr>
            </w:pPr>
            <w:del w:id="6615" w:author="Abercrombie, Kerrie" w:date="2021-01-22T13:22:00Z">
              <w:r w:rsidRPr="00581508" w:rsidDel="00EA6FEF">
                <w:rPr>
                  <w:rFonts w:ascii="Calibri" w:hAnsi="Calibri"/>
                  <w:sz w:val="22"/>
                  <w:szCs w:val="22"/>
                  <w:lang w:eastAsia="en-GB"/>
                </w:rPr>
                <w:delText>Traffic restriction areas</w:delText>
              </w:r>
            </w:del>
          </w:p>
          <w:p w14:paraId="4954F2A7" w14:textId="7F681C9A" w:rsidR="00F211ED" w:rsidRPr="00581508" w:rsidDel="00EA6FEF" w:rsidRDefault="00F211ED" w:rsidP="009862C5">
            <w:pPr>
              <w:pStyle w:val="Tablelevel3"/>
              <w:rPr>
                <w:del w:id="6616" w:author="Abercrombie, Kerrie" w:date="2021-01-22T13:22:00Z"/>
                <w:rFonts w:ascii="Calibri" w:hAnsi="Calibri"/>
                <w:sz w:val="22"/>
                <w:szCs w:val="22"/>
                <w:lang w:eastAsia="en-GB"/>
              </w:rPr>
            </w:pPr>
            <w:del w:id="6617" w:author="Abercrombie, Kerrie" w:date="2021-01-22T13:22:00Z">
              <w:r w:rsidRPr="00581508" w:rsidDel="00EA6FEF">
                <w:rPr>
                  <w:rFonts w:ascii="Calibri" w:hAnsi="Calibri"/>
                  <w:sz w:val="22"/>
                  <w:szCs w:val="22"/>
                  <w:lang w:eastAsia="en-GB"/>
                </w:rPr>
                <w:delText>Anchorage areas</w:delText>
              </w:r>
            </w:del>
          </w:p>
          <w:p w14:paraId="5AEDCF73" w14:textId="581E46F7" w:rsidR="00F211ED" w:rsidRPr="00581508" w:rsidDel="00EA6FEF" w:rsidRDefault="00F211ED" w:rsidP="009862C5">
            <w:pPr>
              <w:pStyle w:val="Tablelevel3"/>
              <w:rPr>
                <w:del w:id="6618" w:author="Abercrombie, Kerrie" w:date="2021-01-22T13:22:00Z"/>
                <w:rFonts w:ascii="Calibri" w:hAnsi="Calibri"/>
                <w:sz w:val="22"/>
                <w:szCs w:val="22"/>
                <w:lang w:eastAsia="en-GB"/>
              </w:rPr>
            </w:pPr>
            <w:del w:id="6619" w:author="Abercrombie, Kerrie" w:date="2021-01-22T13:22:00Z">
              <w:r w:rsidRPr="00581508" w:rsidDel="00EA6FEF">
                <w:rPr>
                  <w:rFonts w:ascii="Calibri" w:hAnsi="Calibri"/>
                  <w:sz w:val="22"/>
                  <w:szCs w:val="22"/>
                  <w:lang w:eastAsia="en-GB"/>
                </w:rPr>
                <w:delText>Obstructions</w:delText>
              </w:r>
            </w:del>
          </w:p>
          <w:p w14:paraId="703C665C" w14:textId="1C9557DC" w:rsidR="00F211ED" w:rsidRPr="00581508" w:rsidDel="00EA6FEF" w:rsidRDefault="00F211ED" w:rsidP="009862C5">
            <w:pPr>
              <w:pStyle w:val="Tablelevel2"/>
              <w:rPr>
                <w:del w:id="6620" w:author="Abercrombie, Kerrie" w:date="2021-01-22T13:22:00Z"/>
                <w:rFonts w:ascii="Calibri" w:hAnsi="Calibri"/>
                <w:sz w:val="22"/>
                <w:szCs w:val="22"/>
              </w:rPr>
            </w:pPr>
            <w:del w:id="6621" w:author="Abercrombie, Kerrie" w:date="2021-01-22T13:22:00Z">
              <w:r w:rsidRPr="00581508" w:rsidDel="00EA6FEF">
                <w:rPr>
                  <w:rFonts w:ascii="Calibri" w:hAnsi="Calibri"/>
                  <w:sz w:val="22"/>
                  <w:szCs w:val="22"/>
                </w:rPr>
                <w:delText>Type of traffic</w:delText>
              </w:r>
            </w:del>
          </w:p>
          <w:p w14:paraId="582FD3BA" w14:textId="28585C81" w:rsidR="00F211ED" w:rsidRPr="00581508" w:rsidDel="00EA6FEF" w:rsidRDefault="00F211ED" w:rsidP="009862C5">
            <w:pPr>
              <w:pStyle w:val="Tablelevel3"/>
              <w:rPr>
                <w:del w:id="6622" w:author="Abercrombie, Kerrie" w:date="2021-01-22T13:22:00Z"/>
                <w:rFonts w:ascii="Calibri" w:hAnsi="Calibri"/>
                <w:sz w:val="22"/>
                <w:szCs w:val="22"/>
                <w:lang w:eastAsia="en-GB"/>
              </w:rPr>
            </w:pPr>
            <w:del w:id="6623" w:author="Abercrombie, Kerrie" w:date="2021-01-22T13:22:00Z">
              <w:r w:rsidRPr="00581508" w:rsidDel="00EA6FEF">
                <w:rPr>
                  <w:rFonts w:ascii="Calibri" w:hAnsi="Calibri"/>
                  <w:sz w:val="22"/>
                  <w:szCs w:val="22"/>
                  <w:lang w:eastAsia="en-GB"/>
                </w:rPr>
                <w:delText>Ship characteristics</w:delText>
              </w:r>
            </w:del>
          </w:p>
          <w:p w14:paraId="3DDA6D99" w14:textId="60E18293" w:rsidR="00F211ED" w:rsidRPr="00581508" w:rsidDel="00EA6FEF" w:rsidRDefault="00F211ED" w:rsidP="009862C5">
            <w:pPr>
              <w:pStyle w:val="Tablelevel3"/>
              <w:rPr>
                <w:del w:id="6624" w:author="Abercrombie, Kerrie" w:date="2021-01-22T13:22:00Z"/>
                <w:rFonts w:ascii="Calibri" w:hAnsi="Calibri"/>
                <w:sz w:val="22"/>
                <w:szCs w:val="22"/>
                <w:lang w:eastAsia="en-GB"/>
              </w:rPr>
            </w:pPr>
            <w:del w:id="6625" w:author="Abercrombie, Kerrie" w:date="2021-01-22T13:22:00Z">
              <w:r w:rsidRPr="00581508" w:rsidDel="00EA6FEF">
                <w:rPr>
                  <w:rFonts w:ascii="Calibri" w:hAnsi="Calibri"/>
                  <w:sz w:val="22"/>
                  <w:szCs w:val="22"/>
                  <w:lang w:eastAsia="en-GB"/>
                </w:rPr>
                <w:delText>Cargo characteristics</w:delText>
              </w:r>
            </w:del>
          </w:p>
          <w:p w14:paraId="7FAB570D" w14:textId="465B26B5" w:rsidR="00F211ED" w:rsidRPr="00581508" w:rsidDel="00EA6FEF" w:rsidRDefault="00F211ED" w:rsidP="009862C5">
            <w:pPr>
              <w:pStyle w:val="Tablelevel2"/>
              <w:rPr>
                <w:del w:id="6626" w:author="Abercrombie, Kerrie" w:date="2021-01-22T13:22:00Z"/>
                <w:rFonts w:ascii="Calibri" w:hAnsi="Calibri"/>
                <w:sz w:val="22"/>
                <w:szCs w:val="22"/>
              </w:rPr>
            </w:pPr>
            <w:del w:id="6627" w:author="Abercrombie, Kerrie" w:date="2021-01-22T13:22:00Z">
              <w:r w:rsidRPr="00581508" w:rsidDel="00EA6FEF">
                <w:rPr>
                  <w:rFonts w:ascii="Calibri" w:hAnsi="Calibri"/>
                  <w:sz w:val="22"/>
                  <w:szCs w:val="22"/>
                </w:rPr>
                <w:delText>Information</w:delText>
              </w:r>
            </w:del>
          </w:p>
          <w:p w14:paraId="6B379112" w14:textId="31E8B769" w:rsidR="00F211ED" w:rsidRPr="00581508" w:rsidDel="00EA6FEF" w:rsidRDefault="00F211ED" w:rsidP="009862C5">
            <w:pPr>
              <w:pStyle w:val="Tablelevel3"/>
              <w:rPr>
                <w:del w:id="6628" w:author="Abercrombie, Kerrie" w:date="2021-01-22T13:22:00Z"/>
                <w:rFonts w:ascii="Calibri" w:hAnsi="Calibri"/>
                <w:sz w:val="22"/>
                <w:szCs w:val="22"/>
                <w:lang w:eastAsia="en-GB"/>
              </w:rPr>
            </w:pPr>
            <w:del w:id="6629" w:author="Abercrombie, Kerrie" w:date="2021-01-22T13:22:00Z">
              <w:r w:rsidRPr="00581508" w:rsidDel="00EA6FEF">
                <w:rPr>
                  <w:rFonts w:ascii="Calibri" w:hAnsi="Calibri"/>
                  <w:sz w:val="22"/>
                  <w:szCs w:val="22"/>
                  <w:lang w:eastAsia="en-GB"/>
                </w:rPr>
                <w:delText>Traffic</w:delText>
              </w:r>
            </w:del>
          </w:p>
          <w:p w14:paraId="4DC5496A" w14:textId="47D0FFD3" w:rsidR="00F211ED" w:rsidRPr="00581508" w:rsidDel="00EA6FEF" w:rsidRDefault="00F211ED" w:rsidP="009862C5">
            <w:pPr>
              <w:pStyle w:val="Tablelevel3"/>
              <w:rPr>
                <w:del w:id="6630" w:author="Abercrombie, Kerrie" w:date="2021-01-22T13:22:00Z"/>
                <w:rFonts w:ascii="Calibri" w:hAnsi="Calibri"/>
                <w:sz w:val="22"/>
                <w:szCs w:val="22"/>
                <w:lang w:eastAsia="en-GB"/>
              </w:rPr>
            </w:pPr>
            <w:del w:id="6631" w:author="Abercrombie, Kerrie" w:date="2021-01-22T13:22:00Z">
              <w:r w:rsidRPr="00581508" w:rsidDel="00EA6FEF">
                <w:rPr>
                  <w:rFonts w:ascii="Calibri" w:hAnsi="Calibri"/>
                  <w:sz w:val="22"/>
                  <w:szCs w:val="22"/>
                  <w:lang w:eastAsia="en-GB"/>
                </w:rPr>
                <w:delText>Waterway (Notice to shipping, regattas)</w:delText>
              </w:r>
            </w:del>
          </w:p>
          <w:p w14:paraId="249E3450" w14:textId="37F322D6" w:rsidR="00F211ED" w:rsidRPr="00581508" w:rsidRDefault="00F211ED" w:rsidP="009862C5">
            <w:pPr>
              <w:pStyle w:val="Tablelevel3"/>
              <w:rPr>
                <w:rFonts w:ascii="Calibri" w:hAnsi="Calibri"/>
                <w:sz w:val="22"/>
                <w:szCs w:val="22"/>
                <w:lang w:eastAsia="en-GB"/>
              </w:rPr>
            </w:pPr>
            <w:del w:id="6632" w:author="Abercrombie, Kerrie" w:date="2021-01-22T13:22:00Z">
              <w:r w:rsidRPr="00581508" w:rsidDel="00EA6FEF">
                <w:rPr>
                  <w:rFonts w:ascii="Calibri" w:hAnsi="Calibri"/>
                  <w:sz w:val="22"/>
                  <w:szCs w:val="22"/>
                  <w:lang w:eastAsia="en-GB"/>
                </w:rPr>
                <w:delText>Environmental (visibility, waterspouts, dust storms, pollution)</w:delText>
              </w:r>
            </w:del>
            <w:commentRangeEnd w:id="6608"/>
            <w:r w:rsidR="00EA6FEF">
              <w:rPr>
                <w:rStyle w:val="CommentReference"/>
                <w:rFonts w:asciiTheme="minorHAnsi" w:eastAsiaTheme="minorHAnsi" w:hAnsiTheme="minorHAnsi"/>
                <w:lang w:eastAsia="en-GB"/>
              </w:rPr>
              <w:commentReference w:id="6608"/>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00EF23E8" w:rsidR="00F211ED" w:rsidRPr="00581508" w:rsidDel="00EA6FEF" w:rsidRDefault="00F211ED" w:rsidP="009862C5">
            <w:pPr>
              <w:pStyle w:val="Tablelevel1bold"/>
              <w:rPr>
                <w:del w:id="6633" w:author="Abercrombie, Kerrie" w:date="2021-01-22T13:26:00Z"/>
                <w:rFonts w:ascii="Calibri" w:hAnsi="Calibri"/>
                <w:b w:val="0"/>
                <w:sz w:val="22"/>
                <w:szCs w:val="22"/>
              </w:rPr>
            </w:pPr>
            <w:bookmarkStart w:id="6634" w:name="_Toc443221680"/>
            <w:bookmarkStart w:id="6635" w:name="_Toc446917138"/>
            <w:del w:id="6636" w:author="Abercrombie, Kerrie" w:date="2021-01-22T13:26:00Z">
              <w:r w:rsidRPr="00581508" w:rsidDel="00EA6FEF">
                <w:rPr>
                  <w:rFonts w:ascii="Calibri" w:hAnsi="Calibri"/>
                  <w:b w:val="0"/>
                  <w:sz w:val="22"/>
                  <w:szCs w:val="22"/>
                </w:rPr>
                <w:delText>Risk management</w:delText>
              </w:r>
              <w:bookmarkEnd w:id="6634"/>
              <w:bookmarkEnd w:id="6635"/>
            </w:del>
          </w:p>
          <w:p w14:paraId="49DE167F" w14:textId="220C075F" w:rsidR="00F211ED" w:rsidRPr="00581508" w:rsidDel="00EA6FEF" w:rsidRDefault="00F211ED" w:rsidP="009862C5">
            <w:pPr>
              <w:pStyle w:val="Tablelevel2"/>
              <w:rPr>
                <w:del w:id="6637" w:author="Abercrombie, Kerrie" w:date="2021-01-22T13:25:00Z"/>
                <w:rFonts w:ascii="Calibri" w:hAnsi="Calibri"/>
                <w:sz w:val="22"/>
                <w:szCs w:val="22"/>
              </w:rPr>
            </w:pPr>
            <w:commentRangeStart w:id="6638"/>
            <w:del w:id="6639" w:author="Abercrombie, Kerrie" w:date="2021-01-22T13:25:00Z">
              <w:r w:rsidRPr="00581508" w:rsidDel="00EA6FEF">
                <w:rPr>
                  <w:rFonts w:ascii="Calibri" w:hAnsi="Calibri"/>
                  <w:sz w:val="22"/>
                  <w:szCs w:val="22"/>
                </w:rPr>
                <w:delText>Controllable risks</w:delText>
              </w:r>
            </w:del>
          </w:p>
          <w:p w14:paraId="6811D2B6" w14:textId="42839ECE" w:rsidR="00F211ED" w:rsidRPr="00581508" w:rsidDel="00EA6FEF" w:rsidRDefault="00F211ED" w:rsidP="009862C5">
            <w:pPr>
              <w:pStyle w:val="Tablelevel3"/>
              <w:rPr>
                <w:del w:id="6640" w:author="Abercrombie, Kerrie" w:date="2021-01-22T13:25:00Z"/>
                <w:rFonts w:ascii="Calibri" w:hAnsi="Calibri"/>
                <w:sz w:val="22"/>
                <w:szCs w:val="22"/>
                <w:lang w:eastAsia="en-GB"/>
              </w:rPr>
            </w:pPr>
            <w:del w:id="6641" w:author="Abercrombie, Kerrie" w:date="2021-01-22T13:25:00Z">
              <w:r w:rsidRPr="00581508" w:rsidDel="00EA6FEF">
                <w:rPr>
                  <w:rFonts w:ascii="Calibri" w:hAnsi="Calibri"/>
                  <w:sz w:val="22"/>
                  <w:szCs w:val="22"/>
                  <w:lang w:eastAsia="en-GB"/>
                </w:rPr>
                <w:delText>Experience of VTS Operators</w:delText>
              </w:r>
            </w:del>
          </w:p>
          <w:p w14:paraId="0ECD8263" w14:textId="4E700FC4" w:rsidR="00F211ED" w:rsidRPr="00581508" w:rsidDel="00EA6FEF" w:rsidRDefault="00F211ED" w:rsidP="009862C5">
            <w:pPr>
              <w:pStyle w:val="Tablelevel3"/>
              <w:rPr>
                <w:del w:id="6642" w:author="Abercrombie, Kerrie" w:date="2021-01-22T13:25:00Z"/>
                <w:rFonts w:ascii="Calibri" w:hAnsi="Calibri"/>
                <w:sz w:val="22"/>
                <w:szCs w:val="22"/>
                <w:lang w:eastAsia="en-GB"/>
              </w:rPr>
            </w:pPr>
            <w:del w:id="6643" w:author="Abercrombie, Kerrie" w:date="2021-01-22T13:25:00Z">
              <w:r w:rsidRPr="00581508" w:rsidDel="00EA6FEF">
                <w:rPr>
                  <w:rFonts w:ascii="Calibri" w:hAnsi="Calibri"/>
                  <w:sz w:val="22"/>
                  <w:szCs w:val="22"/>
                  <w:lang w:eastAsia="en-GB"/>
                </w:rPr>
                <w:delText>Utilisation of equipment</w:delText>
              </w:r>
            </w:del>
          </w:p>
          <w:p w14:paraId="7D0FC383" w14:textId="3C199E42" w:rsidR="00F211ED" w:rsidRPr="00581508" w:rsidDel="00EA6FEF" w:rsidRDefault="00F211ED" w:rsidP="009862C5">
            <w:pPr>
              <w:pStyle w:val="Tablelevel3"/>
              <w:rPr>
                <w:del w:id="6644" w:author="Abercrombie, Kerrie" w:date="2021-01-22T13:25:00Z"/>
                <w:rFonts w:ascii="Calibri" w:hAnsi="Calibri"/>
                <w:sz w:val="22"/>
                <w:szCs w:val="22"/>
                <w:lang w:eastAsia="en-GB"/>
              </w:rPr>
            </w:pPr>
            <w:del w:id="6645" w:author="Abercrombie, Kerrie" w:date="2021-01-22T13:25:00Z">
              <w:r w:rsidRPr="00581508" w:rsidDel="00EA6FEF">
                <w:rPr>
                  <w:rFonts w:ascii="Calibri" w:hAnsi="Calibri"/>
                  <w:sz w:val="22"/>
                  <w:szCs w:val="22"/>
                  <w:lang w:eastAsia="en-GB"/>
                </w:rPr>
                <w:delText>Contingency plans/pollution</w:delText>
              </w:r>
            </w:del>
          </w:p>
          <w:p w14:paraId="60CC7797" w14:textId="4A99A4A1" w:rsidR="00F211ED" w:rsidRPr="00581508" w:rsidDel="00EA6FEF" w:rsidRDefault="00F211ED" w:rsidP="009862C5">
            <w:pPr>
              <w:pStyle w:val="Tablelevel2"/>
              <w:rPr>
                <w:del w:id="6646" w:author="Abercrombie, Kerrie" w:date="2021-01-22T13:25:00Z"/>
                <w:rFonts w:ascii="Calibri" w:hAnsi="Calibri"/>
                <w:sz w:val="22"/>
                <w:szCs w:val="22"/>
              </w:rPr>
            </w:pPr>
            <w:del w:id="6647" w:author="Abercrombie, Kerrie" w:date="2021-01-22T13:25:00Z">
              <w:r w:rsidRPr="00581508" w:rsidDel="00EA6FEF">
                <w:rPr>
                  <w:rFonts w:ascii="Calibri" w:hAnsi="Calibri"/>
                  <w:sz w:val="22"/>
                  <w:szCs w:val="22"/>
                </w:rPr>
                <w:delText>Uncontrollable risks</w:delText>
              </w:r>
            </w:del>
          </w:p>
          <w:p w14:paraId="1F14D790" w14:textId="034D8A83" w:rsidR="00F211ED" w:rsidRPr="00581508" w:rsidDel="00EA6FEF" w:rsidRDefault="00F211ED" w:rsidP="009862C5">
            <w:pPr>
              <w:pStyle w:val="Tablelevel3"/>
              <w:rPr>
                <w:del w:id="6648" w:author="Abercrombie, Kerrie" w:date="2021-01-22T13:25:00Z"/>
                <w:rFonts w:ascii="Calibri" w:hAnsi="Calibri"/>
                <w:sz w:val="22"/>
                <w:szCs w:val="22"/>
                <w:lang w:eastAsia="en-GB"/>
              </w:rPr>
            </w:pPr>
            <w:del w:id="6649" w:author="Abercrombie, Kerrie" w:date="2021-01-22T13:25:00Z">
              <w:r w:rsidRPr="00581508" w:rsidDel="00EA6FEF">
                <w:rPr>
                  <w:rFonts w:ascii="Calibri" w:hAnsi="Calibri"/>
                  <w:sz w:val="22"/>
                  <w:szCs w:val="22"/>
                  <w:lang w:eastAsia="en-GB"/>
                </w:rPr>
                <w:delText>Geography</w:delText>
              </w:r>
            </w:del>
          </w:p>
          <w:p w14:paraId="7D9E84E1" w14:textId="50C764C8" w:rsidR="00F211ED" w:rsidRPr="00581508" w:rsidDel="00EA6FEF" w:rsidRDefault="00F211ED" w:rsidP="009862C5">
            <w:pPr>
              <w:pStyle w:val="Tablelevel3"/>
              <w:rPr>
                <w:del w:id="6650" w:author="Abercrombie, Kerrie" w:date="2021-01-22T13:25:00Z"/>
                <w:rFonts w:ascii="Calibri" w:hAnsi="Calibri"/>
                <w:sz w:val="22"/>
                <w:szCs w:val="22"/>
                <w:lang w:eastAsia="en-GB"/>
              </w:rPr>
            </w:pPr>
            <w:del w:id="6651" w:author="Abercrombie, Kerrie" w:date="2021-01-22T13:25:00Z">
              <w:r w:rsidRPr="00581508" w:rsidDel="00EA6FEF">
                <w:rPr>
                  <w:rFonts w:ascii="Calibri" w:hAnsi="Calibri"/>
                  <w:sz w:val="22"/>
                  <w:szCs w:val="22"/>
                  <w:lang w:eastAsia="en-GB"/>
                </w:rPr>
                <w:delText>Meteorological factors</w:delText>
              </w:r>
            </w:del>
          </w:p>
          <w:p w14:paraId="455C9636" w14:textId="0C723869" w:rsidR="00F211ED" w:rsidRPr="00581508" w:rsidDel="00EA6FEF" w:rsidRDefault="00F211ED" w:rsidP="009862C5">
            <w:pPr>
              <w:pStyle w:val="Tablelevel3"/>
              <w:rPr>
                <w:del w:id="6652" w:author="Abercrombie, Kerrie" w:date="2021-01-22T13:25:00Z"/>
                <w:rFonts w:ascii="Calibri" w:hAnsi="Calibri"/>
                <w:sz w:val="22"/>
                <w:szCs w:val="22"/>
                <w:lang w:eastAsia="en-GB"/>
              </w:rPr>
            </w:pPr>
            <w:del w:id="6653" w:author="Abercrombie, Kerrie" w:date="2021-01-22T13:25:00Z">
              <w:r w:rsidRPr="00581508" w:rsidDel="00EA6FEF">
                <w:rPr>
                  <w:rFonts w:ascii="Calibri" w:hAnsi="Calibri"/>
                  <w:sz w:val="22"/>
                  <w:szCs w:val="22"/>
                  <w:lang w:eastAsia="en-GB"/>
                </w:rPr>
                <w:delText>Hydrographic factors</w:delText>
              </w:r>
            </w:del>
          </w:p>
          <w:p w14:paraId="0BFB73CE" w14:textId="14EABFE8" w:rsidR="00F211ED" w:rsidRPr="00581508" w:rsidDel="00EA6FEF" w:rsidRDefault="00F211ED" w:rsidP="009862C5">
            <w:pPr>
              <w:pStyle w:val="Tablelevel3"/>
              <w:rPr>
                <w:del w:id="6654" w:author="Abercrombie, Kerrie" w:date="2021-01-22T13:25:00Z"/>
                <w:rFonts w:ascii="Calibri" w:hAnsi="Calibri"/>
                <w:sz w:val="22"/>
                <w:szCs w:val="22"/>
                <w:lang w:eastAsia="en-GB"/>
              </w:rPr>
            </w:pPr>
            <w:del w:id="6655" w:author="Abercrombie, Kerrie" w:date="2021-01-22T13:25:00Z">
              <w:r w:rsidRPr="00581508" w:rsidDel="00EA6FEF">
                <w:rPr>
                  <w:rFonts w:ascii="Calibri" w:hAnsi="Calibri"/>
                  <w:sz w:val="22"/>
                  <w:szCs w:val="22"/>
                  <w:lang w:eastAsia="en-GB"/>
                </w:rPr>
                <w:delText>Traffic congestion</w:delText>
              </w:r>
            </w:del>
          </w:p>
          <w:p w14:paraId="489665AD" w14:textId="5C52B74D" w:rsidR="00F211ED" w:rsidRPr="00581508" w:rsidRDefault="00F211ED" w:rsidP="009862C5">
            <w:pPr>
              <w:pStyle w:val="Tablelevel2"/>
              <w:rPr>
                <w:rFonts w:ascii="Calibri" w:hAnsi="Calibri"/>
                <w:sz w:val="22"/>
                <w:szCs w:val="22"/>
              </w:rPr>
            </w:pPr>
            <w:del w:id="6656" w:author="Abercrombie, Kerrie" w:date="2021-01-22T13:26:00Z">
              <w:r w:rsidRPr="00581508" w:rsidDel="00EA6FEF">
                <w:rPr>
                  <w:rFonts w:ascii="Calibri" w:hAnsi="Calibri"/>
                  <w:sz w:val="22"/>
                  <w:szCs w:val="22"/>
                </w:rPr>
                <w:delText xml:space="preserve">Procedures to </w:delText>
              </w:r>
            </w:del>
            <w:commentRangeEnd w:id="6638"/>
            <w:r w:rsidR="00EA6FEF">
              <w:rPr>
                <w:rStyle w:val="CommentReference"/>
                <w:rFonts w:asciiTheme="minorHAnsi" w:eastAsiaTheme="minorHAnsi" w:hAnsiTheme="minorHAnsi"/>
              </w:rPr>
              <w:commentReference w:id="6638"/>
            </w:r>
            <w:del w:id="6657" w:author="Abercrombie, Kerrie" w:date="2021-01-22T13:26:00Z">
              <w:r w:rsidRPr="00581508" w:rsidDel="00EA6FEF">
                <w:rPr>
                  <w:rFonts w:ascii="Calibri" w:hAnsi="Calibri"/>
                  <w:sz w:val="22"/>
                  <w:szCs w:val="22"/>
                </w:rPr>
                <w:delText>mitigate risks</w:delText>
              </w:r>
            </w:del>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6B54F1D9" w:rsidR="00F211ED" w:rsidRPr="00581508" w:rsidDel="00EA6FEF" w:rsidRDefault="00F211ED" w:rsidP="009862C5">
            <w:pPr>
              <w:pStyle w:val="Tablelevel1bold"/>
              <w:rPr>
                <w:del w:id="6658" w:author="Abercrombie, Kerrie" w:date="2021-01-22T13:26:00Z"/>
                <w:rFonts w:ascii="Calibri" w:hAnsi="Calibri"/>
                <w:b w:val="0"/>
                <w:sz w:val="22"/>
                <w:szCs w:val="22"/>
              </w:rPr>
            </w:pPr>
            <w:bookmarkStart w:id="6659" w:name="_Toc443221681"/>
            <w:bookmarkStart w:id="6660" w:name="_Toc446917139"/>
            <w:del w:id="6661" w:author="Abercrombie, Kerrie" w:date="2021-01-22T13:26:00Z">
              <w:r w:rsidRPr="00581508" w:rsidDel="00EA6FEF">
                <w:rPr>
                  <w:rFonts w:ascii="Calibri" w:hAnsi="Calibri"/>
                  <w:b w:val="0"/>
                  <w:sz w:val="22"/>
                  <w:szCs w:val="22"/>
                </w:rPr>
                <w:delText>Allocation of space</w:delText>
              </w:r>
              <w:bookmarkEnd w:id="6659"/>
              <w:bookmarkEnd w:id="6660"/>
            </w:del>
          </w:p>
          <w:p w14:paraId="286C83A2" w14:textId="34CF01A0" w:rsidR="00F211ED" w:rsidRPr="00581508" w:rsidDel="00EA6FEF" w:rsidRDefault="00F211ED" w:rsidP="009862C5">
            <w:pPr>
              <w:pStyle w:val="Tablelevel2"/>
              <w:rPr>
                <w:del w:id="6662" w:author="Abercrombie, Kerrie" w:date="2021-01-22T13:26:00Z"/>
                <w:rFonts w:ascii="Calibri" w:hAnsi="Calibri"/>
                <w:sz w:val="22"/>
                <w:szCs w:val="22"/>
              </w:rPr>
            </w:pPr>
            <w:commentRangeStart w:id="6663"/>
            <w:del w:id="6664" w:author="Abercrombie, Kerrie" w:date="2021-01-22T13:26:00Z">
              <w:r w:rsidRPr="00581508" w:rsidDel="00EA6FEF">
                <w:rPr>
                  <w:rFonts w:ascii="Calibri" w:hAnsi="Calibri"/>
                  <w:sz w:val="22"/>
                  <w:szCs w:val="22"/>
                </w:rPr>
                <w:delText>Ships domain</w:delText>
              </w:r>
            </w:del>
          </w:p>
          <w:p w14:paraId="66029A9E" w14:textId="047E3145" w:rsidR="00F211ED" w:rsidRPr="00581508" w:rsidDel="00EA6FEF" w:rsidRDefault="00F211ED" w:rsidP="009862C5">
            <w:pPr>
              <w:pStyle w:val="Tablelevel2"/>
              <w:rPr>
                <w:del w:id="6665" w:author="Abercrombie, Kerrie" w:date="2021-01-22T13:26:00Z"/>
                <w:rFonts w:ascii="Calibri" w:hAnsi="Calibri"/>
                <w:sz w:val="22"/>
                <w:szCs w:val="22"/>
              </w:rPr>
            </w:pPr>
            <w:del w:id="6666" w:author="Abercrombie, Kerrie" w:date="2021-01-22T13:26:00Z">
              <w:r w:rsidRPr="00581508" w:rsidDel="00EA6FEF">
                <w:rPr>
                  <w:rFonts w:ascii="Calibri" w:hAnsi="Calibri"/>
                  <w:sz w:val="22"/>
                  <w:szCs w:val="22"/>
                </w:rPr>
                <w:delText>Authorising ship movements</w:delText>
              </w:r>
            </w:del>
          </w:p>
          <w:p w14:paraId="0CF28528" w14:textId="7834C4E2" w:rsidR="00F211ED" w:rsidRPr="00581508" w:rsidRDefault="00F211ED" w:rsidP="009862C5">
            <w:pPr>
              <w:pStyle w:val="Tablelevel2"/>
              <w:rPr>
                <w:rFonts w:ascii="Calibri" w:hAnsi="Calibri"/>
                <w:sz w:val="22"/>
                <w:szCs w:val="22"/>
              </w:rPr>
            </w:pPr>
            <w:del w:id="6667" w:author="Abercrombie, Kerrie" w:date="2021-01-22T13:26:00Z">
              <w:r w:rsidRPr="00581508" w:rsidDel="00EA6FEF">
                <w:rPr>
                  <w:rFonts w:ascii="Calibri" w:hAnsi="Calibri"/>
                  <w:sz w:val="22"/>
                  <w:szCs w:val="22"/>
                </w:rPr>
                <w:delText>Allocation of priorities</w:delText>
              </w:r>
            </w:del>
            <w:commentRangeEnd w:id="6663"/>
            <w:r w:rsidR="00EA6FEF">
              <w:rPr>
                <w:rStyle w:val="CommentReference"/>
                <w:rFonts w:asciiTheme="minorHAnsi" w:eastAsiaTheme="minorHAnsi" w:hAnsiTheme="minorHAnsi"/>
              </w:rPr>
              <w:commentReference w:id="6663"/>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5590935D" w:rsidR="00F211ED" w:rsidRPr="00581508" w:rsidDel="00EA6FEF" w:rsidRDefault="00F211ED" w:rsidP="009862C5">
            <w:pPr>
              <w:pStyle w:val="Tablelevel2"/>
              <w:rPr>
                <w:del w:id="6668" w:author="Abercrombie, Kerrie" w:date="2021-01-22T13:27:00Z"/>
                <w:rFonts w:ascii="Calibri" w:hAnsi="Calibri"/>
                <w:sz w:val="22"/>
                <w:szCs w:val="22"/>
              </w:rPr>
            </w:pPr>
            <w:commentRangeStart w:id="6669"/>
            <w:del w:id="6670" w:author="Abercrombie, Kerrie" w:date="2021-01-22T13:27:00Z">
              <w:r w:rsidRPr="00581508" w:rsidDel="00EA6FEF">
                <w:rPr>
                  <w:rFonts w:ascii="Calibri" w:hAnsi="Calibri"/>
                  <w:sz w:val="22"/>
                  <w:szCs w:val="22"/>
                </w:rPr>
                <w:delText>Water reference level</w:delText>
              </w:r>
            </w:del>
          </w:p>
          <w:p w14:paraId="7C96C7C2" w14:textId="26723353" w:rsidR="00F211ED" w:rsidRPr="00581508" w:rsidDel="00EA6FEF" w:rsidRDefault="00F211ED" w:rsidP="009862C5">
            <w:pPr>
              <w:pStyle w:val="Tablelevel3"/>
              <w:rPr>
                <w:del w:id="6671" w:author="Abercrombie, Kerrie" w:date="2021-01-22T13:27:00Z"/>
                <w:rFonts w:ascii="Calibri" w:hAnsi="Calibri"/>
                <w:sz w:val="22"/>
                <w:szCs w:val="22"/>
                <w:lang w:eastAsia="en-GB"/>
              </w:rPr>
            </w:pPr>
            <w:del w:id="6672" w:author="Abercrombie, Kerrie" w:date="2021-01-22T13:27:00Z">
              <w:r w:rsidRPr="00581508" w:rsidDel="00EA6FEF">
                <w:rPr>
                  <w:rFonts w:ascii="Calibri" w:hAnsi="Calibri"/>
                  <w:sz w:val="22"/>
                  <w:szCs w:val="22"/>
                  <w:lang w:eastAsia="en-GB"/>
                </w:rPr>
                <w:delText>Tide gauges</w:delText>
              </w:r>
            </w:del>
          </w:p>
          <w:p w14:paraId="3F7A592F" w14:textId="0627B725" w:rsidR="00F211ED" w:rsidRPr="00581508" w:rsidDel="00EA6FEF" w:rsidRDefault="00F211ED" w:rsidP="009862C5">
            <w:pPr>
              <w:pStyle w:val="Tablelevel3"/>
              <w:rPr>
                <w:del w:id="6673" w:author="Abercrombie, Kerrie" w:date="2021-01-22T13:27:00Z"/>
                <w:rFonts w:ascii="Calibri" w:hAnsi="Calibri"/>
                <w:sz w:val="22"/>
                <w:szCs w:val="22"/>
                <w:lang w:eastAsia="en-GB"/>
              </w:rPr>
            </w:pPr>
            <w:del w:id="6674" w:author="Abercrombie, Kerrie" w:date="2021-01-22T13:27:00Z">
              <w:r w:rsidRPr="00581508" w:rsidDel="00EA6FEF">
                <w:rPr>
                  <w:rFonts w:ascii="Calibri" w:hAnsi="Calibri"/>
                  <w:sz w:val="22"/>
                  <w:szCs w:val="22"/>
                  <w:lang w:eastAsia="en-GB"/>
                </w:rPr>
                <w:delText>Correlation between predicted and actual water levels</w:delText>
              </w:r>
            </w:del>
          </w:p>
          <w:p w14:paraId="53BC35B7" w14:textId="3CA9BE90" w:rsidR="00F211ED" w:rsidRPr="00581508" w:rsidDel="00EA6FEF" w:rsidRDefault="00F211ED" w:rsidP="009862C5">
            <w:pPr>
              <w:pStyle w:val="Tablelevel3"/>
              <w:rPr>
                <w:del w:id="6675" w:author="Abercrombie, Kerrie" w:date="2021-01-22T13:27:00Z"/>
                <w:rFonts w:ascii="Calibri" w:hAnsi="Calibri"/>
                <w:sz w:val="22"/>
                <w:szCs w:val="22"/>
                <w:lang w:eastAsia="en-GB"/>
              </w:rPr>
            </w:pPr>
            <w:del w:id="6676" w:author="Abercrombie, Kerrie" w:date="2021-01-22T13:27:00Z">
              <w:r w:rsidRPr="00581508" w:rsidDel="00EA6FEF">
                <w:rPr>
                  <w:rFonts w:ascii="Calibri" w:hAnsi="Calibri"/>
                  <w:sz w:val="22"/>
                  <w:szCs w:val="22"/>
                  <w:lang w:eastAsia="en-GB"/>
                </w:rPr>
                <w:delText>Allowance for delayed manoeuvres</w:delText>
              </w:r>
            </w:del>
            <w:commentRangeEnd w:id="6669"/>
            <w:r w:rsidR="00EA6FEF">
              <w:rPr>
                <w:rStyle w:val="CommentReference"/>
                <w:rFonts w:asciiTheme="minorHAnsi" w:eastAsiaTheme="minorHAnsi" w:hAnsiTheme="minorHAnsi"/>
                <w:lang w:eastAsia="en-GB"/>
              </w:rPr>
              <w:commentReference w:id="6669"/>
            </w:r>
          </w:p>
          <w:p w14:paraId="76659EEB" w14:textId="4BB804CB" w:rsidR="00F211ED" w:rsidRPr="00581508" w:rsidDel="00EA6FEF" w:rsidRDefault="00F211ED" w:rsidP="009862C5">
            <w:pPr>
              <w:pStyle w:val="Tablelevel2"/>
              <w:rPr>
                <w:del w:id="6677" w:author="Abercrombie, Kerrie" w:date="2021-01-22T13:27:00Z"/>
                <w:rFonts w:ascii="Calibri" w:hAnsi="Calibri"/>
                <w:sz w:val="22"/>
                <w:szCs w:val="22"/>
              </w:rPr>
            </w:pPr>
            <w:commentRangeStart w:id="6678"/>
            <w:del w:id="6679" w:author="Abercrombie, Kerrie" w:date="2021-01-22T13:27:00Z">
              <w:r w:rsidRPr="00581508" w:rsidDel="00EA6FEF">
                <w:rPr>
                  <w:rFonts w:ascii="Calibri" w:hAnsi="Calibri"/>
                  <w:sz w:val="22"/>
                  <w:szCs w:val="22"/>
                </w:rPr>
                <w:delText>Safe underkeel clearance</w:delText>
              </w:r>
            </w:del>
          </w:p>
          <w:p w14:paraId="338E9DB9" w14:textId="6D9CAE62" w:rsidR="00F211ED" w:rsidRPr="00581508" w:rsidDel="00EA6FEF" w:rsidRDefault="00F211ED" w:rsidP="009862C5">
            <w:pPr>
              <w:pStyle w:val="Tablelevel3"/>
              <w:rPr>
                <w:del w:id="6680" w:author="Abercrombie, Kerrie" w:date="2021-01-22T13:27:00Z"/>
                <w:rFonts w:ascii="Calibri" w:hAnsi="Calibri"/>
                <w:sz w:val="22"/>
                <w:szCs w:val="22"/>
                <w:lang w:eastAsia="en-GB"/>
              </w:rPr>
            </w:pPr>
            <w:del w:id="6681" w:author="Abercrombie, Kerrie" w:date="2021-01-22T13:27:00Z">
              <w:r w:rsidRPr="00581508" w:rsidDel="00EA6FEF">
                <w:rPr>
                  <w:rFonts w:ascii="Calibri" w:hAnsi="Calibri"/>
                  <w:sz w:val="22"/>
                  <w:szCs w:val="22"/>
                  <w:lang w:eastAsia="en-GB"/>
                </w:rPr>
                <w:delText>Draught measurements vertical ship movements, allowance for squat and swell</w:delText>
              </w:r>
            </w:del>
          </w:p>
          <w:p w14:paraId="0145A1E5" w14:textId="19AFBB36" w:rsidR="00F211ED" w:rsidRPr="00581508" w:rsidDel="00EA6FEF" w:rsidRDefault="00F211ED" w:rsidP="009862C5">
            <w:pPr>
              <w:pStyle w:val="Tablelevel3"/>
              <w:rPr>
                <w:del w:id="6682" w:author="Abercrombie, Kerrie" w:date="2021-01-22T13:27:00Z"/>
                <w:rFonts w:ascii="Calibri" w:hAnsi="Calibri"/>
                <w:sz w:val="22"/>
                <w:szCs w:val="22"/>
                <w:lang w:eastAsia="en-GB"/>
              </w:rPr>
            </w:pPr>
            <w:del w:id="6683" w:author="Abercrombie, Kerrie" w:date="2021-01-22T13:27:00Z">
              <w:r w:rsidRPr="00581508" w:rsidDel="00EA6FEF">
                <w:rPr>
                  <w:rFonts w:ascii="Calibri" w:hAnsi="Calibri"/>
                  <w:sz w:val="22"/>
                  <w:szCs w:val="22"/>
                  <w:lang w:eastAsia="en-GB"/>
                </w:rPr>
                <w:delText>Safety margins in rock and soft sea-bed conditions</w:delText>
              </w:r>
            </w:del>
          </w:p>
          <w:p w14:paraId="67607FF1" w14:textId="05ADC004" w:rsidR="00F211ED" w:rsidRPr="00581508" w:rsidDel="00EA6FEF" w:rsidRDefault="00F211ED" w:rsidP="009862C5">
            <w:pPr>
              <w:pStyle w:val="Tablelevel3"/>
              <w:rPr>
                <w:del w:id="6684" w:author="Abercrombie, Kerrie" w:date="2021-01-22T13:27:00Z"/>
                <w:rFonts w:ascii="Calibri" w:hAnsi="Calibri"/>
                <w:sz w:val="22"/>
                <w:szCs w:val="22"/>
                <w:lang w:eastAsia="en-GB"/>
              </w:rPr>
            </w:pPr>
            <w:del w:id="6685" w:author="Abercrombie, Kerrie" w:date="2021-01-22T13:27:00Z">
              <w:r w:rsidRPr="00581508" w:rsidDel="00EA6FEF">
                <w:rPr>
                  <w:rFonts w:ascii="Calibri" w:hAnsi="Calibri"/>
                  <w:sz w:val="22"/>
                  <w:szCs w:val="22"/>
                  <w:lang w:eastAsia="en-GB"/>
                </w:rPr>
                <w:delText>Net underkeel clearance</w:delText>
              </w:r>
            </w:del>
          </w:p>
          <w:p w14:paraId="7C1931C4" w14:textId="75AC122C" w:rsidR="00F211ED" w:rsidRPr="00581508" w:rsidDel="00EA6FEF" w:rsidRDefault="00F211ED" w:rsidP="009862C5">
            <w:pPr>
              <w:pStyle w:val="Tablelevel3"/>
              <w:rPr>
                <w:del w:id="6686" w:author="Abercrombie, Kerrie" w:date="2021-01-22T13:27:00Z"/>
                <w:rFonts w:ascii="Calibri" w:hAnsi="Calibri"/>
                <w:sz w:val="22"/>
                <w:szCs w:val="22"/>
                <w:lang w:eastAsia="en-GB"/>
              </w:rPr>
            </w:pPr>
            <w:del w:id="6687" w:author="Abercrombie, Kerrie" w:date="2021-01-22T13:27:00Z">
              <w:r w:rsidRPr="00581508" w:rsidDel="00EA6FEF">
                <w:rPr>
                  <w:rFonts w:ascii="Calibri" w:hAnsi="Calibri"/>
                  <w:sz w:val="22"/>
                  <w:szCs w:val="22"/>
                  <w:lang w:eastAsia="en-GB"/>
                </w:rPr>
                <w:delText>Gross underkeel clearance, including allowance for weather; exposure and topography</w:delText>
              </w:r>
            </w:del>
            <w:commentRangeEnd w:id="6678"/>
            <w:r w:rsidR="00EA6FEF">
              <w:rPr>
                <w:rStyle w:val="CommentReference"/>
                <w:rFonts w:asciiTheme="minorHAnsi" w:eastAsiaTheme="minorHAnsi" w:hAnsiTheme="minorHAnsi"/>
                <w:lang w:eastAsia="en-GB"/>
              </w:rPr>
              <w:commentReference w:id="6678"/>
            </w:r>
          </w:p>
          <w:p w14:paraId="6D97231D" w14:textId="52B8489C" w:rsidR="00F211ED" w:rsidRPr="00581508" w:rsidDel="00EA6FEF" w:rsidRDefault="00F211ED" w:rsidP="009862C5">
            <w:pPr>
              <w:pStyle w:val="Tablelevel2"/>
              <w:rPr>
                <w:del w:id="6688" w:author="Abercrombie, Kerrie" w:date="2021-01-22T13:28:00Z"/>
                <w:rFonts w:ascii="Calibri" w:hAnsi="Calibri"/>
                <w:sz w:val="22"/>
                <w:szCs w:val="22"/>
              </w:rPr>
            </w:pPr>
            <w:commentRangeStart w:id="6689"/>
            <w:del w:id="6690" w:author="Abercrombie, Kerrie" w:date="2021-01-22T13:28:00Z">
              <w:r w:rsidRPr="00581508" w:rsidDel="00EA6FEF">
                <w:rPr>
                  <w:rFonts w:ascii="Calibri" w:hAnsi="Calibri"/>
                  <w:sz w:val="22"/>
                  <w:szCs w:val="22"/>
                </w:rPr>
                <w:delText>Safe air draft</w:delText>
              </w:r>
            </w:del>
          </w:p>
          <w:p w14:paraId="5A2AF390" w14:textId="02C6765F" w:rsidR="00F211ED" w:rsidRPr="00581508" w:rsidDel="00EA6FEF" w:rsidRDefault="00F211ED" w:rsidP="009862C5">
            <w:pPr>
              <w:pStyle w:val="Tablelevel3"/>
              <w:rPr>
                <w:del w:id="6691" w:author="Abercrombie, Kerrie" w:date="2021-01-22T13:28:00Z"/>
                <w:rFonts w:ascii="Calibri" w:hAnsi="Calibri"/>
                <w:sz w:val="22"/>
                <w:szCs w:val="22"/>
                <w:lang w:eastAsia="en-GB"/>
              </w:rPr>
            </w:pPr>
            <w:del w:id="6692" w:author="Abercrombie, Kerrie" w:date="2021-01-22T13:28:00Z">
              <w:r w:rsidRPr="00581508" w:rsidDel="00EA6FEF">
                <w:rPr>
                  <w:rFonts w:ascii="Calibri" w:hAnsi="Calibri"/>
                  <w:sz w:val="22"/>
                  <w:szCs w:val="22"/>
                  <w:lang w:eastAsia="en-GB"/>
                </w:rPr>
                <w:delText>Factors affecting and sources of information for calculating air draft</w:delText>
              </w:r>
            </w:del>
            <w:commentRangeEnd w:id="6689"/>
            <w:r w:rsidR="00EA6FEF">
              <w:rPr>
                <w:rStyle w:val="CommentReference"/>
                <w:rFonts w:asciiTheme="minorHAnsi" w:eastAsiaTheme="minorHAnsi" w:hAnsiTheme="minorHAnsi"/>
                <w:lang w:eastAsia="en-GB"/>
              </w:rPr>
              <w:commentReference w:id="6689"/>
            </w:r>
          </w:p>
          <w:p w14:paraId="3CCEC809" w14:textId="2E7FE14D" w:rsidR="00F211ED" w:rsidRPr="00581508" w:rsidDel="00EA6FEF" w:rsidRDefault="00F211ED" w:rsidP="009862C5">
            <w:pPr>
              <w:pStyle w:val="Tablelevel2"/>
              <w:rPr>
                <w:del w:id="6693" w:author="Abercrombie, Kerrie" w:date="2021-01-22T13:29:00Z"/>
                <w:rFonts w:ascii="Calibri" w:hAnsi="Calibri"/>
                <w:sz w:val="22"/>
                <w:szCs w:val="22"/>
              </w:rPr>
            </w:pPr>
            <w:commentRangeStart w:id="6694"/>
            <w:del w:id="6695" w:author="Abercrombie, Kerrie" w:date="2021-01-22T13:29:00Z">
              <w:r w:rsidRPr="00581508" w:rsidDel="00EA6FEF">
                <w:rPr>
                  <w:rFonts w:ascii="Calibri" w:hAnsi="Calibri"/>
                  <w:sz w:val="22"/>
                  <w:szCs w:val="22"/>
                </w:rPr>
                <w:delText>Safe channel width</w:delText>
              </w:r>
            </w:del>
          </w:p>
          <w:p w14:paraId="63DCCA3F" w14:textId="5A5BB2F6" w:rsidR="00F211ED" w:rsidRPr="00581508" w:rsidDel="00EA6FEF" w:rsidRDefault="00F211ED" w:rsidP="009862C5">
            <w:pPr>
              <w:pStyle w:val="Tablelevel3"/>
              <w:rPr>
                <w:del w:id="6696" w:author="Abercrombie, Kerrie" w:date="2021-01-22T13:29:00Z"/>
                <w:rFonts w:ascii="Calibri" w:hAnsi="Calibri"/>
                <w:sz w:val="22"/>
                <w:szCs w:val="22"/>
                <w:lang w:eastAsia="en-GB"/>
              </w:rPr>
            </w:pPr>
            <w:del w:id="6697" w:author="Abercrombie, Kerrie" w:date="2021-01-22T13:29:00Z">
              <w:r w:rsidRPr="00581508" w:rsidDel="00EA6FEF">
                <w:rPr>
                  <w:rFonts w:ascii="Calibri" w:hAnsi="Calibri"/>
                  <w:sz w:val="22"/>
                  <w:szCs w:val="22"/>
                  <w:lang w:eastAsia="en-GB"/>
                </w:rPr>
                <w:delText>Principles of devising a safe width under calm and adverse conditions</w:delText>
              </w:r>
            </w:del>
          </w:p>
          <w:p w14:paraId="2847CFF2" w14:textId="0AED62B5" w:rsidR="00F211ED" w:rsidRPr="00581508" w:rsidDel="00EA6FEF" w:rsidRDefault="00F211ED" w:rsidP="009862C5">
            <w:pPr>
              <w:pStyle w:val="Tablelevel3"/>
              <w:rPr>
                <w:del w:id="6698" w:author="Abercrombie, Kerrie" w:date="2021-01-22T13:29:00Z"/>
                <w:rFonts w:ascii="Calibri" w:hAnsi="Calibri"/>
                <w:sz w:val="22"/>
                <w:szCs w:val="22"/>
                <w:lang w:eastAsia="en-GB"/>
              </w:rPr>
            </w:pPr>
            <w:del w:id="6699" w:author="Abercrombie, Kerrie" w:date="2021-01-22T13:29:00Z">
              <w:r w:rsidRPr="00581508" w:rsidDel="00EA6FEF">
                <w:rPr>
                  <w:rFonts w:ascii="Calibri" w:hAnsi="Calibri"/>
                  <w:sz w:val="22"/>
                  <w:szCs w:val="22"/>
                  <w:lang w:eastAsia="en-GB"/>
                </w:rPr>
                <w:delText>Limiting factors in precise navigation</w:delText>
              </w:r>
            </w:del>
          </w:p>
          <w:p w14:paraId="66013075" w14:textId="4FF07D57" w:rsidR="00F211ED" w:rsidRPr="00581508" w:rsidDel="00EA6FEF" w:rsidRDefault="00F211ED" w:rsidP="009862C5">
            <w:pPr>
              <w:pStyle w:val="Tablelevel3"/>
              <w:rPr>
                <w:del w:id="6700" w:author="Abercrombie, Kerrie" w:date="2021-01-22T13:29:00Z"/>
                <w:rFonts w:ascii="Calibri" w:hAnsi="Calibri"/>
                <w:sz w:val="22"/>
                <w:szCs w:val="22"/>
                <w:lang w:eastAsia="en-GB"/>
              </w:rPr>
            </w:pPr>
            <w:del w:id="6701" w:author="Abercrombie, Kerrie" w:date="2021-01-22T13:29:00Z">
              <w:r w:rsidRPr="00581508" w:rsidDel="00EA6FEF">
                <w:rPr>
                  <w:rFonts w:ascii="Calibri" w:hAnsi="Calibri"/>
                  <w:sz w:val="22"/>
                  <w:szCs w:val="22"/>
                  <w:lang w:eastAsia="en-GB"/>
                </w:rPr>
                <w:delText>Adequacy of safe underkeel clearance across channel width</w:delText>
              </w:r>
            </w:del>
          </w:p>
          <w:p w14:paraId="56ACE586" w14:textId="4BEDD159" w:rsidR="00F211ED" w:rsidRPr="00581508" w:rsidDel="00EA6FEF" w:rsidRDefault="00F211ED" w:rsidP="009862C5">
            <w:pPr>
              <w:pStyle w:val="Tablelevel3"/>
              <w:rPr>
                <w:del w:id="6702" w:author="Abercrombie, Kerrie" w:date="2021-01-22T13:29:00Z"/>
                <w:rFonts w:ascii="Calibri" w:hAnsi="Calibri"/>
                <w:sz w:val="22"/>
                <w:szCs w:val="22"/>
                <w:lang w:eastAsia="en-GB"/>
              </w:rPr>
            </w:pPr>
            <w:del w:id="6703" w:author="Abercrombie, Kerrie" w:date="2021-01-22T13:29:00Z">
              <w:r w:rsidRPr="00581508" w:rsidDel="00EA6FEF">
                <w:rPr>
                  <w:rFonts w:ascii="Calibri" w:hAnsi="Calibri"/>
                  <w:sz w:val="22"/>
                  <w:szCs w:val="22"/>
                  <w:lang w:eastAsia="en-GB"/>
                </w:rPr>
                <w:delText>Calculation of safe channel or fairway width</w:delText>
              </w:r>
              <w:commentRangeEnd w:id="6694"/>
              <w:r w:rsidR="00EA6FEF" w:rsidDel="00EA6FEF">
                <w:rPr>
                  <w:rStyle w:val="CommentReference"/>
                  <w:rFonts w:asciiTheme="minorHAnsi" w:eastAsiaTheme="minorHAnsi" w:hAnsiTheme="minorHAnsi"/>
                  <w:lang w:eastAsia="en-GB"/>
                </w:rPr>
                <w:commentReference w:id="6694"/>
              </w:r>
            </w:del>
          </w:p>
          <w:p w14:paraId="41EE2A89" w14:textId="7D851932" w:rsidR="00F211ED" w:rsidRPr="00581508" w:rsidDel="00EA6FEF" w:rsidRDefault="00F211ED" w:rsidP="009862C5">
            <w:pPr>
              <w:pStyle w:val="Tablelevel2"/>
              <w:rPr>
                <w:del w:id="6704" w:author="Abercrombie, Kerrie" w:date="2021-01-22T13:29:00Z"/>
                <w:rFonts w:ascii="Calibri" w:hAnsi="Calibri"/>
                <w:sz w:val="22"/>
                <w:szCs w:val="22"/>
              </w:rPr>
            </w:pPr>
            <w:commentRangeStart w:id="6705"/>
            <w:del w:id="6706" w:author="Abercrombie, Kerrie" w:date="2021-01-22T13:29:00Z">
              <w:r w:rsidRPr="00581508" w:rsidDel="00EA6FEF">
                <w:rPr>
                  <w:rFonts w:ascii="Calibri" w:hAnsi="Calibri"/>
                  <w:sz w:val="22"/>
                  <w:szCs w:val="22"/>
                </w:rPr>
                <w:delText>Shipping movements</w:delText>
              </w:r>
            </w:del>
          </w:p>
          <w:p w14:paraId="68E28FFA" w14:textId="350B72A9" w:rsidR="00F211ED" w:rsidRPr="00581508" w:rsidRDefault="00F211ED" w:rsidP="009862C5">
            <w:pPr>
              <w:pStyle w:val="Tablelevel3"/>
              <w:rPr>
                <w:rFonts w:ascii="Calibri" w:hAnsi="Calibri"/>
                <w:sz w:val="22"/>
                <w:szCs w:val="22"/>
                <w:lang w:eastAsia="en-GB"/>
              </w:rPr>
            </w:pPr>
            <w:del w:id="6707" w:author="Abercrombie, Kerrie" w:date="2021-01-22T13:29:00Z">
              <w:r w:rsidRPr="00581508" w:rsidDel="00EA6FEF">
                <w:rPr>
                  <w:rFonts w:ascii="Calibri" w:hAnsi="Calibri"/>
                  <w:sz w:val="22"/>
                  <w:szCs w:val="22"/>
                  <w:lang w:eastAsia="en-GB"/>
                </w:rPr>
                <w:delText>Movements authorised only when safe criteria have been determined and conditions satisfactorily met</w:delText>
              </w:r>
              <w:commentRangeEnd w:id="6705"/>
              <w:r w:rsidR="00EA6FEF" w:rsidDel="00EA6FEF">
                <w:rPr>
                  <w:rStyle w:val="CommentReference"/>
                  <w:rFonts w:asciiTheme="minorHAnsi" w:eastAsiaTheme="minorHAnsi" w:hAnsiTheme="minorHAnsi"/>
                  <w:lang w:eastAsia="en-GB"/>
                </w:rPr>
                <w:commentReference w:id="6705"/>
              </w:r>
            </w:del>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F211ED" w:rsidRPr="00581508" w14:paraId="74C81A80" w14:textId="77777777" w:rsidTr="007734C8">
        <w:trPr>
          <w:cantSplit/>
          <w:trHeight w:val="669"/>
          <w:jc w:val="center"/>
        </w:trPr>
        <w:tc>
          <w:tcPr>
            <w:tcW w:w="8330" w:type="dxa"/>
            <w:vAlign w:val="center"/>
          </w:tcPr>
          <w:p w14:paraId="0A133A62" w14:textId="77777777" w:rsidR="00F211ED" w:rsidRPr="00581508" w:rsidRDefault="00F211ED" w:rsidP="009862C5">
            <w:pPr>
              <w:pStyle w:val="Tablelevel1"/>
              <w:rPr>
                <w:rFonts w:ascii="Calibri" w:hAnsi="Calibri"/>
                <w:b/>
                <w:szCs w:val="22"/>
                <w:lang w:eastAsia="en-GB"/>
              </w:rPr>
            </w:pPr>
            <w:r w:rsidRPr="00581508">
              <w:rPr>
                <w:rFonts w:ascii="Calibri" w:hAnsi="Calibri"/>
                <w:b/>
                <w:szCs w:val="22"/>
                <w:lang w:eastAsia="en-GB"/>
              </w:rPr>
              <w:t>Traffic monitoring and organisation</w:t>
            </w:r>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08D3FC51" w:rsidR="00F211ED" w:rsidRPr="00581508" w:rsidDel="00EA6FEF" w:rsidRDefault="00F211ED" w:rsidP="009862C5">
            <w:pPr>
              <w:pStyle w:val="Tablelevel1bold"/>
              <w:rPr>
                <w:del w:id="6708" w:author="Abercrombie, Kerrie" w:date="2021-01-22T13:30:00Z"/>
                <w:rFonts w:ascii="Calibri" w:hAnsi="Calibri"/>
                <w:b w:val="0"/>
                <w:sz w:val="22"/>
                <w:szCs w:val="22"/>
              </w:rPr>
            </w:pPr>
            <w:commentRangeStart w:id="6709"/>
            <w:del w:id="6710" w:author="Abercrombie, Kerrie" w:date="2021-01-22T13:30:00Z">
              <w:r w:rsidRPr="00581508" w:rsidDel="00EA6FEF">
                <w:rPr>
                  <w:rFonts w:ascii="Calibri" w:hAnsi="Calibri"/>
                  <w:b w:val="0"/>
                  <w:sz w:val="22"/>
                  <w:szCs w:val="22"/>
                </w:rPr>
                <w:delText>Traffic patterns</w:delText>
              </w:r>
            </w:del>
          </w:p>
          <w:p w14:paraId="6DF52364" w14:textId="478361DA" w:rsidR="00F211ED" w:rsidRPr="00581508" w:rsidDel="00EA6FEF" w:rsidRDefault="00F211ED" w:rsidP="009862C5">
            <w:pPr>
              <w:pStyle w:val="Tablelevel2"/>
              <w:rPr>
                <w:del w:id="6711" w:author="Abercrombie, Kerrie" w:date="2021-01-22T13:30:00Z"/>
                <w:rFonts w:ascii="Calibri" w:hAnsi="Calibri"/>
                <w:sz w:val="22"/>
                <w:szCs w:val="22"/>
              </w:rPr>
            </w:pPr>
            <w:del w:id="6712" w:author="Abercrombie, Kerrie" w:date="2021-01-22T13:30:00Z">
              <w:r w:rsidRPr="00581508" w:rsidDel="00EA6FEF">
                <w:rPr>
                  <w:rFonts w:ascii="Calibri" w:hAnsi="Calibri"/>
                  <w:sz w:val="22"/>
                  <w:szCs w:val="22"/>
                </w:rPr>
                <w:delText>Normal traffic patterns</w:delText>
              </w:r>
            </w:del>
          </w:p>
          <w:p w14:paraId="705B9E2C" w14:textId="4180F4C7" w:rsidR="00F211ED" w:rsidRPr="00581508" w:rsidRDefault="00F211ED" w:rsidP="009862C5">
            <w:pPr>
              <w:pStyle w:val="Tablelevel2"/>
              <w:rPr>
                <w:rFonts w:ascii="Calibri" w:hAnsi="Calibri"/>
                <w:sz w:val="22"/>
                <w:szCs w:val="22"/>
              </w:rPr>
            </w:pPr>
            <w:del w:id="6713" w:author="Abercrombie, Kerrie" w:date="2021-01-22T13:30:00Z">
              <w:r w:rsidRPr="00581508" w:rsidDel="00EA6FEF">
                <w:rPr>
                  <w:rFonts w:ascii="Calibri" w:hAnsi="Calibri"/>
                  <w:sz w:val="22"/>
                  <w:szCs w:val="22"/>
                </w:rPr>
                <w:delText>Non-routine items affecting traffic patterns (rogue vessels, weather)</w:delText>
              </w:r>
              <w:commentRangeEnd w:id="6709"/>
              <w:r w:rsidR="00EA6FEF" w:rsidDel="00EA6FEF">
                <w:rPr>
                  <w:rStyle w:val="CommentReference"/>
                  <w:rFonts w:asciiTheme="minorHAnsi" w:eastAsiaTheme="minorHAnsi" w:hAnsiTheme="minorHAnsi"/>
                </w:rPr>
                <w:commentReference w:id="6709"/>
              </w:r>
            </w:del>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63AD66D1" w:rsidR="00F211ED" w:rsidRPr="00581508" w:rsidDel="00EA6FEF" w:rsidRDefault="00F211ED" w:rsidP="009862C5">
            <w:pPr>
              <w:pStyle w:val="Tablelevel1bold"/>
              <w:rPr>
                <w:del w:id="6714" w:author="Abercrombie, Kerrie" w:date="2021-01-22T13:31:00Z"/>
                <w:rFonts w:ascii="Calibri" w:hAnsi="Calibri"/>
                <w:b w:val="0"/>
                <w:sz w:val="22"/>
                <w:szCs w:val="22"/>
              </w:rPr>
            </w:pPr>
            <w:commentRangeStart w:id="6715"/>
            <w:del w:id="6716" w:author="Abercrombie, Kerrie" w:date="2021-01-22T13:31:00Z">
              <w:r w:rsidRPr="00581508" w:rsidDel="00EA6FEF">
                <w:rPr>
                  <w:rFonts w:ascii="Calibri" w:hAnsi="Calibri"/>
                  <w:b w:val="0"/>
                  <w:sz w:val="22"/>
                  <w:szCs w:val="22"/>
                </w:rPr>
                <w:delText>VTS sailing or route plan</w:delText>
              </w:r>
            </w:del>
          </w:p>
          <w:p w14:paraId="3F3E8C84" w14:textId="09B69F3A" w:rsidR="00F211ED" w:rsidRPr="00581508" w:rsidRDefault="00F211ED" w:rsidP="009862C5">
            <w:pPr>
              <w:pStyle w:val="Tablelevel2"/>
              <w:rPr>
                <w:rFonts w:ascii="Calibri" w:hAnsi="Calibri"/>
                <w:i/>
                <w:sz w:val="22"/>
                <w:szCs w:val="22"/>
              </w:rPr>
            </w:pPr>
            <w:del w:id="6717" w:author="Abercrombie, Kerrie" w:date="2021-01-22T13:31:00Z">
              <w:r w:rsidRPr="00581508" w:rsidDel="00EA6FEF">
                <w:rPr>
                  <w:rFonts w:ascii="Calibri" w:hAnsi="Calibri"/>
                  <w:sz w:val="22"/>
                  <w:szCs w:val="22"/>
                </w:rPr>
                <w:delText>Developing a plan to ensure safe and efficient movement of vessel traffic</w:delText>
              </w:r>
              <w:commentRangeEnd w:id="6715"/>
              <w:r w:rsidR="00EA6FEF" w:rsidDel="00EA6FEF">
                <w:rPr>
                  <w:rStyle w:val="CommentReference"/>
                  <w:rFonts w:asciiTheme="minorHAnsi" w:eastAsiaTheme="minorHAnsi" w:hAnsiTheme="minorHAnsi"/>
                </w:rPr>
                <w:commentReference w:id="6715"/>
              </w:r>
            </w:del>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6EA7FDBF" w:rsidR="00F211ED" w:rsidRPr="00581508" w:rsidDel="0067109F" w:rsidRDefault="00F211ED" w:rsidP="009862C5">
            <w:pPr>
              <w:pStyle w:val="Tablelevel1bold"/>
              <w:rPr>
                <w:del w:id="6718" w:author="Abercrombie, Kerrie" w:date="2021-01-22T13:33:00Z"/>
                <w:rFonts w:ascii="Calibri" w:hAnsi="Calibri"/>
                <w:b w:val="0"/>
                <w:sz w:val="22"/>
                <w:szCs w:val="22"/>
              </w:rPr>
            </w:pPr>
            <w:bookmarkStart w:id="6719" w:name="_Toc443221685"/>
            <w:bookmarkStart w:id="6720" w:name="_Toc446917144"/>
            <w:commentRangeStart w:id="6721"/>
            <w:del w:id="6722" w:author="Abercrombie, Kerrie" w:date="2021-01-22T13:33:00Z">
              <w:r w:rsidRPr="00581508" w:rsidDel="0067109F">
                <w:rPr>
                  <w:rFonts w:ascii="Calibri" w:hAnsi="Calibri"/>
                  <w:b w:val="0"/>
                  <w:sz w:val="22"/>
                  <w:szCs w:val="22"/>
                </w:rPr>
                <w:delText>Situation analysis</w:delText>
              </w:r>
              <w:bookmarkEnd w:id="6719"/>
              <w:bookmarkEnd w:id="6720"/>
            </w:del>
          </w:p>
          <w:p w14:paraId="0A546D9F" w14:textId="3DBE7FF9" w:rsidR="00F211ED" w:rsidRPr="00581508" w:rsidDel="0067109F" w:rsidRDefault="00F211ED" w:rsidP="009862C5">
            <w:pPr>
              <w:pStyle w:val="Tablelevel2"/>
              <w:rPr>
                <w:del w:id="6723" w:author="Abercrombie, Kerrie" w:date="2021-01-22T13:33:00Z"/>
                <w:rFonts w:ascii="Calibri" w:hAnsi="Calibri"/>
                <w:sz w:val="22"/>
                <w:szCs w:val="22"/>
              </w:rPr>
            </w:pPr>
            <w:del w:id="6724" w:author="Abercrombie, Kerrie" w:date="2021-01-22T13:33:00Z">
              <w:r w:rsidRPr="00581508" w:rsidDel="0067109F">
                <w:rPr>
                  <w:rFonts w:ascii="Calibri" w:hAnsi="Calibri"/>
                  <w:sz w:val="22"/>
                  <w:szCs w:val="22"/>
                </w:rPr>
                <w:delText>Conflict assessment</w:delText>
              </w:r>
            </w:del>
          </w:p>
          <w:p w14:paraId="63FE1512" w14:textId="50404966" w:rsidR="00F211ED" w:rsidRPr="00581508" w:rsidDel="0067109F" w:rsidRDefault="00F211ED" w:rsidP="009862C5">
            <w:pPr>
              <w:pStyle w:val="Tablelevel3"/>
              <w:rPr>
                <w:del w:id="6725" w:author="Abercrombie, Kerrie" w:date="2021-01-22T13:33:00Z"/>
                <w:rFonts w:ascii="Calibri" w:hAnsi="Calibri"/>
                <w:sz w:val="22"/>
                <w:szCs w:val="22"/>
                <w:lang w:eastAsia="en-GB"/>
              </w:rPr>
            </w:pPr>
            <w:del w:id="6726" w:author="Abercrombie, Kerrie" w:date="2021-01-22T13:33:00Z">
              <w:r w:rsidRPr="00581508" w:rsidDel="0067109F">
                <w:rPr>
                  <w:rFonts w:ascii="Calibri" w:hAnsi="Calibri"/>
                  <w:sz w:val="22"/>
                  <w:szCs w:val="22"/>
                  <w:lang w:eastAsia="en-GB"/>
                </w:rPr>
                <w:delText>Spatial separation</w:delText>
              </w:r>
            </w:del>
          </w:p>
          <w:p w14:paraId="257B491A" w14:textId="4D4CB501" w:rsidR="00F211ED" w:rsidRPr="00581508" w:rsidDel="0067109F" w:rsidRDefault="00F211ED" w:rsidP="009862C5">
            <w:pPr>
              <w:pStyle w:val="Tablelevel2"/>
              <w:rPr>
                <w:del w:id="6727" w:author="Abercrombie, Kerrie" w:date="2021-01-22T13:33:00Z"/>
                <w:rFonts w:ascii="Calibri" w:hAnsi="Calibri"/>
                <w:sz w:val="22"/>
                <w:szCs w:val="22"/>
              </w:rPr>
            </w:pPr>
            <w:del w:id="6728" w:author="Abercrombie, Kerrie" w:date="2021-01-22T13:33:00Z">
              <w:r w:rsidRPr="00581508" w:rsidDel="0067109F">
                <w:rPr>
                  <w:rFonts w:ascii="Calibri" w:hAnsi="Calibri"/>
                  <w:sz w:val="22"/>
                  <w:szCs w:val="22"/>
                </w:rPr>
                <w:delText>Determination of relevant traffic</w:delText>
              </w:r>
            </w:del>
          </w:p>
          <w:p w14:paraId="05B04410" w14:textId="12C8D73C" w:rsidR="00F211ED" w:rsidRPr="00581508" w:rsidDel="0067109F" w:rsidRDefault="00F211ED" w:rsidP="009862C5">
            <w:pPr>
              <w:pStyle w:val="Tablelevel3"/>
              <w:rPr>
                <w:del w:id="6729" w:author="Abercrombie, Kerrie" w:date="2021-01-22T13:33:00Z"/>
                <w:rFonts w:ascii="Calibri" w:hAnsi="Calibri"/>
                <w:sz w:val="22"/>
                <w:szCs w:val="22"/>
                <w:lang w:eastAsia="en-GB"/>
              </w:rPr>
            </w:pPr>
            <w:del w:id="6730" w:author="Abercrombie, Kerrie" w:date="2021-01-22T13:33:00Z">
              <w:r w:rsidRPr="00581508" w:rsidDel="0067109F">
                <w:rPr>
                  <w:rFonts w:ascii="Calibri" w:hAnsi="Calibri"/>
                  <w:sz w:val="22"/>
                  <w:szCs w:val="22"/>
                  <w:lang w:eastAsia="en-GB"/>
                </w:rPr>
                <w:delText>Participating/non-participating traffic</w:delText>
              </w:r>
            </w:del>
          </w:p>
          <w:p w14:paraId="562FD694" w14:textId="3DF5D38B" w:rsidR="00F211ED" w:rsidRPr="00581508" w:rsidDel="0067109F" w:rsidRDefault="00F211ED" w:rsidP="009862C5">
            <w:pPr>
              <w:pStyle w:val="Tablelevel3"/>
              <w:rPr>
                <w:del w:id="6731" w:author="Abercrombie, Kerrie" w:date="2021-01-22T13:33:00Z"/>
                <w:rFonts w:ascii="Calibri" w:hAnsi="Calibri"/>
                <w:sz w:val="22"/>
                <w:szCs w:val="22"/>
                <w:lang w:eastAsia="en-GB"/>
              </w:rPr>
            </w:pPr>
            <w:del w:id="6732" w:author="Abercrombie, Kerrie" w:date="2021-01-22T13:33:00Z">
              <w:r w:rsidRPr="00581508" w:rsidDel="0067109F">
                <w:rPr>
                  <w:rFonts w:ascii="Calibri" w:hAnsi="Calibri"/>
                  <w:sz w:val="22"/>
                  <w:szCs w:val="22"/>
                  <w:lang w:eastAsia="en-GB"/>
                </w:rPr>
                <w:delText>National and international regulations</w:delText>
              </w:r>
            </w:del>
          </w:p>
          <w:p w14:paraId="0447D186" w14:textId="1AC13E8F" w:rsidR="00F211ED" w:rsidRPr="00581508" w:rsidDel="0067109F" w:rsidRDefault="00F211ED" w:rsidP="009862C5">
            <w:pPr>
              <w:pStyle w:val="Tablelevel3"/>
              <w:rPr>
                <w:del w:id="6733" w:author="Abercrombie, Kerrie" w:date="2021-01-22T13:33:00Z"/>
                <w:rFonts w:ascii="Calibri" w:hAnsi="Calibri"/>
                <w:sz w:val="22"/>
                <w:szCs w:val="22"/>
                <w:lang w:eastAsia="en-GB"/>
              </w:rPr>
            </w:pPr>
            <w:del w:id="6734" w:author="Abercrombie, Kerrie" w:date="2021-01-22T13:33:00Z">
              <w:r w:rsidRPr="00581508" w:rsidDel="0067109F">
                <w:rPr>
                  <w:rFonts w:ascii="Calibri" w:hAnsi="Calibri"/>
                  <w:sz w:val="22"/>
                  <w:szCs w:val="22"/>
                  <w:lang w:eastAsia="en-GB"/>
                </w:rPr>
                <w:delText>Local procedures</w:delText>
              </w:r>
            </w:del>
          </w:p>
          <w:p w14:paraId="523DA86B" w14:textId="59E1D8A4" w:rsidR="00F211ED" w:rsidRPr="00581508" w:rsidRDefault="00F211ED" w:rsidP="009862C5">
            <w:pPr>
              <w:pStyle w:val="Tablelevel2"/>
              <w:rPr>
                <w:rFonts w:ascii="Calibri" w:hAnsi="Calibri"/>
                <w:sz w:val="22"/>
                <w:szCs w:val="22"/>
              </w:rPr>
            </w:pPr>
            <w:del w:id="6735" w:author="Abercrombie, Kerrie" w:date="2021-01-22T13:33:00Z">
              <w:r w:rsidRPr="00581508" w:rsidDel="0067109F">
                <w:rPr>
                  <w:rFonts w:ascii="Calibri" w:hAnsi="Calibri"/>
                  <w:sz w:val="22"/>
                  <w:szCs w:val="22"/>
                </w:rPr>
                <w:delText>Tools for determining relevant traffic - risk of collision, unclear intentions, non-routine action, blind corner etc</w:delText>
              </w:r>
              <w:commentRangeEnd w:id="6721"/>
              <w:r w:rsidR="0067109F" w:rsidDel="0067109F">
                <w:rPr>
                  <w:rStyle w:val="CommentReference"/>
                  <w:rFonts w:asciiTheme="minorHAnsi" w:eastAsiaTheme="minorHAnsi" w:hAnsiTheme="minorHAnsi"/>
                </w:rPr>
                <w:commentReference w:id="6721"/>
              </w:r>
            </w:del>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0"/>
          <w:pgSz w:w="16838" w:h="11906" w:orient="landscape"/>
          <w:pgMar w:top="1134" w:right="1134" w:bottom="1134" w:left="1134" w:header="706" w:footer="706" w:gutter="0"/>
          <w:cols w:space="708"/>
          <w:docGrid w:linePitch="360"/>
        </w:sectPr>
      </w:pPr>
    </w:p>
    <w:p w14:paraId="7DB0F097" w14:textId="77777777" w:rsidR="001665A3" w:rsidRPr="00C50983" w:rsidRDefault="001665A3" w:rsidP="00575E73">
      <w:pPr>
        <w:pStyle w:val="Module"/>
        <w:shd w:val="clear" w:color="auto" w:fill="D9D9D9" w:themeFill="background1" w:themeFillShade="D9"/>
        <w:rPr>
          <w:caps/>
        </w:rPr>
      </w:pPr>
      <w:bookmarkStart w:id="6736" w:name="_Toc111617432"/>
      <w:bookmarkStart w:id="6737" w:name="_Toc245254440"/>
      <w:bookmarkStart w:id="6738" w:name="_Toc62642355"/>
      <w:bookmarkStart w:id="6739" w:name="_Toc111617400"/>
      <w:bookmarkStart w:id="6740" w:name="_Toc245254435"/>
      <w:r w:rsidRPr="00C50983">
        <w:t>NAUTICAL KNOWLEDGE</w:t>
      </w:r>
      <w:bookmarkEnd w:id="6736"/>
      <w:bookmarkEnd w:id="6737"/>
      <w:bookmarkEnd w:id="6738"/>
    </w:p>
    <w:p w14:paraId="080ACF6A" w14:textId="77777777" w:rsidR="001665A3" w:rsidRDefault="001665A3" w:rsidP="00575E73">
      <w:pPr>
        <w:pStyle w:val="ModuleHeading1"/>
        <w:shd w:val="clear" w:color="auto" w:fill="D9D9D9" w:themeFill="background1" w:themeFillShade="D9"/>
      </w:pPr>
      <w:bookmarkStart w:id="6741" w:name="_Toc446917373"/>
      <w:bookmarkStart w:id="6742" w:name="_Toc111617433"/>
      <w:bookmarkStart w:id="6743" w:name="_Toc245254441"/>
      <w:bookmarkStart w:id="6744" w:name="_Toc62642356"/>
      <w:commentRangeStart w:id="6745"/>
      <w:r w:rsidRPr="00C50983">
        <w:t>INTRODUCTION</w:t>
      </w:r>
      <w:bookmarkEnd w:id="6741"/>
      <w:bookmarkEnd w:id="6742"/>
      <w:bookmarkEnd w:id="6743"/>
      <w:commentRangeEnd w:id="6745"/>
      <w:r w:rsidR="00E2214B">
        <w:rPr>
          <w:rStyle w:val="CommentReference"/>
          <w:rFonts w:eastAsiaTheme="minorHAnsi"/>
          <w:b w:val="0"/>
          <w:caps w:val="0"/>
          <w:color w:val="auto"/>
        </w:rPr>
        <w:commentReference w:id="6745"/>
      </w:r>
      <w:bookmarkEnd w:id="6744"/>
    </w:p>
    <w:p w14:paraId="21C3C10B" w14:textId="77777777" w:rsidR="001665A3" w:rsidRPr="00670F81" w:rsidRDefault="001665A3" w:rsidP="00575E73">
      <w:pPr>
        <w:pStyle w:val="Heading1separatationline"/>
        <w:shd w:val="clear" w:color="auto" w:fill="D9D9D9" w:themeFill="background1" w:themeFillShade="D9"/>
      </w:pPr>
    </w:p>
    <w:p w14:paraId="6DD18AED" w14:textId="77777777" w:rsidR="001665A3" w:rsidRPr="00C50983" w:rsidRDefault="001665A3" w:rsidP="00575E73">
      <w:pPr>
        <w:pStyle w:val="BodyText"/>
        <w:shd w:val="clear" w:color="auto" w:fill="D9D9D9" w:themeFill="background1" w:themeFillShade="D9"/>
      </w:pPr>
      <w:r w:rsidRPr="00C50983">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1ACB8E53" w14:textId="77777777" w:rsidR="001665A3" w:rsidRDefault="001665A3" w:rsidP="00575E73">
      <w:pPr>
        <w:pStyle w:val="ModuleHeading1"/>
        <w:shd w:val="clear" w:color="auto" w:fill="D9D9D9" w:themeFill="background1" w:themeFillShade="D9"/>
      </w:pPr>
      <w:bookmarkStart w:id="6746" w:name="_Toc446917374"/>
      <w:bookmarkStart w:id="6747" w:name="_Toc111617434"/>
      <w:bookmarkStart w:id="6748" w:name="_Toc245254442"/>
      <w:bookmarkStart w:id="6749" w:name="_Toc62642357"/>
      <w:r w:rsidRPr="00C50983">
        <w:t>SUBJECT FRAMEWORK</w:t>
      </w:r>
      <w:bookmarkEnd w:id="6746"/>
      <w:bookmarkEnd w:id="6747"/>
      <w:bookmarkEnd w:id="6748"/>
      <w:bookmarkEnd w:id="6749"/>
    </w:p>
    <w:p w14:paraId="0E1FD31B" w14:textId="77777777" w:rsidR="001665A3" w:rsidRPr="00FC3BF5" w:rsidRDefault="001665A3" w:rsidP="00575E73">
      <w:pPr>
        <w:pStyle w:val="Heading1separatationline"/>
        <w:shd w:val="clear" w:color="auto" w:fill="D9D9D9" w:themeFill="background1" w:themeFillShade="D9"/>
      </w:pPr>
    </w:p>
    <w:p w14:paraId="75F27B30" w14:textId="77777777" w:rsidR="001665A3" w:rsidRPr="00C50983" w:rsidRDefault="001665A3" w:rsidP="00575E73">
      <w:pPr>
        <w:pStyle w:val="ModuleHeading2"/>
        <w:shd w:val="clear" w:color="auto" w:fill="D9D9D9" w:themeFill="background1" w:themeFillShade="D9"/>
      </w:pPr>
      <w:bookmarkStart w:id="6750" w:name="_Toc446917375"/>
      <w:bookmarkStart w:id="6751" w:name="_Toc111617435"/>
      <w:r w:rsidRPr="00C50983">
        <w:t>Scope</w:t>
      </w:r>
      <w:bookmarkEnd w:id="6750"/>
      <w:bookmarkEnd w:id="6751"/>
    </w:p>
    <w:p w14:paraId="726CCC1B" w14:textId="77777777" w:rsidR="001665A3" w:rsidRPr="00C50983" w:rsidRDefault="001665A3" w:rsidP="00575E73">
      <w:pPr>
        <w:pStyle w:val="BodyText"/>
        <w:shd w:val="clear" w:color="auto" w:fill="D9D9D9" w:themeFill="background1" w:themeFillShade="D9"/>
      </w:pPr>
      <w:r w:rsidRPr="00C50983">
        <w:t>This syllabus covers the requirement for VTS Operators to be able to carry out certain navigational functions and to have sufficient knowledge of ships to understand limitations of manoeuvrability or the need for special treatment caused by malfunction of shipboard systems or the type of cargo being carried.</w:t>
      </w:r>
    </w:p>
    <w:p w14:paraId="52DF28C2" w14:textId="77777777" w:rsidR="001665A3" w:rsidRPr="00C50983" w:rsidRDefault="001665A3" w:rsidP="00575E73">
      <w:pPr>
        <w:pStyle w:val="BodyText"/>
        <w:shd w:val="clear" w:color="auto" w:fill="D9D9D9" w:themeFill="background1" w:themeFillShade="D9"/>
      </w:pPr>
      <w:r w:rsidRPr="00C50983">
        <w:t xml:space="preserve">This course covers the theory and practice of </w:t>
      </w:r>
      <w:proofErr w:type="spellStart"/>
      <w:r w:rsidRPr="00C50983">
        <w:t>chartwork</w:t>
      </w:r>
      <w:proofErr w:type="spellEnd"/>
      <w:r w:rsidRPr="00C50983">
        <w:t>, provides knowledge of the collision regulations, buoyage and electronic aids to navigation systems as well as shipboard navigational equipment.  It also provides an understanding of ship design matters, certain shipboard systems and some circumstances external to a ship which might influence its behaviour.</w:t>
      </w:r>
    </w:p>
    <w:p w14:paraId="562B8B8B" w14:textId="77777777" w:rsidR="001665A3" w:rsidRPr="00C50983" w:rsidRDefault="001665A3" w:rsidP="00575E73">
      <w:pPr>
        <w:pStyle w:val="BodyText"/>
        <w:shd w:val="clear" w:color="auto" w:fill="D9D9D9" w:themeFill="background1" w:themeFillShade="D9"/>
      </w:pPr>
      <w:r w:rsidRPr="00C50983">
        <w:t>This course also provides knowledge of port operations as well as other services provided to shipping by ports, harbours and offshore installations.</w:t>
      </w:r>
    </w:p>
    <w:p w14:paraId="5F953101" w14:textId="77777777" w:rsidR="001665A3" w:rsidRPr="00C50983" w:rsidRDefault="001665A3" w:rsidP="00575E73">
      <w:pPr>
        <w:pStyle w:val="ModuleHeading2"/>
        <w:shd w:val="clear" w:color="auto" w:fill="D9D9D9" w:themeFill="background1" w:themeFillShade="D9"/>
      </w:pPr>
      <w:bookmarkStart w:id="6752" w:name="_Toc446917376"/>
      <w:bookmarkStart w:id="6753" w:name="_Toc111617436"/>
      <w:r w:rsidRPr="00C50983">
        <w:t>Aims</w:t>
      </w:r>
      <w:bookmarkEnd w:id="6752"/>
      <w:bookmarkEnd w:id="6753"/>
    </w:p>
    <w:p w14:paraId="7985E793" w14:textId="77777777" w:rsidR="001665A3" w:rsidRPr="00C50983" w:rsidRDefault="001665A3" w:rsidP="00575E73">
      <w:pPr>
        <w:pStyle w:val="BodyText"/>
        <w:shd w:val="clear" w:color="auto" w:fill="D9D9D9" w:themeFill="background1" w:themeFillShade="D9"/>
      </w:pPr>
      <w:r w:rsidRPr="00C50983">
        <w:t xml:space="preserve">On completion of the course trainees will be able to </w:t>
      </w:r>
    </w:p>
    <w:p w14:paraId="2111E80B" w14:textId="77777777" w:rsidR="001665A3" w:rsidRPr="00C50983" w:rsidRDefault="001665A3" w:rsidP="00575E73">
      <w:pPr>
        <w:pStyle w:val="Bullet2"/>
        <w:shd w:val="clear" w:color="auto" w:fill="D9D9D9" w:themeFill="background1" w:themeFillShade="D9"/>
      </w:pPr>
      <w:r w:rsidRPr="00C50983">
        <w:t>read information from a chart;</w:t>
      </w:r>
    </w:p>
    <w:p w14:paraId="46FFA85D" w14:textId="77777777" w:rsidR="001665A3" w:rsidRPr="00C50983" w:rsidRDefault="001665A3" w:rsidP="00575E73">
      <w:pPr>
        <w:pStyle w:val="Bullet2"/>
        <w:shd w:val="clear" w:color="auto" w:fill="D9D9D9" w:themeFill="background1" w:themeFillShade="D9"/>
      </w:pPr>
      <w:r w:rsidRPr="00C50983">
        <w:t>fix the position of ships on a chart;</w:t>
      </w:r>
    </w:p>
    <w:p w14:paraId="58EAE4BB" w14:textId="77777777" w:rsidR="001665A3" w:rsidRPr="00C50983" w:rsidRDefault="001665A3" w:rsidP="00575E73">
      <w:pPr>
        <w:pStyle w:val="Bullet2"/>
        <w:shd w:val="clear" w:color="auto" w:fill="D9D9D9" w:themeFill="background1" w:themeFillShade="D9"/>
      </w:pPr>
      <w:r w:rsidRPr="00C50983">
        <w:t>read information from tide tables; and</w:t>
      </w:r>
    </w:p>
    <w:p w14:paraId="4655B7D2" w14:textId="77777777" w:rsidR="001665A3" w:rsidRPr="00C50983" w:rsidRDefault="001665A3" w:rsidP="00575E73">
      <w:pPr>
        <w:pStyle w:val="Bullet2"/>
        <w:shd w:val="clear" w:color="auto" w:fill="D9D9D9" w:themeFill="background1" w:themeFillShade="D9"/>
      </w:pPr>
      <w:proofErr w:type="gramStart"/>
      <w:r w:rsidRPr="00C50983">
        <w:t>carry</w:t>
      </w:r>
      <w:proofErr w:type="gramEnd"/>
      <w:r w:rsidRPr="00C50983">
        <w:t xml:space="preserve"> out course, speed and distance calculations, taking into account any set, drift or leeway.</w:t>
      </w:r>
    </w:p>
    <w:p w14:paraId="6179BD9E" w14:textId="77777777" w:rsidR="001665A3" w:rsidRPr="00C50983" w:rsidRDefault="001665A3" w:rsidP="00575E73">
      <w:pPr>
        <w:pStyle w:val="BodyText"/>
        <w:shd w:val="clear" w:color="auto" w:fill="D9D9D9" w:themeFill="background1" w:themeFillShade="D9"/>
      </w:pPr>
      <w:r w:rsidRPr="00C50983">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66C376F" w14:textId="77777777" w:rsidR="001665A3" w:rsidRPr="00C50983" w:rsidRDefault="001665A3" w:rsidP="00575E73">
      <w:pPr>
        <w:pStyle w:val="BodyText"/>
        <w:shd w:val="clear" w:color="auto" w:fill="D9D9D9" w:themeFill="background1" w:themeFillShade="D9"/>
      </w:pPr>
      <w:r w:rsidRPr="00C50983">
        <w:t>The course will also enable trainees to have knowledge of port operations and the ability to co-ordinate information relating to other services provided by port and harbour authorities including offshore installations.</w:t>
      </w:r>
    </w:p>
    <w:p w14:paraId="5097596B" w14:textId="77777777" w:rsidR="001665A3" w:rsidRPr="00C50983" w:rsidRDefault="001665A3" w:rsidP="00575E73">
      <w:pPr>
        <w:pStyle w:val="BodyText"/>
        <w:shd w:val="clear" w:color="auto" w:fill="D9D9D9" w:themeFill="background1" w:themeFillShade="D9"/>
      </w:pPr>
      <w:commentRangeStart w:id="6754"/>
      <w:r w:rsidRPr="00C50983">
        <w:t>If a simulator is available, it is possible to give the trainees realistic exercises on navigating a vessel 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commentRangeEnd w:id="6754"/>
      <w:r w:rsidR="005300C7">
        <w:rPr>
          <w:rStyle w:val="CommentReference"/>
        </w:rPr>
        <w:commentReference w:id="6754"/>
      </w:r>
    </w:p>
    <w:p w14:paraId="594E2B45" w14:textId="77777777" w:rsidR="001665A3" w:rsidRDefault="001665A3" w:rsidP="00575E73">
      <w:pPr>
        <w:pStyle w:val="ModuleHeading1"/>
        <w:shd w:val="clear" w:color="auto" w:fill="D9D9D9" w:themeFill="background1" w:themeFillShade="D9"/>
      </w:pPr>
      <w:r w:rsidRPr="00C50983">
        <w:br w:type="page"/>
      </w:r>
      <w:bookmarkStart w:id="6755" w:name="_Toc446917377"/>
      <w:bookmarkStart w:id="6756" w:name="_Toc111617437"/>
      <w:bookmarkStart w:id="6757" w:name="_Toc245254443"/>
      <w:bookmarkStart w:id="6758" w:name="_Toc62642358"/>
      <w:r w:rsidRPr="00C50983">
        <w:t>SUBJECT OUTLINE</w:t>
      </w:r>
      <w:bookmarkEnd w:id="6755"/>
      <w:bookmarkEnd w:id="6756"/>
      <w:r w:rsidRPr="00C50983">
        <w:t xml:space="preserve"> OF MODULE 4</w:t>
      </w:r>
      <w:bookmarkEnd w:id="6757"/>
      <w:bookmarkEnd w:id="6758"/>
    </w:p>
    <w:p w14:paraId="26DEE842" w14:textId="77777777" w:rsidR="001665A3" w:rsidRPr="00670F81" w:rsidRDefault="001665A3" w:rsidP="00575E73">
      <w:pPr>
        <w:pStyle w:val="Heading1separatationline"/>
        <w:shd w:val="clear" w:color="auto" w:fill="D9D9D9" w:themeFill="background1" w:themeFillShade="D9"/>
      </w:pPr>
    </w:p>
    <w:p w14:paraId="5080FEEC" w14:textId="77777777" w:rsidR="001665A3" w:rsidRPr="00C50983" w:rsidRDefault="001665A3" w:rsidP="00575E73">
      <w:pPr>
        <w:pStyle w:val="Tablecaption"/>
        <w:shd w:val="clear" w:color="auto" w:fill="D9D9D9" w:themeFill="background1" w:themeFillShade="D9"/>
      </w:pPr>
      <w:bookmarkStart w:id="6759" w:name="_Toc245254475"/>
      <w:bookmarkStart w:id="6760" w:name="_Toc531423235"/>
      <w:r w:rsidRPr="00C50983">
        <w:t>Subject outline – Nautical knowledge</w:t>
      </w:r>
      <w:bookmarkEnd w:id="6759"/>
      <w:bookmarkEnd w:id="6760"/>
      <w:r w:rsidRPr="00C50983">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670F81" w14:paraId="1BD69F41" w14:textId="77777777" w:rsidTr="00DC77A1">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670F81" w:rsidRDefault="001665A3" w:rsidP="00575E73">
            <w:pPr>
              <w:pStyle w:val="Tableheading"/>
              <w:shd w:val="clear" w:color="auto" w:fill="D9D9D9" w:themeFill="background1" w:themeFillShade="D9"/>
            </w:pPr>
            <w:r w:rsidRPr="00670F81">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670F81" w:rsidRDefault="001665A3" w:rsidP="00575E73">
            <w:pPr>
              <w:pStyle w:val="Tableheading"/>
              <w:shd w:val="clear" w:color="auto" w:fill="D9D9D9" w:themeFill="background1" w:themeFillShade="D9"/>
            </w:pPr>
            <w:r w:rsidRPr="00670F81">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670F81" w:rsidRDefault="001665A3" w:rsidP="00575E73">
            <w:pPr>
              <w:pStyle w:val="Tableheading"/>
              <w:shd w:val="clear" w:color="auto" w:fill="D9D9D9" w:themeFill="background1" w:themeFillShade="D9"/>
            </w:pPr>
            <w:r w:rsidRPr="00670F81">
              <w:t>Recommended Hours</w:t>
            </w:r>
          </w:p>
        </w:tc>
      </w:tr>
      <w:tr w:rsidR="001665A3" w:rsidRPr="00670F81" w14:paraId="56648824" w14:textId="77777777" w:rsidTr="00DC77A1">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670F81" w:rsidRDefault="001665A3" w:rsidP="00575E73">
            <w:pPr>
              <w:pStyle w:val="Tableheading"/>
              <w:shd w:val="clear" w:color="auto" w:fill="D9D9D9" w:themeFill="background1" w:themeFillShade="D9"/>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670F81" w:rsidRDefault="001665A3" w:rsidP="00575E73">
            <w:pPr>
              <w:pStyle w:val="Tableheading"/>
              <w:shd w:val="clear" w:color="auto" w:fill="D9D9D9" w:themeFill="background1" w:themeFillShade="D9"/>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670F81" w:rsidRDefault="001665A3" w:rsidP="00575E73">
            <w:pPr>
              <w:pStyle w:val="Tableheading"/>
              <w:shd w:val="clear" w:color="auto" w:fill="D9D9D9" w:themeFill="background1" w:themeFillShade="D9"/>
            </w:pPr>
            <w:r w:rsidRPr="00670F81">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670F81" w:rsidRDefault="001665A3" w:rsidP="00575E73">
            <w:pPr>
              <w:pStyle w:val="Tableheading"/>
              <w:shd w:val="clear" w:color="auto" w:fill="D9D9D9" w:themeFill="background1" w:themeFillShade="D9"/>
            </w:pPr>
            <w:r w:rsidRPr="00670F81">
              <w:t>Exercises/ Simulation</w:t>
            </w:r>
          </w:p>
        </w:tc>
      </w:tr>
      <w:tr w:rsidR="001665A3" w:rsidRPr="00670F81" w14:paraId="28310D97" w14:textId="77777777" w:rsidTr="00DC77A1">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670F81" w:rsidRDefault="001665A3" w:rsidP="00575E73">
            <w:pPr>
              <w:pStyle w:val="Tablelevel1bold"/>
              <w:shd w:val="clear" w:color="auto" w:fill="D9D9D9" w:themeFill="background1" w:themeFillShade="D9"/>
              <w:rPr>
                <w:rFonts w:ascii="Calibri" w:hAnsi="Calibri"/>
                <w:sz w:val="22"/>
                <w:szCs w:val="22"/>
              </w:rPr>
            </w:pPr>
            <w:proofErr w:type="spellStart"/>
            <w:r w:rsidRPr="00670F81">
              <w:rPr>
                <w:rFonts w:ascii="Calibri" w:hAnsi="Calibri"/>
                <w:sz w:val="22"/>
                <w:szCs w:val="22"/>
              </w:rPr>
              <w:t>Chartwork</w:t>
            </w:r>
            <w:proofErr w:type="spellEnd"/>
          </w:p>
          <w:p w14:paraId="2F40CA2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Chart information and terminology</w:t>
            </w:r>
          </w:p>
          <w:p w14:paraId="6398A27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Plotting positions on paper charts</w:t>
            </w:r>
          </w:p>
          <w:p w14:paraId="719CCC8C"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Course/speed/distance/time calculations</w:t>
            </w:r>
          </w:p>
          <w:p w14:paraId="27600E9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True and magnetic courses</w:t>
            </w:r>
          </w:p>
          <w:p w14:paraId="2B1CC140"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Passage planning</w:t>
            </w:r>
          </w:p>
          <w:p w14:paraId="092E7A8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Tides and tidal streams</w:t>
            </w:r>
          </w:p>
          <w:p w14:paraId="571F9BC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Correcting paper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720826CA" w14:textId="77777777" w:rsidTr="00DC77A1">
        <w:trPr>
          <w:jc w:val="center"/>
        </w:trPr>
        <w:tc>
          <w:tcPr>
            <w:tcW w:w="4219" w:type="dxa"/>
            <w:tcBorders>
              <w:top w:val="single" w:sz="6" w:space="0" w:color="auto"/>
              <w:left w:val="single" w:sz="6" w:space="0" w:color="auto"/>
              <w:right w:val="single" w:sz="6" w:space="0" w:color="auto"/>
            </w:tcBorders>
          </w:tcPr>
          <w:p w14:paraId="7CE31A11"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Collision regulations</w:t>
            </w:r>
          </w:p>
          <w:p w14:paraId="2F6BF191"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669DFD35" w14:textId="77777777" w:rsidTr="00DC77A1">
        <w:trPr>
          <w:jc w:val="center"/>
        </w:trPr>
        <w:tc>
          <w:tcPr>
            <w:tcW w:w="4219" w:type="dxa"/>
            <w:tcBorders>
              <w:top w:val="single" w:sz="6" w:space="0" w:color="auto"/>
              <w:left w:val="single" w:sz="6" w:space="0" w:color="auto"/>
              <w:right w:val="single" w:sz="6" w:space="0" w:color="auto"/>
            </w:tcBorders>
          </w:tcPr>
          <w:p w14:paraId="3DC4FFCE"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Aids to Navigation</w:t>
            </w:r>
          </w:p>
          <w:p w14:paraId="49965561"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International Maritime Buoyage </w:t>
            </w:r>
          </w:p>
          <w:p w14:paraId="2756586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Radar beacons</w:t>
            </w:r>
          </w:p>
          <w:p w14:paraId="368981E4"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Satellite and differential satellite position fixing</w:t>
            </w:r>
          </w:p>
          <w:p w14:paraId="5448DCF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Terrestrial position fixing systems</w:t>
            </w:r>
          </w:p>
          <w:p w14:paraId="0A5116F2"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50A26453" w14:textId="77777777" w:rsidTr="00DC77A1">
        <w:trPr>
          <w:jc w:val="center"/>
        </w:trPr>
        <w:tc>
          <w:tcPr>
            <w:tcW w:w="4219" w:type="dxa"/>
            <w:tcBorders>
              <w:top w:val="single" w:sz="6" w:space="0" w:color="auto"/>
              <w:left w:val="single" w:sz="6" w:space="0" w:color="auto"/>
              <w:right w:val="single" w:sz="6" w:space="0" w:color="auto"/>
            </w:tcBorders>
          </w:tcPr>
          <w:p w14:paraId="5607B837"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Navigational Aids (Shipborne)</w:t>
            </w:r>
          </w:p>
          <w:p w14:paraId="0132E74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Radar</w:t>
            </w:r>
          </w:p>
          <w:p w14:paraId="18DF6BB5"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Gyro and magnetic compasses</w:t>
            </w:r>
          </w:p>
          <w:p w14:paraId="4E33BB3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31633098" w14:textId="77777777" w:rsidTr="00DC77A1">
        <w:trPr>
          <w:jc w:val="center"/>
        </w:trPr>
        <w:tc>
          <w:tcPr>
            <w:tcW w:w="4219" w:type="dxa"/>
            <w:tcBorders>
              <w:top w:val="single" w:sz="6" w:space="0" w:color="auto"/>
              <w:left w:val="single" w:sz="6" w:space="0" w:color="auto"/>
              <w:bottom w:val="single" w:sz="6" w:space="0" w:color="auto"/>
            </w:tcBorders>
          </w:tcPr>
          <w:p w14:paraId="00EFA171"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Shipboard Knowledge</w:t>
            </w:r>
          </w:p>
          <w:p w14:paraId="04112500"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terminology - Technical</w:t>
            </w:r>
          </w:p>
          <w:p w14:paraId="20C52647"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terminology - Nautical phrases</w:t>
            </w:r>
          </w:p>
          <w:p w14:paraId="465A3663"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Types of vessels</w:t>
            </w:r>
          </w:p>
          <w:p w14:paraId="0DE53E2F"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Types of cargo</w:t>
            </w:r>
          </w:p>
          <w:p w14:paraId="2E8F5483"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Ship stability</w:t>
            </w:r>
          </w:p>
          <w:p w14:paraId="4BA9EB59"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Propulsion systems</w:t>
            </w:r>
          </w:p>
          <w:p w14:paraId="50B6934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External forces </w:t>
            </w:r>
          </w:p>
          <w:p w14:paraId="073D758C"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2AFDAD94" w14:textId="77777777" w:rsidTr="00DC77A1">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670F81" w:rsidRDefault="001665A3" w:rsidP="00575E73">
            <w:pPr>
              <w:pStyle w:val="Tablelevel1bold"/>
              <w:shd w:val="clear" w:color="auto" w:fill="D9D9D9" w:themeFill="background1" w:themeFillShade="D9"/>
              <w:rPr>
                <w:rFonts w:ascii="Calibri" w:hAnsi="Calibri"/>
                <w:sz w:val="22"/>
                <w:szCs w:val="22"/>
              </w:rPr>
            </w:pPr>
            <w:r w:rsidRPr="00670F81">
              <w:rPr>
                <w:rFonts w:ascii="Calibri" w:hAnsi="Calibri"/>
                <w:sz w:val="22"/>
                <w:szCs w:val="22"/>
              </w:rPr>
              <w:t>Port Operations and other allied services</w:t>
            </w:r>
          </w:p>
          <w:p w14:paraId="1176B24A"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Pilotage operations </w:t>
            </w:r>
          </w:p>
          <w:p w14:paraId="11A28A2A"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Port operations, including contingency plans</w:t>
            </w:r>
          </w:p>
          <w:p w14:paraId="239B3976"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Security</w:t>
            </w:r>
          </w:p>
          <w:p w14:paraId="14F8334B"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Tugs and towing</w:t>
            </w:r>
          </w:p>
          <w:p w14:paraId="10D48C68" w14:textId="77777777" w:rsidR="001665A3" w:rsidRPr="00670F81" w:rsidRDefault="001665A3" w:rsidP="00575E73">
            <w:pPr>
              <w:pStyle w:val="Tablelevel2"/>
              <w:shd w:val="clear" w:color="auto" w:fill="D9D9D9" w:themeFill="background1" w:themeFillShade="D9"/>
              <w:rPr>
                <w:rFonts w:ascii="Calibri" w:hAnsi="Calibri"/>
                <w:sz w:val="22"/>
                <w:szCs w:val="22"/>
              </w:rPr>
            </w:pPr>
            <w:r w:rsidRPr="00670F81">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670F81" w:rsidRDefault="001665A3" w:rsidP="00575E73">
            <w:pPr>
              <w:shd w:val="clear" w:color="auto" w:fill="D9D9D9" w:themeFill="background1" w:themeFillShade="D9"/>
              <w:jc w:val="center"/>
              <w:rPr>
                <w:rFonts w:ascii="Calibri" w:hAnsi="Calibri"/>
                <w:sz w:val="22"/>
                <w:szCs w:val="22"/>
              </w:rPr>
            </w:pPr>
          </w:p>
        </w:tc>
      </w:tr>
      <w:tr w:rsidR="001665A3" w:rsidRPr="00670F81" w14:paraId="569E1538" w14:textId="77777777" w:rsidTr="00DC77A1">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670F81" w:rsidRDefault="001665A3" w:rsidP="00575E73">
            <w:pPr>
              <w:pStyle w:val="Tablelevel1bold"/>
              <w:shd w:val="clear" w:color="auto" w:fill="D9D9D9" w:themeFill="background1" w:themeFillShade="D9"/>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670F81" w:rsidRDefault="001665A3" w:rsidP="00575E73">
            <w:pPr>
              <w:shd w:val="clear" w:color="auto" w:fill="D9D9D9" w:themeFill="background1" w:themeFillShade="D9"/>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670F81" w:rsidRDefault="001665A3" w:rsidP="00575E73">
            <w:pPr>
              <w:shd w:val="clear" w:color="auto" w:fill="D9D9D9" w:themeFill="background1" w:themeFillShade="D9"/>
              <w:jc w:val="center"/>
              <w:rPr>
                <w:rFonts w:ascii="Calibri" w:hAnsi="Calibri"/>
                <w:sz w:val="22"/>
                <w:szCs w:val="22"/>
              </w:rPr>
            </w:pPr>
            <w:r w:rsidRPr="00670F81">
              <w:rPr>
                <w:rFonts w:ascii="Calibri" w:hAnsi="Calibri"/>
                <w:sz w:val="22"/>
                <w:szCs w:val="22"/>
              </w:rPr>
              <w:t>Total 38 hours</w:t>
            </w:r>
          </w:p>
        </w:tc>
      </w:tr>
    </w:tbl>
    <w:p w14:paraId="09A0F66A" w14:textId="77777777" w:rsidR="001665A3" w:rsidRPr="00C50983" w:rsidRDefault="001665A3" w:rsidP="00575E73">
      <w:pPr>
        <w:pStyle w:val="Heading1"/>
        <w:keepLines w:val="0"/>
        <w:numPr>
          <w:ilvl w:val="0"/>
          <w:numId w:val="33"/>
        </w:numPr>
        <w:shd w:val="clear" w:color="auto" w:fill="D9D9D9" w:themeFill="background1" w:themeFillShade="D9"/>
        <w:spacing w:after="120" w:line="240" w:lineRule="auto"/>
        <w:ind w:left="993"/>
        <w:sectPr w:rsidR="001665A3" w:rsidRPr="00C50983" w:rsidSect="006039FF">
          <w:headerReference w:type="default" r:id="rId31"/>
          <w:pgSz w:w="11906" w:h="16838"/>
          <w:pgMar w:top="1134" w:right="1134" w:bottom="1134" w:left="1134" w:header="708" w:footer="708" w:gutter="0"/>
          <w:cols w:space="708"/>
          <w:docGrid w:linePitch="360"/>
        </w:sectPr>
      </w:pPr>
    </w:p>
    <w:p w14:paraId="7F19F7A7" w14:textId="77777777" w:rsidR="001665A3" w:rsidRDefault="001665A3" w:rsidP="00575E73">
      <w:pPr>
        <w:pStyle w:val="ModuleHeading1"/>
        <w:shd w:val="clear" w:color="auto" w:fill="D9D9D9" w:themeFill="background1" w:themeFillShade="D9"/>
      </w:pPr>
      <w:bookmarkStart w:id="6761" w:name="_Toc446917378"/>
      <w:bookmarkStart w:id="6762" w:name="_Toc111617438"/>
      <w:bookmarkStart w:id="6763" w:name="_Toc245254444"/>
      <w:bookmarkStart w:id="6764" w:name="_Toc62642359"/>
      <w:bookmarkStart w:id="6765" w:name="_Toc408737360"/>
      <w:r w:rsidRPr="00C50983">
        <w:t>DETAILED TEACHING SYLLABUS</w:t>
      </w:r>
      <w:bookmarkEnd w:id="6761"/>
      <w:bookmarkEnd w:id="6762"/>
      <w:r w:rsidRPr="00C50983">
        <w:t xml:space="preserve"> OF MODULE 4</w:t>
      </w:r>
      <w:bookmarkEnd w:id="6763"/>
      <w:bookmarkEnd w:id="6764"/>
    </w:p>
    <w:p w14:paraId="223EB5E2" w14:textId="77777777" w:rsidR="001665A3" w:rsidRPr="003B629F" w:rsidRDefault="001665A3" w:rsidP="00575E73">
      <w:pPr>
        <w:pStyle w:val="Heading1separatationline"/>
        <w:shd w:val="clear" w:color="auto" w:fill="D9D9D9" w:themeFill="background1" w:themeFillShade="D9"/>
      </w:pPr>
    </w:p>
    <w:p w14:paraId="5AD46E73" w14:textId="77777777" w:rsidR="001665A3" w:rsidRPr="00C50983" w:rsidRDefault="001665A3" w:rsidP="00575E73">
      <w:pPr>
        <w:pStyle w:val="Tablecaption"/>
        <w:shd w:val="clear" w:color="auto" w:fill="D9D9D9" w:themeFill="background1" w:themeFillShade="D9"/>
      </w:pPr>
      <w:bookmarkStart w:id="6766" w:name="_Toc245254476"/>
      <w:bookmarkStart w:id="6767" w:name="_Toc531423236"/>
      <w:r w:rsidRPr="00C50983">
        <w:t>Detailed teaching syllabus – Nautical knowledge</w:t>
      </w:r>
      <w:bookmarkEnd w:id="6766"/>
      <w:bookmarkEnd w:id="6767"/>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C77A1">
        <w:trPr>
          <w:cantSplit/>
          <w:tblHeader/>
          <w:jc w:val="center"/>
        </w:trPr>
        <w:tc>
          <w:tcPr>
            <w:tcW w:w="8897" w:type="dxa"/>
            <w:tcBorders>
              <w:bottom w:val="single" w:sz="12" w:space="0" w:color="auto"/>
            </w:tcBorders>
            <w:vAlign w:val="center"/>
          </w:tcPr>
          <w:p w14:paraId="229E1955"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47B703EB"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3BB1804C" w14:textId="77777777" w:rsidTr="00DC77A1">
        <w:trPr>
          <w:cantSplit/>
          <w:trHeight w:hRule="exact" w:val="461"/>
          <w:jc w:val="center"/>
        </w:trPr>
        <w:tc>
          <w:tcPr>
            <w:tcW w:w="8897" w:type="dxa"/>
            <w:tcBorders>
              <w:top w:val="single" w:sz="12" w:space="0" w:color="auto"/>
            </w:tcBorders>
          </w:tcPr>
          <w:p w14:paraId="49C25137"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768" w:name="_Toc446917379"/>
            <w:bookmarkStart w:id="6769" w:name="_Toc111617439"/>
            <w:commentRangeStart w:id="6770"/>
            <w:proofErr w:type="spellStart"/>
            <w:r w:rsidRPr="003B629F">
              <w:rPr>
                <w:rFonts w:ascii="Calibri" w:hAnsi="Calibri"/>
                <w:sz w:val="22"/>
                <w:szCs w:val="22"/>
              </w:rPr>
              <w:t>Chartwork</w:t>
            </w:r>
            <w:bookmarkEnd w:id="6768"/>
            <w:bookmarkEnd w:id="6769"/>
            <w:commentRangeEnd w:id="6770"/>
            <w:proofErr w:type="spellEnd"/>
            <w:r w:rsidR="005300C7">
              <w:rPr>
                <w:rStyle w:val="CommentReference"/>
                <w:rFonts w:asciiTheme="minorHAnsi" w:eastAsiaTheme="minorHAnsi" w:hAnsiTheme="minorHAnsi"/>
                <w:b w:val="0"/>
              </w:rPr>
              <w:commentReference w:id="6770"/>
            </w:r>
          </w:p>
        </w:tc>
        <w:tc>
          <w:tcPr>
            <w:tcW w:w="2551" w:type="dxa"/>
            <w:tcBorders>
              <w:top w:val="single" w:sz="12" w:space="0" w:color="auto"/>
            </w:tcBorders>
            <w:vAlign w:val="center"/>
          </w:tcPr>
          <w:p w14:paraId="3EB29228" w14:textId="77777777" w:rsidR="001665A3" w:rsidRPr="003B629F" w:rsidRDefault="001665A3" w:rsidP="00575E73">
            <w:pPr>
              <w:pStyle w:val="Tablelevel1"/>
              <w:shd w:val="clear" w:color="auto" w:fill="D9D9D9" w:themeFill="background1" w:themeFillShade="D9"/>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575E73">
            <w:pPr>
              <w:pStyle w:val="Tablelevel1"/>
              <w:shd w:val="clear" w:color="auto" w:fill="D9D9D9" w:themeFill="background1" w:themeFillShade="D9"/>
              <w:jc w:val="center"/>
              <w:rPr>
                <w:rFonts w:ascii="Calibri" w:hAnsi="Calibri"/>
                <w:szCs w:val="22"/>
                <w:lang w:eastAsia="en-GB"/>
              </w:rPr>
            </w:pPr>
            <w:r w:rsidRPr="003B629F">
              <w:rPr>
                <w:rFonts w:ascii="Calibri" w:hAnsi="Calibri"/>
                <w:szCs w:val="22"/>
                <w:lang w:eastAsia="en-GB"/>
              </w:rPr>
              <w:t>A1, A2, A3, A6, A7</w:t>
            </w:r>
          </w:p>
        </w:tc>
      </w:tr>
      <w:tr w:rsidR="001665A3" w:rsidRPr="003B629F" w14:paraId="5FF22E34" w14:textId="77777777" w:rsidTr="00DC77A1">
        <w:trPr>
          <w:cantSplit/>
          <w:jc w:val="center"/>
        </w:trPr>
        <w:tc>
          <w:tcPr>
            <w:tcW w:w="8897" w:type="dxa"/>
          </w:tcPr>
          <w:p w14:paraId="2393A7CC"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771" w:name="_Toc446917380"/>
            <w:bookmarkStart w:id="6772" w:name="_Toc111617440"/>
            <w:r w:rsidRPr="003B629F">
              <w:rPr>
                <w:rFonts w:ascii="Calibri" w:hAnsi="Calibri"/>
                <w:b w:val="0"/>
                <w:sz w:val="22"/>
                <w:szCs w:val="22"/>
              </w:rPr>
              <w:t>Chart information and terminology</w:t>
            </w:r>
            <w:bookmarkEnd w:id="6771"/>
            <w:bookmarkEnd w:id="6772"/>
          </w:p>
          <w:p w14:paraId="7298FBD2" w14:textId="77777777" w:rsidR="001665A3" w:rsidRPr="003B629F" w:rsidRDefault="001665A3" w:rsidP="00575E73">
            <w:pPr>
              <w:pStyle w:val="Tablelevel1"/>
              <w:shd w:val="clear" w:color="auto" w:fill="D9D9D9" w:themeFill="background1" w:themeFillShade="D9"/>
              <w:rPr>
                <w:rFonts w:ascii="Calibri" w:hAnsi="Calibri"/>
                <w:szCs w:val="22"/>
                <w:lang w:eastAsia="en-GB"/>
              </w:rPr>
            </w:pPr>
            <w:r w:rsidRPr="003B629F">
              <w:rPr>
                <w:rFonts w:ascii="Calibri" w:hAnsi="Calibri"/>
                <w:szCs w:val="22"/>
                <w:lang w:eastAsia="en-GB"/>
              </w:rPr>
              <w:t>Demonstrate knowledge of charts and the information contained thereon</w:t>
            </w:r>
          </w:p>
          <w:p w14:paraId="7201A8C3" w14:textId="77777777" w:rsidR="001665A3" w:rsidRPr="006B194C" w:rsidRDefault="001665A3" w:rsidP="00575E73">
            <w:pPr>
              <w:pStyle w:val="Tablelevel2"/>
              <w:shd w:val="clear" w:color="auto" w:fill="D9D9D9" w:themeFill="background1" w:themeFillShade="D9"/>
              <w:rPr>
                <w:rFonts w:ascii="Calibri" w:hAnsi="Calibri"/>
                <w:sz w:val="22"/>
                <w:szCs w:val="22"/>
                <w:highlight w:val="green"/>
              </w:rPr>
            </w:pPr>
            <w:r w:rsidRPr="006B194C">
              <w:rPr>
                <w:rFonts w:ascii="Calibri" w:hAnsi="Calibri"/>
                <w:sz w:val="22"/>
                <w:szCs w:val="22"/>
                <w:highlight w:val="green"/>
              </w:rPr>
              <w:t xml:space="preserve">Finding positions on the globe - </w:t>
            </w:r>
            <w:proofErr w:type="spellStart"/>
            <w:r w:rsidRPr="006B194C">
              <w:rPr>
                <w:rFonts w:ascii="Calibri" w:hAnsi="Calibri"/>
                <w:sz w:val="22"/>
                <w:szCs w:val="22"/>
                <w:highlight w:val="green"/>
              </w:rPr>
              <w:t>lat</w:t>
            </w:r>
            <w:proofErr w:type="spellEnd"/>
            <w:r w:rsidRPr="006B194C">
              <w:rPr>
                <w:rFonts w:ascii="Calibri" w:hAnsi="Calibri"/>
                <w:sz w:val="22"/>
                <w:szCs w:val="22"/>
                <w:highlight w:val="green"/>
              </w:rPr>
              <w:t>/long, great circle</w:t>
            </w:r>
          </w:p>
          <w:p w14:paraId="44B43C3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6B194C">
              <w:rPr>
                <w:rFonts w:ascii="Calibri" w:hAnsi="Calibri"/>
                <w:sz w:val="22"/>
                <w:szCs w:val="22"/>
                <w:highlight w:val="green"/>
              </w:rPr>
              <w:t xml:space="preserve">Chart projections and geodetic </w:t>
            </w:r>
            <w:proofErr w:type="spellStart"/>
            <w:r w:rsidRPr="006B194C">
              <w:rPr>
                <w:rFonts w:ascii="Calibri" w:hAnsi="Calibri"/>
                <w:sz w:val="22"/>
                <w:szCs w:val="22"/>
                <w:highlight w:val="green"/>
              </w:rPr>
              <w:t>datums</w:t>
            </w:r>
            <w:proofErr w:type="spellEnd"/>
          </w:p>
          <w:p w14:paraId="51781D05" w14:textId="3F08E707" w:rsidR="001665A3" w:rsidRPr="003B629F" w:rsidDel="0067109F" w:rsidRDefault="001665A3" w:rsidP="00575E73">
            <w:pPr>
              <w:pStyle w:val="Tablelevel1"/>
              <w:shd w:val="clear" w:color="auto" w:fill="D9D9D9" w:themeFill="background1" w:themeFillShade="D9"/>
              <w:rPr>
                <w:del w:id="6773" w:author="Abercrombie, Kerrie" w:date="2021-01-22T13:43:00Z"/>
                <w:rFonts w:ascii="Calibri" w:hAnsi="Calibri"/>
                <w:szCs w:val="22"/>
                <w:lang w:eastAsia="en-GB"/>
              </w:rPr>
            </w:pPr>
            <w:commentRangeStart w:id="6774"/>
            <w:del w:id="6775" w:author="Abercrombie, Kerrie" w:date="2021-01-22T13:43:00Z">
              <w:r w:rsidRPr="003B629F" w:rsidDel="0067109F">
                <w:rPr>
                  <w:rFonts w:ascii="Calibri" w:hAnsi="Calibri"/>
                  <w:szCs w:val="22"/>
                  <w:lang w:eastAsia="en-GB"/>
                </w:rPr>
                <w:delText>Use of charts in VTS</w:delText>
              </w:r>
            </w:del>
          </w:p>
          <w:p w14:paraId="07FE2462" w14:textId="5393BFB3" w:rsidR="001665A3" w:rsidRPr="003B629F" w:rsidDel="0067109F" w:rsidRDefault="001665A3" w:rsidP="00575E73">
            <w:pPr>
              <w:pStyle w:val="Tablelevel2"/>
              <w:shd w:val="clear" w:color="auto" w:fill="D9D9D9" w:themeFill="background1" w:themeFillShade="D9"/>
              <w:rPr>
                <w:del w:id="6776" w:author="Abercrombie, Kerrie" w:date="2021-01-22T13:43:00Z"/>
                <w:rFonts w:ascii="Calibri" w:hAnsi="Calibri"/>
                <w:sz w:val="22"/>
                <w:szCs w:val="22"/>
              </w:rPr>
            </w:pPr>
            <w:del w:id="6777" w:author="Abercrombie, Kerrie" w:date="2021-01-22T13:43:00Z">
              <w:r w:rsidRPr="003B629F" w:rsidDel="0067109F">
                <w:rPr>
                  <w:rFonts w:ascii="Calibri" w:hAnsi="Calibri"/>
                  <w:sz w:val="22"/>
                  <w:szCs w:val="22"/>
                </w:rPr>
                <w:delText>Identify and describe chart symbols</w:delText>
              </w:r>
            </w:del>
          </w:p>
          <w:p w14:paraId="3BC675BB" w14:textId="662E0CCB" w:rsidR="001665A3" w:rsidRPr="003B629F" w:rsidDel="0067109F" w:rsidRDefault="001665A3" w:rsidP="00575E73">
            <w:pPr>
              <w:pStyle w:val="Tablelevel3"/>
              <w:shd w:val="clear" w:color="auto" w:fill="D9D9D9" w:themeFill="background1" w:themeFillShade="D9"/>
              <w:rPr>
                <w:del w:id="6778" w:author="Abercrombie, Kerrie" w:date="2021-01-22T13:43:00Z"/>
                <w:rFonts w:ascii="Calibri" w:hAnsi="Calibri"/>
                <w:sz w:val="22"/>
                <w:szCs w:val="22"/>
                <w:lang w:eastAsia="en-GB"/>
              </w:rPr>
            </w:pPr>
            <w:del w:id="6779" w:author="Abercrombie, Kerrie" w:date="2021-01-22T13:43:00Z">
              <w:r w:rsidRPr="003B629F" w:rsidDel="0067109F">
                <w:rPr>
                  <w:rFonts w:ascii="Calibri" w:hAnsi="Calibri"/>
                  <w:sz w:val="22"/>
                  <w:szCs w:val="22"/>
                  <w:lang w:eastAsia="en-GB"/>
                </w:rPr>
                <w:delText>Symbols associated with VTS</w:delText>
              </w:r>
            </w:del>
          </w:p>
          <w:p w14:paraId="479F4E44" w14:textId="0FADAEA0" w:rsidR="001665A3" w:rsidRPr="003B629F" w:rsidDel="0067109F" w:rsidRDefault="001665A3" w:rsidP="00575E73">
            <w:pPr>
              <w:pStyle w:val="Tablelevel3"/>
              <w:shd w:val="clear" w:color="auto" w:fill="D9D9D9" w:themeFill="background1" w:themeFillShade="D9"/>
              <w:rPr>
                <w:del w:id="6780" w:author="Abercrombie, Kerrie" w:date="2021-01-22T13:43:00Z"/>
                <w:rFonts w:ascii="Calibri" w:hAnsi="Calibri"/>
                <w:sz w:val="22"/>
                <w:szCs w:val="22"/>
                <w:lang w:eastAsia="en-GB"/>
              </w:rPr>
            </w:pPr>
            <w:del w:id="6781" w:author="Abercrombie, Kerrie" w:date="2021-01-22T13:43:00Z">
              <w:r w:rsidRPr="003B629F" w:rsidDel="0067109F">
                <w:rPr>
                  <w:rFonts w:ascii="Calibri" w:hAnsi="Calibri"/>
                  <w:sz w:val="22"/>
                  <w:szCs w:val="22"/>
                  <w:lang w:eastAsia="en-GB"/>
                </w:rPr>
                <w:delText>Importance of symbols in a VTS area</w:delText>
              </w:r>
            </w:del>
          </w:p>
          <w:p w14:paraId="458A5D8C" w14:textId="1510F2AA" w:rsidR="001665A3" w:rsidRPr="003B629F" w:rsidRDefault="001665A3" w:rsidP="00575E73">
            <w:pPr>
              <w:pStyle w:val="Tablelevel3"/>
              <w:shd w:val="clear" w:color="auto" w:fill="D9D9D9" w:themeFill="background1" w:themeFillShade="D9"/>
              <w:rPr>
                <w:rFonts w:ascii="Calibri" w:hAnsi="Calibri"/>
                <w:sz w:val="22"/>
                <w:szCs w:val="22"/>
                <w:lang w:eastAsia="en-GB"/>
              </w:rPr>
            </w:pPr>
            <w:del w:id="6782" w:author="Abercrombie, Kerrie" w:date="2021-01-22T13:43:00Z">
              <w:r w:rsidRPr="003B629F" w:rsidDel="0067109F">
                <w:rPr>
                  <w:rFonts w:ascii="Calibri" w:hAnsi="Calibri"/>
                  <w:sz w:val="22"/>
                  <w:szCs w:val="22"/>
                  <w:lang w:eastAsia="en-GB"/>
                </w:rPr>
                <w:delText>Importance of symbols to the mariner</w:delText>
              </w:r>
            </w:del>
            <w:commentRangeEnd w:id="6774"/>
            <w:r w:rsidR="0067109F">
              <w:rPr>
                <w:rStyle w:val="CommentReference"/>
                <w:rFonts w:asciiTheme="minorHAnsi" w:eastAsiaTheme="minorHAnsi" w:hAnsiTheme="minorHAnsi"/>
                <w:lang w:eastAsia="en-GB"/>
              </w:rPr>
              <w:commentReference w:id="6774"/>
            </w:r>
          </w:p>
        </w:tc>
        <w:tc>
          <w:tcPr>
            <w:tcW w:w="2551" w:type="dxa"/>
          </w:tcPr>
          <w:p w14:paraId="68338B57"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Pr>
          <w:p w14:paraId="1C756D63"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5FEC1BFB"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783" w:name="_Toc446917381"/>
            <w:bookmarkStart w:id="6784" w:name="_Toc111617441"/>
            <w:r w:rsidRPr="003B629F">
              <w:rPr>
                <w:rFonts w:ascii="Calibri" w:hAnsi="Calibri"/>
                <w:b w:val="0"/>
                <w:sz w:val="22"/>
                <w:szCs w:val="22"/>
              </w:rPr>
              <w:t>Plotting positions on paper charts</w:t>
            </w:r>
            <w:bookmarkEnd w:id="6783"/>
            <w:bookmarkEnd w:id="6784"/>
          </w:p>
          <w:p w14:paraId="76DCF56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Demonstrate the basic plotting instruments</w:t>
            </w:r>
          </w:p>
          <w:p w14:paraId="15C05FA5"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Parallel rulers</w:t>
            </w:r>
          </w:p>
          <w:p w14:paraId="1021F8F6"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Compass/dividers</w:t>
            </w:r>
          </w:p>
          <w:p w14:paraId="0258BBCE"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Loran-C interpolations, if applicable</w:t>
            </w:r>
          </w:p>
          <w:p w14:paraId="2129776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Demonstrate the ability to plotting on charts (using various projections as appropriate)</w:t>
            </w:r>
          </w:p>
          <w:p w14:paraId="4ED73CC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w:t>
            </w:r>
          </w:p>
          <w:p w14:paraId="3244A21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and compass/dividers</w:t>
            </w:r>
          </w:p>
          <w:p w14:paraId="0E0C5FB3"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6B194C">
              <w:rPr>
                <w:rFonts w:ascii="Calibri" w:hAnsi="Calibri"/>
                <w:sz w:val="22"/>
                <w:szCs w:val="22"/>
                <w:highlight w:val="green"/>
                <w:lang w:eastAsia="en-GB"/>
              </w:rPr>
              <w:t>Measuring distances on charts</w:t>
            </w:r>
          </w:p>
          <w:p w14:paraId="0BC000B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6B194C" w:rsidRDefault="001665A3" w:rsidP="00575E73">
            <w:pPr>
              <w:pStyle w:val="Tablelevel3"/>
              <w:shd w:val="clear" w:color="auto" w:fill="D9D9D9" w:themeFill="background1" w:themeFillShade="D9"/>
              <w:rPr>
                <w:rFonts w:ascii="Calibri" w:hAnsi="Calibri"/>
                <w:sz w:val="22"/>
                <w:szCs w:val="22"/>
                <w:highlight w:val="green"/>
                <w:lang w:eastAsia="en-GB"/>
              </w:rPr>
            </w:pPr>
            <w:r w:rsidRPr="006B194C">
              <w:rPr>
                <w:rFonts w:ascii="Calibri" w:hAnsi="Calibri"/>
                <w:sz w:val="22"/>
                <w:szCs w:val="22"/>
                <w:highlight w:val="green"/>
                <w:lang w:eastAsia="en-GB"/>
              </w:rPr>
              <w:t>Bearings</w:t>
            </w:r>
          </w:p>
          <w:p w14:paraId="0CB0DAF4"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6B194C">
              <w:rPr>
                <w:rFonts w:ascii="Calibri" w:hAnsi="Calibri"/>
                <w:sz w:val="22"/>
                <w:szCs w:val="22"/>
                <w:highlight w:val="green"/>
                <w:lang w:eastAsia="en-GB"/>
              </w:rPr>
              <w:t>Ranges</w:t>
            </w:r>
          </w:p>
          <w:p w14:paraId="77CC8B65"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Loran-C, if applicable</w:t>
            </w:r>
          </w:p>
          <w:p w14:paraId="7D0C89D7"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Combination of LOPs</w:t>
            </w:r>
          </w:p>
          <w:p w14:paraId="6510E986"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Definition of “cocked hat”</w:t>
            </w:r>
          </w:p>
          <w:p w14:paraId="54DBB396" w14:textId="77777777" w:rsidR="001665A3" w:rsidRPr="003B629F" w:rsidRDefault="001665A3" w:rsidP="00575E73">
            <w:pPr>
              <w:pStyle w:val="Tablelevel3"/>
              <w:shd w:val="clear" w:color="auto" w:fill="D9D9D9" w:themeFill="background1" w:themeFillShade="D9"/>
              <w:rPr>
                <w:rFonts w:ascii="Calibri" w:hAnsi="Calibri"/>
                <w:b/>
                <w:i/>
                <w:sz w:val="22"/>
                <w:szCs w:val="22"/>
                <w:lang w:eastAsia="en-GB"/>
              </w:rPr>
            </w:pPr>
            <w:r w:rsidRPr="003B629F">
              <w:rPr>
                <w:rFonts w:ascii="Calibri" w:hAnsi="Calibri"/>
                <w:sz w:val="22"/>
                <w:szCs w:val="22"/>
                <w:lang w:eastAsia="en-GB"/>
              </w:rPr>
              <w:t>LOPs given from ships and calculated from shore positions</w:t>
            </w:r>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58CC88C1" w14:textId="77777777" w:rsidTr="00DC77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commentRangeStart w:id="6785"/>
            <w:r w:rsidRPr="003B629F">
              <w:rPr>
                <w:rFonts w:ascii="Calibri" w:hAnsi="Calibri"/>
                <w:b w:val="0"/>
                <w:sz w:val="22"/>
                <w:szCs w:val="22"/>
              </w:rPr>
              <w:t>Perform exercises on speed/distance/time calculations</w:t>
            </w:r>
          </w:p>
          <w:p w14:paraId="41570F17"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575E73">
            <w:pPr>
              <w:pStyle w:val="Tablelevel2"/>
              <w:shd w:val="clear" w:color="auto" w:fill="D9D9D9" w:themeFill="background1" w:themeFillShade="D9"/>
              <w:rPr>
                <w:rFonts w:ascii="Calibri" w:hAnsi="Calibri"/>
                <w:b/>
                <w:i/>
                <w:sz w:val="22"/>
                <w:szCs w:val="22"/>
              </w:rPr>
            </w:pPr>
            <w:r w:rsidRPr="003B629F">
              <w:rPr>
                <w:rFonts w:ascii="Calibri" w:hAnsi="Calibri"/>
                <w:sz w:val="22"/>
                <w:szCs w:val="22"/>
              </w:rPr>
              <w:t>Use of formula in complex situations</w:t>
            </w:r>
            <w:commentRangeEnd w:id="6785"/>
            <w:r w:rsidR="0067109F">
              <w:rPr>
                <w:rStyle w:val="CommentReference"/>
                <w:rFonts w:asciiTheme="minorHAnsi" w:eastAsiaTheme="minorHAnsi" w:hAnsiTheme="minorHAnsi"/>
              </w:rPr>
              <w:commentReference w:id="6785"/>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403D8B41" w14:textId="77777777" w:rsidTr="00DC77A1">
        <w:trPr>
          <w:cantSplit/>
          <w:jc w:val="center"/>
        </w:trPr>
        <w:tc>
          <w:tcPr>
            <w:tcW w:w="8897" w:type="dxa"/>
          </w:tcPr>
          <w:p w14:paraId="39A72E2E"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Explain the theory and practice use of true and magnetic courses</w:t>
            </w:r>
          </w:p>
          <w:p w14:paraId="5DA35AE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laying of a true course</w:t>
            </w:r>
          </w:p>
          <w:p w14:paraId="5EE4031F"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to compass rose</w:t>
            </w:r>
          </w:p>
          <w:p w14:paraId="6C58B1F9"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Using parallel rulers to line of longitude on Mercator charts</w:t>
            </w:r>
          </w:p>
          <w:p w14:paraId="21B08503"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Reading courses off charts</w:t>
            </w:r>
          </w:p>
          <w:p w14:paraId="0BEB78C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Dead Reckoning (DR) positions</w:t>
            </w:r>
          </w:p>
          <w:p w14:paraId="6384C547"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 xml:space="preserve">Accepted </w:t>
            </w:r>
            <w:proofErr w:type="spellStart"/>
            <w:r w:rsidRPr="003B629F">
              <w:rPr>
                <w:rFonts w:ascii="Calibri" w:hAnsi="Calibri"/>
                <w:sz w:val="22"/>
                <w:szCs w:val="22"/>
                <w:lang w:eastAsia="en-GB"/>
              </w:rPr>
              <w:t>symbology</w:t>
            </w:r>
            <w:proofErr w:type="spellEnd"/>
            <w:r w:rsidRPr="003B629F">
              <w:rPr>
                <w:rFonts w:ascii="Calibri" w:hAnsi="Calibri"/>
                <w:sz w:val="22"/>
                <w:szCs w:val="22"/>
                <w:lang w:eastAsia="en-GB"/>
              </w:rPr>
              <w:t xml:space="preserve"> used on charts</w:t>
            </w:r>
          </w:p>
          <w:p w14:paraId="779118F8"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Calculating and measuring for DR positions</w:t>
            </w:r>
          </w:p>
          <w:p w14:paraId="1477DCA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Perform exercise in compass and magnetic courses</w:t>
            </w:r>
          </w:p>
          <w:p w14:paraId="5559B8FB" w14:textId="77777777" w:rsidR="001665A3" w:rsidRPr="003B629F" w:rsidRDefault="001665A3" w:rsidP="00575E73">
            <w:pPr>
              <w:pStyle w:val="Tablelevel3"/>
              <w:shd w:val="clear" w:color="auto" w:fill="D9D9D9" w:themeFill="background1" w:themeFillShade="D9"/>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575E73">
            <w:pPr>
              <w:pStyle w:val="Tablelevel3"/>
              <w:shd w:val="clear" w:color="auto" w:fill="D9D9D9" w:themeFill="background1" w:themeFillShade="D9"/>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c>
          <w:tcPr>
            <w:tcW w:w="2694" w:type="dxa"/>
          </w:tcPr>
          <w:p w14:paraId="30A18A25" w14:textId="77777777" w:rsidR="001665A3" w:rsidRPr="003B629F" w:rsidRDefault="001665A3" w:rsidP="00575E73">
            <w:pPr>
              <w:pStyle w:val="BodyText"/>
              <w:shd w:val="clear" w:color="auto" w:fill="D9D9D9" w:themeFill="background1" w:themeFillShade="D9"/>
              <w:jc w:val="center"/>
              <w:rPr>
                <w:rFonts w:ascii="Calibri" w:hAnsi="Calibri"/>
                <w:szCs w:val="22"/>
              </w:rPr>
            </w:pPr>
          </w:p>
        </w:tc>
      </w:tr>
      <w:tr w:rsidR="001665A3" w:rsidRPr="003B629F" w14:paraId="106A338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1416FB" w14:textId="77777777" w:rsidR="001665A3" w:rsidRPr="003B629F" w:rsidRDefault="001665A3" w:rsidP="00575E73">
            <w:pPr>
              <w:shd w:val="clear" w:color="auto" w:fill="D9D9D9" w:themeFill="background1" w:themeFillShade="D9"/>
              <w:rPr>
                <w:rFonts w:ascii="Calibri" w:hAnsi="Calibri"/>
                <w:sz w:val="22"/>
                <w:szCs w:val="22"/>
              </w:rPr>
            </w:pPr>
            <w:bookmarkStart w:id="6786" w:name="_Toc446917385"/>
            <w:bookmarkStart w:id="6787" w:name="_Toc111617442"/>
            <w:r w:rsidRPr="003B629F">
              <w:rPr>
                <w:rFonts w:ascii="Calibri" w:hAnsi="Calibri"/>
                <w:sz w:val="22"/>
                <w:szCs w:val="22"/>
              </w:rPr>
              <w:t xml:space="preserve">Describe the importance of </w:t>
            </w:r>
            <w:bookmarkEnd w:id="6786"/>
            <w:bookmarkEnd w:id="6787"/>
            <w:r w:rsidRPr="003B629F">
              <w:rPr>
                <w:rFonts w:ascii="Calibri" w:hAnsi="Calibri"/>
                <w:sz w:val="22"/>
                <w:szCs w:val="22"/>
              </w:rPr>
              <w:t>passage planning</w:t>
            </w:r>
          </w:p>
          <w:p w14:paraId="61C250E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four key elements of a passage plan – appraisal, planning, execution and monitoring</w:t>
            </w:r>
          </w:p>
          <w:p w14:paraId="74CE7D4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 xml:space="preserve">Ascertaining waterway information using charts and symbols </w:t>
            </w:r>
          </w:p>
          <w:p w14:paraId="30A9330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6618A2A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Contingency planning</w:t>
            </w:r>
          </w:p>
        </w:tc>
        <w:tc>
          <w:tcPr>
            <w:tcW w:w="2551" w:type="dxa"/>
          </w:tcPr>
          <w:p w14:paraId="5A26046A"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7F844579"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4F1C3B5F"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547DCEB" w14:textId="68515B5F" w:rsidR="001665A3" w:rsidRPr="003B629F" w:rsidDel="003967D9" w:rsidRDefault="001665A3" w:rsidP="00575E73">
            <w:pPr>
              <w:shd w:val="clear" w:color="auto" w:fill="D9D9D9" w:themeFill="background1" w:themeFillShade="D9"/>
              <w:rPr>
                <w:del w:id="6788" w:author="Abercrombie, Kerrie" w:date="2021-01-22T13:45:00Z"/>
                <w:rFonts w:ascii="Calibri" w:hAnsi="Calibri"/>
                <w:sz w:val="22"/>
                <w:szCs w:val="22"/>
              </w:rPr>
            </w:pPr>
            <w:commentRangeStart w:id="6789"/>
            <w:del w:id="6790" w:author="Abercrombie, Kerrie" w:date="2021-01-22T13:45:00Z">
              <w:r w:rsidRPr="003B629F" w:rsidDel="003967D9">
                <w:rPr>
                  <w:rFonts w:ascii="Calibri" w:hAnsi="Calibri"/>
                  <w:sz w:val="22"/>
                  <w:szCs w:val="22"/>
                </w:rPr>
                <w:delText>Describe the effect of tides and tidal streams</w:delText>
              </w:r>
            </w:del>
          </w:p>
          <w:p w14:paraId="40F30E85" w14:textId="142B316B" w:rsidR="001665A3" w:rsidRPr="003B629F" w:rsidDel="003967D9" w:rsidRDefault="001665A3" w:rsidP="00575E73">
            <w:pPr>
              <w:pStyle w:val="Tablelevel1"/>
              <w:shd w:val="clear" w:color="auto" w:fill="D9D9D9" w:themeFill="background1" w:themeFillShade="D9"/>
              <w:rPr>
                <w:del w:id="6791" w:author="Abercrombie, Kerrie" w:date="2021-01-22T13:45:00Z"/>
                <w:rFonts w:ascii="Calibri" w:hAnsi="Calibri"/>
                <w:szCs w:val="22"/>
              </w:rPr>
            </w:pPr>
            <w:del w:id="6792" w:author="Abercrombie, Kerrie" w:date="2021-01-22T13:45:00Z">
              <w:r w:rsidRPr="003B629F" w:rsidDel="003967D9">
                <w:rPr>
                  <w:rFonts w:ascii="Calibri" w:hAnsi="Calibri"/>
                  <w:szCs w:val="22"/>
                </w:rPr>
                <w:delText>Introduction to tides and tidal stream</w:delText>
              </w:r>
            </w:del>
          </w:p>
          <w:p w14:paraId="4780D46A" w14:textId="58138A8B" w:rsidR="001665A3" w:rsidRPr="003B629F" w:rsidDel="003967D9" w:rsidRDefault="001665A3" w:rsidP="00575E73">
            <w:pPr>
              <w:pStyle w:val="Tablelevel2"/>
              <w:shd w:val="clear" w:color="auto" w:fill="D9D9D9" w:themeFill="background1" w:themeFillShade="D9"/>
              <w:rPr>
                <w:del w:id="6793" w:author="Abercrombie, Kerrie" w:date="2021-01-22T13:45:00Z"/>
                <w:rFonts w:ascii="Calibri" w:hAnsi="Calibri"/>
                <w:sz w:val="22"/>
                <w:szCs w:val="22"/>
              </w:rPr>
            </w:pPr>
            <w:del w:id="6794" w:author="Abercrombie, Kerrie" w:date="2021-01-22T13:45:00Z">
              <w:r w:rsidRPr="003B629F" w:rsidDel="003967D9">
                <w:rPr>
                  <w:rFonts w:ascii="Calibri" w:hAnsi="Calibri"/>
                  <w:sz w:val="22"/>
                  <w:szCs w:val="22"/>
                </w:rPr>
                <w:delText>Explain the definition of terms relating to tides and tidal streams</w:delText>
              </w:r>
            </w:del>
          </w:p>
          <w:p w14:paraId="3461C704" w14:textId="00B6EAF0" w:rsidR="001665A3" w:rsidRPr="003B629F" w:rsidDel="003967D9" w:rsidRDefault="001665A3" w:rsidP="00575E73">
            <w:pPr>
              <w:pStyle w:val="Tablelevel3"/>
              <w:shd w:val="clear" w:color="auto" w:fill="D9D9D9" w:themeFill="background1" w:themeFillShade="D9"/>
              <w:rPr>
                <w:del w:id="6795" w:author="Abercrombie, Kerrie" w:date="2021-01-22T13:45:00Z"/>
                <w:rFonts w:ascii="Calibri" w:hAnsi="Calibri"/>
                <w:sz w:val="22"/>
                <w:szCs w:val="22"/>
                <w:lang w:eastAsia="en-GB"/>
              </w:rPr>
            </w:pPr>
            <w:del w:id="6796" w:author="Abercrombie, Kerrie" w:date="2021-01-22T13:45:00Z">
              <w:r w:rsidRPr="003B629F" w:rsidDel="003967D9">
                <w:rPr>
                  <w:rFonts w:ascii="Calibri" w:hAnsi="Calibri"/>
                  <w:sz w:val="22"/>
                  <w:szCs w:val="22"/>
                  <w:lang w:eastAsia="en-GB"/>
                </w:rPr>
                <w:delText>Chart datum</w:delText>
              </w:r>
            </w:del>
          </w:p>
          <w:p w14:paraId="261CBC7F" w14:textId="045FB702" w:rsidR="001665A3" w:rsidRPr="003B629F" w:rsidDel="003967D9" w:rsidRDefault="001665A3" w:rsidP="00575E73">
            <w:pPr>
              <w:pStyle w:val="Tablelevel3"/>
              <w:shd w:val="clear" w:color="auto" w:fill="D9D9D9" w:themeFill="background1" w:themeFillShade="D9"/>
              <w:rPr>
                <w:del w:id="6797" w:author="Abercrombie, Kerrie" w:date="2021-01-22T13:45:00Z"/>
                <w:rFonts w:ascii="Calibri" w:hAnsi="Calibri"/>
                <w:sz w:val="22"/>
                <w:szCs w:val="22"/>
                <w:lang w:eastAsia="en-GB"/>
              </w:rPr>
            </w:pPr>
            <w:del w:id="6798" w:author="Abercrombie, Kerrie" w:date="2021-01-22T13:45:00Z">
              <w:r w:rsidRPr="003B629F" w:rsidDel="003967D9">
                <w:rPr>
                  <w:rFonts w:ascii="Calibri" w:hAnsi="Calibri"/>
                  <w:sz w:val="22"/>
                  <w:szCs w:val="22"/>
                  <w:lang w:eastAsia="en-GB"/>
                </w:rPr>
                <w:delText>Spring/neap tides</w:delText>
              </w:r>
            </w:del>
          </w:p>
          <w:p w14:paraId="37781806" w14:textId="7E37C0C1" w:rsidR="001665A3" w:rsidRPr="003B629F" w:rsidDel="003967D9" w:rsidRDefault="001665A3" w:rsidP="00575E73">
            <w:pPr>
              <w:pStyle w:val="Tablelevel3"/>
              <w:shd w:val="clear" w:color="auto" w:fill="D9D9D9" w:themeFill="background1" w:themeFillShade="D9"/>
              <w:rPr>
                <w:del w:id="6799" w:author="Abercrombie, Kerrie" w:date="2021-01-22T13:45:00Z"/>
                <w:rFonts w:ascii="Calibri" w:hAnsi="Calibri"/>
                <w:sz w:val="22"/>
                <w:szCs w:val="22"/>
                <w:lang w:eastAsia="en-GB"/>
              </w:rPr>
            </w:pPr>
            <w:del w:id="6800" w:author="Abercrombie, Kerrie" w:date="2021-01-22T13:45:00Z">
              <w:r w:rsidRPr="003B629F" w:rsidDel="003967D9">
                <w:rPr>
                  <w:rFonts w:ascii="Calibri" w:hAnsi="Calibri"/>
                  <w:sz w:val="22"/>
                  <w:szCs w:val="22"/>
                  <w:lang w:eastAsia="en-GB"/>
                </w:rPr>
                <w:delText>Ebb/flow/slack/eddies</w:delText>
              </w:r>
            </w:del>
          </w:p>
          <w:p w14:paraId="153E6763" w14:textId="3BEAB515" w:rsidR="001665A3" w:rsidRPr="003B629F" w:rsidDel="003967D9" w:rsidRDefault="001665A3" w:rsidP="00575E73">
            <w:pPr>
              <w:pStyle w:val="Tablelevel3"/>
              <w:shd w:val="clear" w:color="auto" w:fill="D9D9D9" w:themeFill="background1" w:themeFillShade="D9"/>
              <w:rPr>
                <w:del w:id="6801" w:author="Abercrombie, Kerrie" w:date="2021-01-22T13:45:00Z"/>
                <w:rFonts w:ascii="Calibri" w:hAnsi="Calibri"/>
                <w:sz w:val="22"/>
                <w:szCs w:val="22"/>
                <w:lang w:eastAsia="en-GB"/>
              </w:rPr>
            </w:pPr>
            <w:del w:id="6802" w:author="Abercrombie, Kerrie" w:date="2021-01-22T13:45:00Z">
              <w:r w:rsidRPr="003B629F" w:rsidDel="003967D9">
                <w:rPr>
                  <w:rFonts w:ascii="Calibri" w:hAnsi="Calibri"/>
                  <w:sz w:val="22"/>
                  <w:szCs w:val="22"/>
                  <w:lang w:eastAsia="en-GB"/>
                </w:rPr>
                <w:delText>Set/drift/rate</w:delText>
              </w:r>
            </w:del>
          </w:p>
          <w:p w14:paraId="16110634" w14:textId="2DEB0AAE" w:rsidR="001665A3" w:rsidRPr="003B629F" w:rsidDel="003967D9" w:rsidRDefault="001665A3" w:rsidP="00575E73">
            <w:pPr>
              <w:pStyle w:val="Tablelevel3"/>
              <w:shd w:val="clear" w:color="auto" w:fill="D9D9D9" w:themeFill="background1" w:themeFillShade="D9"/>
              <w:rPr>
                <w:del w:id="6803" w:author="Abercrombie, Kerrie" w:date="2021-01-22T13:45:00Z"/>
                <w:rFonts w:ascii="Calibri" w:hAnsi="Calibri"/>
                <w:sz w:val="22"/>
                <w:szCs w:val="22"/>
              </w:rPr>
            </w:pPr>
            <w:del w:id="6804" w:author="Abercrombie, Kerrie" w:date="2021-01-22T13:45:00Z">
              <w:r w:rsidRPr="003B629F" w:rsidDel="003967D9">
                <w:rPr>
                  <w:rFonts w:ascii="Calibri" w:hAnsi="Calibri"/>
                  <w:sz w:val="22"/>
                  <w:szCs w:val="22"/>
                  <w:lang w:eastAsia="en-GB"/>
                </w:rPr>
                <w:delText>Diurnal/semi-diurnal</w:delText>
              </w:r>
            </w:del>
          </w:p>
          <w:p w14:paraId="2627A613" w14:textId="2D0588E8" w:rsidR="001665A3" w:rsidRPr="003B629F" w:rsidDel="003967D9" w:rsidRDefault="001665A3" w:rsidP="00575E73">
            <w:pPr>
              <w:pStyle w:val="Tablelevel2"/>
              <w:shd w:val="clear" w:color="auto" w:fill="D9D9D9" w:themeFill="background1" w:themeFillShade="D9"/>
              <w:rPr>
                <w:del w:id="6805" w:author="Abercrombie, Kerrie" w:date="2021-01-22T13:45:00Z"/>
                <w:rFonts w:ascii="Calibri" w:hAnsi="Calibri"/>
                <w:sz w:val="22"/>
                <w:szCs w:val="22"/>
              </w:rPr>
            </w:pPr>
            <w:del w:id="6806" w:author="Abercrombie, Kerrie" w:date="2021-01-22T13:45:00Z">
              <w:r w:rsidRPr="003B629F" w:rsidDel="003967D9">
                <w:rPr>
                  <w:rFonts w:ascii="Calibri" w:hAnsi="Calibri"/>
                  <w:sz w:val="22"/>
                  <w:szCs w:val="22"/>
                </w:rPr>
                <w:delText>Demonstrate the use of tide and current tables</w:delText>
              </w:r>
            </w:del>
          </w:p>
          <w:p w14:paraId="5A1AEEAF" w14:textId="48620200" w:rsidR="001665A3" w:rsidRPr="003B629F" w:rsidDel="003967D9" w:rsidRDefault="001665A3" w:rsidP="00575E73">
            <w:pPr>
              <w:pStyle w:val="Tablelevel3"/>
              <w:shd w:val="clear" w:color="auto" w:fill="D9D9D9" w:themeFill="background1" w:themeFillShade="D9"/>
              <w:rPr>
                <w:del w:id="6807" w:author="Abercrombie, Kerrie" w:date="2021-01-22T13:45:00Z"/>
                <w:rFonts w:ascii="Calibri" w:hAnsi="Calibri"/>
                <w:sz w:val="22"/>
                <w:szCs w:val="22"/>
              </w:rPr>
            </w:pPr>
            <w:del w:id="6808" w:author="Abercrombie, Kerrie" w:date="2021-01-22T13:45:00Z">
              <w:r w:rsidRPr="003B629F" w:rsidDel="003967D9">
                <w:rPr>
                  <w:rFonts w:ascii="Calibri" w:hAnsi="Calibri"/>
                  <w:sz w:val="22"/>
                  <w:szCs w:val="22"/>
                </w:rPr>
                <w:delText>Information contained in tide tables</w:delText>
              </w:r>
            </w:del>
          </w:p>
          <w:p w14:paraId="564389DD" w14:textId="72F38C0B" w:rsidR="001665A3" w:rsidRPr="003B629F" w:rsidDel="003967D9" w:rsidRDefault="001665A3" w:rsidP="00575E73">
            <w:pPr>
              <w:pStyle w:val="Tablelevel3"/>
              <w:shd w:val="clear" w:color="auto" w:fill="D9D9D9" w:themeFill="background1" w:themeFillShade="D9"/>
              <w:rPr>
                <w:del w:id="6809" w:author="Abercrombie, Kerrie" w:date="2021-01-22T13:45:00Z"/>
                <w:rFonts w:ascii="Calibri" w:hAnsi="Calibri"/>
                <w:sz w:val="22"/>
                <w:szCs w:val="22"/>
              </w:rPr>
            </w:pPr>
            <w:del w:id="6810" w:author="Abercrombie, Kerrie" w:date="2021-01-22T13:45:00Z">
              <w:r w:rsidRPr="003B629F" w:rsidDel="003967D9">
                <w:rPr>
                  <w:rFonts w:ascii="Calibri" w:hAnsi="Calibri"/>
                  <w:sz w:val="22"/>
                  <w:szCs w:val="22"/>
                </w:rPr>
                <w:delText>Reading tide tables</w:delText>
              </w:r>
            </w:del>
          </w:p>
          <w:p w14:paraId="780CB867" w14:textId="04507E3B" w:rsidR="001665A3" w:rsidRPr="003B629F" w:rsidDel="003967D9" w:rsidRDefault="001665A3" w:rsidP="00575E73">
            <w:pPr>
              <w:pStyle w:val="Tablelevel3"/>
              <w:shd w:val="clear" w:color="auto" w:fill="D9D9D9" w:themeFill="background1" w:themeFillShade="D9"/>
              <w:rPr>
                <w:del w:id="6811" w:author="Abercrombie, Kerrie" w:date="2021-01-22T13:45:00Z"/>
                <w:rFonts w:ascii="Calibri" w:hAnsi="Calibri"/>
                <w:sz w:val="22"/>
                <w:szCs w:val="22"/>
              </w:rPr>
            </w:pPr>
            <w:del w:id="6812" w:author="Abercrombie, Kerrie" w:date="2021-01-22T13:45:00Z">
              <w:r w:rsidRPr="003B629F" w:rsidDel="003967D9">
                <w:rPr>
                  <w:rFonts w:ascii="Calibri" w:hAnsi="Calibri"/>
                  <w:sz w:val="22"/>
                  <w:szCs w:val="22"/>
                </w:rPr>
                <w:delText>Reading current tables</w:delText>
              </w:r>
            </w:del>
          </w:p>
          <w:p w14:paraId="1B0B2E72" w14:textId="1F075735" w:rsidR="001665A3" w:rsidRPr="003B629F" w:rsidDel="003967D9" w:rsidRDefault="001665A3" w:rsidP="00575E73">
            <w:pPr>
              <w:pStyle w:val="Tablelevel3"/>
              <w:shd w:val="clear" w:color="auto" w:fill="D9D9D9" w:themeFill="background1" w:themeFillShade="D9"/>
              <w:rPr>
                <w:del w:id="6813" w:author="Abercrombie, Kerrie" w:date="2021-01-22T13:45:00Z"/>
                <w:rFonts w:ascii="Calibri" w:hAnsi="Calibri"/>
                <w:sz w:val="22"/>
                <w:szCs w:val="22"/>
              </w:rPr>
            </w:pPr>
            <w:del w:id="6814" w:author="Abercrombie, Kerrie" w:date="2021-01-22T13:45:00Z">
              <w:r w:rsidRPr="003B629F" w:rsidDel="003967D9">
                <w:rPr>
                  <w:rFonts w:ascii="Calibri" w:hAnsi="Calibri"/>
                  <w:sz w:val="22"/>
                  <w:szCs w:val="22"/>
                </w:rPr>
                <w:delText>Overview of calculating intermediate heights and times</w:delText>
              </w:r>
            </w:del>
          </w:p>
          <w:p w14:paraId="17019BF7" w14:textId="3340D7A2" w:rsidR="001665A3" w:rsidRPr="003B629F" w:rsidDel="003967D9" w:rsidRDefault="001665A3" w:rsidP="00575E73">
            <w:pPr>
              <w:pStyle w:val="Tablelevel3"/>
              <w:shd w:val="clear" w:color="auto" w:fill="D9D9D9" w:themeFill="background1" w:themeFillShade="D9"/>
              <w:rPr>
                <w:del w:id="6815" w:author="Abercrombie, Kerrie" w:date="2021-01-22T13:45:00Z"/>
                <w:rFonts w:ascii="Calibri" w:hAnsi="Calibri"/>
                <w:sz w:val="22"/>
                <w:szCs w:val="22"/>
              </w:rPr>
            </w:pPr>
            <w:del w:id="6816" w:author="Abercrombie, Kerrie" w:date="2021-01-22T13:45:00Z">
              <w:r w:rsidRPr="003B629F" w:rsidDel="003967D9">
                <w:rPr>
                  <w:rFonts w:ascii="Calibri" w:hAnsi="Calibri"/>
                  <w:sz w:val="22"/>
                  <w:szCs w:val="22"/>
                </w:rPr>
                <w:delText>Overview of primary and secondary ports</w:delText>
              </w:r>
            </w:del>
          </w:p>
          <w:p w14:paraId="33C91053" w14:textId="599D2942" w:rsidR="001665A3" w:rsidRPr="003B629F" w:rsidDel="003967D9" w:rsidRDefault="001665A3" w:rsidP="00575E73">
            <w:pPr>
              <w:pStyle w:val="Tablelevel2"/>
              <w:shd w:val="clear" w:color="auto" w:fill="D9D9D9" w:themeFill="background1" w:themeFillShade="D9"/>
              <w:rPr>
                <w:del w:id="6817" w:author="Abercrombie, Kerrie" w:date="2021-01-22T13:45:00Z"/>
                <w:rFonts w:ascii="Calibri" w:hAnsi="Calibri"/>
                <w:sz w:val="22"/>
                <w:szCs w:val="22"/>
              </w:rPr>
            </w:pPr>
            <w:del w:id="6818" w:author="Abercrombie, Kerrie" w:date="2021-01-22T13:45:00Z">
              <w:r w:rsidRPr="003B629F" w:rsidDel="003967D9">
                <w:rPr>
                  <w:rFonts w:ascii="Calibri" w:hAnsi="Calibri"/>
                  <w:sz w:val="22"/>
                  <w:szCs w:val="22"/>
                </w:rPr>
                <w:delText>Demonstrate the method of using of tidal streams in calculating an Estimated Position (EP)</w:delText>
              </w:r>
            </w:del>
          </w:p>
          <w:p w14:paraId="4383FF78" w14:textId="7D44A6C9" w:rsidR="001665A3" w:rsidRPr="003B629F" w:rsidDel="003967D9" w:rsidRDefault="001665A3" w:rsidP="00575E73">
            <w:pPr>
              <w:pStyle w:val="Tablelevel3"/>
              <w:shd w:val="clear" w:color="auto" w:fill="D9D9D9" w:themeFill="background1" w:themeFillShade="D9"/>
              <w:rPr>
                <w:del w:id="6819" w:author="Abercrombie, Kerrie" w:date="2021-01-22T13:45:00Z"/>
                <w:rFonts w:ascii="Calibri" w:hAnsi="Calibri"/>
                <w:sz w:val="22"/>
                <w:szCs w:val="22"/>
              </w:rPr>
            </w:pPr>
            <w:del w:id="6820" w:author="Abercrombie, Kerrie" w:date="2021-01-22T13:45:00Z">
              <w:r w:rsidRPr="003B629F" w:rsidDel="003967D9">
                <w:rPr>
                  <w:rFonts w:ascii="Calibri" w:hAnsi="Calibri"/>
                  <w:sz w:val="22"/>
                  <w:szCs w:val="22"/>
                </w:rPr>
                <w:delText>Review of Dead Reckoning Position (DR)</w:delText>
              </w:r>
            </w:del>
          </w:p>
          <w:p w14:paraId="39EC64BA" w14:textId="4DBF56BE" w:rsidR="001665A3" w:rsidRPr="003B629F" w:rsidDel="003967D9" w:rsidRDefault="001665A3" w:rsidP="00575E73">
            <w:pPr>
              <w:pStyle w:val="Tablelevel3"/>
              <w:shd w:val="clear" w:color="auto" w:fill="D9D9D9" w:themeFill="background1" w:themeFillShade="D9"/>
              <w:rPr>
                <w:del w:id="6821" w:author="Abercrombie, Kerrie" w:date="2021-01-22T13:45:00Z"/>
                <w:rFonts w:ascii="Calibri" w:hAnsi="Calibri"/>
                <w:sz w:val="22"/>
                <w:szCs w:val="22"/>
              </w:rPr>
            </w:pPr>
            <w:del w:id="6822" w:author="Abercrombie, Kerrie" w:date="2021-01-22T13:45:00Z">
              <w:r w:rsidRPr="003B629F" w:rsidDel="003967D9">
                <w:rPr>
                  <w:rFonts w:ascii="Calibri" w:hAnsi="Calibri"/>
                  <w:sz w:val="22"/>
                  <w:szCs w:val="22"/>
                </w:rPr>
                <w:delText>Explanation of EP</w:delText>
              </w:r>
            </w:del>
          </w:p>
          <w:p w14:paraId="3CE10E02" w14:textId="406F9C40" w:rsidR="001665A3" w:rsidRPr="003B629F" w:rsidDel="003967D9" w:rsidRDefault="001665A3" w:rsidP="00575E73">
            <w:pPr>
              <w:pStyle w:val="Tablelevel3"/>
              <w:shd w:val="clear" w:color="auto" w:fill="D9D9D9" w:themeFill="background1" w:themeFillShade="D9"/>
              <w:rPr>
                <w:del w:id="6823" w:author="Abercrombie, Kerrie" w:date="2021-01-22T13:45:00Z"/>
                <w:rFonts w:ascii="Calibri" w:hAnsi="Calibri"/>
                <w:sz w:val="22"/>
                <w:szCs w:val="22"/>
              </w:rPr>
            </w:pPr>
            <w:del w:id="6824" w:author="Abercrombie, Kerrie" w:date="2021-01-22T13:45:00Z">
              <w:r w:rsidRPr="003B629F" w:rsidDel="003967D9">
                <w:rPr>
                  <w:rFonts w:ascii="Calibri" w:hAnsi="Calibri"/>
                  <w:sz w:val="22"/>
                  <w:szCs w:val="22"/>
                </w:rPr>
                <w:delText>Effect of tides and currents</w:delText>
              </w:r>
            </w:del>
          </w:p>
          <w:p w14:paraId="20E345C9" w14:textId="14CA2C4D" w:rsidR="001665A3" w:rsidRPr="003B629F" w:rsidRDefault="001665A3" w:rsidP="00575E73">
            <w:pPr>
              <w:pStyle w:val="Tablelevel3"/>
              <w:shd w:val="clear" w:color="auto" w:fill="D9D9D9" w:themeFill="background1" w:themeFillShade="D9"/>
              <w:rPr>
                <w:rFonts w:ascii="Calibri" w:hAnsi="Calibri"/>
                <w:sz w:val="22"/>
                <w:szCs w:val="22"/>
              </w:rPr>
            </w:pPr>
            <w:del w:id="6825" w:author="Abercrombie, Kerrie" w:date="2021-01-22T13:45:00Z">
              <w:r w:rsidRPr="003B629F" w:rsidDel="003967D9">
                <w:rPr>
                  <w:rFonts w:ascii="Calibri" w:hAnsi="Calibri"/>
                  <w:sz w:val="22"/>
                  <w:szCs w:val="22"/>
                </w:rPr>
                <w:delText>Effect of wind/leeway</w:delText>
              </w:r>
            </w:del>
            <w:commentRangeEnd w:id="6789"/>
            <w:r w:rsidR="003967D9">
              <w:rPr>
                <w:rStyle w:val="CommentReference"/>
                <w:rFonts w:asciiTheme="minorHAnsi" w:eastAsiaTheme="minorHAnsi" w:hAnsiTheme="minorHAnsi"/>
                <w:lang w:eastAsia="en-GB"/>
              </w:rPr>
              <w:commentReference w:id="6789"/>
            </w:r>
          </w:p>
        </w:tc>
        <w:tc>
          <w:tcPr>
            <w:tcW w:w="2551" w:type="dxa"/>
            <w:tcBorders>
              <w:top w:val="single" w:sz="12" w:space="0" w:color="auto"/>
            </w:tcBorders>
          </w:tcPr>
          <w:p w14:paraId="49F8E871"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7B01AA1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826" w:name="_Toc446917386"/>
            <w:bookmarkStart w:id="6827" w:name="_Toc111617443"/>
            <w:commentRangeStart w:id="6828"/>
            <w:r w:rsidRPr="003B629F">
              <w:rPr>
                <w:rFonts w:ascii="Calibri" w:hAnsi="Calibri"/>
                <w:b w:val="0"/>
                <w:sz w:val="22"/>
                <w:szCs w:val="22"/>
              </w:rPr>
              <w:t xml:space="preserve">Correcting paper charts and publications </w:t>
            </w:r>
            <w:bookmarkEnd w:id="6826"/>
            <w:bookmarkEnd w:id="6827"/>
            <w:commentRangeEnd w:id="6828"/>
            <w:r w:rsidR="00C54C64">
              <w:rPr>
                <w:rStyle w:val="CommentReference"/>
                <w:rFonts w:asciiTheme="minorHAnsi" w:eastAsiaTheme="minorHAnsi" w:hAnsiTheme="minorHAnsi"/>
                <w:b w:val="0"/>
              </w:rPr>
              <w:commentReference w:id="6828"/>
            </w:r>
          </w:p>
          <w:p w14:paraId="74E8889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Notices to Mariners</w:t>
            </w:r>
          </w:p>
          <w:p w14:paraId="17CD7F4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Introduction to written Notices to Mariners</w:t>
            </w:r>
          </w:p>
          <w:p w14:paraId="41994A1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Introduction to broadcast notices to shipping, including fishing vessels</w:t>
            </w:r>
          </w:p>
          <w:p w14:paraId="30BD53F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Methods of correcting publications</w:t>
            </w:r>
          </w:p>
          <w:p w14:paraId="6A4BEAB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Procedures for corrections</w:t>
            </w:r>
          </w:p>
          <w:p w14:paraId="7D79996B"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Recording corrections</w:t>
            </w:r>
          </w:p>
          <w:p w14:paraId="3CFF9DA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Methods of correcting paper charts</w:t>
            </w:r>
          </w:p>
          <w:p w14:paraId="354ED16D"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Procedures for corrections</w:t>
            </w:r>
          </w:p>
          <w:p w14:paraId="2BC5155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Recording corrections</w:t>
            </w:r>
          </w:p>
          <w:p w14:paraId="42CFB2A5"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263C8687" w14:textId="77777777" w:rsidR="001665A3" w:rsidRPr="003B629F" w:rsidRDefault="001665A3" w:rsidP="00575E73">
            <w:pPr>
              <w:shd w:val="clear" w:color="auto" w:fill="D9D9D9" w:themeFill="background1" w:themeFillShade="D9"/>
              <w:jc w:val="center"/>
              <w:rPr>
                <w:rFonts w:ascii="Calibri" w:hAnsi="Calibri"/>
                <w:sz w:val="22"/>
                <w:szCs w:val="22"/>
              </w:rPr>
            </w:pPr>
          </w:p>
        </w:tc>
      </w:tr>
    </w:tbl>
    <w:p w14:paraId="09E6B495" w14:textId="77777777" w:rsidR="001665A3" w:rsidRDefault="001665A3" w:rsidP="00575E73">
      <w:pPr>
        <w:shd w:val="clear" w:color="auto" w:fill="D9D9D9" w:themeFill="background1" w:themeFillShade="D9"/>
      </w:pPr>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C77A1">
        <w:trPr>
          <w:cantSplit/>
          <w:tblHeader/>
          <w:jc w:val="center"/>
        </w:trPr>
        <w:tc>
          <w:tcPr>
            <w:tcW w:w="8897" w:type="dxa"/>
            <w:tcBorders>
              <w:bottom w:val="single" w:sz="12" w:space="0" w:color="auto"/>
            </w:tcBorders>
            <w:vAlign w:val="center"/>
          </w:tcPr>
          <w:p w14:paraId="72AA8095"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1213C6C6"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1BBD4A1C"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23917E6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575E73">
            <w:pPr>
              <w:pStyle w:val="Tablelevel1bold"/>
              <w:shd w:val="clear" w:color="auto" w:fill="D9D9D9" w:themeFill="background1" w:themeFillShade="D9"/>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Pr>
          <w:p w14:paraId="6D60545E"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1F73F95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FAB10C2"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829" w:name="_Toc446917388"/>
            <w:bookmarkStart w:id="6830" w:name="_Toc111617445"/>
            <w:commentRangeStart w:id="6831"/>
            <w:r w:rsidRPr="003B629F">
              <w:rPr>
                <w:rFonts w:ascii="Calibri" w:hAnsi="Calibri"/>
                <w:b w:val="0"/>
                <w:sz w:val="22"/>
                <w:szCs w:val="22"/>
              </w:rPr>
              <w:t>Cite and explain the International Regulations for Preventing Collisions at Sea</w:t>
            </w:r>
            <w:bookmarkEnd w:id="6829"/>
            <w:bookmarkEnd w:id="6830"/>
          </w:p>
          <w:p w14:paraId="00AEA611"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575E73">
            <w:pPr>
              <w:pStyle w:val="Tablelevel1"/>
              <w:shd w:val="clear" w:color="auto" w:fill="D9D9D9" w:themeFill="background1" w:themeFillShade="D9"/>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Description of the contents of Annexes I and III, and parts E and F</w:t>
            </w:r>
            <w:commentRangeEnd w:id="6831"/>
            <w:r w:rsidR="003967D9">
              <w:rPr>
                <w:rStyle w:val="CommentReference"/>
                <w:rFonts w:asciiTheme="minorHAnsi" w:eastAsiaTheme="minorHAnsi" w:hAnsiTheme="minorHAnsi"/>
                <w:b w:val="0"/>
              </w:rPr>
              <w:commentReference w:id="6831"/>
            </w:r>
          </w:p>
        </w:tc>
        <w:tc>
          <w:tcPr>
            <w:tcW w:w="2551" w:type="dxa"/>
          </w:tcPr>
          <w:p w14:paraId="77111B83"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A1, A2</w:t>
            </w:r>
          </w:p>
          <w:p w14:paraId="11B31D33" w14:textId="77777777" w:rsidR="001665A3" w:rsidRPr="003B629F" w:rsidRDefault="001665A3" w:rsidP="00575E73">
            <w:pPr>
              <w:pStyle w:val="Tablelevel1"/>
              <w:shd w:val="clear" w:color="auto" w:fill="D9D9D9" w:themeFill="background1" w:themeFillShade="D9"/>
              <w:jc w:val="center"/>
              <w:rPr>
                <w:rFonts w:ascii="Calibri" w:hAnsi="Calibri"/>
                <w:szCs w:val="22"/>
              </w:rPr>
            </w:pPr>
            <w:r w:rsidRPr="003B629F">
              <w:rPr>
                <w:rFonts w:ascii="Calibri" w:hAnsi="Calibri"/>
                <w:szCs w:val="22"/>
              </w:rPr>
              <w:t>Case studies</w:t>
            </w:r>
          </w:p>
        </w:tc>
      </w:tr>
    </w:tbl>
    <w:p w14:paraId="3F31EB01" w14:textId="77777777" w:rsidR="001665A3" w:rsidRDefault="001665A3" w:rsidP="00575E73">
      <w:pPr>
        <w:shd w:val="clear" w:color="auto" w:fill="D9D9D9" w:themeFill="background1" w:themeFillShade="D9"/>
      </w:pPr>
      <w:bookmarkStart w:id="6832" w:name="_Toc446917389"/>
      <w:bookmarkStart w:id="6833"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C77A1">
        <w:trPr>
          <w:cantSplit/>
          <w:tblHeader/>
          <w:jc w:val="center"/>
        </w:trPr>
        <w:tc>
          <w:tcPr>
            <w:tcW w:w="8897" w:type="dxa"/>
            <w:tcBorders>
              <w:bottom w:val="single" w:sz="12" w:space="0" w:color="auto"/>
            </w:tcBorders>
            <w:vAlign w:val="center"/>
          </w:tcPr>
          <w:p w14:paraId="7911621F" w14:textId="77777777" w:rsidR="001665A3" w:rsidRPr="003B629F" w:rsidRDefault="001665A3" w:rsidP="00575E73">
            <w:pPr>
              <w:pStyle w:val="Tableheading"/>
              <w:shd w:val="clear" w:color="auto" w:fill="D9D9D9" w:themeFill="background1" w:themeFillShade="D9"/>
            </w:pPr>
            <w:r w:rsidRPr="003B629F">
              <w:t>Subjects / Learning Objectives</w:t>
            </w:r>
          </w:p>
        </w:tc>
        <w:tc>
          <w:tcPr>
            <w:tcW w:w="2551" w:type="dxa"/>
            <w:tcBorders>
              <w:bottom w:val="single" w:sz="12" w:space="0" w:color="auto"/>
            </w:tcBorders>
            <w:vAlign w:val="center"/>
          </w:tcPr>
          <w:p w14:paraId="2AEE3A85" w14:textId="77777777" w:rsidR="001665A3" w:rsidRPr="003B629F" w:rsidRDefault="001665A3" w:rsidP="00575E73">
            <w:pPr>
              <w:pStyle w:val="Tableheading"/>
              <w:shd w:val="clear" w:color="auto" w:fill="D9D9D9" w:themeFill="background1" w:themeFillShade="D9"/>
            </w:pPr>
            <w:r w:rsidRPr="003B629F">
              <w:t>Reference</w:t>
            </w:r>
          </w:p>
        </w:tc>
        <w:tc>
          <w:tcPr>
            <w:tcW w:w="2694" w:type="dxa"/>
            <w:tcBorders>
              <w:bottom w:val="single" w:sz="12" w:space="0" w:color="auto"/>
            </w:tcBorders>
            <w:vAlign w:val="center"/>
          </w:tcPr>
          <w:p w14:paraId="1047D284" w14:textId="77777777" w:rsidR="001665A3" w:rsidRPr="003B629F" w:rsidRDefault="001665A3" w:rsidP="00575E73">
            <w:pPr>
              <w:pStyle w:val="Tableheading"/>
              <w:shd w:val="clear" w:color="auto" w:fill="D9D9D9" w:themeFill="background1" w:themeFillShade="D9"/>
            </w:pPr>
            <w:r w:rsidRPr="003B629F">
              <w:t>Teaching Aid</w:t>
            </w:r>
          </w:p>
        </w:tc>
      </w:tr>
      <w:tr w:rsidR="001665A3" w:rsidRPr="003B629F" w14:paraId="4A87A39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279D112E" w:rsidR="001665A3" w:rsidRPr="003B629F" w:rsidRDefault="001665A3" w:rsidP="00575E73">
            <w:pPr>
              <w:pStyle w:val="Tablelevel1bold"/>
              <w:shd w:val="clear" w:color="auto" w:fill="D9D9D9" w:themeFill="background1" w:themeFillShade="D9"/>
              <w:rPr>
                <w:rFonts w:ascii="Calibri" w:hAnsi="Calibri"/>
                <w:sz w:val="22"/>
                <w:szCs w:val="22"/>
              </w:rPr>
            </w:pPr>
            <w:del w:id="6834" w:author="Abercrombie, Kerrie" w:date="2021-01-22T13:46:00Z">
              <w:r w:rsidRPr="003B629F" w:rsidDel="003967D9">
                <w:rPr>
                  <w:rFonts w:ascii="Calibri" w:hAnsi="Calibri"/>
                  <w:sz w:val="22"/>
                  <w:szCs w:val="22"/>
                </w:rPr>
                <w:delText>Aids to Navigation</w:delText>
              </w:r>
            </w:del>
            <w:bookmarkEnd w:id="6832"/>
            <w:bookmarkEnd w:id="6833"/>
          </w:p>
        </w:tc>
        <w:tc>
          <w:tcPr>
            <w:tcW w:w="2551" w:type="dxa"/>
            <w:tcBorders>
              <w:top w:val="nil"/>
            </w:tcBorders>
          </w:tcPr>
          <w:p w14:paraId="2893C9B3" w14:textId="77777777" w:rsidR="001665A3" w:rsidRPr="003B629F" w:rsidRDefault="001665A3" w:rsidP="00575E73">
            <w:pPr>
              <w:shd w:val="clear" w:color="auto" w:fill="D9D9D9" w:themeFill="background1" w:themeFillShade="D9"/>
              <w:jc w:val="center"/>
              <w:rPr>
                <w:rFonts w:ascii="Calibri" w:hAnsi="Calibri"/>
                <w:sz w:val="22"/>
                <w:szCs w:val="22"/>
              </w:rPr>
            </w:pPr>
          </w:p>
        </w:tc>
        <w:tc>
          <w:tcPr>
            <w:tcW w:w="2694" w:type="dxa"/>
            <w:tcBorders>
              <w:top w:val="nil"/>
            </w:tcBorders>
          </w:tcPr>
          <w:p w14:paraId="48ADB1B7" w14:textId="77777777" w:rsidR="001665A3" w:rsidRPr="003B629F" w:rsidRDefault="001665A3" w:rsidP="00575E73">
            <w:pPr>
              <w:shd w:val="clear" w:color="auto" w:fill="D9D9D9" w:themeFill="background1" w:themeFillShade="D9"/>
              <w:jc w:val="center"/>
              <w:rPr>
                <w:rFonts w:ascii="Calibri" w:hAnsi="Calibri"/>
                <w:sz w:val="22"/>
                <w:szCs w:val="22"/>
              </w:rPr>
            </w:pPr>
          </w:p>
        </w:tc>
      </w:tr>
      <w:tr w:rsidR="001665A3" w:rsidRPr="003B629F" w14:paraId="5AE229C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09B4666" w14:textId="4FA8D37F" w:rsidR="001665A3" w:rsidRPr="003B629F" w:rsidDel="003967D9" w:rsidRDefault="001665A3" w:rsidP="00575E73">
            <w:pPr>
              <w:pStyle w:val="Tablelevel1bold"/>
              <w:shd w:val="clear" w:color="auto" w:fill="D9D9D9" w:themeFill="background1" w:themeFillShade="D9"/>
              <w:rPr>
                <w:del w:id="6835" w:author="Abercrombie, Kerrie" w:date="2021-01-22T13:46:00Z"/>
                <w:rFonts w:ascii="Calibri" w:hAnsi="Calibri"/>
                <w:b w:val="0"/>
                <w:sz w:val="22"/>
                <w:szCs w:val="22"/>
              </w:rPr>
            </w:pPr>
            <w:bookmarkStart w:id="6836" w:name="_Toc446917390"/>
            <w:bookmarkStart w:id="6837" w:name="_Toc111617447"/>
            <w:commentRangeStart w:id="6838"/>
            <w:del w:id="6839" w:author="Abercrombie, Kerrie" w:date="2021-01-22T13:46:00Z">
              <w:r w:rsidRPr="003B629F" w:rsidDel="003967D9">
                <w:rPr>
                  <w:rFonts w:ascii="Calibri" w:hAnsi="Calibri"/>
                  <w:b w:val="0"/>
                  <w:sz w:val="22"/>
                  <w:szCs w:val="22"/>
                </w:rPr>
                <w:delText xml:space="preserve">Describe international maritime </w:delText>
              </w:r>
              <w:bookmarkEnd w:id="6836"/>
              <w:bookmarkEnd w:id="6837"/>
              <w:r w:rsidRPr="003B629F" w:rsidDel="003967D9">
                <w:rPr>
                  <w:rFonts w:ascii="Calibri" w:hAnsi="Calibri"/>
                  <w:b w:val="0"/>
                  <w:sz w:val="22"/>
                  <w:szCs w:val="22"/>
                </w:rPr>
                <w:delText xml:space="preserve">buoyage </w:delText>
              </w:r>
            </w:del>
          </w:p>
          <w:p w14:paraId="6FE88487" w14:textId="19F6672E" w:rsidR="001665A3" w:rsidRPr="003B629F" w:rsidDel="003967D9" w:rsidRDefault="001665A3" w:rsidP="00575E73">
            <w:pPr>
              <w:pStyle w:val="Tablelevel2"/>
              <w:shd w:val="clear" w:color="auto" w:fill="D9D9D9" w:themeFill="background1" w:themeFillShade="D9"/>
              <w:rPr>
                <w:del w:id="6840" w:author="Abercrombie, Kerrie" w:date="2021-01-22T13:46:00Z"/>
                <w:rFonts w:ascii="Calibri" w:hAnsi="Calibri"/>
                <w:sz w:val="22"/>
                <w:szCs w:val="22"/>
              </w:rPr>
            </w:pPr>
            <w:del w:id="6841" w:author="Abercrombie, Kerrie" w:date="2021-01-22T13:46:00Z">
              <w:r w:rsidRPr="003B629F" w:rsidDel="003967D9">
                <w:rPr>
                  <w:rFonts w:ascii="Calibri" w:hAnsi="Calibri"/>
                  <w:sz w:val="22"/>
                  <w:szCs w:val="22"/>
                </w:rPr>
                <w:delText>Introduction to the International Maritime Buoyage System</w:delText>
              </w:r>
            </w:del>
          </w:p>
          <w:p w14:paraId="46312834" w14:textId="1CE10271" w:rsidR="001665A3" w:rsidRPr="003B629F" w:rsidDel="003967D9" w:rsidRDefault="001665A3" w:rsidP="00575E73">
            <w:pPr>
              <w:pStyle w:val="Tablelevel3"/>
              <w:shd w:val="clear" w:color="auto" w:fill="D9D9D9" w:themeFill="background1" w:themeFillShade="D9"/>
              <w:rPr>
                <w:del w:id="6842" w:author="Abercrombie, Kerrie" w:date="2021-01-22T13:46:00Z"/>
                <w:rFonts w:ascii="Calibri" w:hAnsi="Calibri"/>
                <w:sz w:val="22"/>
                <w:szCs w:val="22"/>
              </w:rPr>
            </w:pPr>
            <w:del w:id="6843" w:author="Abercrombie, Kerrie" w:date="2021-01-22T13:46:00Z">
              <w:r w:rsidRPr="003B629F" w:rsidDel="003967D9">
                <w:rPr>
                  <w:rFonts w:ascii="Calibri" w:hAnsi="Calibri"/>
                  <w:sz w:val="22"/>
                  <w:szCs w:val="22"/>
                </w:rPr>
                <w:delText>Lateral systems (IALA A &amp; B)</w:delText>
              </w:r>
            </w:del>
          </w:p>
          <w:p w14:paraId="66E021CA" w14:textId="7F275B66" w:rsidR="001665A3" w:rsidRPr="003B629F" w:rsidDel="003967D9" w:rsidRDefault="001665A3" w:rsidP="00575E73">
            <w:pPr>
              <w:pStyle w:val="Tablelevel3"/>
              <w:shd w:val="clear" w:color="auto" w:fill="D9D9D9" w:themeFill="background1" w:themeFillShade="D9"/>
              <w:rPr>
                <w:del w:id="6844" w:author="Abercrombie, Kerrie" w:date="2021-01-22T13:46:00Z"/>
                <w:rFonts w:ascii="Calibri" w:hAnsi="Calibri"/>
                <w:sz w:val="22"/>
                <w:szCs w:val="22"/>
              </w:rPr>
            </w:pPr>
            <w:del w:id="6845" w:author="Abercrombie, Kerrie" w:date="2021-01-22T13:46:00Z">
              <w:r w:rsidRPr="003B629F" w:rsidDel="003967D9">
                <w:rPr>
                  <w:rFonts w:ascii="Calibri" w:hAnsi="Calibri"/>
                  <w:sz w:val="22"/>
                  <w:szCs w:val="22"/>
                </w:rPr>
                <w:delText>Cardinal systems</w:delText>
              </w:r>
            </w:del>
          </w:p>
          <w:p w14:paraId="3F7D267D" w14:textId="23EA5AA8" w:rsidR="001665A3" w:rsidRPr="003B629F" w:rsidDel="003967D9" w:rsidRDefault="001665A3" w:rsidP="00575E73">
            <w:pPr>
              <w:pStyle w:val="Tablelevel3"/>
              <w:shd w:val="clear" w:color="auto" w:fill="D9D9D9" w:themeFill="background1" w:themeFillShade="D9"/>
              <w:rPr>
                <w:del w:id="6846" w:author="Abercrombie, Kerrie" w:date="2021-01-22T13:46:00Z"/>
                <w:rFonts w:ascii="Calibri" w:hAnsi="Calibri"/>
                <w:sz w:val="22"/>
                <w:szCs w:val="22"/>
              </w:rPr>
            </w:pPr>
            <w:del w:id="6847" w:author="Abercrombie, Kerrie" w:date="2021-01-22T13:46:00Z">
              <w:r w:rsidRPr="003B629F" w:rsidDel="003967D9">
                <w:rPr>
                  <w:rFonts w:ascii="Calibri" w:hAnsi="Calibri"/>
                  <w:sz w:val="22"/>
                  <w:szCs w:val="22"/>
                </w:rPr>
                <w:delText>Implications of various systems</w:delText>
              </w:r>
            </w:del>
          </w:p>
          <w:p w14:paraId="3F3A56A9" w14:textId="70A4A995" w:rsidR="001665A3" w:rsidRPr="003B629F" w:rsidDel="003967D9" w:rsidRDefault="001665A3" w:rsidP="00575E73">
            <w:pPr>
              <w:pStyle w:val="Tablelevel1bold"/>
              <w:shd w:val="clear" w:color="auto" w:fill="D9D9D9" w:themeFill="background1" w:themeFillShade="D9"/>
              <w:rPr>
                <w:del w:id="6848" w:author="Abercrombie, Kerrie" w:date="2021-01-22T13:46:00Z"/>
                <w:rFonts w:ascii="Calibri" w:hAnsi="Calibri"/>
                <w:b w:val="0"/>
                <w:sz w:val="22"/>
                <w:szCs w:val="22"/>
              </w:rPr>
            </w:pPr>
            <w:del w:id="6849" w:author="Abercrombie, Kerrie" w:date="2021-01-22T13:46:00Z">
              <w:r w:rsidRPr="003B629F" w:rsidDel="003967D9">
                <w:rPr>
                  <w:rFonts w:ascii="Calibri" w:hAnsi="Calibri"/>
                  <w:b w:val="0"/>
                  <w:sz w:val="22"/>
                  <w:szCs w:val="22"/>
                </w:rPr>
                <w:delText>Regulations pertaining to buoyage systems</w:delText>
              </w:r>
            </w:del>
          </w:p>
          <w:p w14:paraId="3C1B75A6" w14:textId="780AAF10" w:rsidR="001665A3" w:rsidRPr="003B629F" w:rsidDel="003967D9" w:rsidRDefault="001665A3" w:rsidP="00575E73">
            <w:pPr>
              <w:pStyle w:val="Tablelevel2"/>
              <w:shd w:val="clear" w:color="auto" w:fill="D9D9D9" w:themeFill="background1" w:themeFillShade="D9"/>
              <w:rPr>
                <w:del w:id="6850" w:author="Abercrombie, Kerrie" w:date="2021-01-22T13:46:00Z"/>
                <w:rFonts w:ascii="Calibri" w:hAnsi="Calibri"/>
                <w:sz w:val="22"/>
                <w:szCs w:val="22"/>
              </w:rPr>
            </w:pPr>
            <w:del w:id="6851" w:author="Abercrombie, Kerrie" w:date="2021-01-22T13:46:00Z">
              <w:r w:rsidRPr="003B629F" w:rsidDel="003967D9">
                <w:rPr>
                  <w:rFonts w:ascii="Calibri" w:hAnsi="Calibri"/>
                  <w:sz w:val="22"/>
                  <w:szCs w:val="22"/>
                </w:rPr>
                <w:delText>Characteristics of floating aids</w:delText>
              </w:r>
            </w:del>
          </w:p>
          <w:p w14:paraId="047D3C7F" w14:textId="4CEAF56B" w:rsidR="001665A3" w:rsidRPr="003B629F" w:rsidDel="003967D9" w:rsidRDefault="001665A3" w:rsidP="00575E73">
            <w:pPr>
              <w:pStyle w:val="Tablelevel3"/>
              <w:shd w:val="clear" w:color="auto" w:fill="D9D9D9" w:themeFill="background1" w:themeFillShade="D9"/>
              <w:rPr>
                <w:del w:id="6852" w:author="Abercrombie, Kerrie" w:date="2021-01-22T13:46:00Z"/>
                <w:rFonts w:ascii="Calibri" w:hAnsi="Calibri"/>
                <w:sz w:val="22"/>
                <w:szCs w:val="22"/>
              </w:rPr>
            </w:pPr>
            <w:del w:id="6853" w:author="Abercrombie, Kerrie" w:date="2021-01-22T13:46:00Z">
              <w:r w:rsidRPr="003B629F" w:rsidDel="003967D9">
                <w:rPr>
                  <w:rFonts w:ascii="Calibri" w:hAnsi="Calibri"/>
                  <w:sz w:val="22"/>
                  <w:szCs w:val="22"/>
                </w:rPr>
                <w:delText>Types of buoys</w:delText>
              </w:r>
            </w:del>
          </w:p>
          <w:p w14:paraId="538689C9" w14:textId="6CD5E668" w:rsidR="001665A3" w:rsidRPr="003B629F" w:rsidDel="003967D9" w:rsidRDefault="001665A3" w:rsidP="00575E73">
            <w:pPr>
              <w:pStyle w:val="Tablelevel3"/>
              <w:shd w:val="clear" w:color="auto" w:fill="D9D9D9" w:themeFill="background1" w:themeFillShade="D9"/>
              <w:rPr>
                <w:del w:id="6854" w:author="Abercrombie, Kerrie" w:date="2021-01-22T13:46:00Z"/>
                <w:rFonts w:ascii="Calibri" w:hAnsi="Calibri"/>
                <w:sz w:val="22"/>
                <w:szCs w:val="22"/>
              </w:rPr>
            </w:pPr>
            <w:del w:id="6855" w:author="Abercrombie, Kerrie" w:date="2021-01-22T13:46:00Z">
              <w:r w:rsidRPr="003B629F" w:rsidDel="003967D9">
                <w:rPr>
                  <w:rFonts w:ascii="Calibri" w:hAnsi="Calibri"/>
                  <w:sz w:val="22"/>
                  <w:szCs w:val="22"/>
                </w:rPr>
                <w:delText>Placement of buoys</w:delText>
              </w:r>
            </w:del>
          </w:p>
          <w:p w14:paraId="6B60BFF4" w14:textId="279298FD" w:rsidR="001665A3" w:rsidRPr="003B629F" w:rsidDel="003967D9" w:rsidRDefault="001665A3" w:rsidP="00575E73">
            <w:pPr>
              <w:pStyle w:val="Tablelevel3"/>
              <w:shd w:val="clear" w:color="auto" w:fill="D9D9D9" w:themeFill="background1" w:themeFillShade="D9"/>
              <w:rPr>
                <w:del w:id="6856" w:author="Abercrombie, Kerrie" w:date="2021-01-22T13:46:00Z"/>
                <w:rFonts w:ascii="Calibri" w:hAnsi="Calibri"/>
                <w:sz w:val="22"/>
                <w:szCs w:val="22"/>
              </w:rPr>
            </w:pPr>
            <w:del w:id="6857" w:author="Abercrombie, Kerrie" w:date="2021-01-22T13:46:00Z">
              <w:r w:rsidRPr="003B629F" w:rsidDel="003967D9">
                <w:rPr>
                  <w:rFonts w:ascii="Calibri" w:hAnsi="Calibri"/>
                  <w:sz w:val="22"/>
                  <w:szCs w:val="22"/>
                </w:rPr>
                <w:delText>Fundamental rules for safe navigation</w:delText>
              </w:r>
            </w:del>
          </w:p>
          <w:p w14:paraId="79B0EEF8" w14:textId="3E03E532" w:rsidR="001665A3" w:rsidRPr="003B629F" w:rsidDel="003967D9" w:rsidRDefault="001665A3" w:rsidP="00575E73">
            <w:pPr>
              <w:pStyle w:val="Tablelevel3"/>
              <w:shd w:val="clear" w:color="auto" w:fill="D9D9D9" w:themeFill="background1" w:themeFillShade="D9"/>
              <w:rPr>
                <w:del w:id="6858" w:author="Abercrombie, Kerrie" w:date="2021-01-22T13:46:00Z"/>
                <w:rFonts w:ascii="Calibri" w:hAnsi="Calibri"/>
                <w:sz w:val="22"/>
                <w:szCs w:val="22"/>
              </w:rPr>
            </w:pPr>
            <w:del w:id="6859" w:author="Abercrombie, Kerrie" w:date="2021-01-22T13:46:00Z">
              <w:r w:rsidRPr="003B629F" w:rsidDel="003967D9">
                <w:rPr>
                  <w:rFonts w:ascii="Calibri" w:hAnsi="Calibri"/>
                  <w:sz w:val="22"/>
                  <w:szCs w:val="22"/>
                </w:rPr>
                <w:delText>Chart symbols and abbreviations for floating aids</w:delText>
              </w:r>
            </w:del>
          </w:p>
          <w:p w14:paraId="13CC9FB3" w14:textId="367C8D5A" w:rsidR="001665A3" w:rsidRPr="003B629F" w:rsidDel="003967D9" w:rsidRDefault="001665A3" w:rsidP="00575E73">
            <w:pPr>
              <w:pStyle w:val="Tablelevel3"/>
              <w:shd w:val="clear" w:color="auto" w:fill="D9D9D9" w:themeFill="background1" w:themeFillShade="D9"/>
              <w:rPr>
                <w:del w:id="6860" w:author="Abercrombie, Kerrie" w:date="2021-01-22T13:46:00Z"/>
                <w:rFonts w:ascii="Calibri" w:hAnsi="Calibri"/>
                <w:sz w:val="22"/>
                <w:szCs w:val="22"/>
              </w:rPr>
            </w:pPr>
            <w:del w:id="6861" w:author="Abercrombie, Kerrie" w:date="2021-01-22T13:46:00Z">
              <w:r w:rsidRPr="003B629F" w:rsidDel="003967D9">
                <w:rPr>
                  <w:rFonts w:ascii="Calibri" w:hAnsi="Calibri"/>
                  <w:sz w:val="22"/>
                  <w:szCs w:val="22"/>
                </w:rPr>
                <w:delText>Numbering of aids</w:delText>
              </w:r>
            </w:del>
          </w:p>
          <w:p w14:paraId="2C175664" w14:textId="63477588" w:rsidR="001665A3" w:rsidRPr="003B629F" w:rsidDel="003967D9" w:rsidRDefault="001665A3" w:rsidP="00575E73">
            <w:pPr>
              <w:pStyle w:val="Tablelevel3"/>
              <w:shd w:val="clear" w:color="auto" w:fill="D9D9D9" w:themeFill="background1" w:themeFillShade="D9"/>
              <w:rPr>
                <w:del w:id="6862" w:author="Abercrombie, Kerrie" w:date="2021-01-22T13:46:00Z"/>
                <w:rFonts w:ascii="Calibri" w:hAnsi="Calibri"/>
                <w:sz w:val="22"/>
                <w:szCs w:val="22"/>
              </w:rPr>
            </w:pPr>
            <w:del w:id="6863" w:author="Abercrombie, Kerrie" w:date="2021-01-22T13:46:00Z">
              <w:r w:rsidRPr="003B629F" w:rsidDel="003967D9">
                <w:rPr>
                  <w:rFonts w:ascii="Calibri" w:hAnsi="Calibri"/>
                  <w:sz w:val="22"/>
                  <w:szCs w:val="22"/>
                </w:rPr>
                <w:delText>Topmarks</w:delText>
              </w:r>
            </w:del>
          </w:p>
          <w:p w14:paraId="165A154B" w14:textId="4774D951" w:rsidR="001665A3" w:rsidRPr="003B629F" w:rsidDel="003967D9" w:rsidRDefault="001665A3" w:rsidP="00575E73">
            <w:pPr>
              <w:pStyle w:val="Tablelevel2"/>
              <w:shd w:val="clear" w:color="auto" w:fill="D9D9D9" w:themeFill="background1" w:themeFillShade="D9"/>
              <w:rPr>
                <w:del w:id="6864" w:author="Abercrombie, Kerrie" w:date="2021-01-22T13:46:00Z"/>
                <w:rFonts w:ascii="Calibri" w:hAnsi="Calibri"/>
                <w:sz w:val="22"/>
                <w:szCs w:val="22"/>
              </w:rPr>
            </w:pPr>
            <w:del w:id="6865" w:author="Abercrombie, Kerrie" w:date="2021-01-22T13:46:00Z">
              <w:r w:rsidRPr="003B629F" w:rsidDel="003967D9">
                <w:rPr>
                  <w:rFonts w:ascii="Calibri" w:hAnsi="Calibri"/>
                  <w:sz w:val="22"/>
                  <w:szCs w:val="22"/>
                </w:rPr>
                <w:delText>Characteristics of fixed aids</w:delText>
              </w:r>
            </w:del>
          </w:p>
          <w:p w14:paraId="18EFA55B" w14:textId="68C1DC61" w:rsidR="001665A3" w:rsidRPr="003B629F" w:rsidDel="003967D9" w:rsidRDefault="001665A3" w:rsidP="00575E73">
            <w:pPr>
              <w:pStyle w:val="Tablelevel3"/>
              <w:shd w:val="clear" w:color="auto" w:fill="D9D9D9" w:themeFill="background1" w:themeFillShade="D9"/>
              <w:rPr>
                <w:del w:id="6866" w:author="Abercrombie, Kerrie" w:date="2021-01-22T13:46:00Z"/>
                <w:rFonts w:ascii="Calibri" w:hAnsi="Calibri"/>
                <w:sz w:val="22"/>
                <w:szCs w:val="22"/>
              </w:rPr>
            </w:pPr>
            <w:del w:id="6867" w:author="Abercrombie, Kerrie" w:date="2021-01-22T13:46:00Z">
              <w:r w:rsidRPr="003B629F" w:rsidDel="003967D9">
                <w:rPr>
                  <w:rFonts w:ascii="Calibri" w:hAnsi="Calibri"/>
                  <w:sz w:val="22"/>
                  <w:szCs w:val="22"/>
                </w:rPr>
                <w:delText>Day beacons</w:delText>
              </w:r>
            </w:del>
          </w:p>
          <w:p w14:paraId="3CA755FF" w14:textId="70305AEA" w:rsidR="001665A3" w:rsidRPr="003B629F" w:rsidDel="003967D9" w:rsidRDefault="001665A3" w:rsidP="00575E73">
            <w:pPr>
              <w:pStyle w:val="Tablelevel3"/>
              <w:shd w:val="clear" w:color="auto" w:fill="D9D9D9" w:themeFill="background1" w:themeFillShade="D9"/>
              <w:rPr>
                <w:del w:id="6868" w:author="Abercrombie, Kerrie" w:date="2021-01-22T13:46:00Z"/>
                <w:rFonts w:ascii="Calibri" w:hAnsi="Calibri"/>
                <w:sz w:val="22"/>
                <w:szCs w:val="22"/>
              </w:rPr>
            </w:pPr>
            <w:del w:id="6869" w:author="Abercrombie, Kerrie" w:date="2021-01-22T13:46:00Z">
              <w:r w:rsidRPr="003B629F" w:rsidDel="003967D9">
                <w:rPr>
                  <w:rFonts w:ascii="Calibri" w:hAnsi="Calibri"/>
                  <w:sz w:val="22"/>
                  <w:szCs w:val="22"/>
                </w:rPr>
                <w:delText>Light stations</w:delText>
              </w:r>
            </w:del>
          </w:p>
          <w:p w14:paraId="7A9AEB7A" w14:textId="0A1CAF82" w:rsidR="001665A3" w:rsidRPr="003B629F" w:rsidDel="003967D9" w:rsidRDefault="001665A3" w:rsidP="00575E73">
            <w:pPr>
              <w:pStyle w:val="Tablelevel3"/>
              <w:shd w:val="clear" w:color="auto" w:fill="D9D9D9" w:themeFill="background1" w:themeFillShade="D9"/>
              <w:rPr>
                <w:del w:id="6870" w:author="Abercrombie, Kerrie" w:date="2021-01-22T13:46:00Z"/>
                <w:rFonts w:ascii="Calibri" w:hAnsi="Calibri"/>
                <w:sz w:val="22"/>
                <w:szCs w:val="22"/>
              </w:rPr>
            </w:pPr>
            <w:del w:id="6871" w:author="Abercrombie, Kerrie" w:date="2021-01-22T13:46:00Z">
              <w:r w:rsidRPr="003B629F" w:rsidDel="003967D9">
                <w:rPr>
                  <w:rFonts w:ascii="Calibri" w:hAnsi="Calibri"/>
                  <w:sz w:val="22"/>
                  <w:szCs w:val="22"/>
                </w:rPr>
                <w:delText>Ranges</w:delText>
              </w:r>
            </w:del>
          </w:p>
          <w:p w14:paraId="2448B157" w14:textId="0985C24E" w:rsidR="001665A3" w:rsidRPr="003B629F" w:rsidDel="003967D9" w:rsidRDefault="001665A3" w:rsidP="00575E73">
            <w:pPr>
              <w:pStyle w:val="Tablelevel3"/>
              <w:shd w:val="clear" w:color="auto" w:fill="D9D9D9" w:themeFill="background1" w:themeFillShade="D9"/>
              <w:rPr>
                <w:del w:id="6872" w:author="Abercrombie, Kerrie" w:date="2021-01-22T13:46:00Z"/>
                <w:rFonts w:ascii="Calibri" w:hAnsi="Calibri"/>
                <w:sz w:val="22"/>
                <w:szCs w:val="22"/>
              </w:rPr>
            </w:pPr>
            <w:del w:id="6873" w:author="Abercrombie, Kerrie" w:date="2021-01-22T13:46:00Z">
              <w:r w:rsidRPr="003B629F" w:rsidDel="003967D9">
                <w:rPr>
                  <w:rFonts w:ascii="Calibri" w:hAnsi="Calibri"/>
                  <w:sz w:val="22"/>
                  <w:szCs w:val="22"/>
                </w:rPr>
                <w:delText>Sector lights</w:delText>
              </w:r>
            </w:del>
          </w:p>
          <w:p w14:paraId="13C82090" w14:textId="6B7BE707" w:rsidR="001665A3" w:rsidRPr="003B629F" w:rsidDel="003967D9" w:rsidRDefault="001665A3" w:rsidP="00575E73">
            <w:pPr>
              <w:pStyle w:val="Tablelevel3"/>
              <w:shd w:val="clear" w:color="auto" w:fill="D9D9D9" w:themeFill="background1" w:themeFillShade="D9"/>
              <w:rPr>
                <w:del w:id="6874" w:author="Abercrombie, Kerrie" w:date="2021-01-22T13:46:00Z"/>
                <w:rFonts w:ascii="Calibri" w:hAnsi="Calibri"/>
                <w:sz w:val="22"/>
                <w:szCs w:val="22"/>
              </w:rPr>
            </w:pPr>
            <w:del w:id="6875" w:author="Abercrombie, Kerrie" w:date="2021-01-22T13:46:00Z">
              <w:r w:rsidRPr="003B629F" w:rsidDel="003967D9">
                <w:rPr>
                  <w:rFonts w:ascii="Calibri" w:hAnsi="Calibri"/>
                  <w:sz w:val="22"/>
                  <w:szCs w:val="22"/>
                </w:rPr>
                <w:delText>Leading lights</w:delText>
              </w:r>
            </w:del>
          </w:p>
          <w:p w14:paraId="7F95F280" w14:textId="0B5AD655" w:rsidR="001665A3" w:rsidRPr="003B629F" w:rsidRDefault="001665A3" w:rsidP="00575E73">
            <w:pPr>
              <w:pStyle w:val="Tablelevel3"/>
              <w:shd w:val="clear" w:color="auto" w:fill="D9D9D9" w:themeFill="background1" w:themeFillShade="D9"/>
              <w:rPr>
                <w:rFonts w:ascii="Calibri" w:hAnsi="Calibri"/>
                <w:sz w:val="22"/>
                <w:szCs w:val="22"/>
              </w:rPr>
            </w:pPr>
            <w:del w:id="6876" w:author="Abercrombie, Kerrie" w:date="2021-01-22T13:46:00Z">
              <w:r w:rsidRPr="003B629F" w:rsidDel="003967D9">
                <w:rPr>
                  <w:rFonts w:ascii="Calibri" w:hAnsi="Calibri"/>
                  <w:sz w:val="22"/>
                  <w:szCs w:val="22"/>
                </w:rPr>
                <w:delText>Fog signals</w:delText>
              </w:r>
            </w:del>
            <w:commentRangeEnd w:id="6838"/>
            <w:r w:rsidR="003967D9">
              <w:rPr>
                <w:rStyle w:val="CommentReference"/>
                <w:rFonts w:asciiTheme="minorHAnsi" w:eastAsiaTheme="minorHAnsi" w:hAnsiTheme="minorHAnsi"/>
                <w:lang w:eastAsia="en-GB"/>
              </w:rPr>
              <w:commentReference w:id="6838"/>
            </w:r>
          </w:p>
        </w:tc>
        <w:tc>
          <w:tcPr>
            <w:tcW w:w="2551" w:type="dxa"/>
          </w:tcPr>
          <w:p w14:paraId="36850F9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29B2D2EB"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0A578846"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1392D6"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18F4F86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08EB61E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15F55738"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001FB85E"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F0AA64"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3AC599AB"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49A50718" w14:textId="77777777" w:rsidR="001665A3" w:rsidRPr="003B629F" w:rsidRDefault="001665A3" w:rsidP="00575E73">
            <w:pPr>
              <w:pStyle w:val="Tablelevel3"/>
              <w:shd w:val="clear" w:color="auto" w:fill="D9D9D9" w:themeFill="background1" w:themeFillShade="D9"/>
              <w:ind w:left="0"/>
              <w:jc w:val="center"/>
              <w:rPr>
                <w:rFonts w:ascii="Calibri" w:hAnsi="Calibri"/>
                <w:sz w:val="22"/>
                <w:szCs w:val="22"/>
              </w:rPr>
            </w:pPr>
          </w:p>
          <w:p w14:paraId="5B0DF29E"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C8BD11D"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16A0592" w14:textId="4F35FC92" w:rsidR="001665A3" w:rsidRPr="003B629F" w:rsidDel="003967D9" w:rsidRDefault="001665A3" w:rsidP="00575E73">
            <w:pPr>
              <w:pStyle w:val="Tablelevel1bold"/>
              <w:shd w:val="clear" w:color="auto" w:fill="D9D9D9" w:themeFill="background1" w:themeFillShade="D9"/>
              <w:rPr>
                <w:del w:id="6877" w:author="Abercrombie, Kerrie" w:date="2021-01-22T13:46:00Z"/>
                <w:rFonts w:ascii="Calibri" w:hAnsi="Calibri"/>
                <w:sz w:val="22"/>
                <w:szCs w:val="22"/>
              </w:rPr>
            </w:pPr>
            <w:bookmarkStart w:id="6878" w:name="_Toc446917391"/>
            <w:bookmarkStart w:id="6879" w:name="_Toc111617448"/>
            <w:commentRangeStart w:id="6880"/>
            <w:del w:id="6881" w:author="Abercrombie, Kerrie" w:date="2021-01-22T13:46:00Z">
              <w:r w:rsidRPr="003B629F" w:rsidDel="003967D9">
                <w:rPr>
                  <w:rFonts w:ascii="Calibri" w:hAnsi="Calibri"/>
                  <w:b w:val="0"/>
                  <w:sz w:val="22"/>
                  <w:szCs w:val="22"/>
                </w:rPr>
                <w:delText>Explain the functions of radar beacons</w:delText>
              </w:r>
              <w:bookmarkEnd w:id="6878"/>
              <w:bookmarkEnd w:id="6879"/>
            </w:del>
          </w:p>
          <w:p w14:paraId="4B648E0D" w14:textId="1182B89D" w:rsidR="001665A3" w:rsidRPr="003B629F" w:rsidDel="003967D9" w:rsidRDefault="001665A3" w:rsidP="00575E73">
            <w:pPr>
              <w:pStyle w:val="Tablelevel2"/>
              <w:shd w:val="clear" w:color="auto" w:fill="D9D9D9" w:themeFill="background1" w:themeFillShade="D9"/>
              <w:rPr>
                <w:del w:id="6882" w:author="Abercrombie, Kerrie" w:date="2021-01-22T13:46:00Z"/>
                <w:rFonts w:ascii="Calibri" w:hAnsi="Calibri"/>
                <w:sz w:val="22"/>
                <w:szCs w:val="22"/>
              </w:rPr>
            </w:pPr>
            <w:del w:id="6883" w:author="Abercrombie, Kerrie" w:date="2021-01-22T13:46:00Z">
              <w:r w:rsidRPr="003B629F" w:rsidDel="003967D9">
                <w:rPr>
                  <w:rFonts w:ascii="Calibri" w:hAnsi="Calibri"/>
                  <w:sz w:val="22"/>
                  <w:szCs w:val="22"/>
                </w:rPr>
                <w:delText>Introduction to radar beacons (RACONS /Ramarks)</w:delText>
              </w:r>
            </w:del>
          </w:p>
          <w:p w14:paraId="6BAA64A8" w14:textId="5EF12B9C" w:rsidR="001665A3" w:rsidRPr="003B629F" w:rsidDel="003967D9" w:rsidRDefault="001665A3" w:rsidP="00575E73">
            <w:pPr>
              <w:pStyle w:val="Tablelevel3"/>
              <w:shd w:val="clear" w:color="auto" w:fill="D9D9D9" w:themeFill="background1" w:themeFillShade="D9"/>
              <w:rPr>
                <w:del w:id="6884" w:author="Abercrombie, Kerrie" w:date="2021-01-22T13:46:00Z"/>
                <w:rFonts w:ascii="Calibri" w:hAnsi="Calibri"/>
                <w:sz w:val="22"/>
                <w:szCs w:val="22"/>
              </w:rPr>
            </w:pPr>
            <w:del w:id="6885" w:author="Abercrombie, Kerrie" w:date="2021-01-22T13:46:00Z">
              <w:r w:rsidRPr="003B629F" w:rsidDel="003967D9">
                <w:rPr>
                  <w:rFonts w:ascii="Calibri" w:hAnsi="Calibri"/>
                  <w:sz w:val="22"/>
                  <w:szCs w:val="22"/>
                </w:rPr>
                <w:delText>Purpose</w:delText>
              </w:r>
            </w:del>
          </w:p>
          <w:p w14:paraId="02E47C5E" w14:textId="6522F1F0" w:rsidR="001665A3" w:rsidRPr="003B629F" w:rsidDel="003967D9" w:rsidRDefault="001665A3" w:rsidP="00575E73">
            <w:pPr>
              <w:pStyle w:val="Tablelevel3"/>
              <w:shd w:val="clear" w:color="auto" w:fill="D9D9D9" w:themeFill="background1" w:themeFillShade="D9"/>
              <w:rPr>
                <w:del w:id="6886" w:author="Abercrombie, Kerrie" w:date="2021-01-22T13:46:00Z"/>
                <w:rFonts w:ascii="Calibri" w:hAnsi="Calibri"/>
                <w:sz w:val="22"/>
                <w:szCs w:val="22"/>
              </w:rPr>
            </w:pPr>
            <w:del w:id="6887" w:author="Abercrombie, Kerrie" w:date="2021-01-22T13:46:00Z">
              <w:r w:rsidRPr="003B629F" w:rsidDel="003967D9">
                <w:rPr>
                  <w:rFonts w:ascii="Calibri" w:hAnsi="Calibri"/>
                  <w:sz w:val="22"/>
                  <w:szCs w:val="22"/>
                </w:rPr>
                <w:delText>Special characteristics</w:delText>
              </w:r>
            </w:del>
          </w:p>
          <w:p w14:paraId="1283D507" w14:textId="08A85E1B" w:rsidR="001665A3" w:rsidRPr="003B629F" w:rsidDel="003967D9" w:rsidRDefault="001665A3" w:rsidP="00575E73">
            <w:pPr>
              <w:pStyle w:val="Tablelevel3"/>
              <w:shd w:val="clear" w:color="auto" w:fill="D9D9D9" w:themeFill="background1" w:themeFillShade="D9"/>
              <w:rPr>
                <w:del w:id="6888" w:author="Abercrombie, Kerrie" w:date="2021-01-22T13:46:00Z"/>
                <w:rFonts w:ascii="Calibri" w:hAnsi="Calibri"/>
                <w:sz w:val="22"/>
                <w:szCs w:val="22"/>
              </w:rPr>
            </w:pPr>
            <w:del w:id="6889" w:author="Abercrombie, Kerrie" w:date="2021-01-22T13:46:00Z">
              <w:r w:rsidRPr="003B629F" w:rsidDel="003967D9">
                <w:rPr>
                  <w:rFonts w:ascii="Calibri" w:hAnsi="Calibri"/>
                  <w:sz w:val="22"/>
                  <w:szCs w:val="22"/>
                </w:rPr>
                <w:delText>Recognition and identification</w:delText>
              </w:r>
            </w:del>
          </w:p>
          <w:p w14:paraId="66902DD5" w14:textId="3E2EE416" w:rsidR="001665A3" w:rsidRPr="003B629F" w:rsidDel="003967D9" w:rsidRDefault="001665A3" w:rsidP="00575E73">
            <w:pPr>
              <w:pStyle w:val="Tablelevel2"/>
              <w:shd w:val="clear" w:color="auto" w:fill="D9D9D9" w:themeFill="background1" w:themeFillShade="D9"/>
              <w:rPr>
                <w:del w:id="6890" w:author="Abercrombie, Kerrie" w:date="2021-01-22T13:46:00Z"/>
                <w:rFonts w:ascii="Calibri" w:hAnsi="Calibri"/>
                <w:sz w:val="22"/>
                <w:szCs w:val="22"/>
              </w:rPr>
            </w:pPr>
            <w:del w:id="6891" w:author="Abercrombie, Kerrie" w:date="2021-01-22T13:46:00Z">
              <w:r w:rsidRPr="003B629F" w:rsidDel="003967D9">
                <w:rPr>
                  <w:rFonts w:ascii="Calibri" w:hAnsi="Calibri"/>
                  <w:sz w:val="22"/>
                  <w:szCs w:val="22"/>
                </w:rPr>
                <w:delText>Implications of radar beacons (RACONS/Ramarks)</w:delText>
              </w:r>
            </w:del>
          </w:p>
          <w:p w14:paraId="443B2F60" w14:textId="27F0F543" w:rsidR="001665A3" w:rsidRPr="003B629F" w:rsidDel="003967D9" w:rsidRDefault="001665A3" w:rsidP="00575E73">
            <w:pPr>
              <w:pStyle w:val="Tablelevel3"/>
              <w:shd w:val="clear" w:color="auto" w:fill="D9D9D9" w:themeFill="background1" w:themeFillShade="D9"/>
              <w:rPr>
                <w:del w:id="6892" w:author="Abercrombie, Kerrie" w:date="2021-01-22T13:46:00Z"/>
                <w:rFonts w:ascii="Calibri" w:hAnsi="Calibri"/>
                <w:sz w:val="22"/>
                <w:szCs w:val="22"/>
              </w:rPr>
            </w:pPr>
            <w:del w:id="6893" w:author="Abercrombie, Kerrie" w:date="2021-01-22T13:46:00Z">
              <w:r w:rsidRPr="003B629F" w:rsidDel="003967D9">
                <w:rPr>
                  <w:rFonts w:ascii="Calibri" w:hAnsi="Calibri"/>
                  <w:sz w:val="22"/>
                  <w:szCs w:val="22"/>
                </w:rPr>
                <w:delText>Limitations</w:delText>
              </w:r>
            </w:del>
          </w:p>
          <w:p w14:paraId="2D955E67" w14:textId="61FDD9F0" w:rsidR="001665A3" w:rsidRPr="003B629F" w:rsidRDefault="001665A3" w:rsidP="00575E73">
            <w:pPr>
              <w:pStyle w:val="Tablelevel3"/>
              <w:shd w:val="clear" w:color="auto" w:fill="D9D9D9" w:themeFill="background1" w:themeFillShade="D9"/>
              <w:rPr>
                <w:rFonts w:ascii="Calibri" w:hAnsi="Calibri"/>
                <w:sz w:val="22"/>
                <w:szCs w:val="22"/>
              </w:rPr>
            </w:pPr>
            <w:del w:id="6894" w:author="Abercrombie, Kerrie" w:date="2021-01-22T13:46:00Z">
              <w:r w:rsidRPr="003B629F" w:rsidDel="003967D9">
                <w:rPr>
                  <w:rFonts w:ascii="Calibri" w:hAnsi="Calibri"/>
                  <w:sz w:val="22"/>
                  <w:szCs w:val="22"/>
                </w:rPr>
                <w:delText>Users</w:delText>
              </w:r>
            </w:del>
            <w:commentRangeEnd w:id="6880"/>
            <w:r w:rsidR="003967D9">
              <w:rPr>
                <w:rStyle w:val="CommentReference"/>
                <w:rFonts w:asciiTheme="minorHAnsi" w:eastAsiaTheme="minorHAnsi" w:hAnsiTheme="minorHAnsi"/>
                <w:lang w:eastAsia="en-GB"/>
              </w:rPr>
              <w:commentReference w:id="6880"/>
            </w:r>
          </w:p>
        </w:tc>
        <w:tc>
          <w:tcPr>
            <w:tcW w:w="2551" w:type="dxa"/>
          </w:tcPr>
          <w:p w14:paraId="565357C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 xml:space="preserve">R42, R34, </w:t>
            </w:r>
          </w:p>
        </w:tc>
        <w:tc>
          <w:tcPr>
            <w:tcW w:w="2694" w:type="dxa"/>
          </w:tcPr>
          <w:p w14:paraId="565C512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6FE820C"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D1E86C"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895" w:name="_Toc446917392"/>
            <w:bookmarkStart w:id="6896" w:name="_Toc111617449"/>
            <w:commentRangeStart w:id="6897"/>
            <w:r w:rsidRPr="003B629F">
              <w:rPr>
                <w:rFonts w:ascii="Calibri" w:hAnsi="Calibri"/>
                <w:b w:val="0"/>
                <w:sz w:val="22"/>
                <w:szCs w:val="22"/>
              </w:rPr>
              <w:t xml:space="preserve">Explain the theory and use of satellite and differential </w:t>
            </w:r>
            <w:commentRangeEnd w:id="6897"/>
            <w:r w:rsidR="00C54C64">
              <w:rPr>
                <w:rStyle w:val="CommentReference"/>
                <w:rFonts w:asciiTheme="minorHAnsi" w:eastAsiaTheme="minorHAnsi" w:hAnsiTheme="minorHAnsi"/>
                <w:b w:val="0"/>
              </w:rPr>
              <w:commentReference w:id="6897"/>
            </w:r>
            <w:r w:rsidRPr="003B629F">
              <w:rPr>
                <w:rFonts w:ascii="Calibri" w:hAnsi="Calibri"/>
                <w:b w:val="0"/>
                <w:sz w:val="22"/>
                <w:szCs w:val="22"/>
              </w:rPr>
              <w:t>satellite position fixing systems</w:t>
            </w:r>
            <w:bookmarkEnd w:id="6895"/>
            <w:bookmarkEnd w:id="6896"/>
          </w:p>
          <w:p w14:paraId="4ACE5F1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Implications to VTS</w:t>
            </w:r>
          </w:p>
          <w:p w14:paraId="0759169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Limitations</w:t>
            </w:r>
          </w:p>
        </w:tc>
        <w:tc>
          <w:tcPr>
            <w:tcW w:w="2551" w:type="dxa"/>
          </w:tcPr>
          <w:p w14:paraId="7FC585D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455255F"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CCFBF27" w14:textId="20583C3B" w:rsidR="001665A3" w:rsidRPr="003B629F" w:rsidDel="003967D9" w:rsidRDefault="001665A3" w:rsidP="00575E73">
            <w:pPr>
              <w:pStyle w:val="Tablelevel1bold"/>
              <w:shd w:val="clear" w:color="auto" w:fill="D9D9D9" w:themeFill="background1" w:themeFillShade="D9"/>
              <w:rPr>
                <w:del w:id="6898" w:author="Abercrombie, Kerrie" w:date="2021-01-22T13:47:00Z"/>
                <w:rFonts w:ascii="Calibri" w:hAnsi="Calibri"/>
                <w:b w:val="0"/>
                <w:sz w:val="22"/>
                <w:szCs w:val="22"/>
              </w:rPr>
            </w:pPr>
            <w:commentRangeStart w:id="6899"/>
            <w:del w:id="6900" w:author="Abercrombie, Kerrie" w:date="2021-01-22T13:47:00Z">
              <w:r w:rsidRPr="003B629F" w:rsidDel="003967D9">
                <w:rPr>
                  <w:rFonts w:ascii="Calibri" w:hAnsi="Calibri"/>
                  <w:b w:val="0"/>
                  <w:sz w:val="22"/>
                  <w:szCs w:val="22"/>
                </w:rPr>
                <w:delText>Explain the theory and use of virtual aids to navigation</w:delText>
              </w:r>
            </w:del>
          </w:p>
          <w:p w14:paraId="78E52F3B" w14:textId="0AF363DA" w:rsidR="001665A3" w:rsidRPr="003B629F" w:rsidRDefault="001665A3" w:rsidP="00575E73">
            <w:pPr>
              <w:pStyle w:val="Tablelevel2"/>
              <w:shd w:val="clear" w:color="auto" w:fill="D9D9D9" w:themeFill="background1" w:themeFillShade="D9"/>
              <w:rPr>
                <w:rFonts w:ascii="Calibri" w:hAnsi="Calibri"/>
                <w:sz w:val="22"/>
                <w:szCs w:val="22"/>
              </w:rPr>
            </w:pPr>
            <w:del w:id="6901" w:author="Abercrombie, Kerrie" w:date="2021-01-22T13:47:00Z">
              <w:r w:rsidRPr="003B629F" w:rsidDel="003967D9">
                <w:rPr>
                  <w:rFonts w:ascii="Calibri" w:hAnsi="Calibri"/>
                  <w:sz w:val="22"/>
                  <w:szCs w:val="22"/>
                </w:rPr>
                <w:delText>Introduction to and purpose of virtual aids to navigation</w:delText>
              </w:r>
              <w:commentRangeEnd w:id="6899"/>
              <w:r w:rsidR="003967D9" w:rsidDel="003967D9">
                <w:rPr>
                  <w:rStyle w:val="CommentReference"/>
                  <w:rFonts w:asciiTheme="minorHAnsi" w:eastAsiaTheme="minorHAnsi" w:hAnsiTheme="minorHAnsi"/>
                </w:rPr>
                <w:commentReference w:id="6899"/>
              </w:r>
            </w:del>
          </w:p>
        </w:tc>
        <w:tc>
          <w:tcPr>
            <w:tcW w:w="2551" w:type="dxa"/>
          </w:tcPr>
          <w:p w14:paraId="0B51D23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CFA2B1F"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C1FF2B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902" w:name="_Toc446917394"/>
            <w:bookmarkStart w:id="6903" w:name="_Toc111617451"/>
            <w:r w:rsidRPr="003B629F">
              <w:rPr>
                <w:rFonts w:ascii="Calibri" w:hAnsi="Calibri"/>
                <w:sz w:val="22"/>
                <w:szCs w:val="22"/>
              </w:rPr>
              <w:t>Navigational aids (shipborne)</w:t>
            </w:r>
            <w:bookmarkEnd w:id="6902"/>
            <w:bookmarkEnd w:id="6903"/>
          </w:p>
        </w:tc>
        <w:tc>
          <w:tcPr>
            <w:tcW w:w="2551" w:type="dxa"/>
          </w:tcPr>
          <w:p w14:paraId="53F680A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32B385C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7EB3F07"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0AF44FF" w14:textId="0448CAE7" w:rsidR="001665A3" w:rsidRPr="003B629F" w:rsidDel="00C54C64" w:rsidRDefault="001665A3" w:rsidP="00575E73">
            <w:pPr>
              <w:pStyle w:val="Tablelevel1bold"/>
              <w:shd w:val="clear" w:color="auto" w:fill="D9D9D9" w:themeFill="background1" w:themeFillShade="D9"/>
              <w:rPr>
                <w:del w:id="6904" w:author="Abercrombie, Kerrie" w:date="2021-01-25T10:07:00Z"/>
                <w:rFonts w:ascii="Calibri" w:hAnsi="Calibri"/>
                <w:b w:val="0"/>
                <w:sz w:val="22"/>
                <w:szCs w:val="22"/>
              </w:rPr>
            </w:pPr>
            <w:bookmarkStart w:id="6905" w:name="_Toc446917395"/>
            <w:bookmarkStart w:id="6906" w:name="_Toc111617452"/>
            <w:commentRangeStart w:id="6907"/>
            <w:del w:id="6908" w:author="Abercrombie, Kerrie" w:date="2021-01-25T10:07:00Z">
              <w:r w:rsidRPr="003B629F" w:rsidDel="00C54C64">
                <w:rPr>
                  <w:rFonts w:ascii="Calibri" w:hAnsi="Calibri"/>
                  <w:b w:val="0"/>
                  <w:sz w:val="22"/>
                  <w:szCs w:val="22"/>
                </w:rPr>
                <w:delText>Explain the theory of radar</w:delText>
              </w:r>
              <w:bookmarkEnd w:id="6905"/>
              <w:bookmarkEnd w:id="6906"/>
              <w:r w:rsidRPr="003B629F" w:rsidDel="00C54C64">
                <w:rPr>
                  <w:rFonts w:ascii="Calibri" w:hAnsi="Calibri"/>
                  <w:b w:val="0"/>
                  <w:sz w:val="22"/>
                  <w:szCs w:val="22"/>
                </w:rPr>
                <w:delText xml:space="preserve"> and demonstrate its operation</w:delText>
              </w:r>
            </w:del>
          </w:p>
          <w:p w14:paraId="3EF6E7C4" w14:textId="779CB783" w:rsidR="001665A3" w:rsidRPr="003B629F" w:rsidDel="00C54C64" w:rsidRDefault="001665A3" w:rsidP="00575E73">
            <w:pPr>
              <w:pStyle w:val="Tablelevel2"/>
              <w:shd w:val="clear" w:color="auto" w:fill="D9D9D9" w:themeFill="background1" w:themeFillShade="D9"/>
              <w:rPr>
                <w:del w:id="6909" w:author="Abercrombie, Kerrie" w:date="2021-01-25T10:07:00Z"/>
                <w:rFonts w:ascii="Calibri" w:hAnsi="Calibri"/>
                <w:sz w:val="22"/>
                <w:szCs w:val="22"/>
              </w:rPr>
            </w:pPr>
            <w:del w:id="6910" w:author="Abercrombie, Kerrie" w:date="2021-01-25T10:07:00Z">
              <w:r w:rsidRPr="003B629F" w:rsidDel="00C54C64">
                <w:rPr>
                  <w:rFonts w:ascii="Calibri" w:hAnsi="Calibri"/>
                  <w:sz w:val="22"/>
                  <w:szCs w:val="22"/>
                </w:rPr>
                <w:delText>Use of radars on board ships</w:delText>
              </w:r>
            </w:del>
          </w:p>
          <w:p w14:paraId="21263115" w14:textId="52391440" w:rsidR="001665A3" w:rsidRPr="003B629F" w:rsidDel="00C54C64" w:rsidRDefault="001665A3" w:rsidP="00575E73">
            <w:pPr>
              <w:pStyle w:val="Tablelevel3"/>
              <w:shd w:val="clear" w:color="auto" w:fill="D9D9D9" w:themeFill="background1" w:themeFillShade="D9"/>
              <w:rPr>
                <w:del w:id="6911" w:author="Abercrombie, Kerrie" w:date="2021-01-25T10:07:00Z"/>
                <w:rFonts w:ascii="Calibri" w:hAnsi="Calibri"/>
                <w:sz w:val="22"/>
                <w:szCs w:val="22"/>
              </w:rPr>
            </w:pPr>
            <w:del w:id="6912" w:author="Abercrombie, Kerrie" w:date="2021-01-25T10:07:00Z">
              <w:r w:rsidRPr="003B629F" w:rsidDel="00C54C64">
                <w:rPr>
                  <w:rFonts w:ascii="Calibri" w:hAnsi="Calibri"/>
                  <w:sz w:val="22"/>
                  <w:szCs w:val="22"/>
                </w:rPr>
                <w:delText>Fundamentals of RADAR theory</w:delText>
              </w:r>
            </w:del>
          </w:p>
          <w:p w14:paraId="5135B52A" w14:textId="660ABF98" w:rsidR="001665A3" w:rsidRPr="003B629F" w:rsidDel="00C54C64" w:rsidRDefault="001665A3" w:rsidP="00575E73">
            <w:pPr>
              <w:pStyle w:val="Tablelevel3"/>
              <w:shd w:val="clear" w:color="auto" w:fill="D9D9D9" w:themeFill="background1" w:themeFillShade="D9"/>
              <w:rPr>
                <w:del w:id="6913" w:author="Abercrombie, Kerrie" w:date="2021-01-25T10:07:00Z"/>
                <w:rFonts w:ascii="Calibri" w:hAnsi="Calibri"/>
                <w:sz w:val="22"/>
                <w:szCs w:val="22"/>
              </w:rPr>
            </w:pPr>
            <w:del w:id="6914" w:author="Abercrombie, Kerrie" w:date="2021-01-25T10:07:00Z">
              <w:r w:rsidRPr="003B629F" w:rsidDel="00C54C64">
                <w:rPr>
                  <w:rFonts w:ascii="Calibri" w:hAnsi="Calibri"/>
                  <w:sz w:val="22"/>
                  <w:szCs w:val="22"/>
                </w:rPr>
                <w:delText>Radar controls</w:delText>
              </w:r>
            </w:del>
          </w:p>
          <w:p w14:paraId="1473F17D" w14:textId="45651657" w:rsidR="001665A3" w:rsidRPr="003B629F" w:rsidDel="00C54C64" w:rsidRDefault="001665A3" w:rsidP="00575E73">
            <w:pPr>
              <w:pStyle w:val="Tablelevel3"/>
              <w:shd w:val="clear" w:color="auto" w:fill="D9D9D9" w:themeFill="background1" w:themeFillShade="D9"/>
              <w:rPr>
                <w:del w:id="6915" w:author="Abercrombie, Kerrie" w:date="2021-01-25T10:07:00Z"/>
                <w:rFonts w:ascii="Calibri" w:hAnsi="Calibri"/>
                <w:sz w:val="22"/>
                <w:szCs w:val="22"/>
              </w:rPr>
            </w:pPr>
            <w:del w:id="6916" w:author="Abercrombie, Kerrie" w:date="2021-01-25T10:07:00Z">
              <w:r w:rsidRPr="003B629F" w:rsidDel="00C54C64">
                <w:rPr>
                  <w:rFonts w:ascii="Calibri" w:hAnsi="Calibri"/>
                  <w:sz w:val="22"/>
                  <w:szCs w:val="22"/>
                </w:rPr>
                <w:delText>Factors affecting radar detection</w:delText>
              </w:r>
            </w:del>
          </w:p>
          <w:p w14:paraId="3F040B19" w14:textId="5216E591" w:rsidR="001665A3" w:rsidRPr="003B629F" w:rsidDel="00C54C64" w:rsidRDefault="001665A3" w:rsidP="00575E73">
            <w:pPr>
              <w:pStyle w:val="Tablelevel3"/>
              <w:shd w:val="clear" w:color="auto" w:fill="D9D9D9" w:themeFill="background1" w:themeFillShade="D9"/>
              <w:rPr>
                <w:del w:id="6917" w:author="Abercrombie, Kerrie" w:date="2021-01-25T10:07:00Z"/>
                <w:rFonts w:ascii="Calibri" w:hAnsi="Calibri"/>
                <w:sz w:val="22"/>
                <w:szCs w:val="22"/>
              </w:rPr>
            </w:pPr>
            <w:del w:id="6918" w:author="Abercrombie, Kerrie" w:date="2021-01-25T10:07:00Z">
              <w:r w:rsidRPr="003B629F" w:rsidDel="00C54C64">
                <w:rPr>
                  <w:rFonts w:ascii="Calibri" w:hAnsi="Calibri"/>
                  <w:sz w:val="22"/>
                  <w:szCs w:val="22"/>
                </w:rPr>
                <w:delText>Limitations of ships radars</w:delText>
              </w:r>
            </w:del>
          </w:p>
          <w:p w14:paraId="192A8AE3" w14:textId="5371BCF9" w:rsidR="001665A3" w:rsidRPr="003B629F" w:rsidDel="00C54C64" w:rsidRDefault="001665A3" w:rsidP="00575E73">
            <w:pPr>
              <w:pStyle w:val="Tablelevel3"/>
              <w:shd w:val="clear" w:color="auto" w:fill="D9D9D9" w:themeFill="background1" w:themeFillShade="D9"/>
              <w:rPr>
                <w:del w:id="6919" w:author="Abercrombie, Kerrie" w:date="2021-01-25T10:07:00Z"/>
                <w:rFonts w:ascii="Calibri" w:hAnsi="Calibri"/>
                <w:sz w:val="22"/>
                <w:szCs w:val="22"/>
              </w:rPr>
            </w:pPr>
            <w:del w:id="6920" w:author="Abercrombie, Kerrie" w:date="2021-01-25T10:07:00Z">
              <w:r w:rsidRPr="003B629F" w:rsidDel="00C54C64">
                <w:rPr>
                  <w:rFonts w:ascii="Calibri" w:hAnsi="Calibri"/>
                  <w:sz w:val="22"/>
                  <w:szCs w:val="22"/>
                </w:rPr>
                <w:delText>Head up/North up display</w:delText>
              </w:r>
            </w:del>
          </w:p>
          <w:p w14:paraId="101EE0EA" w14:textId="4D6B795E" w:rsidR="001665A3" w:rsidRPr="003B629F" w:rsidDel="00C54C64" w:rsidRDefault="001665A3" w:rsidP="00575E73">
            <w:pPr>
              <w:pStyle w:val="Tablelevel3"/>
              <w:shd w:val="clear" w:color="auto" w:fill="D9D9D9" w:themeFill="background1" w:themeFillShade="D9"/>
              <w:rPr>
                <w:del w:id="6921" w:author="Abercrombie, Kerrie" w:date="2021-01-25T10:07:00Z"/>
                <w:rFonts w:ascii="Calibri" w:hAnsi="Calibri"/>
                <w:sz w:val="22"/>
                <w:szCs w:val="22"/>
              </w:rPr>
            </w:pPr>
            <w:del w:id="6922" w:author="Abercrombie, Kerrie" w:date="2021-01-25T10:07:00Z">
              <w:r w:rsidRPr="003B629F" w:rsidDel="00C54C64">
                <w:rPr>
                  <w:rFonts w:ascii="Calibri" w:hAnsi="Calibri"/>
                  <w:sz w:val="22"/>
                  <w:szCs w:val="22"/>
                </w:rPr>
                <w:delText>Relative/true motion</w:delText>
              </w:r>
            </w:del>
          </w:p>
          <w:p w14:paraId="0BA71833" w14:textId="2F1BEDFB" w:rsidR="001665A3" w:rsidRPr="003B629F" w:rsidDel="00C54C64" w:rsidRDefault="001665A3" w:rsidP="00575E73">
            <w:pPr>
              <w:pStyle w:val="Tablelevel3"/>
              <w:shd w:val="clear" w:color="auto" w:fill="D9D9D9" w:themeFill="background1" w:themeFillShade="D9"/>
              <w:rPr>
                <w:del w:id="6923" w:author="Abercrombie, Kerrie" w:date="2021-01-25T10:07:00Z"/>
                <w:rFonts w:ascii="Calibri" w:hAnsi="Calibri"/>
                <w:sz w:val="22"/>
                <w:szCs w:val="22"/>
              </w:rPr>
            </w:pPr>
            <w:del w:id="6924" w:author="Abercrombie, Kerrie" w:date="2021-01-25T10:07:00Z">
              <w:r w:rsidRPr="003B629F" w:rsidDel="00C54C64">
                <w:rPr>
                  <w:rFonts w:ascii="Calibri" w:hAnsi="Calibri"/>
                  <w:sz w:val="22"/>
                  <w:szCs w:val="22"/>
                </w:rPr>
                <w:delText>Factors affecting interpretation</w:delText>
              </w:r>
            </w:del>
          </w:p>
          <w:p w14:paraId="24580FEE" w14:textId="5D858010" w:rsidR="001665A3" w:rsidRPr="003B629F" w:rsidDel="00C54C64" w:rsidRDefault="001665A3" w:rsidP="00575E73">
            <w:pPr>
              <w:pStyle w:val="Tablelevel3"/>
              <w:shd w:val="clear" w:color="auto" w:fill="D9D9D9" w:themeFill="background1" w:themeFillShade="D9"/>
              <w:rPr>
                <w:del w:id="6925" w:author="Abercrombie, Kerrie" w:date="2021-01-25T10:07:00Z"/>
                <w:rFonts w:ascii="Calibri" w:hAnsi="Calibri"/>
                <w:sz w:val="22"/>
                <w:szCs w:val="22"/>
              </w:rPr>
            </w:pPr>
            <w:del w:id="6926" w:author="Abercrombie, Kerrie" w:date="2021-01-25T10:07:00Z">
              <w:r w:rsidRPr="003B629F" w:rsidDel="00C54C64">
                <w:rPr>
                  <w:rFonts w:ascii="Calibri" w:hAnsi="Calibri"/>
                  <w:sz w:val="22"/>
                  <w:szCs w:val="22"/>
                </w:rPr>
                <w:delText>Introduction to tracking systems and ARPA</w:delText>
              </w:r>
            </w:del>
          </w:p>
          <w:p w14:paraId="6167E82A" w14:textId="658EC365" w:rsidR="001665A3" w:rsidRPr="003B629F" w:rsidDel="00C54C64" w:rsidRDefault="001665A3" w:rsidP="00575E73">
            <w:pPr>
              <w:pStyle w:val="Tablelevel3"/>
              <w:shd w:val="clear" w:color="auto" w:fill="D9D9D9" w:themeFill="background1" w:themeFillShade="D9"/>
              <w:rPr>
                <w:del w:id="6927" w:author="Abercrombie, Kerrie" w:date="2021-01-25T10:07:00Z"/>
                <w:rFonts w:ascii="Calibri" w:hAnsi="Calibri"/>
                <w:sz w:val="22"/>
                <w:szCs w:val="22"/>
              </w:rPr>
            </w:pPr>
            <w:del w:id="6928" w:author="Abercrombie, Kerrie" w:date="2021-01-25T10:07:00Z">
              <w:r w:rsidRPr="003B629F" w:rsidDel="00C54C64">
                <w:rPr>
                  <w:rFonts w:ascii="Calibri" w:hAnsi="Calibri"/>
                  <w:sz w:val="22"/>
                  <w:szCs w:val="22"/>
                </w:rPr>
                <w:delText>ARPA features and use of radar for collision avoidance</w:delText>
              </w:r>
            </w:del>
          </w:p>
          <w:p w14:paraId="6A4270C4" w14:textId="473E1C00" w:rsidR="001665A3" w:rsidRPr="003B629F" w:rsidRDefault="001665A3" w:rsidP="00575E73">
            <w:pPr>
              <w:pStyle w:val="Tablelevel3"/>
              <w:shd w:val="clear" w:color="auto" w:fill="D9D9D9" w:themeFill="background1" w:themeFillShade="D9"/>
              <w:rPr>
                <w:rFonts w:ascii="Calibri" w:hAnsi="Calibri"/>
                <w:sz w:val="22"/>
                <w:szCs w:val="22"/>
              </w:rPr>
            </w:pPr>
            <w:del w:id="6929" w:author="Abercrombie, Kerrie" w:date="2021-01-25T10:07:00Z">
              <w:r w:rsidRPr="003B629F" w:rsidDel="00C54C64">
                <w:rPr>
                  <w:rFonts w:ascii="Calibri" w:hAnsi="Calibri"/>
                  <w:sz w:val="22"/>
                  <w:szCs w:val="22"/>
                </w:rPr>
                <w:delText>Regulations and acts governing performance and carriage of radar</w:delText>
              </w:r>
              <w:commentRangeEnd w:id="6907"/>
              <w:r w:rsidR="00C54C64" w:rsidDel="00C54C64">
                <w:rPr>
                  <w:rStyle w:val="CommentReference"/>
                  <w:rFonts w:asciiTheme="minorHAnsi" w:eastAsiaTheme="minorHAnsi" w:hAnsiTheme="minorHAnsi"/>
                  <w:lang w:eastAsia="en-GB"/>
                </w:rPr>
                <w:commentReference w:id="6907"/>
              </w:r>
            </w:del>
          </w:p>
        </w:tc>
        <w:tc>
          <w:tcPr>
            <w:tcW w:w="2551" w:type="dxa"/>
          </w:tcPr>
          <w:p w14:paraId="11ED036C"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4A5B73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6DDA830" w14:textId="5812D49B" w:rsidR="001665A3" w:rsidRPr="003B629F" w:rsidDel="003967D9" w:rsidRDefault="001665A3" w:rsidP="00575E73">
            <w:pPr>
              <w:pStyle w:val="Tablelevel1bold"/>
              <w:shd w:val="clear" w:color="auto" w:fill="D9D9D9" w:themeFill="background1" w:themeFillShade="D9"/>
              <w:rPr>
                <w:del w:id="6930" w:author="Abercrombie, Kerrie" w:date="2021-01-22T13:47:00Z"/>
                <w:rFonts w:ascii="Calibri" w:hAnsi="Calibri"/>
                <w:b w:val="0"/>
                <w:sz w:val="22"/>
                <w:szCs w:val="22"/>
              </w:rPr>
            </w:pPr>
            <w:bookmarkStart w:id="6931" w:name="_Toc446917396"/>
            <w:bookmarkStart w:id="6932" w:name="_Toc111617453"/>
            <w:commentRangeStart w:id="6933"/>
            <w:del w:id="6934" w:author="Abercrombie, Kerrie" w:date="2021-01-22T13:47:00Z">
              <w:r w:rsidRPr="003B629F" w:rsidDel="003967D9">
                <w:rPr>
                  <w:rFonts w:ascii="Calibri" w:hAnsi="Calibri"/>
                  <w:b w:val="0"/>
                  <w:sz w:val="22"/>
                  <w:szCs w:val="22"/>
                </w:rPr>
                <w:delText>Explain the theory and use of gyro and magnetic compasses</w:delText>
              </w:r>
              <w:bookmarkEnd w:id="6931"/>
              <w:bookmarkEnd w:id="6932"/>
            </w:del>
          </w:p>
          <w:p w14:paraId="608A1F90" w14:textId="657310A7" w:rsidR="001665A3" w:rsidRPr="003B629F" w:rsidDel="003967D9" w:rsidRDefault="001665A3" w:rsidP="00575E73">
            <w:pPr>
              <w:pStyle w:val="Tablelevel2"/>
              <w:shd w:val="clear" w:color="auto" w:fill="D9D9D9" w:themeFill="background1" w:themeFillShade="D9"/>
              <w:rPr>
                <w:del w:id="6935" w:author="Abercrombie, Kerrie" w:date="2021-01-22T13:47:00Z"/>
                <w:rFonts w:ascii="Calibri" w:hAnsi="Calibri"/>
                <w:sz w:val="22"/>
                <w:szCs w:val="22"/>
              </w:rPr>
            </w:pPr>
            <w:del w:id="6936" w:author="Abercrombie, Kerrie" w:date="2021-01-22T13:47:00Z">
              <w:r w:rsidRPr="003B629F" w:rsidDel="003967D9">
                <w:rPr>
                  <w:rFonts w:ascii="Calibri" w:hAnsi="Calibri"/>
                  <w:sz w:val="22"/>
                  <w:szCs w:val="22"/>
                </w:rPr>
                <w:delText>Use of magnetic compass on board vessels</w:delText>
              </w:r>
            </w:del>
          </w:p>
          <w:p w14:paraId="2DE9C742" w14:textId="0A52C86A" w:rsidR="001665A3" w:rsidRPr="003B629F" w:rsidDel="003967D9" w:rsidRDefault="001665A3" w:rsidP="00575E73">
            <w:pPr>
              <w:pStyle w:val="Tablelevel3"/>
              <w:shd w:val="clear" w:color="auto" w:fill="D9D9D9" w:themeFill="background1" w:themeFillShade="D9"/>
              <w:rPr>
                <w:del w:id="6937" w:author="Abercrombie, Kerrie" w:date="2021-01-22T13:47:00Z"/>
                <w:rFonts w:ascii="Calibri" w:hAnsi="Calibri"/>
                <w:sz w:val="22"/>
                <w:szCs w:val="22"/>
              </w:rPr>
            </w:pPr>
            <w:del w:id="6938" w:author="Abercrombie, Kerrie" w:date="2021-01-22T13:47:00Z">
              <w:r w:rsidRPr="003B629F" w:rsidDel="003967D9">
                <w:rPr>
                  <w:rFonts w:ascii="Calibri" w:hAnsi="Calibri"/>
                  <w:sz w:val="22"/>
                  <w:szCs w:val="22"/>
                </w:rPr>
                <w:delText>Sources of error</w:delText>
              </w:r>
            </w:del>
          </w:p>
          <w:p w14:paraId="7C8DF0AF" w14:textId="24DF33A5" w:rsidR="001665A3" w:rsidRPr="003B629F" w:rsidDel="003967D9" w:rsidRDefault="001665A3" w:rsidP="00575E73">
            <w:pPr>
              <w:pStyle w:val="Tablelevel3"/>
              <w:shd w:val="clear" w:color="auto" w:fill="D9D9D9" w:themeFill="background1" w:themeFillShade="D9"/>
              <w:rPr>
                <w:del w:id="6939" w:author="Abercrombie, Kerrie" w:date="2021-01-22T13:47:00Z"/>
                <w:rFonts w:ascii="Calibri" w:hAnsi="Calibri"/>
                <w:sz w:val="22"/>
                <w:szCs w:val="22"/>
              </w:rPr>
            </w:pPr>
            <w:del w:id="6940" w:author="Abercrombie, Kerrie" w:date="2021-01-22T13:47:00Z">
              <w:r w:rsidRPr="003B629F" w:rsidDel="003967D9">
                <w:rPr>
                  <w:rFonts w:ascii="Calibri" w:hAnsi="Calibri"/>
                  <w:sz w:val="22"/>
                  <w:szCs w:val="22"/>
                </w:rPr>
                <w:delText>Corrections</w:delText>
              </w:r>
            </w:del>
          </w:p>
          <w:p w14:paraId="6C57753D" w14:textId="21CD1011" w:rsidR="001665A3" w:rsidRPr="003B629F" w:rsidDel="003967D9" w:rsidRDefault="001665A3" w:rsidP="00575E73">
            <w:pPr>
              <w:pStyle w:val="Tablelevel3"/>
              <w:shd w:val="clear" w:color="auto" w:fill="D9D9D9" w:themeFill="background1" w:themeFillShade="D9"/>
              <w:rPr>
                <w:del w:id="6941" w:author="Abercrombie, Kerrie" w:date="2021-01-22T13:47:00Z"/>
                <w:rFonts w:ascii="Calibri" w:hAnsi="Calibri"/>
                <w:sz w:val="22"/>
                <w:szCs w:val="22"/>
              </w:rPr>
            </w:pPr>
            <w:del w:id="6942" w:author="Abercrombie, Kerrie" w:date="2021-01-22T13:47:00Z">
              <w:r w:rsidRPr="003B629F" w:rsidDel="003967D9">
                <w:rPr>
                  <w:rFonts w:ascii="Calibri" w:hAnsi="Calibri"/>
                  <w:sz w:val="22"/>
                  <w:szCs w:val="22"/>
                </w:rPr>
                <w:delText xml:space="preserve">Reliability </w:delText>
              </w:r>
            </w:del>
          </w:p>
          <w:p w14:paraId="7239952D" w14:textId="52EE2ED2" w:rsidR="001665A3" w:rsidRPr="003B629F" w:rsidDel="003967D9" w:rsidRDefault="001665A3" w:rsidP="00575E73">
            <w:pPr>
              <w:pStyle w:val="Tablelevel2"/>
              <w:shd w:val="clear" w:color="auto" w:fill="D9D9D9" w:themeFill="background1" w:themeFillShade="D9"/>
              <w:rPr>
                <w:del w:id="6943" w:author="Abercrombie, Kerrie" w:date="2021-01-22T13:47:00Z"/>
                <w:rFonts w:ascii="Calibri" w:hAnsi="Calibri"/>
                <w:sz w:val="22"/>
                <w:szCs w:val="22"/>
              </w:rPr>
            </w:pPr>
            <w:del w:id="6944" w:author="Abercrombie, Kerrie" w:date="2021-01-22T13:47:00Z">
              <w:r w:rsidRPr="003B629F" w:rsidDel="003967D9">
                <w:rPr>
                  <w:rFonts w:ascii="Calibri" w:hAnsi="Calibri"/>
                  <w:sz w:val="22"/>
                  <w:szCs w:val="22"/>
                </w:rPr>
                <w:delText>Use of gyro compass on board vessels</w:delText>
              </w:r>
            </w:del>
          </w:p>
          <w:p w14:paraId="261CCE78" w14:textId="1687158B" w:rsidR="001665A3" w:rsidRPr="003B629F" w:rsidDel="003967D9" w:rsidRDefault="001665A3" w:rsidP="00575E73">
            <w:pPr>
              <w:pStyle w:val="Tablelevel3"/>
              <w:shd w:val="clear" w:color="auto" w:fill="D9D9D9" w:themeFill="background1" w:themeFillShade="D9"/>
              <w:rPr>
                <w:del w:id="6945" w:author="Abercrombie, Kerrie" w:date="2021-01-22T13:47:00Z"/>
                <w:rFonts w:ascii="Calibri" w:hAnsi="Calibri"/>
                <w:sz w:val="22"/>
                <w:szCs w:val="22"/>
              </w:rPr>
            </w:pPr>
            <w:del w:id="6946" w:author="Abercrombie, Kerrie" w:date="2021-01-22T13:47:00Z">
              <w:r w:rsidRPr="003B629F" w:rsidDel="003967D9">
                <w:rPr>
                  <w:rFonts w:ascii="Calibri" w:hAnsi="Calibri"/>
                  <w:sz w:val="22"/>
                  <w:szCs w:val="22"/>
                </w:rPr>
                <w:delText>Accuracy</w:delText>
              </w:r>
            </w:del>
          </w:p>
          <w:p w14:paraId="3A299375" w14:textId="57523482" w:rsidR="001665A3" w:rsidRPr="003B629F" w:rsidDel="003967D9" w:rsidRDefault="001665A3" w:rsidP="00575E73">
            <w:pPr>
              <w:pStyle w:val="Tablelevel3"/>
              <w:shd w:val="clear" w:color="auto" w:fill="D9D9D9" w:themeFill="background1" w:themeFillShade="D9"/>
              <w:rPr>
                <w:del w:id="6947" w:author="Abercrombie, Kerrie" w:date="2021-01-22T13:47:00Z"/>
                <w:rFonts w:ascii="Calibri" w:hAnsi="Calibri"/>
                <w:sz w:val="22"/>
                <w:szCs w:val="22"/>
              </w:rPr>
            </w:pPr>
            <w:del w:id="6948" w:author="Abercrombie, Kerrie" w:date="2021-01-22T13:47:00Z">
              <w:r w:rsidRPr="003B629F" w:rsidDel="003967D9">
                <w:rPr>
                  <w:rFonts w:ascii="Calibri" w:hAnsi="Calibri"/>
                  <w:sz w:val="22"/>
                  <w:szCs w:val="22"/>
                </w:rPr>
                <w:delText>Corrections</w:delText>
              </w:r>
            </w:del>
          </w:p>
          <w:p w14:paraId="680ABC61" w14:textId="07B55637" w:rsidR="001665A3" w:rsidRPr="003B629F" w:rsidRDefault="001665A3" w:rsidP="00575E73">
            <w:pPr>
              <w:pStyle w:val="Tablelevel3"/>
              <w:shd w:val="clear" w:color="auto" w:fill="D9D9D9" w:themeFill="background1" w:themeFillShade="D9"/>
              <w:rPr>
                <w:rFonts w:ascii="Calibri" w:hAnsi="Calibri"/>
                <w:sz w:val="22"/>
                <w:szCs w:val="22"/>
              </w:rPr>
            </w:pPr>
            <w:del w:id="6949" w:author="Abercrombie, Kerrie" w:date="2021-01-22T13:47:00Z">
              <w:r w:rsidRPr="003B629F" w:rsidDel="003967D9">
                <w:rPr>
                  <w:rFonts w:ascii="Calibri" w:hAnsi="Calibri"/>
                  <w:sz w:val="22"/>
                  <w:szCs w:val="22"/>
                </w:rPr>
                <w:delText>Reliability</w:delText>
              </w:r>
            </w:del>
            <w:commentRangeEnd w:id="6933"/>
            <w:r w:rsidR="003967D9">
              <w:rPr>
                <w:rStyle w:val="CommentReference"/>
                <w:rFonts w:asciiTheme="minorHAnsi" w:eastAsiaTheme="minorHAnsi" w:hAnsiTheme="minorHAnsi"/>
                <w:lang w:eastAsia="en-GB"/>
              </w:rPr>
              <w:commentReference w:id="6933"/>
            </w:r>
          </w:p>
        </w:tc>
        <w:tc>
          <w:tcPr>
            <w:tcW w:w="2551" w:type="dxa"/>
          </w:tcPr>
          <w:p w14:paraId="7EE9BD03"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68050B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D82102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4738CB6"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50" w:name="_Toc111617454"/>
            <w:r w:rsidRPr="003B629F">
              <w:rPr>
                <w:rFonts w:ascii="Calibri" w:hAnsi="Calibri"/>
                <w:b w:val="0"/>
                <w:sz w:val="22"/>
                <w:szCs w:val="22"/>
              </w:rPr>
              <w:t>Explain the theory and use of other navigational aids</w:t>
            </w:r>
            <w:bookmarkEnd w:id="6950"/>
          </w:p>
          <w:p w14:paraId="5FE9C4A8" w14:textId="77777777" w:rsidR="001665A3" w:rsidRPr="003B629F" w:rsidRDefault="001665A3" w:rsidP="00575E73">
            <w:pPr>
              <w:pStyle w:val="Tablelevel2"/>
              <w:shd w:val="clear" w:color="auto" w:fill="D9D9D9" w:themeFill="background1" w:themeFillShade="D9"/>
              <w:rPr>
                <w:rFonts w:ascii="Calibri" w:hAnsi="Calibri"/>
                <w:sz w:val="22"/>
                <w:szCs w:val="22"/>
              </w:rPr>
            </w:pPr>
            <w:commentRangeStart w:id="6951"/>
            <w:r w:rsidRPr="003B629F">
              <w:rPr>
                <w:rFonts w:ascii="Calibri" w:hAnsi="Calibri"/>
                <w:sz w:val="22"/>
                <w:szCs w:val="22"/>
              </w:rPr>
              <w:t>Introduction to echo sounders</w:t>
            </w:r>
          </w:p>
          <w:p w14:paraId="262A571F"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speed logs</w:t>
            </w:r>
          </w:p>
          <w:p w14:paraId="415CFDEE"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Principles of speed logs</w:t>
            </w:r>
          </w:p>
          <w:p w14:paraId="278659B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Accuracy of speed logs</w:t>
            </w:r>
            <w:commentRangeEnd w:id="6951"/>
            <w:r w:rsidR="00C54C64">
              <w:rPr>
                <w:rStyle w:val="CommentReference"/>
                <w:rFonts w:asciiTheme="minorHAnsi" w:eastAsiaTheme="minorHAnsi" w:hAnsiTheme="minorHAnsi"/>
                <w:lang w:eastAsia="en-GB"/>
              </w:rPr>
              <w:commentReference w:id="6951"/>
            </w:r>
          </w:p>
          <w:p w14:paraId="682DB665" w14:textId="77777777" w:rsidR="001665A3" w:rsidRPr="005E2BDC" w:rsidRDefault="001665A3" w:rsidP="00575E73">
            <w:pPr>
              <w:pStyle w:val="Tablelevel2"/>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Introduction to ECDIS and ECS</w:t>
            </w:r>
          </w:p>
          <w:p w14:paraId="3CBB41DE"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Means of displaying information</w:t>
            </w:r>
          </w:p>
          <w:p w14:paraId="76DAC12E"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proofErr w:type="spellStart"/>
            <w:r w:rsidRPr="005E2BDC">
              <w:rPr>
                <w:rFonts w:ascii="Calibri" w:hAnsi="Calibri"/>
                <w:sz w:val="22"/>
                <w:szCs w:val="22"/>
                <w:highlight w:val="green"/>
              </w:rPr>
              <w:t>Symbology</w:t>
            </w:r>
            <w:proofErr w:type="spellEnd"/>
          </w:p>
          <w:p w14:paraId="4131F241" w14:textId="77777777" w:rsidR="001665A3" w:rsidRPr="005E2BDC" w:rsidRDefault="001665A3" w:rsidP="00575E73">
            <w:pPr>
              <w:pStyle w:val="Tablelevel3"/>
              <w:shd w:val="clear" w:color="auto" w:fill="D9D9D9" w:themeFill="background1" w:themeFillShade="D9"/>
              <w:rPr>
                <w:rFonts w:ascii="Calibri" w:hAnsi="Calibri"/>
                <w:sz w:val="22"/>
                <w:szCs w:val="22"/>
                <w:highlight w:val="green"/>
              </w:rPr>
            </w:pPr>
            <w:r w:rsidRPr="005E2BDC">
              <w:rPr>
                <w:rFonts w:ascii="Calibri" w:hAnsi="Calibri"/>
                <w:sz w:val="22"/>
                <w:szCs w:val="22"/>
                <w:highlight w:val="green"/>
              </w:rPr>
              <w:t>Uses and limitations</w:t>
            </w:r>
          </w:p>
          <w:p w14:paraId="34277AD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5E2BDC">
              <w:rPr>
                <w:rFonts w:ascii="Calibri" w:hAnsi="Calibri"/>
                <w:sz w:val="22"/>
                <w:szCs w:val="22"/>
                <w:highlight w:val="green"/>
              </w:rPr>
              <w:t xml:space="preserve">Chart </w:t>
            </w:r>
            <w:proofErr w:type="spellStart"/>
            <w:r w:rsidRPr="005E2BDC">
              <w:rPr>
                <w:rFonts w:ascii="Calibri" w:hAnsi="Calibri"/>
                <w:sz w:val="22"/>
                <w:szCs w:val="22"/>
                <w:highlight w:val="green"/>
              </w:rPr>
              <w:t>datums</w:t>
            </w:r>
            <w:proofErr w:type="spellEnd"/>
          </w:p>
        </w:tc>
        <w:tc>
          <w:tcPr>
            <w:tcW w:w="2551" w:type="dxa"/>
          </w:tcPr>
          <w:p w14:paraId="69A11C3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64C36E92"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875D10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1AE0A1EF"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36B0FDA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2BD26B0"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35BF27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6952" w:name="_Toc446917398"/>
            <w:bookmarkStart w:id="6953" w:name="_Toc111617455"/>
            <w:r w:rsidRPr="003B629F">
              <w:rPr>
                <w:rFonts w:ascii="Calibri" w:hAnsi="Calibri"/>
                <w:sz w:val="22"/>
                <w:szCs w:val="22"/>
              </w:rPr>
              <w:t>Shipboard knowledge</w:t>
            </w:r>
            <w:bookmarkEnd w:id="6952"/>
            <w:bookmarkEnd w:id="6953"/>
          </w:p>
        </w:tc>
        <w:tc>
          <w:tcPr>
            <w:tcW w:w="2551" w:type="dxa"/>
          </w:tcPr>
          <w:p w14:paraId="0FF1E6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E32F132"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1B935A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310F6022" w:rsidR="001665A3" w:rsidRPr="003B629F" w:rsidDel="003967D9" w:rsidRDefault="001665A3" w:rsidP="00575E73">
            <w:pPr>
              <w:pStyle w:val="Tablelevel1bold"/>
              <w:shd w:val="clear" w:color="auto" w:fill="D9D9D9" w:themeFill="background1" w:themeFillShade="D9"/>
              <w:rPr>
                <w:del w:id="6954" w:author="Abercrombie, Kerrie" w:date="2021-01-22T13:48:00Z"/>
                <w:rFonts w:ascii="Calibri" w:hAnsi="Calibri"/>
                <w:b w:val="0"/>
                <w:sz w:val="22"/>
                <w:szCs w:val="22"/>
              </w:rPr>
            </w:pPr>
            <w:bookmarkStart w:id="6955" w:name="_Toc446917399"/>
            <w:bookmarkStart w:id="6956" w:name="_Toc111617456"/>
            <w:commentRangeStart w:id="6957"/>
            <w:del w:id="6958" w:author="Abercrombie, Kerrie" w:date="2021-01-22T13:48:00Z">
              <w:r w:rsidRPr="003B629F" w:rsidDel="003967D9">
                <w:rPr>
                  <w:rFonts w:ascii="Calibri" w:hAnsi="Calibri"/>
                  <w:b w:val="0"/>
                  <w:sz w:val="22"/>
                  <w:szCs w:val="22"/>
                </w:rPr>
                <w:delText>List and explain the ship terminology - technical</w:delText>
              </w:r>
              <w:bookmarkEnd w:id="6955"/>
              <w:bookmarkEnd w:id="6956"/>
            </w:del>
          </w:p>
          <w:p w14:paraId="4B4E8BFA" w14:textId="35E7D68A" w:rsidR="001665A3" w:rsidRPr="003B629F" w:rsidDel="003967D9" w:rsidRDefault="001665A3" w:rsidP="00575E73">
            <w:pPr>
              <w:pStyle w:val="Tablelevel2"/>
              <w:shd w:val="clear" w:color="auto" w:fill="D9D9D9" w:themeFill="background1" w:themeFillShade="D9"/>
              <w:rPr>
                <w:del w:id="6959" w:author="Abercrombie, Kerrie" w:date="2021-01-22T13:48:00Z"/>
                <w:rFonts w:ascii="Calibri" w:hAnsi="Calibri"/>
                <w:sz w:val="22"/>
                <w:szCs w:val="22"/>
              </w:rPr>
            </w:pPr>
            <w:del w:id="6960" w:author="Abercrombie, Kerrie" w:date="2021-01-22T13:48:00Z">
              <w:r w:rsidRPr="003B629F" w:rsidDel="003967D9">
                <w:rPr>
                  <w:rFonts w:ascii="Calibri" w:hAnsi="Calibri"/>
                  <w:sz w:val="22"/>
                  <w:szCs w:val="22"/>
                </w:rPr>
                <w:delText>Ship construction terms</w:delText>
              </w:r>
            </w:del>
          </w:p>
          <w:p w14:paraId="1F5CE11F" w14:textId="1A1E2BF9" w:rsidR="001665A3" w:rsidRPr="003B629F" w:rsidDel="003967D9" w:rsidRDefault="001665A3" w:rsidP="00575E73">
            <w:pPr>
              <w:pStyle w:val="Tablelevel2"/>
              <w:shd w:val="clear" w:color="auto" w:fill="D9D9D9" w:themeFill="background1" w:themeFillShade="D9"/>
              <w:rPr>
                <w:del w:id="6961" w:author="Abercrombie, Kerrie" w:date="2021-01-22T13:48:00Z"/>
                <w:rFonts w:ascii="Calibri" w:hAnsi="Calibri"/>
                <w:sz w:val="22"/>
                <w:szCs w:val="22"/>
              </w:rPr>
            </w:pPr>
            <w:del w:id="6962" w:author="Abercrombie, Kerrie" w:date="2021-01-22T13:48:00Z">
              <w:r w:rsidRPr="003B629F" w:rsidDel="003967D9">
                <w:rPr>
                  <w:rFonts w:ascii="Calibri" w:hAnsi="Calibri"/>
                  <w:sz w:val="22"/>
                  <w:szCs w:val="22"/>
                </w:rPr>
                <w:delText>Ship dimensions - i.e. LOA, LBP, beam, draught, air draught</w:delText>
              </w:r>
            </w:del>
          </w:p>
          <w:p w14:paraId="493519EF" w14:textId="1289C002" w:rsidR="001665A3" w:rsidRPr="003B629F" w:rsidDel="003967D9" w:rsidRDefault="001665A3" w:rsidP="00575E73">
            <w:pPr>
              <w:pStyle w:val="Tablelevel2"/>
              <w:shd w:val="clear" w:color="auto" w:fill="D9D9D9" w:themeFill="background1" w:themeFillShade="D9"/>
              <w:rPr>
                <w:del w:id="6963" w:author="Abercrombie, Kerrie" w:date="2021-01-22T13:48:00Z"/>
                <w:rFonts w:ascii="Calibri" w:hAnsi="Calibri"/>
                <w:sz w:val="22"/>
                <w:szCs w:val="22"/>
              </w:rPr>
            </w:pPr>
            <w:del w:id="6964" w:author="Abercrombie, Kerrie" w:date="2021-01-22T13:48:00Z">
              <w:r w:rsidRPr="003B629F" w:rsidDel="003967D9">
                <w:rPr>
                  <w:rFonts w:ascii="Calibri" w:hAnsi="Calibri"/>
                  <w:sz w:val="22"/>
                  <w:szCs w:val="22"/>
                </w:rPr>
                <w:delText>Hull structure - i.e. types of bows, sterns</w:delText>
              </w:r>
            </w:del>
          </w:p>
          <w:p w14:paraId="1530BE18" w14:textId="4997CA51" w:rsidR="001665A3" w:rsidRPr="003B629F" w:rsidRDefault="001665A3" w:rsidP="00575E73">
            <w:pPr>
              <w:pStyle w:val="Tablelevel2"/>
              <w:shd w:val="clear" w:color="auto" w:fill="D9D9D9" w:themeFill="background1" w:themeFillShade="D9"/>
              <w:rPr>
                <w:rFonts w:ascii="Calibri" w:hAnsi="Calibri"/>
                <w:sz w:val="22"/>
                <w:szCs w:val="22"/>
              </w:rPr>
            </w:pPr>
            <w:del w:id="6965" w:author="Abercrombie, Kerrie" w:date="2021-01-22T13:48:00Z">
              <w:r w:rsidRPr="003B629F" w:rsidDel="003967D9">
                <w:rPr>
                  <w:rFonts w:ascii="Calibri" w:hAnsi="Calibri"/>
                  <w:sz w:val="22"/>
                  <w:szCs w:val="22"/>
                </w:rPr>
                <w:delText>Loadlines draught marks</w:delText>
              </w:r>
            </w:del>
            <w:commentRangeEnd w:id="6957"/>
            <w:r w:rsidR="003967D9">
              <w:rPr>
                <w:rStyle w:val="CommentReference"/>
                <w:rFonts w:asciiTheme="minorHAnsi" w:eastAsiaTheme="minorHAnsi" w:hAnsiTheme="minorHAnsi"/>
              </w:rPr>
              <w:commentReference w:id="6957"/>
            </w:r>
          </w:p>
        </w:tc>
        <w:tc>
          <w:tcPr>
            <w:tcW w:w="2551" w:type="dxa"/>
          </w:tcPr>
          <w:p w14:paraId="09F95126"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3CAADBA6"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622C3EB7"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2DEE0DA7" w:rsidR="001665A3" w:rsidRPr="003B629F" w:rsidDel="003967D9" w:rsidRDefault="001665A3" w:rsidP="00575E73">
            <w:pPr>
              <w:pStyle w:val="Tablelevel1bold"/>
              <w:shd w:val="clear" w:color="auto" w:fill="D9D9D9" w:themeFill="background1" w:themeFillShade="D9"/>
              <w:rPr>
                <w:del w:id="6966" w:author="Abercrombie, Kerrie" w:date="2021-01-22T13:48:00Z"/>
                <w:rFonts w:ascii="Calibri" w:hAnsi="Calibri"/>
                <w:b w:val="0"/>
                <w:sz w:val="22"/>
                <w:szCs w:val="22"/>
              </w:rPr>
            </w:pPr>
            <w:bookmarkStart w:id="6967" w:name="_Toc446917400"/>
            <w:bookmarkStart w:id="6968" w:name="_Toc111617457"/>
            <w:del w:id="6969" w:author="Abercrombie, Kerrie" w:date="2021-01-22T13:48:00Z">
              <w:r w:rsidRPr="003B629F" w:rsidDel="003967D9">
                <w:rPr>
                  <w:rFonts w:ascii="Calibri" w:hAnsi="Calibri"/>
                  <w:b w:val="0"/>
                  <w:sz w:val="22"/>
                  <w:szCs w:val="22"/>
                </w:rPr>
                <w:delText xml:space="preserve">List </w:delText>
              </w:r>
              <w:commentRangeStart w:id="6970"/>
              <w:r w:rsidRPr="003B629F" w:rsidDel="003967D9">
                <w:rPr>
                  <w:rFonts w:ascii="Calibri" w:hAnsi="Calibri"/>
                  <w:b w:val="0"/>
                  <w:sz w:val="22"/>
                  <w:szCs w:val="22"/>
                </w:rPr>
                <w:delText>and explain the ship terminology - nautical phrases</w:delText>
              </w:r>
              <w:bookmarkEnd w:id="6967"/>
              <w:bookmarkEnd w:id="6968"/>
            </w:del>
          </w:p>
          <w:p w14:paraId="4766C05B" w14:textId="6EC5BDBD" w:rsidR="001665A3" w:rsidRPr="003B629F" w:rsidDel="003967D9" w:rsidRDefault="001665A3" w:rsidP="00575E73">
            <w:pPr>
              <w:pStyle w:val="Tablelevel2"/>
              <w:shd w:val="clear" w:color="auto" w:fill="D9D9D9" w:themeFill="background1" w:themeFillShade="D9"/>
              <w:rPr>
                <w:del w:id="6971" w:author="Abercrombie, Kerrie" w:date="2021-01-22T13:48:00Z"/>
                <w:rFonts w:ascii="Calibri" w:hAnsi="Calibri"/>
                <w:sz w:val="22"/>
                <w:szCs w:val="22"/>
              </w:rPr>
            </w:pPr>
            <w:del w:id="6972" w:author="Abercrombie, Kerrie" w:date="2021-01-22T13:48:00Z">
              <w:r w:rsidRPr="003B629F" w:rsidDel="003967D9">
                <w:rPr>
                  <w:rFonts w:ascii="Calibri" w:hAnsi="Calibri"/>
                  <w:sz w:val="22"/>
                  <w:szCs w:val="22"/>
                </w:rPr>
                <w:delText>Directions/relative bearings</w:delText>
              </w:r>
            </w:del>
          </w:p>
          <w:p w14:paraId="4BEE339B" w14:textId="330CF113" w:rsidR="001665A3" w:rsidRPr="003B629F" w:rsidDel="003967D9" w:rsidRDefault="001665A3" w:rsidP="00575E73">
            <w:pPr>
              <w:pStyle w:val="Tablelevel2"/>
              <w:shd w:val="clear" w:color="auto" w:fill="D9D9D9" w:themeFill="background1" w:themeFillShade="D9"/>
              <w:rPr>
                <w:del w:id="6973" w:author="Abercrombie, Kerrie" w:date="2021-01-22T13:48:00Z"/>
                <w:rFonts w:ascii="Calibri" w:hAnsi="Calibri"/>
                <w:sz w:val="22"/>
                <w:szCs w:val="22"/>
              </w:rPr>
            </w:pPr>
            <w:del w:id="6974" w:author="Abercrombie, Kerrie" w:date="2021-01-22T13:48:00Z">
              <w:r w:rsidRPr="003B629F" w:rsidDel="003967D9">
                <w:rPr>
                  <w:rFonts w:ascii="Calibri" w:hAnsi="Calibri"/>
                  <w:sz w:val="22"/>
                  <w:szCs w:val="22"/>
                </w:rPr>
                <w:delText>Numbers</w:delText>
              </w:r>
            </w:del>
          </w:p>
          <w:p w14:paraId="0C3EA544" w14:textId="128931A8" w:rsidR="001665A3" w:rsidRPr="003B629F" w:rsidRDefault="001665A3" w:rsidP="00575E73">
            <w:pPr>
              <w:pStyle w:val="Tablelevel2"/>
              <w:shd w:val="clear" w:color="auto" w:fill="D9D9D9" w:themeFill="background1" w:themeFillShade="D9"/>
              <w:rPr>
                <w:rFonts w:ascii="Calibri" w:hAnsi="Calibri"/>
                <w:sz w:val="22"/>
                <w:szCs w:val="22"/>
              </w:rPr>
            </w:pPr>
            <w:del w:id="6975" w:author="Abercrombie, Kerrie" w:date="2021-01-22T13:48:00Z">
              <w:r w:rsidRPr="003B629F" w:rsidDel="003967D9">
                <w:rPr>
                  <w:rFonts w:ascii="Calibri" w:hAnsi="Calibri"/>
                  <w:sz w:val="22"/>
                  <w:szCs w:val="22"/>
                </w:rPr>
                <w:delText>Mooring/anchoring terms</w:delText>
              </w:r>
            </w:del>
            <w:commentRangeEnd w:id="6970"/>
            <w:r w:rsidR="003967D9">
              <w:rPr>
                <w:rStyle w:val="CommentReference"/>
                <w:rFonts w:asciiTheme="minorHAnsi" w:eastAsiaTheme="minorHAnsi" w:hAnsiTheme="minorHAnsi"/>
              </w:rPr>
              <w:commentReference w:id="6970"/>
            </w:r>
          </w:p>
        </w:tc>
        <w:tc>
          <w:tcPr>
            <w:tcW w:w="2551" w:type="dxa"/>
          </w:tcPr>
          <w:p w14:paraId="5A56E10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520342F3"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C9C408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66ED589"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76" w:name="_Toc446917401"/>
            <w:bookmarkStart w:id="6977" w:name="_Toc111617458"/>
            <w:r w:rsidRPr="003B629F">
              <w:rPr>
                <w:rFonts w:ascii="Calibri" w:hAnsi="Calibri"/>
                <w:b w:val="0"/>
                <w:sz w:val="22"/>
                <w:szCs w:val="22"/>
              </w:rPr>
              <w:t xml:space="preserve">List and describe the </w:t>
            </w:r>
            <w:commentRangeStart w:id="6978"/>
            <w:r w:rsidRPr="003B629F">
              <w:rPr>
                <w:rFonts w:ascii="Calibri" w:hAnsi="Calibri"/>
                <w:b w:val="0"/>
                <w:sz w:val="22"/>
                <w:szCs w:val="22"/>
              </w:rPr>
              <w:t>types of vessels</w:t>
            </w:r>
            <w:bookmarkEnd w:id="6976"/>
            <w:bookmarkEnd w:id="6977"/>
            <w:commentRangeEnd w:id="6978"/>
            <w:r w:rsidR="003967D9">
              <w:rPr>
                <w:rStyle w:val="CommentReference"/>
                <w:rFonts w:asciiTheme="minorHAnsi" w:eastAsiaTheme="minorHAnsi" w:hAnsiTheme="minorHAnsi"/>
                <w:b w:val="0"/>
              </w:rPr>
              <w:commentReference w:id="6978"/>
            </w:r>
          </w:p>
          <w:p w14:paraId="7502C78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cargo ships</w:t>
            </w:r>
          </w:p>
          <w:p w14:paraId="06AE63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Tankers</w:t>
            </w:r>
          </w:p>
          <w:p w14:paraId="6B37D22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Bulk carriers</w:t>
            </w:r>
          </w:p>
          <w:p w14:paraId="57859607"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Combination carriers</w:t>
            </w:r>
          </w:p>
          <w:p w14:paraId="3AD97A9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Container ships</w:t>
            </w:r>
          </w:p>
          <w:p w14:paraId="443FAEF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Passenger ships</w:t>
            </w:r>
          </w:p>
          <w:p w14:paraId="5A29277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Ro-ro ships</w:t>
            </w:r>
          </w:p>
          <w:p w14:paraId="77DB7D88"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Fishing vessels</w:t>
            </w:r>
          </w:p>
          <w:p w14:paraId="3A6BB5E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vessels</w:t>
            </w:r>
          </w:p>
          <w:p w14:paraId="512F381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Rigs</w:t>
            </w:r>
          </w:p>
          <w:p w14:paraId="1B888369"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supply</w:t>
            </w:r>
          </w:p>
          <w:p w14:paraId="5F260293"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Offshore tugs</w:t>
            </w:r>
          </w:p>
          <w:p w14:paraId="503D9A6B"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Tugs</w:t>
            </w:r>
          </w:p>
          <w:p w14:paraId="6659CC9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 xml:space="preserve">Pilot boats </w:t>
            </w:r>
          </w:p>
          <w:p w14:paraId="1E0BA9C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SAR vessels</w:t>
            </w:r>
          </w:p>
          <w:p w14:paraId="407C419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Seaplanes</w:t>
            </w:r>
          </w:p>
          <w:p w14:paraId="79ECBD4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WIG</w:t>
            </w:r>
          </w:p>
          <w:p w14:paraId="0A25557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Ships operated by allied services</w:t>
            </w:r>
          </w:p>
        </w:tc>
        <w:tc>
          <w:tcPr>
            <w:tcW w:w="2551" w:type="dxa"/>
          </w:tcPr>
          <w:p w14:paraId="554B4FAD"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53C7D3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D45C4CD"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6478EC"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6979" w:name="_Toc446917402"/>
            <w:bookmarkStart w:id="6980" w:name="_Toc111617459"/>
            <w:r w:rsidRPr="003B629F">
              <w:rPr>
                <w:rFonts w:ascii="Calibri" w:hAnsi="Calibri"/>
                <w:b w:val="0"/>
                <w:sz w:val="22"/>
                <w:szCs w:val="22"/>
              </w:rPr>
              <w:t xml:space="preserve">List and describe the </w:t>
            </w:r>
            <w:commentRangeStart w:id="6981"/>
            <w:r w:rsidRPr="003B629F">
              <w:rPr>
                <w:rFonts w:ascii="Calibri" w:hAnsi="Calibri"/>
                <w:b w:val="0"/>
                <w:sz w:val="22"/>
                <w:szCs w:val="22"/>
              </w:rPr>
              <w:t>types of cargo</w:t>
            </w:r>
            <w:bookmarkEnd w:id="6979"/>
            <w:bookmarkEnd w:id="6980"/>
            <w:commentRangeEnd w:id="6981"/>
            <w:r w:rsidR="003967D9">
              <w:rPr>
                <w:rStyle w:val="CommentReference"/>
                <w:rFonts w:asciiTheme="minorHAnsi" w:eastAsiaTheme="minorHAnsi" w:hAnsiTheme="minorHAnsi"/>
                <w:b w:val="0"/>
              </w:rPr>
              <w:commentReference w:id="6981"/>
            </w:r>
          </w:p>
          <w:p w14:paraId="167FD59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cargo</w:t>
            </w:r>
          </w:p>
          <w:p w14:paraId="413101B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Refrigerated</w:t>
            </w:r>
          </w:p>
          <w:p w14:paraId="101C258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Liquid</w:t>
            </w:r>
          </w:p>
          <w:p w14:paraId="22D931B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LPG/LNG</w:t>
            </w:r>
          </w:p>
          <w:p w14:paraId="0154383C"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Bulk</w:t>
            </w:r>
          </w:p>
          <w:p w14:paraId="16FDFC9D"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Containers</w:t>
            </w:r>
          </w:p>
          <w:p w14:paraId="28D0C9F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Ro-ro</w:t>
            </w:r>
          </w:p>
          <w:p w14:paraId="6CE0A6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Fish</w:t>
            </w:r>
          </w:p>
          <w:p w14:paraId="016C63DA"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Livestock</w:t>
            </w:r>
          </w:p>
          <w:p w14:paraId="363F5BD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Dangerous goods</w:t>
            </w:r>
          </w:p>
        </w:tc>
        <w:tc>
          <w:tcPr>
            <w:tcW w:w="2551" w:type="dxa"/>
          </w:tcPr>
          <w:p w14:paraId="37B22E8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49B0C36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5B93D9D5"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89BB9A7" w14:textId="6ECF6968" w:rsidR="001665A3" w:rsidRPr="003B629F" w:rsidDel="003967D9" w:rsidRDefault="001665A3" w:rsidP="00575E73">
            <w:pPr>
              <w:pStyle w:val="Tablelevel1bold"/>
              <w:shd w:val="clear" w:color="auto" w:fill="D9D9D9" w:themeFill="background1" w:themeFillShade="D9"/>
              <w:rPr>
                <w:del w:id="6982" w:author="Abercrombie, Kerrie" w:date="2021-01-22T13:49:00Z"/>
                <w:rFonts w:ascii="Calibri" w:hAnsi="Calibri"/>
                <w:b w:val="0"/>
                <w:sz w:val="22"/>
                <w:szCs w:val="22"/>
              </w:rPr>
            </w:pPr>
            <w:bookmarkStart w:id="6983" w:name="_Toc446917403"/>
            <w:bookmarkStart w:id="6984" w:name="_Toc111617460"/>
            <w:commentRangeStart w:id="6985"/>
            <w:del w:id="6986" w:author="Abercrombie, Kerrie" w:date="2021-01-22T13:49:00Z">
              <w:r w:rsidRPr="003B629F" w:rsidDel="003967D9">
                <w:rPr>
                  <w:rFonts w:ascii="Calibri" w:hAnsi="Calibri"/>
                  <w:b w:val="0"/>
                  <w:sz w:val="22"/>
                  <w:szCs w:val="22"/>
                </w:rPr>
                <w:delText>List and ship stability</w:delText>
              </w:r>
              <w:bookmarkEnd w:id="6983"/>
              <w:bookmarkEnd w:id="6984"/>
            </w:del>
          </w:p>
          <w:p w14:paraId="292DF298" w14:textId="260BAB66" w:rsidR="001665A3" w:rsidRPr="003B629F" w:rsidDel="003967D9" w:rsidRDefault="001665A3" w:rsidP="00575E73">
            <w:pPr>
              <w:pStyle w:val="Tablelevel2"/>
              <w:shd w:val="clear" w:color="auto" w:fill="D9D9D9" w:themeFill="background1" w:themeFillShade="D9"/>
              <w:rPr>
                <w:del w:id="6987" w:author="Abercrombie, Kerrie" w:date="2021-01-22T13:49:00Z"/>
                <w:rFonts w:ascii="Calibri" w:hAnsi="Calibri"/>
                <w:sz w:val="22"/>
                <w:szCs w:val="22"/>
              </w:rPr>
            </w:pPr>
            <w:del w:id="6988" w:author="Abercrombie, Kerrie" w:date="2021-01-22T13:49:00Z">
              <w:r w:rsidRPr="003B629F" w:rsidDel="003967D9">
                <w:rPr>
                  <w:rFonts w:ascii="Calibri" w:hAnsi="Calibri"/>
                  <w:sz w:val="22"/>
                  <w:szCs w:val="22"/>
                </w:rPr>
                <w:delText>Introduction to ship stability</w:delText>
              </w:r>
            </w:del>
          </w:p>
          <w:p w14:paraId="62C06A2A" w14:textId="28BB4232" w:rsidR="001665A3" w:rsidRPr="003B629F" w:rsidDel="003967D9" w:rsidRDefault="001665A3" w:rsidP="00575E73">
            <w:pPr>
              <w:pStyle w:val="Tablelevel3"/>
              <w:shd w:val="clear" w:color="auto" w:fill="D9D9D9" w:themeFill="background1" w:themeFillShade="D9"/>
              <w:rPr>
                <w:del w:id="6989" w:author="Abercrombie, Kerrie" w:date="2021-01-22T13:49:00Z"/>
                <w:rFonts w:ascii="Calibri" w:hAnsi="Calibri"/>
                <w:sz w:val="22"/>
                <w:szCs w:val="22"/>
              </w:rPr>
            </w:pPr>
            <w:del w:id="6990" w:author="Abercrombie, Kerrie" w:date="2021-01-22T13:49:00Z">
              <w:r w:rsidRPr="003B629F" w:rsidDel="003967D9">
                <w:rPr>
                  <w:rFonts w:ascii="Calibri" w:hAnsi="Calibri"/>
                  <w:sz w:val="22"/>
                  <w:szCs w:val="22"/>
                </w:rPr>
                <w:delText>Definitions of heel, list and trim</w:delText>
              </w:r>
            </w:del>
          </w:p>
          <w:p w14:paraId="0AB5A8E6" w14:textId="32E73F59" w:rsidR="001665A3" w:rsidRPr="003B629F" w:rsidDel="003967D9" w:rsidRDefault="001665A3" w:rsidP="00575E73">
            <w:pPr>
              <w:pStyle w:val="Tablelevel3"/>
              <w:shd w:val="clear" w:color="auto" w:fill="D9D9D9" w:themeFill="background1" w:themeFillShade="D9"/>
              <w:rPr>
                <w:del w:id="6991" w:author="Abercrombie, Kerrie" w:date="2021-01-22T13:49:00Z"/>
                <w:rFonts w:ascii="Calibri" w:hAnsi="Calibri"/>
                <w:sz w:val="22"/>
                <w:szCs w:val="22"/>
              </w:rPr>
            </w:pPr>
            <w:del w:id="6992" w:author="Abercrombie, Kerrie" w:date="2021-01-22T13:49:00Z">
              <w:r w:rsidRPr="003B629F" w:rsidDel="003967D9">
                <w:rPr>
                  <w:rFonts w:ascii="Calibri" w:hAnsi="Calibri"/>
                  <w:sz w:val="22"/>
                  <w:szCs w:val="22"/>
                </w:rPr>
                <w:delText>Factors influencing ship stability</w:delText>
              </w:r>
            </w:del>
          </w:p>
          <w:p w14:paraId="761D38A6" w14:textId="6C76023C" w:rsidR="001665A3" w:rsidRPr="003B629F" w:rsidRDefault="001665A3" w:rsidP="00575E73">
            <w:pPr>
              <w:pStyle w:val="Tablelevel3"/>
              <w:shd w:val="clear" w:color="auto" w:fill="D9D9D9" w:themeFill="background1" w:themeFillShade="D9"/>
              <w:rPr>
                <w:rFonts w:ascii="Calibri" w:hAnsi="Calibri"/>
                <w:sz w:val="22"/>
                <w:szCs w:val="22"/>
              </w:rPr>
            </w:pPr>
            <w:del w:id="6993" w:author="Abercrombie, Kerrie" w:date="2021-01-22T13:49:00Z">
              <w:r w:rsidRPr="003B629F" w:rsidDel="003967D9">
                <w:rPr>
                  <w:rFonts w:ascii="Calibri" w:hAnsi="Calibri"/>
                  <w:sz w:val="22"/>
                  <w:szCs w:val="22"/>
                </w:rPr>
                <w:delText>Recognising dangerous situations regarding ship stability</w:delText>
              </w:r>
            </w:del>
            <w:commentRangeEnd w:id="6985"/>
            <w:r w:rsidR="003967D9">
              <w:rPr>
                <w:rStyle w:val="CommentReference"/>
                <w:rFonts w:asciiTheme="minorHAnsi" w:eastAsiaTheme="minorHAnsi" w:hAnsiTheme="minorHAnsi"/>
                <w:lang w:eastAsia="en-GB"/>
              </w:rPr>
              <w:commentReference w:id="6985"/>
            </w:r>
          </w:p>
        </w:tc>
        <w:tc>
          <w:tcPr>
            <w:tcW w:w="2551" w:type="dxa"/>
          </w:tcPr>
          <w:p w14:paraId="5A1321E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2B078C08"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668F8650"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218B2CB" w14:textId="07C7DF43" w:rsidR="001665A3" w:rsidRPr="003B629F" w:rsidDel="003967D9" w:rsidRDefault="001665A3" w:rsidP="00575E73">
            <w:pPr>
              <w:pStyle w:val="Tablelevel1bold"/>
              <w:shd w:val="clear" w:color="auto" w:fill="D9D9D9" w:themeFill="background1" w:themeFillShade="D9"/>
              <w:rPr>
                <w:del w:id="6994" w:author="Abercrombie, Kerrie" w:date="2021-01-22T13:49:00Z"/>
                <w:rFonts w:ascii="Calibri" w:hAnsi="Calibri"/>
                <w:b w:val="0"/>
                <w:sz w:val="22"/>
                <w:szCs w:val="22"/>
              </w:rPr>
            </w:pPr>
            <w:bookmarkStart w:id="6995" w:name="_Toc446917404"/>
            <w:bookmarkStart w:id="6996" w:name="_Toc111617461"/>
            <w:commentRangeStart w:id="6997"/>
            <w:del w:id="6998" w:author="Abercrombie, Kerrie" w:date="2021-01-22T13:49:00Z">
              <w:r w:rsidRPr="003B629F" w:rsidDel="003967D9">
                <w:rPr>
                  <w:rFonts w:ascii="Calibri" w:hAnsi="Calibri"/>
                  <w:b w:val="0"/>
                  <w:sz w:val="22"/>
                  <w:szCs w:val="22"/>
                </w:rPr>
                <w:delText>Explain the theory and practice of ship handling</w:delText>
              </w:r>
              <w:bookmarkEnd w:id="6995"/>
              <w:bookmarkEnd w:id="6996"/>
            </w:del>
          </w:p>
          <w:p w14:paraId="188FFD99" w14:textId="5C9E1FA9" w:rsidR="001665A3" w:rsidRPr="003B629F" w:rsidDel="003967D9" w:rsidRDefault="001665A3" w:rsidP="00575E73">
            <w:pPr>
              <w:pStyle w:val="Tablelevel2"/>
              <w:shd w:val="clear" w:color="auto" w:fill="D9D9D9" w:themeFill="background1" w:themeFillShade="D9"/>
              <w:rPr>
                <w:del w:id="6999" w:author="Abercrombie, Kerrie" w:date="2021-01-22T13:49:00Z"/>
                <w:rFonts w:ascii="Calibri" w:hAnsi="Calibri"/>
                <w:sz w:val="22"/>
                <w:szCs w:val="22"/>
              </w:rPr>
            </w:pPr>
            <w:del w:id="7000" w:author="Abercrombie, Kerrie" w:date="2021-01-22T13:49:00Z">
              <w:r w:rsidRPr="003B629F" w:rsidDel="003967D9">
                <w:rPr>
                  <w:rFonts w:ascii="Calibri" w:hAnsi="Calibri"/>
                  <w:sz w:val="22"/>
                  <w:szCs w:val="22"/>
                </w:rPr>
                <w:delText>Effect of pivot point on ship handling</w:delText>
              </w:r>
            </w:del>
          </w:p>
          <w:p w14:paraId="6700A6FA" w14:textId="39317BB3" w:rsidR="001665A3" w:rsidRPr="003B629F" w:rsidDel="003967D9" w:rsidRDefault="001665A3" w:rsidP="00575E73">
            <w:pPr>
              <w:pStyle w:val="Tablelevel2"/>
              <w:shd w:val="clear" w:color="auto" w:fill="D9D9D9" w:themeFill="background1" w:themeFillShade="D9"/>
              <w:rPr>
                <w:del w:id="7001" w:author="Abercrombie, Kerrie" w:date="2021-01-22T13:49:00Z"/>
                <w:rFonts w:ascii="Calibri" w:hAnsi="Calibri"/>
                <w:sz w:val="22"/>
                <w:szCs w:val="22"/>
              </w:rPr>
            </w:pPr>
            <w:del w:id="7002" w:author="Abercrombie, Kerrie" w:date="2021-01-22T13:49:00Z">
              <w:r w:rsidRPr="003B629F" w:rsidDel="003967D9">
                <w:rPr>
                  <w:rFonts w:ascii="Calibri" w:hAnsi="Calibri"/>
                  <w:sz w:val="22"/>
                  <w:szCs w:val="22"/>
                </w:rPr>
                <w:delText>Line of approach</w:delText>
              </w:r>
            </w:del>
          </w:p>
          <w:p w14:paraId="1F12C134" w14:textId="3A634BAF" w:rsidR="001665A3" w:rsidRPr="003B629F" w:rsidDel="003967D9" w:rsidRDefault="001665A3" w:rsidP="00575E73">
            <w:pPr>
              <w:pStyle w:val="Tablelevel2"/>
              <w:shd w:val="clear" w:color="auto" w:fill="D9D9D9" w:themeFill="background1" w:themeFillShade="D9"/>
              <w:rPr>
                <w:del w:id="7003" w:author="Abercrombie, Kerrie" w:date="2021-01-22T13:49:00Z"/>
                <w:rFonts w:ascii="Calibri" w:hAnsi="Calibri"/>
                <w:sz w:val="22"/>
                <w:szCs w:val="22"/>
              </w:rPr>
            </w:pPr>
            <w:del w:id="7004" w:author="Abercrombie, Kerrie" w:date="2021-01-22T13:49:00Z">
              <w:r w:rsidRPr="003B629F" w:rsidDel="003967D9">
                <w:rPr>
                  <w:rFonts w:ascii="Calibri" w:hAnsi="Calibri"/>
                  <w:sz w:val="22"/>
                  <w:szCs w:val="22"/>
                </w:rPr>
                <w:delText>Stopping characteristics</w:delText>
              </w:r>
            </w:del>
          </w:p>
          <w:p w14:paraId="2D8AAF73" w14:textId="0E5B4142" w:rsidR="001665A3" w:rsidRPr="003B629F" w:rsidDel="003967D9" w:rsidRDefault="001665A3" w:rsidP="00575E73">
            <w:pPr>
              <w:pStyle w:val="Tablelevel2"/>
              <w:shd w:val="clear" w:color="auto" w:fill="D9D9D9" w:themeFill="background1" w:themeFillShade="D9"/>
              <w:rPr>
                <w:del w:id="7005" w:author="Abercrombie, Kerrie" w:date="2021-01-22T13:49:00Z"/>
                <w:rFonts w:ascii="Calibri" w:hAnsi="Calibri"/>
                <w:sz w:val="22"/>
                <w:szCs w:val="22"/>
              </w:rPr>
            </w:pPr>
            <w:del w:id="7006" w:author="Abercrombie, Kerrie" w:date="2021-01-22T13:49:00Z">
              <w:r w:rsidRPr="003B629F" w:rsidDel="003967D9">
                <w:rPr>
                  <w:rFonts w:ascii="Calibri" w:hAnsi="Calibri"/>
                  <w:sz w:val="22"/>
                  <w:szCs w:val="22"/>
                </w:rPr>
                <w:delText>Turning characteristics</w:delText>
              </w:r>
            </w:del>
          </w:p>
          <w:p w14:paraId="3C799429" w14:textId="5DE33BCB" w:rsidR="001665A3" w:rsidRPr="003B629F" w:rsidDel="003967D9" w:rsidRDefault="001665A3" w:rsidP="00575E73">
            <w:pPr>
              <w:pStyle w:val="Tablelevel2"/>
              <w:shd w:val="clear" w:color="auto" w:fill="D9D9D9" w:themeFill="background1" w:themeFillShade="D9"/>
              <w:rPr>
                <w:del w:id="7007" w:author="Abercrombie, Kerrie" w:date="2021-01-22T13:49:00Z"/>
                <w:rFonts w:ascii="Calibri" w:hAnsi="Calibri"/>
                <w:sz w:val="22"/>
                <w:szCs w:val="22"/>
              </w:rPr>
            </w:pPr>
            <w:del w:id="7008" w:author="Abercrombie, Kerrie" w:date="2021-01-22T13:49:00Z">
              <w:r w:rsidRPr="003B629F" w:rsidDel="003967D9">
                <w:rPr>
                  <w:rFonts w:ascii="Calibri" w:hAnsi="Calibri"/>
                  <w:sz w:val="22"/>
                  <w:szCs w:val="22"/>
                </w:rPr>
                <w:delText>External forces on ship handling – winds and tides</w:delText>
              </w:r>
            </w:del>
          </w:p>
          <w:p w14:paraId="1F35CA61" w14:textId="7179CB23" w:rsidR="001665A3" w:rsidRPr="003B629F" w:rsidDel="003967D9" w:rsidRDefault="001665A3" w:rsidP="00575E73">
            <w:pPr>
              <w:pStyle w:val="Tablelevel2"/>
              <w:shd w:val="clear" w:color="auto" w:fill="D9D9D9" w:themeFill="background1" w:themeFillShade="D9"/>
              <w:rPr>
                <w:del w:id="7009" w:author="Abercrombie, Kerrie" w:date="2021-01-22T13:49:00Z"/>
                <w:rFonts w:ascii="Calibri" w:hAnsi="Calibri"/>
                <w:sz w:val="22"/>
                <w:szCs w:val="22"/>
              </w:rPr>
            </w:pPr>
            <w:del w:id="7010" w:author="Abercrombie, Kerrie" w:date="2021-01-22T13:49:00Z">
              <w:r w:rsidRPr="003B629F" w:rsidDel="003967D9">
                <w:rPr>
                  <w:rFonts w:ascii="Calibri" w:hAnsi="Calibri"/>
                  <w:sz w:val="22"/>
                  <w:szCs w:val="22"/>
                </w:rPr>
                <w:delText>Effect of interaction and squat</w:delText>
              </w:r>
            </w:del>
          </w:p>
          <w:p w14:paraId="6DA1AAC6" w14:textId="6872E93C" w:rsidR="001665A3" w:rsidRPr="003B629F" w:rsidDel="003967D9" w:rsidRDefault="001665A3" w:rsidP="00575E73">
            <w:pPr>
              <w:pStyle w:val="Tablelevel2"/>
              <w:shd w:val="clear" w:color="auto" w:fill="D9D9D9" w:themeFill="background1" w:themeFillShade="D9"/>
              <w:rPr>
                <w:del w:id="7011" w:author="Abercrombie, Kerrie" w:date="2021-01-22T13:49:00Z"/>
                <w:rFonts w:ascii="Calibri" w:hAnsi="Calibri"/>
                <w:sz w:val="22"/>
                <w:szCs w:val="22"/>
              </w:rPr>
            </w:pPr>
            <w:del w:id="7012" w:author="Abercrombie, Kerrie" w:date="2021-01-22T13:49:00Z">
              <w:r w:rsidRPr="003B629F" w:rsidDel="003967D9">
                <w:rPr>
                  <w:rFonts w:ascii="Calibri" w:hAnsi="Calibri"/>
                  <w:sz w:val="22"/>
                  <w:szCs w:val="22"/>
                </w:rPr>
                <w:delText>Vessel manoeuvrability</w:delText>
              </w:r>
            </w:del>
          </w:p>
          <w:p w14:paraId="6E216F54" w14:textId="1B6A95D0" w:rsidR="001665A3" w:rsidRPr="003B629F" w:rsidDel="003967D9" w:rsidRDefault="001665A3" w:rsidP="00575E73">
            <w:pPr>
              <w:pStyle w:val="Tablelevel2"/>
              <w:shd w:val="clear" w:color="auto" w:fill="D9D9D9" w:themeFill="background1" w:themeFillShade="D9"/>
              <w:rPr>
                <w:del w:id="7013" w:author="Abercrombie, Kerrie" w:date="2021-01-22T13:49:00Z"/>
                <w:rFonts w:ascii="Calibri" w:hAnsi="Calibri"/>
                <w:sz w:val="22"/>
                <w:szCs w:val="22"/>
              </w:rPr>
            </w:pPr>
            <w:del w:id="7014" w:author="Abercrombie, Kerrie" w:date="2021-01-22T13:49:00Z">
              <w:r w:rsidRPr="003B629F" w:rsidDel="003967D9">
                <w:rPr>
                  <w:rFonts w:ascii="Calibri" w:hAnsi="Calibri"/>
                  <w:sz w:val="22"/>
                  <w:szCs w:val="22"/>
                </w:rPr>
                <w:delText>Different types of rudder</w:delText>
              </w:r>
            </w:del>
          </w:p>
          <w:p w14:paraId="13B8DE08" w14:textId="63021F6E" w:rsidR="001665A3" w:rsidRPr="003B629F" w:rsidDel="003967D9" w:rsidRDefault="001665A3" w:rsidP="00575E73">
            <w:pPr>
              <w:pStyle w:val="Tablelevel2"/>
              <w:shd w:val="clear" w:color="auto" w:fill="D9D9D9" w:themeFill="background1" w:themeFillShade="D9"/>
              <w:rPr>
                <w:del w:id="7015" w:author="Abercrombie, Kerrie" w:date="2021-01-22T13:49:00Z"/>
                <w:rFonts w:ascii="Calibri" w:hAnsi="Calibri"/>
                <w:sz w:val="22"/>
                <w:szCs w:val="22"/>
              </w:rPr>
            </w:pPr>
            <w:del w:id="7016" w:author="Abercrombie, Kerrie" w:date="2021-01-22T13:49:00Z">
              <w:r w:rsidRPr="003B629F" w:rsidDel="003967D9">
                <w:rPr>
                  <w:rFonts w:ascii="Calibri" w:hAnsi="Calibri"/>
                  <w:sz w:val="22"/>
                  <w:szCs w:val="22"/>
                </w:rPr>
                <w:delText>Different types of propeller</w:delText>
              </w:r>
            </w:del>
          </w:p>
          <w:p w14:paraId="362A9DC4" w14:textId="637CBB1E" w:rsidR="001665A3" w:rsidRPr="003B629F" w:rsidDel="003967D9" w:rsidRDefault="001665A3" w:rsidP="00575E73">
            <w:pPr>
              <w:pStyle w:val="Tablelevel2"/>
              <w:shd w:val="clear" w:color="auto" w:fill="D9D9D9" w:themeFill="background1" w:themeFillShade="D9"/>
              <w:rPr>
                <w:del w:id="7017" w:author="Abercrombie, Kerrie" w:date="2021-01-22T13:49:00Z"/>
                <w:rFonts w:ascii="Calibri" w:hAnsi="Calibri"/>
                <w:sz w:val="22"/>
                <w:szCs w:val="22"/>
              </w:rPr>
            </w:pPr>
            <w:del w:id="7018" w:author="Abercrombie, Kerrie" w:date="2021-01-22T13:49:00Z">
              <w:r w:rsidRPr="003B629F" w:rsidDel="003967D9">
                <w:rPr>
                  <w:rFonts w:ascii="Calibri" w:hAnsi="Calibri"/>
                  <w:sz w:val="22"/>
                  <w:szCs w:val="22"/>
                </w:rPr>
                <w:delText>Thrusters</w:delText>
              </w:r>
            </w:del>
          </w:p>
          <w:p w14:paraId="1BF33F46" w14:textId="3B6450C1" w:rsidR="001665A3" w:rsidRPr="003B629F" w:rsidRDefault="001665A3" w:rsidP="00575E73">
            <w:pPr>
              <w:pStyle w:val="Tablelevel2"/>
              <w:shd w:val="clear" w:color="auto" w:fill="D9D9D9" w:themeFill="background1" w:themeFillShade="D9"/>
              <w:rPr>
                <w:rFonts w:ascii="Calibri" w:hAnsi="Calibri"/>
                <w:sz w:val="22"/>
                <w:szCs w:val="22"/>
              </w:rPr>
            </w:pPr>
            <w:del w:id="7019" w:author="Abercrombie, Kerrie" w:date="2021-01-22T13:49:00Z">
              <w:r w:rsidRPr="003B629F" w:rsidDel="003967D9">
                <w:rPr>
                  <w:rFonts w:ascii="Calibri" w:hAnsi="Calibri"/>
                  <w:sz w:val="22"/>
                  <w:szCs w:val="22"/>
                </w:rPr>
                <w:delText>Use of tugs</w:delText>
              </w:r>
            </w:del>
            <w:commentRangeEnd w:id="6997"/>
            <w:r w:rsidR="003967D9">
              <w:rPr>
                <w:rStyle w:val="CommentReference"/>
                <w:rFonts w:asciiTheme="minorHAnsi" w:eastAsiaTheme="minorHAnsi" w:hAnsiTheme="minorHAnsi"/>
              </w:rPr>
              <w:commentReference w:id="6997"/>
            </w:r>
          </w:p>
        </w:tc>
        <w:tc>
          <w:tcPr>
            <w:tcW w:w="2551" w:type="dxa"/>
          </w:tcPr>
          <w:p w14:paraId="5DCF167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6C9D388E"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0BE9E78"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2B20861A"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20" w:name="_Toc446917405"/>
            <w:bookmarkStart w:id="7021" w:name="_Toc111617462"/>
            <w:r w:rsidRPr="003B629F">
              <w:rPr>
                <w:rFonts w:ascii="Calibri" w:hAnsi="Calibri"/>
                <w:b w:val="0"/>
                <w:sz w:val="22"/>
                <w:szCs w:val="22"/>
              </w:rPr>
              <w:t xml:space="preserve">List and describe </w:t>
            </w:r>
            <w:commentRangeStart w:id="7022"/>
            <w:r w:rsidRPr="003B629F">
              <w:rPr>
                <w:rFonts w:ascii="Calibri" w:hAnsi="Calibri"/>
                <w:b w:val="0"/>
                <w:sz w:val="22"/>
                <w:szCs w:val="22"/>
              </w:rPr>
              <w:t>different propulsion systems</w:t>
            </w:r>
            <w:bookmarkEnd w:id="7020"/>
            <w:bookmarkEnd w:id="7021"/>
            <w:commentRangeEnd w:id="7022"/>
            <w:r w:rsidR="003967D9">
              <w:rPr>
                <w:rStyle w:val="CommentReference"/>
                <w:rFonts w:asciiTheme="minorHAnsi" w:eastAsiaTheme="minorHAnsi" w:hAnsiTheme="minorHAnsi"/>
                <w:b w:val="0"/>
              </w:rPr>
              <w:commentReference w:id="7022"/>
            </w:r>
          </w:p>
          <w:p w14:paraId="19C56186"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propulsion systems</w:t>
            </w:r>
          </w:p>
          <w:p w14:paraId="443B0F7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Diesel, diesel electric</w:t>
            </w:r>
          </w:p>
          <w:p w14:paraId="28CE4F5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Gas turbine</w:t>
            </w:r>
          </w:p>
          <w:p w14:paraId="0DC7363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Steam</w:t>
            </w:r>
          </w:p>
          <w:p w14:paraId="2E76D15D"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 xml:space="preserve">Jet </w:t>
            </w:r>
          </w:p>
        </w:tc>
        <w:tc>
          <w:tcPr>
            <w:tcW w:w="2551" w:type="dxa"/>
          </w:tcPr>
          <w:p w14:paraId="1F4AB54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10192C2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28B1A4AA"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23" w:name="_Toc446917406"/>
            <w:bookmarkStart w:id="7024" w:name="_Toc111617463"/>
            <w:r w:rsidRPr="003B629F">
              <w:rPr>
                <w:rFonts w:ascii="Calibri" w:hAnsi="Calibri"/>
                <w:b w:val="0"/>
                <w:sz w:val="22"/>
                <w:szCs w:val="22"/>
              </w:rPr>
              <w:t>Explain the list of external forces</w:t>
            </w:r>
            <w:bookmarkEnd w:id="7023"/>
            <w:bookmarkEnd w:id="7024"/>
            <w:r w:rsidRPr="003B629F">
              <w:rPr>
                <w:rFonts w:ascii="Calibri" w:hAnsi="Calibri"/>
                <w:b w:val="0"/>
                <w:sz w:val="22"/>
                <w:szCs w:val="22"/>
              </w:rPr>
              <w:t xml:space="preserve"> on vessels</w:t>
            </w:r>
          </w:p>
          <w:p w14:paraId="687EA2A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Meteorological elements</w:t>
            </w:r>
          </w:p>
          <w:p w14:paraId="5D33D2D0" w14:textId="77777777" w:rsidR="001665A3" w:rsidRPr="003B629F" w:rsidRDefault="001665A3" w:rsidP="00575E73">
            <w:pPr>
              <w:pStyle w:val="Tablelevel3"/>
              <w:shd w:val="clear" w:color="auto" w:fill="D9D9D9" w:themeFill="background1" w:themeFillShade="D9"/>
              <w:rPr>
                <w:rFonts w:ascii="Calibri" w:hAnsi="Calibri"/>
                <w:sz w:val="22"/>
                <w:szCs w:val="22"/>
              </w:rPr>
            </w:pPr>
            <w:commentRangeStart w:id="7025"/>
            <w:r w:rsidRPr="003B629F">
              <w:rPr>
                <w:rFonts w:ascii="Calibri" w:hAnsi="Calibri"/>
                <w:sz w:val="22"/>
                <w:szCs w:val="22"/>
              </w:rPr>
              <w:t>Effects of wind on safety of waterway and ship manoeuvrability</w:t>
            </w:r>
          </w:p>
          <w:p w14:paraId="282B5B18"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Effects of r</w:t>
            </w:r>
            <w:commentRangeEnd w:id="7025"/>
            <w:r w:rsidR="005E2BDC">
              <w:rPr>
                <w:rStyle w:val="CommentReference"/>
                <w:rFonts w:asciiTheme="minorHAnsi" w:eastAsiaTheme="minorHAnsi" w:hAnsiTheme="minorHAnsi"/>
                <w:lang w:eastAsia="en-GB"/>
              </w:rPr>
              <w:commentReference w:id="7025"/>
            </w:r>
            <w:r w:rsidRPr="003B629F">
              <w:rPr>
                <w:rFonts w:ascii="Calibri" w:hAnsi="Calibri"/>
                <w:sz w:val="22"/>
                <w:szCs w:val="22"/>
              </w:rPr>
              <w:t>educed visibility on safety of waterway</w:t>
            </w:r>
          </w:p>
          <w:p w14:paraId="22525FEB"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Effects of high and low pressure systems on water height and depth</w:t>
            </w:r>
          </w:p>
          <w:p w14:paraId="4D3676B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Oceanographic factors</w:t>
            </w:r>
          </w:p>
          <w:p w14:paraId="3D74203E" w14:textId="59193C59" w:rsidR="001665A3" w:rsidRPr="003B629F" w:rsidDel="003967D9" w:rsidRDefault="001665A3" w:rsidP="00575E73">
            <w:pPr>
              <w:pStyle w:val="Tablelevel3"/>
              <w:shd w:val="clear" w:color="auto" w:fill="D9D9D9" w:themeFill="background1" w:themeFillShade="D9"/>
              <w:rPr>
                <w:del w:id="7026" w:author="Abercrombie, Kerrie" w:date="2021-01-22T13:51:00Z"/>
                <w:rFonts w:ascii="Calibri" w:hAnsi="Calibri"/>
                <w:sz w:val="22"/>
                <w:szCs w:val="22"/>
              </w:rPr>
            </w:pPr>
            <w:commentRangeStart w:id="7027"/>
            <w:del w:id="7028" w:author="Abercrombie, Kerrie" w:date="2021-01-22T13:51:00Z">
              <w:r w:rsidRPr="003B629F" w:rsidDel="003967D9">
                <w:rPr>
                  <w:rFonts w:ascii="Calibri" w:hAnsi="Calibri"/>
                  <w:sz w:val="22"/>
                  <w:szCs w:val="22"/>
                </w:rPr>
                <w:delText>Effects of tides and currents on safety of waterway and ship manoeuvrability</w:delText>
              </w:r>
            </w:del>
          </w:p>
          <w:p w14:paraId="2B05D05A" w14:textId="327F4263" w:rsidR="001665A3" w:rsidRPr="003B629F" w:rsidDel="003967D9" w:rsidRDefault="001665A3" w:rsidP="00575E73">
            <w:pPr>
              <w:pStyle w:val="Tablelevel3"/>
              <w:shd w:val="clear" w:color="auto" w:fill="D9D9D9" w:themeFill="background1" w:themeFillShade="D9"/>
              <w:rPr>
                <w:del w:id="7029" w:author="Abercrombie, Kerrie" w:date="2021-01-22T13:51:00Z"/>
                <w:rFonts w:ascii="Calibri" w:hAnsi="Calibri"/>
                <w:sz w:val="22"/>
                <w:szCs w:val="22"/>
              </w:rPr>
            </w:pPr>
            <w:del w:id="7030" w:author="Abercrombie, Kerrie" w:date="2021-01-22T13:51:00Z">
              <w:r w:rsidRPr="003B629F" w:rsidDel="003967D9">
                <w:rPr>
                  <w:rFonts w:ascii="Calibri" w:hAnsi="Calibri"/>
                  <w:sz w:val="22"/>
                  <w:szCs w:val="22"/>
                </w:rPr>
                <w:delText>Application of COLREGS with regards to tides and currents</w:delText>
              </w:r>
            </w:del>
          </w:p>
          <w:p w14:paraId="1916E0C4" w14:textId="67BF36AB" w:rsidR="001665A3" w:rsidRPr="003B629F" w:rsidRDefault="001665A3" w:rsidP="00575E73">
            <w:pPr>
              <w:pStyle w:val="Tablelevel3"/>
              <w:shd w:val="clear" w:color="auto" w:fill="D9D9D9" w:themeFill="background1" w:themeFillShade="D9"/>
              <w:rPr>
                <w:rFonts w:ascii="Calibri" w:hAnsi="Calibri"/>
                <w:sz w:val="22"/>
                <w:szCs w:val="22"/>
              </w:rPr>
            </w:pPr>
            <w:del w:id="7031" w:author="Abercrombie, Kerrie" w:date="2021-01-22T13:51:00Z">
              <w:r w:rsidRPr="003B629F" w:rsidDel="003967D9">
                <w:rPr>
                  <w:rFonts w:ascii="Calibri" w:hAnsi="Calibri"/>
                  <w:sz w:val="22"/>
                  <w:szCs w:val="22"/>
                </w:rPr>
                <w:delText>Planning waterway movements taking into account tides and currents</w:delText>
              </w:r>
              <w:commentRangeEnd w:id="7027"/>
              <w:r w:rsidR="003967D9" w:rsidDel="003967D9">
                <w:rPr>
                  <w:rStyle w:val="CommentReference"/>
                  <w:rFonts w:asciiTheme="minorHAnsi" w:eastAsiaTheme="minorHAnsi" w:hAnsiTheme="minorHAnsi"/>
                  <w:lang w:eastAsia="en-GB"/>
                </w:rPr>
                <w:commentReference w:id="7027"/>
              </w:r>
            </w:del>
          </w:p>
        </w:tc>
        <w:tc>
          <w:tcPr>
            <w:tcW w:w="2551" w:type="dxa"/>
          </w:tcPr>
          <w:p w14:paraId="1DB9916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730BD9DB"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743541DE"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4593B9DF" w:rsidR="001665A3" w:rsidRPr="003B629F" w:rsidDel="003967D9" w:rsidRDefault="001665A3" w:rsidP="00575E73">
            <w:pPr>
              <w:pStyle w:val="Tablelevel1bold"/>
              <w:shd w:val="clear" w:color="auto" w:fill="D9D9D9" w:themeFill="background1" w:themeFillShade="D9"/>
              <w:rPr>
                <w:del w:id="7032" w:author="Abercrombie, Kerrie" w:date="2021-01-22T13:51:00Z"/>
                <w:rFonts w:ascii="Calibri" w:hAnsi="Calibri"/>
                <w:b w:val="0"/>
                <w:sz w:val="22"/>
                <w:szCs w:val="22"/>
              </w:rPr>
            </w:pPr>
            <w:bookmarkStart w:id="7033" w:name="_Toc446917407"/>
            <w:bookmarkStart w:id="7034" w:name="_Toc111617464"/>
            <w:commentRangeStart w:id="7035"/>
            <w:del w:id="7036" w:author="Abercrombie, Kerrie" w:date="2021-01-22T13:51:00Z">
              <w:r w:rsidRPr="003B629F" w:rsidDel="003967D9">
                <w:rPr>
                  <w:rFonts w:ascii="Calibri" w:hAnsi="Calibri"/>
                  <w:b w:val="0"/>
                  <w:sz w:val="22"/>
                  <w:szCs w:val="22"/>
                </w:rPr>
                <w:delText>Describe vessel bridge procedures</w:delText>
              </w:r>
              <w:bookmarkEnd w:id="7033"/>
              <w:bookmarkEnd w:id="7034"/>
            </w:del>
          </w:p>
          <w:p w14:paraId="1C3ABDEA" w14:textId="4F4E72E2" w:rsidR="001665A3" w:rsidRPr="003B629F" w:rsidDel="003967D9" w:rsidRDefault="001665A3" w:rsidP="00575E73">
            <w:pPr>
              <w:pStyle w:val="Tablelevel2"/>
              <w:shd w:val="clear" w:color="auto" w:fill="D9D9D9" w:themeFill="background1" w:themeFillShade="D9"/>
              <w:rPr>
                <w:del w:id="7037" w:author="Abercrombie, Kerrie" w:date="2021-01-22T13:51:00Z"/>
                <w:rFonts w:ascii="Calibri" w:hAnsi="Calibri"/>
                <w:sz w:val="22"/>
                <w:szCs w:val="22"/>
              </w:rPr>
            </w:pPr>
            <w:del w:id="7038" w:author="Abercrombie, Kerrie" w:date="2021-01-22T13:51:00Z">
              <w:r w:rsidRPr="003B629F" w:rsidDel="003967D9">
                <w:rPr>
                  <w:rFonts w:ascii="Calibri" w:hAnsi="Calibri"/>
                  <w:sz w:val="22"/>
                  <w:szCs w:val="22"/>
                </w:rPr>
                <w:delText>Maintaining a navigational watch</w:delText>
              </w:r>
            </w:del>
          </w:p>
          <w:p w14:paraId="149479A0" w14:textId="0F9A1DE6" w:rsidR="001665A3" w:rsidRPr="003B629F" w:rsidDel="003967D9" w:rsidRDefault="001665A3" w:rsidP="00575E73">
            <w:pPr>
              <w:pStyle w:val="Tablelevel3"/>
              <w:shd w:val="clear" w:color="auto" w:fill="D9D9D9" w:themeFill="background1" w:themeFillShade="D9"/>
              <w:rPr>
                <w:del w:id="7039" w:author="Abercrombie, Kerrie" w:date="2021-01-22T13:51:00Z"/>
                <w:rFonts w:ascii="Calibri" w:hAnsi="Calibri"/>
                <w:sz w:val="22"/>
                <w:szCs w:val="22"/>
              </w:rPr>
            </w:pPr>
            <w:del w:id="7040" w:author="Abercrombie, Kerrie" w:date="2021-01-22T13:51:00Z">
              <w:r w:rsidRPr="003B629F" w:rsidDel="003967D9">
                <w:rPr>
                  <w:rFonts w:ascii="Calibri" w:hAnsi="Calibri"/>
                  <w:sz w:val="22"/>
                  <w:szCs w:val="22"/>
                </w:rPr>
                <w:delText>Under routine circumstances</w:delText>
              </w:r>
            </w:del>
          </w:p>
          <w:p w14:paraId="1F0AAAC5" w14:textId="2679B335" w:rsidR="001665A3" w:rsidRPr="003B629F" w:rsidDel="003967D9" w:rsidRDefault="001665A3" w:rsidP="00575E73">
            <w:pPr>
              <w:pStyle w:val="Tablelevel3"/>
              <w:shd w:val="clear" w:color="auto" w:fill="D9D9D9" w:themeFill="background1" w:themeFillShade="D9"/>
              <w:rPr>
                <w:del w:id="7041" w:author="Abercrombie, Kerrie" w:date="2021-01-22T13:51:00Z"/>
                <w:rFonts w:ascii="Calibri" w:hAnsi="Calibri"/>
                <w:sz w:val="22"/>
                <w:szCs w:val="22"/>
              </w:rPr>
            </w:pPr>
            <w:del w:id="7042" w:author="Abercrombie, Kerrie" w:date="2021-01-22T13:51:00Z">
              <w:r w:rsidRPr="003B629F" w:rsidDel="003967D9">
                <w:rPr>
                  <w:rFonts w:ascii="Calibri" w:hAnsi="Calibri"/>
                  <w:sz w:val="22"/>
                  <w:szCs w:val="22"/>
                </w:rPr>
                <w:delText>In pilotage waters</w:delText>
              </w:r>
            </w:del>
          </w:p>
          <w:p w14:paraId="77461185" w14:textId="223E425C" w:rsidR="001665A3" w:rsidRPr="003B629F" w:rsidDel="003967D9" w:rsidRDefault="001665A3" w:rsidP="00575E73">
            <w:pPr>
              <w:pStyle w:val="Tablelevel3"/>
              <w:shd w:val="clear" w:color="auto" w:fill="D9D9D9" w:themeFill="background1" w:themeFillShade="D9"/>
              <w:rPr>
                <w:del w:id="7043" w:author="Abercrombie, Kerrie" w:date="2021-01-22T13:51:00Z"/>
                <w:rFonts w:ascii="Calibri" w:hAnsi="Calibri"/>
                <w:sz w:val="22"/>
                <w:szCs w:val="22"/>
              </w:rPr>
            </w:pPr>
            <w:del w:id="7044" w:author="Abercrombie, Kerrie" w:date="2021-01-22T13:51:00Z">
              <w:r w:rsidRPr="003B629F" w:rsidDel="003967D9">
                <w:rPr>
                  <w:rFonts w:ascii="Calibri" w:hAnsi="Calibri"/>
                  <w:sz w:val="22"/>
                  <w:szCs w:val="22"/>
                </w:rPr>
                <w:delText>In non-pilotage restricted waters</w:delText>
              </w:r>
            </w:del>
          </w:p>
          <w:p w14:paraId="561AFFDF" w14:textId="49848D87" w:rsidR="001665A3" w:rsidRPr="003B629F" w:rsidDel="003967D9" w:rsidRDefault="001665A3" w:rsidP="00575E73">
            <w:pPr>
              <w:pStyle w:val="Tablelevel2"/>
              <w:shd w:val="clear" w:color="auto" w:fill="D9D9D9" w:themeFill="background1" w:themeFillShade="D9"/>
              <w:rPr>
                <w:del w:id="7045" w:author="Abercrombie, Kerrie" w:date="2021-01-22T13:51:00Z"/>
                <w:rFonts w:ascii="Calibri" w:hAnsi="Calibri"/>
                <w:sz w:val="22"/>
                <w:szCs w:val="22"/>
              </w:rPr>
            </w:pPr>
            <w:del w:id="7046" w:author="Abercrombie, Kerrie" w:date="2021-01-22T13:51:00Z">
              <w:r w:rsidRPr="003B629F" w:rsidDel="003967D9">
                <w:rPr>
                  <w:rFonts w:ascii="Calibri" w:hAnsi="Calibri"/>
                  <w:sz w:val="22"/>
                  <w:szCs w:val="22"/>
                </w:rPr>
                <w:delText>Response to emergencies which arise in a VTS area</w:delText>
              </w:r>
            </w:del>
          </w:p>
          <w:p w14:paraId="64D6DEDC" w14:textId="7D36402B" w:rsidR="001665A3" w:rsidRPr="003B629F" w:rsidDel="003967D9" w:rsidRDefault="001665A3" w:rsidP="00575E73">
            <w:pPr>
              <w:pStyle w:val="Tablelevel3"/>
              <w:shd w:val="clear" w:color="auto" w:fill="D9D9D9" w:themeFill="background1" w:themeFillShade="D9"/>
              <w:rPr>
                <w:del w:id="7047" w:author="Abercrombie, Kerrie" w:date="2021-01-22T13:51:00Z"/>
                <w:rFonts w:ascii="Calibri" w:hAnsi="Calibri"/>
                <w:sz w:val="22"/>
                <w:szCs w:val="22"/>
              </w:rPr>
            </w:pPr>
            <w:del w:id="7048" w:author="Abercrombie, Kerrie" w:date="2021-01-22T13:51:00Z">
              <w:r w:rsidRPr="003B629F" w:rsidDel="003967D9">
                <w:rPr>
                  <w:rFonts w:ascii="Calibri" w:hAnsi="Calibri"/>
                  <w:sz w:val="22"/>
                  <w:szCs w:val="22"/>
                </w:rPr>
                <w:delText>Regulations governing transit of vessels with regard to special circumstances</w:delText>
              </w:r>
            </w:del>
          </w:p>
          <w:p w14:paraId="22307763" w14:textId="2548A071" w:rsidR="001665A3" w:rsidRPr="003B629F" w:rsidDel="003967D9" w:rsidRDefault="001665A3" w:rsidP="00575E73">
            <w:pPr>
              <w:pStyle w:val="Tablelevel3"/>
              <w:shd w:val="clear" w:color="auto" w:fill="D9D9D9" w:themeFill="background1" w:themeFillShade="D9"/>
              <w:rPr>
                <w:del w:id="7049" w:author="Abercrombie, Kerrie" w:date="2021-01-22T13:51:00Z"/>
                <w:rFonts w:ascii="Calibri" w:hAnsi="Calibri"/>
                <w:sz w:val="22"/>
                <w:szCs w:val="22"/>
              </w:rPr>
            </w:pPr>
            <w:del w:id="7050" w:author="Abercrombie, Kerrie" w:date="2021-01-22T13:51:00Z">
              <w:r w:rsidRPr="003B629F" w:rsidDel="003967D9">
                <w:rPr>
                  <w:rFonts w:ascii="Calibri" w:hAnsi="Calibri"/>
                  <w:sz w:val="22"/>
                  <w:szCs w:val="22"/>
                </w:rPr>
                <w:delText>Expected actions on board vessels during special circumstances</w:delText>
              </w:r>
            </w:del>
          </w:p>
          <w:p w14:paraId="3860E629" w14:textId="6E3FDB66" w:rsidR="001665A3" w:rsidRPr="003B629F" w:rsidDel="003967D9" w:rsidRDefault="001665A3" w:rsidP="00575E73">
            <w:pPr>
              <w:pStyle w:val="Tablelevel2"/>
              <w:shd w:val="clear" w:color="auto" w:fill="D9D9D9" w:themeFill="background1" w:themeFillShade="D9"/>
              <w:rPr>
                <w:del w:id="7051" w:author="Abercrombie, Kerrie" w:date="2021-01-22T13:51:00Z"/>
                <w:rFonts w:ascii="Calibri" w:hAnsi="Calibri"/>
                <w:sz w:val="22"/>
                <w:szCs w:val="22"/>
              </w:rPr>
            </w:pPr>
            <w:del w:id="7052" w:author="Abercrombie, Kerrie" w:date="2021-01-22T13:51:00Z">
              <w:r w:rsidRPr="003B629F" w:rsidDel="003967D9">
                <w:rPr>
                  <w:rFonts w:ascii="Calibri" w:hAnsi="Calibri"/>
                  <w:sz w:val="22"/>
                  <w:szCs w:val="22"/>
                </w:rPr>
                <w:delText>Bridge operations (arrival &amp; departure)</w:delText>
              </w:r>
            </w:del>
          </w:p>
          <w:p w14:paraId="786A7A86" w14:textId="418C47B8" w:rsidR="001665A3" w:rsidRPr="003B629F" w:rsidDel="003967D9" w:rsidRDefault="001665A3" w:rsidP="00575E73">
            <w:pPr>
              <w:pStyle w:val="Tablelevel3"/>
              <w:shd w:val="clear" w:color="auto" w:fill="D9D9D9" w:themeFill="background1" w:themeFillShade="D9"/>
              <w:rPr>
                <w:del w:id="7053" w:author="Abercrombie, Kerrie" w:date="2021-01-22T13:51:00Z"/>
                <w:rFonts w:ascii="Calibri" w:hAnsi="Calibri"/>
                <w:sz w:val="22"/>
                <w:szCs w:val="22"/>
              </w:rPr>
            </w:pPr>
            <w:del w:id="7054" w:author="Abercrombie, Kerrie" w:date="2021-01-22T13:51:00Z">
              <w:r w:rsidRPr="003B629F" w:rsidDel="003967D9">
                <w:rPr>
                  <w:rFonts w:ascii="Calibri" w:hAnsi="Calibri"/>
                  <w:sz w:val="22"/>
                  <w:szCs w:val="22"/>
                </w:rPr>
                <w:delText>Berthing and unberthing</w:delText>
              </w:r>
            </w:del>
          </w:p>
          <w:p w14:paraId="27EB5966" w14:textId="3DA8434C" w:rsidR="001665A3" w:rsidRPr="003B629F" w:rsidRDefault="001665A3" w:rsidP="00575E73">
            <w:pPr>
              <w:pStyle w:val="Tablelevel3"/>
              <w:shd w:val="clear" w:color="auto" w:fill="D9D9D9" w:themeFill="background1" w:themeFillShade="D9"/>
              <w:rPr>
                <w:rFonts w:ascii="Calibri" w:hAnsi="Calibri"/>
                <w:sz w:val="22"/>
                <w:szCs w:val="22"/>
              </w:rPr>
            </w:pPr>
            <w:del w:id="7055" w:author="Abercrombie, Kerrie" w:date="2021-01-22T13:51:00Z">
              <w:r w:rsidRPr="003B629F" w:rsidDel="003967D9">
                <w:rPr>
                  <w:rFonts w:ascii="Calibri" w:hAnsi="Calibri"/>
                  <w:sz w:val="22"/>
                  <w:szCs w:val="22"/>
                </w:rPr>
                <w:delText>Anchoring</w:delText>
              </w:r>
            </w:del>
            <w:commentRangeEnd w:id="7035"/>
            <w:r w:rsidR="003967D9">
              <w:rPr>
                <w:rStyle w:val="CommentReference"/>
                <w:rFonts w:asciiTheme="minorHAnsi" w:eastAsiaTheme="minorHAnsi" w:hAnsiTheme="minorHAnsi"/>
                <w:lang w:eastAsia="en-GB"/>
              </w:rPr>
              <w:commentReference w:id="7035"/>
            </w:r>
          </w:p>
        </w:tc>
        <w:tc>
          <w:tcPr>
            <w:tcW w:w="2551" w:type="dxa"/>
          </w:tcPr>
          <w:p w14:paraId="0AD1552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p w14:paraId="1BBB99DF"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455D1CFD"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202DF871"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p w14:paraId="1EA0DB6C" w14:textId="77777777" w:rsidR="001665A3" w:rsidRPr="003B629F" w:rsidRDefault="001665A3" w:rsidP="00575E73">
            <w:pPr>
              <w:pStyle w:val="Tablelevel2"/>
              <w:shd w:val="clear" w:color="auto" w:fill="D9D9D9" w:themeFill="background1" w:themeFillShade="D9"/>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3C11DD21"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575E73">
            <w:pPr>
              <w:pStyle w:val="Tablelevel1bold"/>
              <w:shd w:val="clear" w:color="auto" w:fill="D9D9D9" w:themeFill="background1" w:themeFillShade="D9"/>
              <w:rPr>
                <w:rFonts w:ascii="Calibri" w:hAnsi="Calibri"/>
                <w:sz w:val="22"/>
                <w:szCs w:val="22"/>
              </w:rPr>
            </w:pPr>
            <w:bookmarkStart w:id="7056" w:name="_Toc446917408"/>
            <w:bookmarkStart w:id="7057" w:name="_Toc111617465"/>
            <w:r w:rsidRPr="003B629F">
              <w:rPr>
                <w:rFonts w:ascii="Calibri" w:hAnsi="Calibri"/>
                <w:sz w:val="22"/>
                <w:szCs w:val="22"/>
              </w:rPr>
              <w:t>Port operations</w:t>
            </w:r>
            <w:bookmarkEnd w:id="7056"/>
            <w:bookmarkEnd w:id="7057"/>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c>
          <w:tcPr>
            <w:tcW w:w="2694" w:type="dxa"/>
          </w:tcPr>
          <w:p w14:paraId="774563C8"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4DCDEB24"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58" w:name="_Toc446917409"/>
            <w:bookmarkStart w:id="7059" w:name="_Toc111617466"/>
            <w:commentRangeStart w:id="7060"/>
            <w:r w:rsidRPr="003B629F">
              <w:rPr>
                <w:rFonts w:ascii="Calibri" w:hAnsi="Calibri"/>
                <w:b w:val="0"/>
                <w:sz w:val="22"/>
                <w:szCs w:val="22"/>
              </w:rPr>
              <w:t xml:space="preserve">Explain pilotage operations </w:t>
            </w:r>
            <w:bookmarkEnd w:id="7058"/>
            <w:bookmarkEnd w:id="7059"/>
          </w:p>
          <w:p w14:paraId="4E62C3D0"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Introduction to pilotage operations</w:t>
            </w:r>
          </w:p>
          <w:p w14:paraId="3DFEE219"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Master/pilot/VTS relationship</w:t>
            </w:r>
            <w:commentRangeEnd w:id="7060"/>
            <w:r w:rsidR="003967D9">
              <w:rPr>
                <w:rStyle w:val="CommentReference"/>
                <w:rFonts w:asciiTheme="minorHAnsi" w:eastAsiaTheme="minorHAnsi" w:hAnsiTheme="minorHAnsi"/>
                <w:lang w:eastAsia="en-GB"/>
              </w:rPr>
              <w:commentReference w:id="7060"/>
            </w:r>
          </w:p>
        </w:tc>
        <w:tc>
          <w:tcPr>
            <w:tcW w:w="2551" w:type="dxa"/>
          </w:tcPr>
          <w:p w14:paraId="1FE4D119" w14:textId="77777777" w:rsidR="001665A3" w:rsidRPr="003B629F" w:rsidRDefault="001665A3" w:rsidP="00575E73">
            <w:pPr>
              <w:pStyle w:val="Tablelevel2"/>
              <w:shd w:val="clear" w:color="auto" w:fill="D9D9D9" w:themeFill="background1" w:themeFillShade="D9"/>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19AE724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61" w:name="_Toc446917410"/>
            <w:bookmarkStart w:id="7062" w:name="_Toc111617467"/>
            <w:commentRangeStart w:id="7063"/>
            <w:r w:rsidRPr="003B629F">
              <w:rPr>
                <w:rFonts w:ascii="Calibri" w:hAnsi="Calibri"/>
                <w:b w:val="0"/>
                <w:sz w:val="22"/>
                <w:szCs w:val="22"/>
              </w:rPr>
              <w:t>Describe port operations</w:t>
            </w:r>
            <w:bookmarkEnd w:id="7061"/>
            <w:bookmarkEnd w:id="7062"/>
            <w:r w:rsidRPr="003B629F">
              <w:rPr>
                <w:rFonts w:ascii="Calibri" w:hAnsi="Calibri"/>
                <w:b w:val="0"/>
                <w:sz w:val="22"/>
                <w:szCs w:val="22"/>
              </w:rPr>
              <w:t xml:space="preserve"> including contingency plans</w:t>
            </w:r>
          </w:p>
          <w:p w14:paraId="17A43862"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Overview of port operations</w:t>
            </w:r>
          </w:p>
          <w:p w14:paraId="1213C4D2"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Interaction of all agencies within a port</w:t>
            </w:r>
          </w:p>
          <w:p w14:paraId="1B726F21"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 xml:space="preserve">Responsibilities of harbour masters and berthing masters </w:t>
            </w:r>
          </w:p>
          <w:p w14:paraId="101DF95E"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Clearance procedures</w:t>
            </w:r>
          </w:p>
          <w:p w14:paraId="68F43D59"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Intermodal transport</w:t>
            </w:r>
          </w:p>
          <w:p w14:paraId="7CE273FE"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Regulations and acts in effect within harbour limits</w:t>
            </w:r>
          </w:p>
          <w:p w14:paraId="1688D05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Contingency plans</w:t>
            </w:r>
          </w:p>
          <w:p w14:paraId="19AE214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Pollution</w:t>
            </w:r>
          </w:p>
          <w:p w14:paraId="483F820D"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SAR</w:t>
            </w:r>
          </w:p>
          <w:p w14:paraId="476CFDB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Grounding</w:t>
            </w:r>
          </w:p>
          <w:p w14:paraId="3B4E633F"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Salvage</w:t>
            </w:r>
          </w:p>
          <w:p w14:paraId="494234D6"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Fire</w:t>
            </w:r>
          </w:p>
          <w:p w14:paraId="0BF1E47D"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Security</w:t>
            </w:r>
          </w:p>
          <w:p w14:paraId="59D754B8" w14:textId="77777777" w:rsidR="001665A3" w:rsidRPr="003B629F" w:rsidRDefault="001665A3" w:rsidP="00575E73">
            <w:pPr>
              <w:pStyle w:val="Tablelevel4"/>
              <w:shd w:val="clear" w:color="auto" w:fill="D9D9D9" w:themeFill="background1" w:themeFillShade="D9"/>
              <w:rPr>
                <w:rFonts w:ascii="Calibri" w:hAnsi="Calibri"/>
                <w:sz w:val="22"/>
                <w:szCs w:val="22"/>
              </w:rPr>
            </w:pPr>
            <w:r w:rsidRPr="003B629F">
              <w:rPr>
                <w:rFonts w:ascii="Calibri" w:hAnsi="Calibri"/>
                <w:sz w:val="22"/>
                <w:szCs w:val="22"/>
              </w:rPr>
              <w:t>Health</w:t>
            </w:r>
            <w:commentRangeEnd w:id="7063"/>
            <w:r w:rsidR="003967D9">
              <w:rPr>
                <w:rStyle w:val="CommentReference"/>
                <w:rFonts w:asciiTheme="minorHAnsi" w:eastAsiaTheme="minorHAnsi" w:hAnsiTheme="minorHAnsi"/>
                <w:lang w:eastAsia="en-GB"/>
              </w:rPr>
              <w:commentReference w:id="7063"/>
            </w:r>
          </w:p>
        </w:tc>
        <w:tc>
          <w:tcPr>
            <w:tcW w:w="2551" w:type="dxa"/>
          </w:tcPr>
          <w:p w14:paraId="34D9F15C"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280D1A15"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4B3340AB"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commentRangeStart w:id="7064"/>
            <w:r w:rsidRPr="003B629F">
              <w:rPr>
                <w:rFonts w:ascii="Calibri" w:hAnsi="Calibri"/>
                <w:b w:val="0"/>
                <w:sz w:val="22"/>
                <w:szCs w:val="22"/>
              </w:rPr>
              <w:t>Cite and explain the ISPS code with relation to ship and port security</w:t>
            </w:r>
          </w:p>
          <w:p w14:paraId="071FC8E5"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Overview of ISPS code</w:t>
            </w:r>
          </w:p>
          <w:p w14:paraId="696AA52C"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Port policing</w:t>
            </w:r>
          </w:p>
          <w:p w14:paraId="3B4F7ABA" w14:textId="77777777" w:rsidR="001665A3" w:rsidRPr="003B629F" w:rsidRDefault="001665A3" w:rsidP="00575E73">
            <w:pPr>
              <w:pStyle w:val="Tablelevel3"/>
              <w:shd w:val="clear" w:color="auto" w:fill="D9D9D9" w:themeFill="background1" w:themeFillShade="D9"/>
              <w:rPr>
                <w:rFonts w:ascii="Calibri" w:hAnsi="Calibri"/>
                <w:sz w:val="22"/>
                <w:szCs w:val="22"/>
              </w:rPr>
            </w:pPr>
            <w:r w:rsidRPr="003B629F">
              <w:rPr>
                <w:rFonts w:ascii="Calibri" w:hAnsi="Calibri"/>
                <w:sz w:val="22"/>
                <w:szCs w:val="22"/>
              </w:rPr>
              <w:t>Interaction with municipal, national and international security</w:t>
            </w:r>
          </w:p>
          <w:p w14:paraId="73240111"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General overview of security of VTS centres and outstations</w:t>
            </w:r>
            <w:commentRangeEnd w:id="7064"/>
            <w:r w:rsidR="003967D9">
              <w:rPr>
                <w:rStyle w:val="CommentReference"/>
                <w:rFonts w:asciiTheme="minorHAnsi" w:eastAsiaTheme="minorHAnsi" w:hAnsiTheme="minorHAnsi"/>
              </w:rPr>
              <w:commentReference w:id="7064"/>
            </w:r>
          </w:p>
        </w:tc>
        <w:tc>
          <w:tcPr>
            <w:tcW w:w="2551" w:type="dxa"/>
          </w:tcPr>
          <w:p w14:paraId="4749DEAA"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77EFF267"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5B055819"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bookmarkStart w:id="7065" w:name="_Toc446917412"/>
            <w:bookmarkStart w:id="7066" w:name="_Toc111617469"/>
            <w:r w:rsidRPr="003B629F">
              <w:rPr>
                <w:rFonts w:ascii="Calibri" w:hAnsi="Calibri"/>
                <w:b w:val="0"/>
                <w:sz w:val="22"/>
                <w:szCs w:val="22"/>
              </w:rPr>
              <w:t>Explain the organisation of tugs and towing</w:t>
            </w:r>
            <w:bookmarkEnd w:id="7065"/>
            <w:bookmarkEnd w:id="7066"/>
          </w:p>
          <w:p w14:paraId="515F4FDD" w14:textId="0D386D75" w:rsidR="001665A3" w:rsidRPr="003B629F" w:rsidRDefault="001665A3" w:rsidP="00575E73">
            <w:pPr>
              <w:pStyle w:val="Tablelevel2"/>
              <w:shd w:val="clear" w:color="auto" w:fill="D9D9D9" w:themeFill="background1" w:themeFillShade="D9"/>
              <w:rPr>
                <w:rFonts w:ascii="Calibri" w:hAnsi="Calibri"/>
                <w:sz w:val="22"/>
                <w:szCs w:val="22"/>
              </w:rPr>
            </w:pPr>
            <w:del w:id="7067" w:author="Abercrombie, Kerrie" w:date="2021-01-22T13:52:00Z">
              <w:r w:rsidRPr="003B629F" w:rsidDel="003967D9">
                <w:rPr>
                  <w:rFonts w:ascii="Calibri" w:hAnsi="Calibri"/>
                  <w:sz w:val="22"/>
                  <w:szCs w:val="22"/>
                </w:rPr>
                <w:delText xml:space="preserve">The organisation of tugs within a </w:delText>
              </w:r>
              <w:commentRangeStart w:id="7068"/>
              <w:r w:rsidRPr="003B629F" w:rsidDel="003967D9">
                <w:rPr>
                  <w:rFonts w:ascii="Calibri" w:hAnsi="Calibri"/>
                  <w:sz w:val="22"/>
                  <w:szCs w:val="22"/>
                </w:rPr>
                <w:delText>port</w:delText>
              </w:r>
            </w:del>
            <w:commentRangeEnd w:id="7068"/>
            <w:r w:rsidR="003967D9">
              <w:rPr>
                <w:rStyle w:val="CommentReference"/>
                <w:rFonts w:asciiTheme="minorHAnsi" w:eastAsiaTheme="minorHAnsi" w:hAnsiTheme="minorHAnsi"/>
              </w:rPr>
              <w:commentReference w:id="7068"/>
            </w:r>
          </w:p>
        </w:tc>
        <w:tc>
          <w:tcPr>
            <w:tcW w:w="2551" w:type="dxa"/>
          </w:tcPr>
          <w:p w14:paraId="5087B3F7"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r w:rsidR="001665A3" w:rsidRPr="003B629F" w14:paraId="0FB21173" w14:textId="77777777" w:rsidTr="00DC77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77777777" w:rsidR="001665A3" w:rsidRPr="003B629F" w:rsidRDefault="001665A3" w:rsidP="00575E73">
            <w:pPr>
              <w:pStyle w:val="Tablelevel1bold"/>
              <w:shd w:val="clear" w:color="auto" w:fill="D9D9D9" w:themeFill="background1" w:themeFillShade="D9"/>
              <w:rPr>
                <w:rFonts w:ascii="Calibri" w:hAnsi="Calibri"/>
                <w:b w:val="0"/>
                <w:sz w:val="22"/>
                <w:szCs w:val="22"/>
              </w:rPr>
            </w:pPr>
            <w:r w:rsidRPr="003B629F">
              <w:rPr>
                <w:rFonts w:ascii="Calibri" w:hAnsi="Calibri"/>
                <w:b w:val="0"/>
                <w:sz w:val="22"/>
                <w:szCs w:val="22"/>
              </w:rPr>
              <w:t>Explain the role of ships agents</w:t>
            </w:r>
          </w:p>
          <w:p w14:paraId="771434D3" w14:textId="77777777" w:rsidR="001665A3" w:rsidRPr="003B629F" w:rsidRDefault="001665A3" w:rsidP="00575E73">
            <w:pPr>
              <w:pStyle w:val="Tablelevel2"/>
              <w:shd w:val="clear" w:color="auto" w:fill="D9D9D9" w:themeFill="background1" w:themeFillShade="D9"/>
              <w:rPr>
                <w:rFonts w:ascii="Calibri" w:hAnsi="Calibri"/>
                <w:sz w:val="22"/>
                <w:szCs w:val="22"/>
              </w:rPr>
            </w:pPr>
            <w:commentRangeStart w:id="7069"/>
            <w:r w:rsidRPr="003B629F">
              <w:rPr>
                <w:rFonts w:ascii="Calibri" w:hAnsi="Calibri"/>
                <w:sz w:val="22"/>
                <w:szCs w:val="22"/>
              </w:rPr>
              <w:t>General duties of ships agents</w:t>
            </w:r>
          </w:p>
          <w:p w14:paraId="5D3B84F4" w14:textId="77777777" w:rsidR="001665A3" w:rsidRPr="003B629F" w:rsidRDefault="001665A3" w:rsidP="00575E73">
            <w:pPr>
              <w:pStyle w:val="Tablelevel2"/>
              <w:shd w:val="clear" w:color="auto" w:fill="D9D9D9" w:themeFill="background1" w:themeFillShade="D9"/>
              <w:rPr>
                <w:rFonts w:ascii="Calibri" w:hAnsi="Calibri"/>
                <w:sz w:val="22"/>
                <w:szCs w:val="22"/>
              </w:rPr>
            </w:pPr>
            <w:r w:rsidRPr="003B629F">
              <w:rPr>
                <w:rFonts w:ascii="Calibri" w:hAnsi="Calibri"/>
                <w:sz w:val="22"/>
                <w:szCs w:val="22"/>
              </w:rPr>
              <w:t>The role of ships agents</w:t>
            </w:r>
            <w:commentRangeEnd w:id="7069"/>
            <w:r w:rsidR="003967D9">
              <w:rPr>
                <w:rStyle w:val="CommentReference"/>
                <w:rFonts w:asciiTheme="minorHAnsi" w:eastAsiaTheme="minorHAnsi" w:hAnsiTheme="minorHAnsi"/>
              </w:rPr>
              <w:commentReference w:id="7069"/>
            </w:r>
          </w:p>
        </w:tc>
        <w:tc>
          <w:tcPr>
            <w:tcW w:w="2551" w:type="dxa"/>
          </w:tcPr>
          <w:p w14:paraId="4F6859AF" w14:textId="77777777" w:rsidR="001665A3" w:rsidRPr="003B629F" w:rsidRDefault="001665A3" w:rsidP="00575E73">
            <w:pPr>
              <w:pStyle w:val="Tablelevel2"/>
              <w:shd w:val="clear" w:color="auto" w:fill="D9D9D9" w:themeFill="background1" w:themeFillShade="D9"/>
              <w:ind w:left="0"/>
              <w:jc w:val="center"/>
              <w:rPr>
                <w:rFonts w:ascii="Calibri" w:hAnsi="Calibri"/>
                <w:sz w:val="22"/>
                <w:szCs w:val="22"/>
              </w:rPr>
            </w:pPr>
          </w:p>
        </w:tc>
        <w:tc>
          <w:tcPr>
            <w:tcW w:w="2694" w:type="dxa"/>
          </w:tcPr>
          <w:p w14:paraId="71456EA1" w14:textId="77777777" w:rsidR="001665A3" w:rsidRPr="003B629F" w:rsidRDefault="001665A3" w:rsidP="00575E73">
            <w:pPr>
              <w:pStyle w:val="Tablelevel1bold"/>
              <w:shd w:val="clear" w:color="auto" w:fill="D9D9D9" w:themeFill="background1" w:themeFillShade="D9"/>
              <w:jc w:val="center"/>
              <w:rPr>
                <w:rFonts w:ascii="Calibri" w:hAnsi="Calibri"/>
                <w:b w:val="0"/>
                <w:sz w:val="22"/>
                <w:szCs w:val="22"/>
              </w:rPr>
            </w:pPr>
          </w:p>
        </w:tc>
      </w:tr>
    </w:tbl>
    <w:p w14:paraId="3D541F1A" w14:textId="77777777" w:rsidR="001665A3" w:rsidRPr="00C50983" w:rsidRDefault="001665A3" w:rsidP="001665A3">
      <w:bookmarkStart w:id="7070" w:name="_Toc446917387"/>
      <w:bookmarkStart w:id="7071" w:name="_Toc111617444"/>
    </w:p>
    <w:p w14:paraId="5F39F65F" w14:textId="77777777" w:rsidR="001665A3" w:rsidRPr="00C50983" w:rsidRDefault="001665A3" w:rsidP="001665A3"/>
    <w:bookmarkEnd w:id="6765"/>
    <w:bookmarkEnd w:id="7070"/>
    <w:bookmarkEnd w:id="7071"/>
    <w:p w14:paraId="4DAD70C1" w14:textId="77777777" w:rsidR="001665A3" w:rsidRPr="00C50983" w:rsidRDefault="001665A3" w:rsidP="001665A3">
      <w:pPr>
        <w:sectPr w:rsidR="001665A3" w:rsidRPr="00C50983" w:rsidSect="006039FF">
          <w:headerReference w:type="default" r:id="rId32"/>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bookmarkStart w:id="7072" w:name="_Toc62642360"/>
      <w:r w:rsidRPr="00C50983">
        <w:t>EQUIPMENT</w:t>
      </w:r>
      <w:bookmarkEnd w:id="7072"/>
    </w:p>
    <w:p w14:paraId="13BCCEA5" w14:textId="77777777" w:rsidR="009862C5" w:rsidRDefault="009862C5" w:rsidP="00F64B31">
      <w:pPr>
        <w:pStyle w:val="ModuleHeading1"/>
      </w:pPr>
      <w:bookmarkStart w:id="7073" w:name="_Toc446917293"/>
      <w:bookmarkStart w:id="7074" w:name="_Toc111617401"/>
      <w:bookmarkStart w:id="7075" w:name="_Toc245254436"/>
      <w:bookmarkStart w:id="7076" w:name="_Toc62642361"/>
      <w:bookmarkEnd w:id="6739"/>
      <w:bookmarkEnd w:id="6740"/>
      <w:commentRangeStart w:id="7077"/>
      <w:r w:rsidRPr="00C50983">
        <w:t>INTRODUCTI</w:t>
      </w:r>
      <w:bookmarkEnd w:id="7073"/>
      <w:r w:rsidRPr="00C50983">
        <w:t>ON</w:t>
      </w:r>
      <w:bookmarkEnd w:id="7074"/>
      <w:bookmarkEnd w:id="7075"/>
      <w:commentRangeEnd w:id="7077"/>
      <w:r w:rsidR="006B0311">
        <w:rPr>
          <w:rStyle w:val="CommentReference"/>
          <w:rFonts w:eastAsiaTheme="minorHAnsi"/>
          <w:b w:val="0"/>
          <w:caps w:val="0"/>
          <w:color w:val="auto"/>
        </w:rPr>
        <w:commentReference w:id="7077"/>
      </w:r>
      <w:bookmarkEnd w:id="7076"/>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7078" w:name="_Toc446917294"/>
      <w:bookmarkStart w:id="7079" w:name="_Toc111617402"/>
      <w:bookmarkStart w:id="7080" w:name="_Toc245254437"/>
      <w:bookmarkStart w:id="7081" w:name="_Toc62642362"/>
      <w:r w:rsidRPr="00C50983">
        <w:t>SUBJECT FRAMEWORK</w:t>
      </w:r>
      <w:bookmarkEnd w:id="7078"/>
      <w:bookmarkEnd w:id="7079"/>
      <w:bookmarkEnd w:id="7080"/>
      <w:bookmarkEnd w:id="7081"/>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7082" w:name="_Toc446917295"/>
      <w:bookmarkStart w:id="7083" w:name="_Toc111617403"/>
      <w:r w:rsidRPr="00C50983">
        <w:t>Scope</w:t>
      </w:r>
      <w:bookmarkEnd w:id="7082"/>
      <w:bookmarkEnd w:id="7083"/>
    </w:p>
    <w:p w14:paraId="2E8BF5B0" w14:textId="77777777" w:rsidR="009862C5" w:rsidRPr="00C50983" w:rsidRDefault="009862C5" w:rsidP="009862C5">
      <w:pPr>
        <w:pStyle w:val="BodyText"/>
      </w:pPr>
      <w:r w:rsidRPr="00C50983">
        <w:t>This syllabus covers the requirement for VTS Operators to be able to understand the functionalities and operational principles of the basic 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7084" w:name="_Toc446917296"/>
      <w:bookmarkStart w:id="7085" w:name="_Toc111617404"/>
      <w:r w:rsidRPr="00C50983">
        <w:t>Aims</w:t>
      </w:r>
      <w:bookmarkEnd w:id="7084"/>
      <w:bookmarkEnd w:id="7085"/>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7086" w:name="_Toc446917297"/>
      <w:bookmarkStart w:id="7087" w:name="_Toc111617405"/>
      <w:bookmarkStart w:id="7088" w:name="_Toc245254438"/>
      <w:bookmarkStart w:id="7089" w:name="_Toc62642363"/>
      <w:r w:rsidRPr="00C50983">
        <w:t>SUBJECT OUTLINE</w:t>
      </w:r>
      <w:bookmarkEnd w:id="7086"/>
      <w:bookmarkEnd w:id="7087"/>
      <w:r w:rsidRPr="00C50983">
        <w:t xml:space="preserve"> OF MODULE </w:t>
      </w:r>
      <w:del w:id="7090" w:author="Jillian Carson-Jackson" w:date="2020-12-27T16:14:00Z">
        <w:r w:rsidRPr="00C50983" w:rsidDel="006B0311">
          <w:delText>3</w:delText>
        </w:r>
      </w:del>
      <w:bookmarkEnd w:id="7088"/>
      <w:ins w:id="7091" w:author="Jillian Carson-Jackson" w:date="2020-12-27T16:14:00Z">
        <w:r w:rsidR="006B0311">
          <w:t>5</w:t>
        </w:r>
      </w:ins>
      <w:bookmarkEnd w:id="7089"/>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7092" w:name="_Toc245254473"/>
      <w:bookmarkStart w:id="7093" w:name="_Toc531423233"/>
      <w:r w:rsidRPr="00C50983">
        <w:t>Subject outline - Equipment</w:t>
      </w:r>
      <w:bookmarkEnd w:id="7092"/>
      <w:bookmarkEnd w:id="7093"/>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7094"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7095" w:author="Jillian Carson-Jackson" w:date="2020-12-27T16:17:00Z"/>
                <w:rFonts w:ascii="Calibri" w:hAnsi="Calibri"/>
                <w:sz w:val="22"/>
                <w:szCs w:val="22"/>
              </w:rPr>
            </w:pPr>
            <w:del w:id="7096"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7097" w:author="Jillian Carson-Jackson" w:date="2020-12-27T16:17:00Z"/>
                <w:rFonts w:ascii="Calibri" w:hAnsi="Calibri"/>
                <w:b/>
                <w:sz w:val="22"/>
                <w:szCs w:val="22"/>
              </w:rPr>
            </w:pPr>
            <w:del w:id="7098"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7099" w:author="Jillian Carson-Jackson" w:date="2020-12-27T16:17:00Z"/>
                <w:rFonts w:ascii="Calibri" w:hAnsi="Calibri"/>
                <w:b/>
                <w:sz w:val="22"/>
                <w:szCs w:val="22"/>
              </w:rPr>
            </w:pPr>
            <w:del w:id="7100"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7101" w:author="Jillian Carson-Jackson" w:date="2020-12-27T16:17:00Z"/>
                <w:rFonts w:ascii="Calibri" w:hAnsi="Calibri"/>
                <w:b/>
                <w:sz w:val="22"/>
                <w:szCs w:val="22"/>
              </w:rPr>
            </w:pPr>
            <w:del w:id="7102"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7103" w:author="Jillian Carson-Jackson" w:date="2020-12-27T16:17:00Z"/>
                <w:rFonts w:ascii="Calibri" w:hAnsi="Calibri"/>
                <w:b/>
                <w:sz w:val="22"/>
                <w:szCs w:val="22"/>
              </w:rPr>
            </w:pPr>
            <w:del w:id="7104"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7105" w:author="Jillian Carson-Jackson" w:date="2020-12-27T16:17:00Z"/>
                <w:rFonts w:ascii="Calibri" w:hAnsi="Calibri"/>
                <w:b/>
                <w:sz w:val="22"/>
                <w:szCs w:val="22"/>
              </w:rPr>
            </w:pPr>
            <w:del w:id="7106"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7107" w:author="Jillian Carson-Jackson" w:date="2020-12-27T16:17:00Z"/>
                <w:rFonts w:ascii="Calibri" w:hAnsi="Calibri"/>
                <w:sz w:val="22"/>
                <w:szCs w:val="22"/>
              </w:rPr>
            </w:pPr>
            <w:del w:id="7108"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7109"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7110"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A72D6DF" w:rsidR="009862C5" w:rsidRPr="009862C5" w:rsidRDefault="00D25A94" w:rsidP="009862C5">
            <w:pPr>
              <w:pStyle w:val="Tablelevel1bold"/>
              <w:rPr>
                <w:rFonts w:ascii="Calibri" w:hAnsi="Calibri"/>
                <w:sz w:val="22"/>
                <w:szCs w:val="22"/>
              </w:rPr>
            </w:pPr>
            <w:ins w:id="7111" w:author="Jillian Carson-Jackson" w:date="2020-12-27T16:16:00Z">
              <w:r>
                <w:rPr>
                  <w:rFonts w:ascii="Calibri" w:hAnsi="Calibri"/>
                  <w:sz w:val="22"/>
                  <w:szCs w:val="22"/>
                </w:rPr>
                <w:t>Sensor in VTS (</w:t>
              </w:r>
            </w:ins>
            <w:r w:rsidR="009862C5" w:rsidRPr="009862C5">
              <w:rPr>
                <w:rFonts w:ascii="Calibri" w:hAnsi="Calibri"/>
                <w:sz w:val="22"/>
                <w:szCs w:val="22"/>
              </w:rPr>
              <w:t>Radar, audio, video and other sensors</w:t>
            </w:r>
            <w:ins w:id="7112"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7113"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7114"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7115" w:author="Jillian Carson-Jackson" w:date="2020-12-27T16:29:00Z"/>
                <w:rFonts w:ascii="Calibri" w:hAnsi="Calibri"/>
                <w:b/>
                <w:sz w:val="22"/>
                <w:szCs w:val="22"/>
              </w:rPr>
            </w:pPr>
            <w:del w:id="7116"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7117" w:author="Jillian Carson-Jackson" w:date="2020-12-27T16:29:00Z"/>
                <w:rFonts w:ascii="Calibri" w:hAnsi="Calibri"/>
                <w:b/>
                <w:sz w:val="22"/>
                <w:szCs w:val="22"/>
              </w:rPr>
            </w:pPr>
            <w:del w:id="7118"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7119"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7120"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7121"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7122"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7123"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7124"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7125"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7126"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7127"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7128"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7129" w:author="Jillian Carson-Jackson" w:date="2020-12-27T16:17:00Z"/>
                <w:rFonts w:ascii="Calibri" w:hAnsi="Calibri"/>
                <w:sz w:val="22"/>
                <w:szCs w:val="22"/>
              </w:rPr>
            </w:pPr>
            <w:del w:id="7130"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7131" w:author="Jillian Carson-Jackson" w:date="2020-12-27T16:17:00Z"/>
                <w:rFonts w:ascii="Calibri" w:hAnsi="Calibri"/>
                <w:b/>
                <w:sz w:val="22"/>
                <w:szCs w:val="22"/>
              </w:rPr>
            </w:pPr>
            <w:del w:id="7132"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7133" w:author="Jillian Carson-Jackson" w:date="2020-12-27T16:17:00Z"/>
                <w:rFonts w:ascii="Calibri" w:hAnsi="Calibri"/>
                <w:b/>
                <w:sz w:val="22"/>
                <w:szCs w:val="22"/>
              </w:rPr>
            </w:pPr>
            <w:del w:id="7134"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7135" w:author="Jillian Carson-Jackson" w:date="2020-12-27T16:17:00Z"/>
                <w:rFonts w:ascii="Calibri" w:hAnsi="Calibri"/>
                <w:b w:val="0"/>
                <w:sz w:val="22"/>
                <w:szCs w:val="22"/>
              </w:rPr>
            </w:pPr>
            <w:del w:id="7136"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7137"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7138" w:author="Jillian Carson-Jackson" w:date="2020-12-27T16:17:00Z"/>
                <w:rFonts w:ascii="Calibri" w:hAnsi="Calibri"/>
                <w:sz w:val="22"/>
                <w:szCs w:val="22"/>
              </w:rPr>
            </w:pPr>
          </w:p>
        </w:tc>
      </w:tr>
      <w:tr w:rsidR="00F814EE" w:rsidRPr="009862C5" w:rsidDel="00D25A94" w14:paraId="5DFC0723" w14:textId="77777777" w:rsidTr="007734C8">
        <w:trPr>
          <w:jc w:val="center"/>
          <w:ins w:id="7139"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7140" w:author="Jillian Carson-Jackson" w:date="2020-12-27T16:30:00Z"/>
                <w:rFonts w:ascii="Calibri" w:hAnsi="Calibri"/>
                <w:sz w:val="22"/>
                <w:szCs w:val="22"/>
              </w:rPr>
            </w:pPr>
            <w:ins w:id="7141" w:author="Jillian Carson-Jackson" w:date="2020-12-27T16:30:00Z">
              <w:r>
                <w:rPr>
                  <w:rFonts w:ascii="Calibri" w:hAnsi="Calibri"/>
                  <w:sz w:val="22"/>
                  <w:szCs w:val="22"/>
                </w:rPr>
                <w:t xml:space="preserve">VHF radio systems and </w:t>
              </w:r>
              <w:commentRangeStart w:id="7142"/>
              <w:r>
                <w:rPr>
                  <w:rFonts w:ascii="Calibri" w:hAnsi="Calibri"/>
                  <w:sz w:val="22"/>
                  <w:szCs w:val="22"/>
                </w:rPr>
                <w:t>their use in VTS</w:t>
              </w:r>
            </w:ins>
            <w:commentRangeEnd w:id="7142"/>
            <w:ins w:id="7143" w:author="Jillian Carson-Jackson" w:date="2020-12-27T16:34:00Z">
              <w:r w:rsidR="005A689B">
                <w:rPr>
                  <w:rStyle w:val="CommentReference"/>
                  <w:rFonts w:asciiTheme="minorHAnsi" w:eastAsiaTheme="minorHAnsi" w:hAnsiTheme="minorHAnsi"/>
                  <w:b w:val="0"/>
                </w:rPr>
                <w:commentReference w:id="7142"/>
              </w:r>
            </w:ins>
          </w:p>
          <w:p w14:paraId="556279CF" w14:textId="77777777" w:rsidR="00D86C82" w:rsidRPr="00D86C82" w:rsidRDefault="00D86C82" w:rsidP="00D86C82">
            <w:pPr>
              <w:pStyle w:val="Tablelevel2"/>
              <w:ind w:left="0"/>
              <w:rPr>
                <w:ins w:id="7144" w:author="Jillian Carson-Jackson" w:date="2020-12-27T16:31:00Z"/>
                <w:rFonts w:ascii="Calibri" w:hAnsi="Calibri"/>
                <w:sz w:val="22"/>
                <w:szCs w:val="22"/>
              </w:rPr>
            </w:pPr>
            <w:ins w:id="7145"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7146" w:author="Jillian Carson-Jackson" w:date="2020-12-27T16:32:00Z"/>
                <w:rFonts w:ascii="Calibri" w:hAnsi="Calibri"/>
                <w:sz w:val="22"/>
                <w:szCs w:val="22"/>
              </w:rPr>
            </w:pPr>
            <w:ins w:id="7147"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7148" w:author="Jillian Carson-Jackson" w:date="2020-12-27T16:32:00Z"/>
                <w:rFonts w:ascii="Calibri" w:hAnsi="Calibri"/>
                <w:sz w:val="22"/>
                <w:szCs w:val="22"/>
              </w:rPr>
            </w:pPr>
            <w:ins w:id="7149"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7150" w:author="Jillian Carson-Jackson" w:date="2020-12-27T16:28:00Z"/>
                <w:rFonts w:ascii="Calibri" w:hAnsi="Calibri"/>
                <w:sz w:val="22"/>
                <w:szCs w:val="22"/>
              </w:rPr>
            </w:pPr>
            <w:ins w:id="7151"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7152" w:author="Jillian Carson-Jackson" w:date="2020-12-27T16:28:00Z"/>
                <w:rFonts w:ascii="Calibri" w:hAnsi="Calibri"/>
                <w:b w:val="0"/>
                <w:sz w:val="22"/>
                <w:szCs w:val="22"/>
              </w:rPr>
            </w:pPr>
            <w:ins w:id="7153"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7154"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7155"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7156"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7157" w:author="Jillian Carson-Jackson" w:date="2020-12-27T16:28:00Z"/>
                <w:rFonts w:ascii="Calibri" w:hAnsi="Calibri"/>
                <w:sz w:val="22"/>
                <w:szCs w:val="22"/>
              </w:rPr>
            </w:pPr>
            <w:del w:id="7158" w:author="Jillian Carson-Jackson" w:date="2020-12-27T16:28:00Z">
              <w:r w:rsidRPr="009862C5" w:rsidDel="00F814EE">
                <w:rPr>
                  <w:rFonts w:ascii="Calibri" w:hAnsi="Calibri"/>
                  <w:sz w:val="22"/>
                  <w:szCs w:val="22"/>
                </w:rPr>
                <w:delText>Introduction to radar tracking systems and ARPA</w:delText>
              </w:r>
            </w:del>
          </w:p>
          <w:p w14:paraId="01DB763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7159"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1</w:t>
            </w:r>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7160"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7161" w:author="Jillian Carson-Jackson" w:date="2020-12-27T16:18:00Z"/>
                <w:rFonts w:ascii="Calibri" w:hAnsi="Calibri"/>
                <w:sz w:val="22"/>
                <w:szCs w:val="22"/>
                <w:lang w:val="fr-FR"/>
              </w:rPr>
            </w:pPr>
            <w:del w:id="7162" w:author="Jillian Carson-Jackson" w:date="2020-12-27T16:18:00Z">
              <w:r w:rsidRPr="009862C5" w:rsidDel="00865E58">
                <w:rPr>
                  <w:rFonts w:ascii="Calibri" w:hAnsi="Calibri"/>
                  <w:sz w:val="22"/>
                  <w:szCs w:val="22"/>
                  <w:lang w:val="fr-FR"/>
                </w:rPr>
                <w:delText xml:space="preserve">Information </w:delText>
              </w:r>
              <w:commentRangeStart w:id="7163"/>
              <w:r w:rsidRPr="009862C5" w:rsidDel="00865E58">
                <w:rPr>
                  <w:rFonts w:ascii="Calibri" w:hAnsi="Calibri"/>
                  <w:sz w:val="22"/>
                  <w:szCs w:val="22"/>
                  <w:lang w:val="fr-FR"/>
                </w:rPr>
                <w:delText>management</w:delText>
              </w:r>
            </w:del>
            <w:commentRangeEnd w:id="7163"/>
            <w:r w:rsidR="005A689B">
              <w:rPr>
                <w:rStyle w:val="CommentReference"/>
                <w:rFonts w:asciiTheme="minorHAnsi" w:eastAsiaTheme="minorHAnsi" w:hAnsiTheme="minorHAnsi"/>
                <w:b w:val="0"/>
              </w:rPr>
              <w:commentReference w:id="7163"/>
            </w:r>
          </w:p>
          <w:p w14:paraId="475F2ABB" w14:textId="675BCE79" w:rsidR="009862C5" w:rsidRPr="009862C5" w:rsidDel="00865E58" w:rsidRDefault="009862C5" w:rsidP="009862C5">
            <w:pPr>
              <w:pStyle w:val="Tablelevel2"/>
              <w:ind w:left="0"/>
              <w:rPr>
                <w:del w:id="7164" w:author="Jillian Carson-Jackson" w:date="2020-12-27T16:18:00Z"/>
                <w:rFonts w:ascii="Calibri" w:hAnsi="Calibri"/>
                <w:b/>
                <w:sz w:val="22"/>
                <w:szCs w:val="22"/>
                <w:lang w:val="fr-FR"/>
              </w:rPr>
            </w:pPr>
            <w:del w:id="7165"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7166" w:author="Jillian Carson-Jackson" w:date="2020-12-27T16:18:00Z"/>
                <w:rFonts w:ascii="Calibri" w:hAnsi="Calibri"/>
                <w:b/>
                <w:sz w:val="22"/>
                <w:szCs w:val="22"/>
                <w:lang w:val="fr-FR"/>
              </w:rPr>
            </w:pPr>
            <w:del w:id="7167"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7168" w:author="Jillian Carson-Jackson" w:date="2020-12-27T16:18:00Z"/>
                <w:rFonts w:ascii="Calibri" w:hAnsi="Calibri"/>
                <w:sz w:val="22"/>
                <w:szCs w:val="22"/>
                <w:lang w:val="fr-FR"/>
              </w:rPr>
            </w:pPr>
            <w:del w:id="7169"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7170" w:author="Jillian Carson-Jackson" w:date="2020-12-27T16:18:00Z"/>
                <w:rFonts w:ascii="Calibri" w:hAnsi="Calibri"/>
                <w:b w:val="0"/>
                <w:sz w:val="22"/>
                <w:szCs w:val="22"/>
              </w:rPr>
            </w:pPr>
            <w:del w:id="7171"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7172"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7173"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7174"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7175" w:author="Jillian Carson-Jackson" w:date="2020-12-27T16:18:00Z">
              <w:r w:rsidRPr="009862C5" w:rsidDel="00AA34F8">
                <w:rPr>
                  <w:rFonts w:ascii="Calibri" w:hAnsi="Calibri"/>
                  <w:b w:val="0"/>
                  <w:sz w:val="22"/>
                  <w:szCs w:val="22"/>
                </w:rPr>
                <w:delText>Understanding</w:delText>
              </w:r>
            </w:del>
            <w:ins w:id="7176" w:author="Jillian Carson-Jackson" w:date="2020-12-27T16:18:00Z">
              <w:r w:rsidR="00AA34F8">
                <w:rPr>
                  <w:rFonts w:ascii="Calibri" w:hAnsi="Calibri"/>
                  <w:b w:val="0"/>
                  <w:sz w:val="22"/>
                  <w:szCs w:val="22"/>
                </w:rPr>
                <w:t xml:space="preserve"> </w:t>
              </w:r>
              <w:commentRangeStart w:id="7177"/>
              <w:r w:rsidR="00AA34F8">
                <w:rPr>
                  <w:rFonts w:ascii="Calibri" w:hAnsi="Calibri"/>
                  <w:b w:val="0"/>
                  <w:sz w:val="22"/>
                  <w:szCs w:val="22"/>
                </w:rPr>
                <w:t xml:space="preserve">Level </w:t>
              </w:r>
            </w:ins>
            <w:ins w:id="7178" w:author="Jillian Carson-Jackson" w:date="2020-12-27T16:19:00Z">
              <w:r w:rsidR="00AA34F8">
                <w:rPr>
                  <w:rFonts w:ascii="Calibri" w:hAnsi="Calibri"/>
                  <w:b w:val="0"/>
                  <w:sz w:val="22"/>
                  <w:szCs w:val="22"/>
                </w:rPr>
                <w:t>1</w:t>
              </w:r>
              <w:commentRangeEnd w:id="7177"/>
              <w:r w:rsidR="00AA34F8">
                <w:rPr>
                  <w:rStyle w:val="CommentReference"/>
                  <w:rFonts w:asciiTheme="minorHAnsi" w:eastAsiaTheme="minorHAnsi" w:hAnsiTheme="minorHAnsi"/>
                  <w:b w:val="0"/>
                </w:rPr>
                <w:commentReference w:id="7177"/>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7179"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7180"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3"/>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7181" w:name="_Toc446917298"/>
      <w:bookmarkStart w:id="7182" w:name="_Toc111617406"/>
      <w:bookmarkStart w:id="7183" w:name="_Toc245254439"/>
      <w:bookmarkStart w:id="7184" w:name="_Toc62642364"/>
      <w:r w:rsidRPr="00C50983">
        <w:t>DETAILED TEACHING SYLLABUS</w:t>
      </w:r>
      <w:bookmarkEnd w:id="7181"/>
      <w:bookmarkEnd w:id="7182"/>
      <w:r w:rsidRPr="00C50983">
        <w:t xml:space="preserve"> OF MODULE </w:t>
      </w:r>
      <w:del w:id="7185" w:author="Jillian Carson-Jackson" w:date="2020-12-27T16:35:00Z">
        <w:r w:rsidRPr="00C50983" w:rsidDel="004A57C7">
          <w:delText>3</w:delText>
        </w:r>
      </w:del>
      <w:bookmarkEnd w:id="7183"/>
      <w:ins w:id="7186" w:author="Jillian Carson-Jackson" w:date="2020-12-27T16:35:00Z">
        <w:r w:rsidR="004A57C7">
          <w:t>5</w:t>
        </w:r>
      </w:ins>
      <w:bookmarkEnd w:id="7184"/>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7187" w:name="_Toc245254474"/>
      <w:bookmarkStart w:id="7188" w:name="_Toc531423234"/>
      <w:r w:rsidRPr="00C50983">
        <w:t xml:space="preserve">Detailed teaching syllabus – </w:t>
      </w:r>
      <w:commentRangeStart w:id="7189"/>
      <w:r w:rsidRPr="00C50983">
        <w:t>Equipment</w:t>
      </w:r>
      <w:bookmarkEnd w:id="7187"/>
      <w:bookmarkEnd w:id="7188"/>
      <w:commentRangeEnd w:id="7189"/>
      <w:r w:rsidR="004A57C7">
        <w:rPr>
          <w:rStyle w:val="CommentReference"/>
          <w:b w:val="0"/>
          <w:bCs w:val="0"/>
          <w:i w:val="0"/>
          <w:color w:val="auto"/>
          <w:u w:val="none"/>
        </w:rPr>
        <w:commentReference w:id="7189"/>
      </w:r>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575E73">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D9D9D9" w:themeFill="background1" w:themeFillShade="D9"/>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D9D9D9" w:themeFill="background1" w:themeFillShade="D9"/>
          </w:tcPr>
          <w:p w14:paraId="50D5EA5F" w14:textId="77777777" w:rsidR="00E42319" w:rsidRPr="006A3F04" w:rsidRDefault="00E42319" w:rsidP="006039FF">
            <w:pPr>
              <w:pStyle w:val="Tablelevel1bold"/>
              <w:rPr>
                <w:rFonts w:ascii="Calibri" w:hAnsi="Calibri"/>
                <w:sz w:val="22"/>
                <w:szCs w:val="22"/>
              </w:rPr>
            </w:pPr>
            <w:bookmarkStart w:id="7190" w:name="_Toc446917299"/>
            <w:commentRangeStart w:id="7191"/>
            <w:r w:rsidRPr="006A3F04">
              <w:rPr>
                <w:rFonts w:ascii="Calibri" w:hAnsi="Calibri"/>
                <w:sz w:val="22"/>
                <w:szCs w:val="22"/>
              </w:rPr>
              <w:t>Telecommunications</w:t>
            </w:r>
            <w:bookmarkEnd w:id="7190"/>
            <w:commentRangeEnd w:id="7191"/>
            <w:r w:rsidR="00D94BB7">
              <w:rPr>
                <w:rStyle w:val="CommentReference"/>
                <w:rFonts w:asciiTheme="minorHAnsi" w:eastAsiaTheme="minorHAnsi" w:hAnsiTheme="minorHAnsi"/>
                <w:b w:val="0"/>
              </w:rPr>
              <w:commentReference w:id="7191"/>
            </w:r>
          </w:p>
          <w:p w14:paraId="398D2790" w14:textId="77777777" w:rsidR="00E42319" w:rsidRPr="006A3F04" w:rsidRDefault="00E42319" w:rsidP="006039FF">
            <w:pPr>
              <w:pStyle w:val="Tabletitle"/>
              <w:rPr>
                <w:rFonts w:ascii="Calibri" w:hAnsi="Calibri"/>
                <w:sz w:val="22"/>
                <w:szCs w:val="22"/>
              </w:rPr>
            </w:pPr>
          </w:p>
        </w:tc>
        <w:tc>
          <w:tcPr>
            <w:tcW w:w="2835" w:type="dxa"/>
            <w:tcBorders>
              <w:top w:val="single" w:sz="12" w:space="0" w:color="auto"/>
            </w:tcBorders>
            <w:shd w:val="clear" w:color="auto" w:fill="D9D9D9" w:themeFill="background1" w:themeFillShade="D9"/>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D9D9D9" w:themeFill="background1" w:themeFillShade="D9"/>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D9D9D9" w:themeFill="background1" w:themeFillShade="D9"/>
          </w:tcPr>
          <w:p w14:paraId="4B1C2E15" w14:textId="77777777" w:rsidR="00E42319" w:rsidRPr="006A3F04" w:rsidRDefault="00E42319" w:rsidP="006039FF">
            <w:pPr>
              <w:pStyle w:val="Tablelevel1bold"/>
              <w:rPr>
                <w:rFonts w:ascii="Calibri" w:hAnsi="Calibri"/>
                <w:b w:val="0"/>
                <w:sz w:val="22"/>
                <w:szCs w:val="22"/>
              </w:rPr>
            </w:pPr>
            <w:bookmarkStart w:id="7192" w:name="_Toc446917300"/>
            <w:r w:rsidRPr="006A3F04">
              <w:rPr>
                <w:rFonts w:ascii="Calibri" w:hAnsi="Calibri"/>
                <w:b w:val="0"/>
                <w:sz w:val="22"/>
                <w:szCs w:val="22"/>
              </w:rPr>
              <w:t>Fax</w:t>
            </w:r>
            <w:bookmarkEnd w:id="7192"/>
          </w:p>
          <w:p w14:paraId="1320A65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and demonstrate the transmission and reception of facsimile message</w:t>
            </w:r>
          </w:p>
        </w:tc>
        <w:tc>
          <w:tcPr>
            <w:tcW w:w="2835" w:type="dxa"/>
            <w:shd w:val="clear" w:color="auto" w:fill="D9D9D9" w:themeFill="background1" w:themeFillShade="D9"/>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D9D9D9" w:themeFill="background1" w:themeFillShade="D9"/>
          </w:tcPr>
          <w:p w14:paraId="5721CD21" w14:textId="77777777" w:rsidR="00E42319" w:rsidRPr="006A3F04" w:rsidRDefault="00E42319" w:rsidP="006039FF">
            <w:pPr>
              <w:pStyle w:val="Tablelevel1bold"/>
              <w:rPr>
                <w:rFonts w:ascii="Calibri" w:hAnsi="Calibri"/>
                <w:b w:val="0"/>
                <w:sz w:val="22"/>
                <w:szCs w:val="22"/>
              </w:rPr>
            </w:pPr>
            <w:bookmarkStart w:id="7193" w:name="_Toc446917301"/>
            <w:bookmarkStart w:id="7194" w:name="_Toc111617407"/>
            <w:r w:rsidRPr="006A3F04">
              <w:rPr>
                <w:rFonts w:ascii="Calibri" w:hAnsi="Calibri"/>
                <w:b w:val="0"/>
                <w:sz w:val="22"/>
                <w:szCs w:val="22"/>
              </w:rPr>
              <w:t>Telephone</w:t>
            </w:r>
            <w:bookmarkEnd w:id="7193"/>
            <w:bookmarkEnd w:id="7194"/>
          </w:p>
          <w:p w14:paraId="46C749F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the operation of different telephone systems/technologies and their functionalities</w:t>
            </w:r>
          </w:p>
          <w:p w14:paraId="666EA1C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State the necessity of prioritisation </w:t>
            </w:r>
          </w:p>
        </w:tc>
        <w:tc>
          <w:tcPr>
            <w:tcW w:w="2835" w:type="dxa"/>
            <w:shd w:val="clear" w:color="auto" w:fill="D9D9D9" w:themeFill="background1" w:themeFillShade="D9"/>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D9D9D9" w:themeFill="background1" w:themeFillShade="D9"/>
          </w:tcPr>
          <w:p w14:paraId="5A0A65D0" w14:textId="77777777" w:rsidR="00E42319" w:rsidRPr="006A3F04" w:rsidRDefault="00E42319" w:rsidP="006039FF">
            <w:pPr>
              <w:pStyle w:val="Tablelevel1bold"/>
              <w:rPr>
                <w:rFonts w:ascii="Calibri" w:hAnsi="Calibri"/>
                <w:b w:val="0"/>
                <w:sz w:val="22"/>
                <w:szCs w:val="22"/>
              </w:rPr>
            </w:pPr>
            <w:bookmarkStart w:id="7195" w:name="_Toc446917302"/>
            <w:bookmarkStart w:id="7196" w:name="_Toc111617408"/>
            <w:r w:rsidRPr="006A3F04">
              <w:rPr>
                <w:rFonts w:ascii="Calibri" w:hAnsi="Calibri"/>
                <w:b w:val="0"/>
                <w:sz w:val="22"/>
                <w:szCs w:val="22"/>
              </w:rPr>
              <w:t>Telex</w:t>
            </w:r>
            <w:bookmarkEnd w:id="7195"/>
            <w:bookmarkEnd w:id="7196"/>
          </w:p>
          <w:p w14:paraId="5BF0CB9B"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 operation of telex</w:t>
            </w:r>
          </w:p>
          <w:p w14:paraId="3FBFDA7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how to transmit/receive telex messages</w:t>
            </w:r>
          </w:p>
        </w:tc>
        <w:tc>
          <w:tcPr>
            <w:tcW w:w="2835" w:type="dxa"/>
            <w:shd w:val="clear" w:color="auto" w:fill="D9D9D9" w:themeFill="background1" w:themeFillShade="D9"/>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6B366CE2" w14:textId="77777777" w:rsidR="00E42319" w:rsidRPr="006A3F04" w:rsidRDefault="00E42319" w:rsidP="006039FF">
            <w:pPr>
              <w:pStyle w:val="Tablelevel1bold"/>
              <w:rPr>
                <w:rFonts w:ascii="Calibri" w:hAnsi="Calibri"/>
                <w:b w:val="0"/>
                <w:sz w:val="22"/>
                <w:szCs w:val="22"/>
              </w:rPr>
            </w:pPr>
            <w:bookmarkStart w:id="7197" w:name="_Toc446917303"/>
            <w:bookmarkStart w:id="7198" w:name="_Toc111617409"/>
            <w:r w:rsidRPr="006A3F04">
              <w:rPr>
                <w:rFonts w:ascii="Calibri" w:hAnsi="Calibri"/>
                <w:b w:val="0"/>
                <w:sz w:val="22"/>
                <w:szCs w:val="22"/>
              </w:rPr>
              <w:t>E-mail</w:t>
            </w:r>
            <w:bookmarkEnd w:id="7197"/>
            <w:bookmarkEnd w:id="7198"/>
          </w:p>
          <w:p w14:paraId="21FBFF8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fundamentals electronic mail</w:t>
            </w:r>
          </w:p>
          <w:p w14:paraId="5B86244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Demonstrate how to transmit/receive E-mail</w:t>
            </w:r>
          </w:p>
        </w:tc>
        <w:tc>
          <w:tcPr>
            <w:tcW w:w="2835" w:type="dxa"/>
            <w:shd w:val="clear" w:color="auto" w:fill="D9D9D9" w:themeFill="background1" w:themeFillShade="D9"/>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28D30749"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Electronic messaging</w:t>
            </w:r>
          </w:p>
          <w:p w14:paraId="093EF261" w14:textId="77777777" w:rsidR="00E42319" w:rsidRDefault="00E42319" w:rsidP="006039FF">
            <w:pPr>
              <w:pStyle w:val="Tablelevel2"/>
              <w:rPr>
                <w:rFonts w:ascii="Calibri" w:hAnsi="Calibri"/>
                <w:sz w:val="22"/>
                <w:szCs w:val="22"/>
              </w:rPr>
            </w:pPr>
            <w:r w:rsidRPr="006A3F04">
              <w:rPr>
                <w:rFonts w:ascii="Calibri" w:hAnsi="Calibri"/>
                <w:sz w:val="22"/>
                <w:szCs w:val="22"/>
              </w:rPr>
              <w:t>Discuss and explain the evolving electronic messaging system</w:t>
            </w:r>
          </w:p>
          <w:p w14:paraId="42CB4B8B" w14:textId="77777777" w:rsidR="007734C8" w:rsidRPr="006A3F04" w:rsidRDefault="007734C8" w:rsidP="00647F62">
            <w:pPr>
              <w:pStyle w:val="Tablelevel2"/>
              <w:rPr>
                <w:rFonts w:ascii="Calibri" w:hAnsi="Calibri"/>
                <w:sz w:val="22"/>
                <w:szCs w:val="22"/>
              </w:rPr>
            </w:pPr>
          </w:p>
        </w:tc>
        <w:tc>
          <w:tcPr>
            <w:tcW w:w="2835" w:type="dxa"/>
            <w:shd w:val="clear" w:color="auto" w:fill="D9D9D9" w:themeFill="background1" w:themeFillShade="D9"/>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D9D9D9" w:themeFill="background1" w:themeFillShade="D9"/>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0CDECD8C" w14:textId="77777777" w:rsidR="00E42319" w:rsidRPr="006A3F04" w:rsidRDefault="00E42319" w:rsidP="006039FF">
            <w:pPr>
              <w:pStyle w:val="Tablelevel1bold"/>
              <w:rPr>
                <w:rFonts w:ascii="Calibri" w:hAnsi="Calibri"/>
                <w:sz w:val="22"/>
                <w:szCs w:val="22"/>
              </w:rPr>
            </w:pPr>
            <w:bookmarkStart w:id="7199" w:name="_Toc446917313"/>
            <w:bookmarkStart w:id="7200" w:name="_Toc111617412"/>
            <w:r w:rsidRPr="006A3F04">
              <w:rPr>
                <w:rFonts w:ascii="Calibri" w:hAnsi="Calibri"/>
                <w:sz w:val="22"/>
                <w:szCs w:val="22"/>
              </w:rPr>
              <w:t>Radar, audio, video and other sensors</w:t>
            </w:r>
            <w:bookmarkEnd w:id="7199"/>
            <w:bookmarkEnd w:id="7200"/>
          </w:p>
        </w:tc>
        <w:tc>
          <w:tcPr>
            <w:tcW w:w="2835" w:type="dxa"/>
            <w:shd w:val="clear" w:color="auto" w:fill="D9D9D9" w:themeFill="background1" w:themeFillShade="D9"/>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D9D9D9" w:themeFill="background1" w:themeFillShade="D9"/>
          </w:tcPr>
          <w:p w14:paraId="028013C3" w14:textId="77777777" w:rsidR="00E42319" w:rsidRPr="006A3F04" w:rsidRDefault="00E42319" w:rsidP="006039FF">
            <w:pPr>
              <w:pStyle w:val="Tablelevel1bold"/>
              <w:jc w:val="center"/>
              <w:rPr>
                <w:rFonts w:ascii="Calibri" w:hAnsi="Calibri"/>
                <w:b w:val="0"/>
                <w:sz w:val="22"/>
                <w:szCs w:val="22"/>
              </w:rPr>
            </w:pPr>
          </w:p>
        </w:tc>
      </w:tr>
      <w:tr w:rsidR="00E42319" w:rsidRPr="006A3F04" w14:paraId="193FEA90"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6350A357" w14:textId="060469AA" w:rsidR="00E42319" w:rsidRPr="006A3F04" w:rsidDel="00C971DE" w:rsidRDefault="00E42319" w:rsidP="006039FF">
            <w:pPr>
              <w:pStyle w:val="Tablelevel1bold"/>
              <w:rPr>
                <w:del w:id="7201" w:author="Abercrombie, Kerrie" w:date="2021-01-25T11:27:00Z"/>
                <w:rFonts w:ascii="Calibri" w:hAnsi="Calibri"/>
                <w:b w:val="0"/>
                <w:sz w:val="22"/>
                <w:szCs w:val="22"/>
              </w:rPr>
            </w:pPr>
            <w:bookmarkStart w:id="7202" w:name="_Toc446917314"/>
            <w:bookmarkStart w:id="7203" w:name="_Toc111617413"/>
            <w:commentRangeStart w:id="7204"/>
            <w:del w:id="7205" w:author="Abercrombie, Kerrie" w:date="2021-01-25T11:27:00Z">
              <w:r w:rsidRPr="006A3F04" w:rsidDel="00C971DE">
                <w:rPr>
                  <w:rFonts w:ascii="Calibri" w:hAnsi="Calibri"/>
                  <w:b w:val="0"/>
                  <w:sz w:val="22"/>
                  <w:szCs w:val="22"/>
                </w:rPr>
                <w:delText>Radar</w:delText>
              </w:r>
              <w:commentRangeEnd w:id="7204"/>
              <w:r w:rsidR="00D94BB7" w:rsidDel="00C971DE">
                <w:rPr>
                  <w:rStyle w:val="CommentReference"/>
                  <w:rFonts w:asciiTheme="minorHAnsi" w:eastAsiaTheme="minorHAnsi" w:hAnsiTheme="minorHAnsi"/>
                  <w:b w:val="0"/>
                </w:rPr>
                <w:commentReference w:id="7204"/>
              </w:r>
            </w:del>
          </w:p>
          <w:p w14:paraId="27973197" w14:textId="72566437" w:rsidR="00E42319" w:rsidRPr="006A3F04" w:rsidDel="00C971DE" w:rsidRDefault="00E42319" w:rsidP="006039FF">
            <w:pPr>
              <w:pStyle w:val="Tablelevel2"/>
              <w:rPr>
                <w:del w:id="7206" w:author="Abercrombie, Kerrie" w:date="2021-01-25T11:27:00Z"/>
                <w:rFonts w:ascii="Calibri" w:hAnsi="Calibri"/>
                <w:sz w:val="22"/>
                <w:szCs w:val="22"/>
              </w:rPr>
            </w:pPr>
            <w:del w:id="7207" w:author="Abercrombie, Kerrie" w:date="2021-01-25T11:27:00Z">
              <w:r w:rsidRPr="006A3F04" w:rsidDel="00C971DE">
                <w:rPr>
                  <w:rFonts w:ascii="Calibri" w:hAnsi="Calibri"/>
                  <w:sz w:val="22"/>
                  <w:szCs w:val="22"/>
                </w:rPr>
                <w:delText>Describe the basics of coastal radar and its applications to VTS</w:delText>
              </w:r>
            </w:del>
          </w:p>
          <w:p w14:paraId="6E56351C" w14:textId="774F7A6D" w:rsidR="00E42319" w:rsidRPr="006A3F04" w:rsidDel="00C971DE" w:rsidRDefault="00E42319" w:rsidP="006039FF">
            <w:pPr>
              <w:pStyle w:val="Tablelevel3"/>
              <w:rPr>
                <w:del w:id="7208" w:author="Abercrombie, Kerrie" w:date="2021-01-25T11:27:00Z"/>
                <w:rFonts w:ascii="Calibri" w:hAnsi="Calibri"/>
                <w:sz w:val="22"/>
                <w:szCs w:val="22"/>
              </w:rPr>
            </w:pPr>
            <w:del w:id="7209" w:author="Abercrombie, Kerrie" w:date="2021-01-25T11:27:00Z">
              <w:r w:rsidRPr="006A3F04" w:rsidDel="00C971DE">
                <w:rPr>
                  <w:rFonts w:ascii="Calibri" w:hAnsi="Calibri"/>
                  <w:sz w:val="22"/>
                  <w:szCs w:val="22"/>
                </w:rPr>
                <w:delText>Coastal radar concepts</w:delText>
              </w:r>
            </w:del>
          </w:p>
          <w:p w14:paraId="7C406968" w14:textId="3F18AFE5" w:rsidR="00E42319" w:rsidRPr="006A3F04" w:rsidDel="00C971DE" w:rsidRDefault="00E42319" w:rsidP="006039FF">
            <w:pPr>
              <w:pStyle w:val="Tablelevel3"/>
              <w:rPr>
                <w:del w:id="7210" w:author="Abercrombie, Kerrie" w:date="2021-01-25T11:27:00Z"/>
                <w:rFonts w:ascii="Calibri" w:hAnsi="Calibri"/>
                <w:sz w:val="22"/>
                <w:szCs w:val="22"/>
                <w:lang w:eastAsia="en-GB"/>
              </w:rPr>
            </w:pPr>
            <w:del w:id="7211" w:author="Abercrombie, Kerrie" w:date="2021-01-25T11:27:00Z">
              <w:r w:rsidRPr="006A3F04" w:rsidDel="00C971DE">
                <w:rPr>
                  <w:rFonts w:ascii="Calibri" w:hAnsi="Calibri"/>
                  <w:sz w:val="22"/>
                  <w:szCs w:val="22"/>
                  <w:lang w:eastAsia="en-GB"/>
                </w:rPr>
                <w:delText>Application of coastal radar to VTS</w:delText>
              </w:r>
            </w:del>
          </w:p>
          <w:p w14:paraId="4E18ACE6" w14:textId="3120A741" w:rsidR="00E42319" w:rsidRPr="006A3F04" w:rsidDel="00C971DE" w:rsidRDefault="00E42319" w:rsidP="006039FF">
            <w:pPr>
              <w:pStyle w:val="Tablelevel3"/>
              <w:rPr>
                <w:del w:id="7212" w:author="Abercrombie, Kerrie" w:date="2021-01-25T11:27:00Z"/>
                <w:rFonts w:ascii="Calibri" w:hAnsi="Calibri"/>
                <w:sz w:val="22"/>
                <w:szCs w:val="22"/>
              </w:rPr>
            </w:pPr>
            <w:del w:id="7213" w:author="Abercrombie, Kerrie" w:date="2021-01-25T11:27:00Z">
              <w:r w:rsidRPr="006A3F04" w:rsidDel="00C971DE">
                <w:rPr>
                  <w:rFonts w:ascii="Calibri" w:hAnsi="Calibri"/>
                  <w:sz w:val="22"/>
                  <w:szCs w:val="22"/>
                </w:rPr>
                <w:delText xml:space="preserve">Sensor fusion </w:delText>
              </w:r>
            </w:del>
          </w:p>
          <w:p w14:paraId="23ADBF9C" w14:textId="4CBD31E5" w:rsidR="00E42319" w:rsidRPr="006A3F04" w:rsidDel="00C971DE" w:rsidRDefault="00E42319" w:rsidP="006039FF">
            <w:pPr>
              <w:pStyle w:val="Tablelevel3"/>
              <w:rPr>
                <w:del w:id="7214" w:author="Abercrombie, Kerrie" w:date="2021-01-25T11:27:00Z"/>
                <w:rFonts w:ascii="Calibri" w:hAnsi="Calibri"/>
                <w:sz w:val="22"/>
                <w:szCs w:val="22"/>
                <w:lang w:eastAsia="en-GB"/>
              </w:rPr>
            </w:pPr>
            <w:del w:id="7215" w:author="Abercrombie, Kerrie" w:date="2021-01-25T11:27:00Z">
              <w:r w:rsidRPr="006A3F04" w:rsidDel="00C971DE">
                <w:rPr>
                  <w:rFonts w:ascii="Calibri" w:hAnsi="Calibri"/>
                  <w:sz w:val="22"/>
                  <w:szCs w:val="22"/>
                  <w:lang w:eastAsia="en-GB"/>
                </w:rPr>
                <w:delText>System warnings</w:delText>
              </w:r>
            </w:del>
          </w:p>
          <w:p w14:paraId="5B9C8528" w14:textId="112FEA66" w:rsidR="00E42319" w:rsidRPr="006A3F04" w:rsidDel="00C971DE" w:rsidRDefault="00E42319" w:rsidP="006039FF">
            <w:pPr>
              <w:pStyle w:val="Tablelevel2"/>
              <w:rPr>
                <w:del w:id="7216" w:author="Abercrombie, Kerrie" w:date="2021-01-25T11:27:00Z"/>
                <w:rFonts w:ascii="Calibri" w:hAnsi="Calibri"/>
                <w:sz w:val="22"/>
                <w:szCs w:val="22"/>
              </w:rPr>
            </w:pPr>
            <w:del w:id="7217" w:author="Abercrombie, Kerrie" w:date="2021-01-25T11:27:00Z">
              <w:r w:rsidRPr="006A3F04" w:rsidDel="00C971DE">
                <w:rPr>
                  <w:rFonts w:ascii="Calibri" w:hAnsi="Calibri"/>
                  <w:sz w:val="22"/>
                  <w:szCs w:val="22"/>
                </w:rPr>
                <w:delText>List the features of generic VTS radar display</w:delText>
              </w:r>
            </w:del>
          </w:p>
          <w:p w14:paraId="1EAD464C" w14:textId="763FF41D" w:rsidR="00E42319" w:rsidRPr="006A3F04" w:rsidDel="00C971DE" w:rsidRDefault="00E42319" w:rsidP="006039FF">
            <w:pPr>
              <w:pStyle w:val="Tablelevel3"/>
              <w:rPr>
                <w:del w:id="7218" w:author="Abercrombie, Kerrie" w:date="2021-01-25T11:27:00Z"/>
                <w:rFonts w:ascii="Calibri" w:hAnsi="Calibri"/>
                <w:sz w:val="22"/>
                <w:szCs w:val="22"/>
              </w:rPr>
            </w:pPr>
            <w:del w:id="7219" w:author="Abercrombie, Kerrie" w:date="2021-01-25T11:27:00Z">
              <w:r w:rsidRPr="006A3F04" w:rsidDel="00C971DE">
                <w:rPr>
                  <w:rFonts w:ascii="Calibri" w:hAnsi="Calibri"/>
                  <w:sz w:val="22"/>
                  <w:szCs w:val="22"/>
                </w:rPr>
                <w:delText>Detection, acquisition and tracking</w:delText>
              </w:r>
            </w:del>
          </w:p>
          <w:p w14:paraId="786E8143" w14:textId="1C3A4EEE" w:rsidR="00E42319" w:rsidRPr="006A3F04" w:rsidRDefault="00E42319" w:rsidP="006039FF">
            <w:pPr>
              <w:pStyle w:val="Tablelevel3"/>
              <w:rPr>
                <w:rFonts w:ascii="Calibri" w:hAnsi="Calibri"/>
                <w:sz w:val="22"/>
                <w:szCs w:val="22"/>
                <w:lang w:eastAsia="en-GB"/>
              </w:rPr>
            </w:pPr>
            <w:del w:id="7220" w:author="Abercrombie, Kerrie" w:date="2021-01-25T11:27:00Z">
              <w:r w:rsidRPr="006A3F04" w:rsidDel="00C971DE">
                <w:rPr>
                  <w:rFonts w:ascii="Calibri" w:hAnsi="Calibri"/>
                  <w:sz w:val="22"/>
                  <w:szCs w:val="22"/>
                </w:rPr>
                <w:delText>VTS traffic image warnings</w:delText>
              </w:r>
            </w:del>
            <w:bookmarkEnd w:id="7202"/>
            <w:bookmarkEnd w:id="7203"/>
          </w:p>
        </w:tc>
        <w:tc>
          <w:tcPr>
            <w:tcW w:w="2835" w:type="dxa"/>
            <w:shd w:val="clear" w:color="auto" w:fill="D9D9D9" w:themeFill="background1" w:themeFillShade="D9"/>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651BB" w14:textId="77777777" w:rsidR="00E42319" w:rsidRPr="006A3F04" w:rsidRDefault="00E42319" w:rsidP="006039FF">
            <w:pPr>
              <w:pStyle w:val="Tablelevel1bold"/>
              <w:rPr>
                <w:rFonts w:ascii="Calibri" w:hAnsi="Calibri"/>
                <w:b w:val="0"/>
                <w:sz w:val="22"/>
                <w:szCs w:val="22"/>
              </w:rPr>
            </w:pPr>
            <w:bookmarkStart w:id="7221" w:name="_Toc446917315"/>
            <w:bookmarkStart w:id="7222" w:name="_Toc111617414"/>
            <w:commentRangeStart w:id="7223"/>
            <w:r w:rsidRPr="006A3F04">
              <w:rPr>
                <w:rFonts w:ascii="Calibri" w:hAnsi="Calibri"/>
                <w:b w:val="0"/>
                <w:sz w:val="22"/>
                <w:szCs w:val="22"/>
              </w:rPr>
              <w:t>Describe the function and different types of audio equipment</w:t>
            </w:r>
            <w:bookmarkEnd w:id="7221"/>
            <w:bookmarkEnd w:id="7222"/>
          </w:p>
          <w:p w14:paraId="274A4E5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VHF radio</w:t>
            </w:r>
          </w:p>
          <w:p w14:paraId="68AC76E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Telephone system</w:t>
            </w:r>
            <w:commentRangeEnd w:id="7223"/>
            <w:r w:rsidR="00C971DE">
              <w:rPr>
                <w:rStyle w:val="CommentReference"/>
                <w:rFonts w:asciiTheme="minorHAnsi" w:eastAsiaTheme="minorHAnsi" w:hAnsiTheme="minorHAnsi"/>
              </w:rPr>
              <w:commentReference w:id="7223"/>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FFFB9" w14:textId="77777777" w:rsidR="00E42319" w:rsidRPr="006A3F04" w:rsidRDefault="00E42319" w:rsidP="006039FF">
            <w:pPr>
              <w:pStyle w:val="Tablelevel1bold"/>
              <w:jc w:val="center"/>
              <w:rPr>
                <w:rFonts w:ascii="Calibri" w:hAnsi="Calibri"/>
                <w:b w:val="0"/>
                <w:sz w:val="22"/>
                <w:szCs w:val="22"/>
              </w:rPr>
            </w:pPr>
          </w:p>
        </w:tc>
      </w:tr>
      <w:tr w:rsidR="00E42319" w:rsidRPr="006A3F04" w14:paraId="6FFA0980"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7DED59" w14:textId="11766F0F" w:rsidR="00E42319" w:rsidRPr="006A3F04" w:rsidDel="00C971DE" w:rsidRDefault="00E42319" w:rsidP="006039FF">
            <w:pPr>
              <w:pStyle w:val="Tablelevel1bold"/>
              <w:rPr>
                <w:del w:id="7224" w:author="Abercrombie, Kerrie" w:date="2021-01-25T11:26:00Z"/>
                <w:rFonts w:ascii="Calibri" w:hAnsi="Calibri"/>
                <w:b w:val="0"/>
                <w:sz w:val="22"/>
                <w:szCs w:val="22"/>
              </w:rPr>
            </w:pPr>
            <w:bookmarkStart w:id="7225" w:name="_Toc446917316"/>
            <w:bookmarkStart w:id="7226" w:name="_Toc111617415"/>
            <w:del w:id="7227" w:author="Abercrombie, Kerrie" w:date="2021-01-25T11:26:00Z">
              <w:r w:rsidRPr="006A3F04" w:rsidDel="00C971DE">
                <w:rPr>
                  <w:rFonts w:ascii="Calibri" w:hAnsi="Calibri"/>
                  <w:b w:val="0"/>
                  <w:sz w:val="22"/>
                  <w:szCs w:val="22"/>
                </w:rPr>
                <w:delText xml:space="preserve">Describe the function and different types of </w:delText>
              </w:r>
              <w:commentRangeStart w:id="7228"/>
              <w:r w:rsidRPr="006A3F04" w:rsidDel="00C971DE">
                <w:rPr>
                  <w:rFonts w:ascii="Calibri" w:hAnsi="Calibri"/>
                  <w:b w:val="0"/>
                  <w:sz w:val="22"/>
                  <w:szCs w:val="22"/>
                </w:rPr>
                <w:delText>video equipment</w:delText>
              </w:r>
              <w:bookmarkEnd w:id="7225"/>
              <w:bookmarkEnd w:id="7226"/>
              <w:commentRangeEnd w:id="7228"/>
              <w:r w:rsidR="00C971DE" w:rsidDel="00C971DE">
                <w:rPr>
                  <w:rStyle w:val="CommentReference"/>
                  <w:rFonts w:asciiTheme="minorHAnsi" w:eastAsiaTheme="minorHAnsi" w:hAnsiTheme="minorHAnsi"/>
                  <w:b w:val="0"/>
                </w:rPr>
                <w:commentReference w:id="7228"/>
              </w:r>
            </w:del>
          </w:p>
          <w:p w14:paraId="24072AD4" w14:textId="078F4375" w:rsidR="00E42319" w:rsidRPr="006A3F04" w:rsidDel="00C971DE" w:rsidRDefault="00E42319" w:rsidP="006039FF">
            <w:pPr>
              <w:pStyle w:val="Tablelevel2"/>
              <w:tabs>
                <w:tab w:val="center" w:pos="4482"/>
              </w:tabs>
              <w:rPr>
                <w:del w:id="7229" w:author="Abercrombie, Kerrie" w:date="2021-01-25T11:26:00Z"/>
                <w:rFonts w:ascii="Calibri" w:hAnsi="Calibri"/>
                <w:sz w:val="22"/>
                <w:szCs w:val="22"/>
              </w:rPr>
            </w:pPr>
            <w:del w:id="7230" w:author="Abercrombie, Kerrie" w:date="2021-01-25T11:26:00Z">
              <w:r w:rsidRPr="006A3F04" w:rsidDel="00C971DE">
                <w:rPr>
                  <w:rFonts w:ascii="Calibri" w:hAnsi="Calibri"/>
                  <w:sz w:val="22"/>
                  <w:szCs w:val="22"/>
                </w:rPr>
                <w:delText>Close circuit (CCTV)</w:delText>
              </w:r>
            </w:del>
          </w:p>
          <w:p w14:paraId="4202C309" w14:textId="1E1B8B0A" w:rsidR="00E42319" w:rsidRPr="006A3F04" w:rsidDel="00C971DE" w:rsidRDefault="00E42319" w:rsidP="006039FF">
            <w:pPr>
              <w:pStyle w:val="Tablelevel2"/>
              <w:rPr>
                <w:del w:id="7231" w:author="Abercrombie, Kerrie" w:date="2021-01-25T11:26:00Z"/>
                <w:rFonts w:ascii="Calibri" w:hAnsi="Calibri"/>
                <w:sz w:val="22"/>
                <w:szCs w:val="22"/>
              </w:rPr>
            </w:pPr>
            <w:del w:id="7232" w:author="Abercrombie, Kerrie" w:date="2021-01-25T11:26:00Z">
              <w:r w:rsidRPr="006A3F04" w:rsidDel="00C971DE">
                <w:rPr>
                  <w:rFonts w:ascii="Calibri" w:hAnsi="Calibri"/>
                  <w:sz w:val="22"/>
                  <w:szCs w:val="22"/>
                </w:rPr>
                <w:delText>Low light (LLTV)</w:delText>
              </w:r>
            </w:del>
          </w:p>
          <w:p w14:paraId="7F00F6B3" w14:textId="21B1C691" w:rsidR="00E42319" w:rsidRPr="006A3F04" w:rsidRDefault="00E42319" w:rsidP="006039FF">
            <w:pPr>
              <w:pStyle w:val="Tablelevel2"/>
              <w:rPr>
                <w:rFonts w:ascii="Calibri" w:hAnsi="Calibri"/>
                <w:sz w:val="22"/>
                <w:szCs w:val="22"/>
              </w:rPr>
            </w:pPr>
            <w:del w:id="7233" w:author="Abercrombie, Kerrie" w:date="2021-01-25T11:26:00Z">
              <w:r w:rsidRPr="006A3F04" w:rsidDel="00C971DE">
                <w:rPr>
                  <w:rFonts w:ascii="Calibri" w:hAnsi="Calibri"/>
                  <w:sz w:val="22"/>
                  <w:szCs w:val="22"/>
                </w:rPr>
                <w:delText>Infra-red</w:delText>
              </w:r>
            </w:del>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575E73">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B58E0" w14:textId="77777777" w:rsidR="00E42319" w:rsidRPr="006A3F04" w:rsidRDefault="00E42319" w:rsidP="006039FF">
            <w:pPr>
              <w:pStyle w:val="Tablelevel1bold"/>
              <w:rPr>
                <w:rFonts w:ascii="Calibri" w:hAnsi="Calibri"/>
                <w:b w:val="0"/>
                <w:sz w:val="22"/>
                <w:szCs w:val="22"/>
              </w:rPr>
            </w:pPr>
            <w:bookmarkStart w:id="7234" w:name="_Toc446917317"/>
            <w:bookmarkStart w:id="7235" w:name="_Toc111617416"/>
            <w:commentRangeStart w:id="7236"/>
            <w:r w:rsidRPr="006A3F04">
              <w:rPr>
                <w:rFonts w:ascii="Calibri" w:hAnsi="Calibri"/>
                <w:b w:val="0"/>
                <w:sz w:val="22"/>
                <w:szCs w:val="22"/>
              </w:rPr>
              <w:t>Describe the function of and different types recording/replay equipment</w:t>
            </w:r>
            <w:bookmarkEnd w:id="7234"/>
            <w:bookmarkEnd w:id="7235"/>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commentRangeEnd w:id="7236"/>
            <w:r w:rsidR="00C971DE">
              <w:rPr>
                <w:rStyle w:val="CommentReference"/>
                <w:rFonts w:asciiTheme="minorHAnsi" w:eastAsiaTheme="minorHAnsi" w:hAnsiTheme="minorHAnsi"/>
              </w:rPr>
              <w:commentReference w:id="7236"/>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D9D9D9" w:themeFill="background1" w:themeFillShade="D9"/>
          </w:tcPr>
          <w:p w14:paraId="0F066515" w14:textId="5791EF08" w:rsidR="00E42319" w:rsidRPr="006A3F04" w:rsidDel="00C971DE" w:rsidRDefault="00E42319" w:rsidP="006039FF">
            <w:pPr>
              <w:pStyle w:val="Tablelevel1bold"/>
              <w:rPr>
                <w:del w:id="7237" w:author="Abercrombie, Kerrie" w:date="2021-01-25T11:26:00Z"/>
                <w:rFonts w:ascii="Calibri" w:hAnsi="Calibri"/>
                <w:b w:val="0"/>
                <w:sz w:val="22"/>
                <w:szCs w:val="22"/>
              </w:rPr>
            </w:pPr>
            <w:bookmarkStart w:id="7238" w:name="_Toc446917318"/>
            <w:bookmarkStart w:id="7239" w:name="_Toc111617417"/>
            <w:del w:id="7240" w:author="Abercrombie, Kerrie" w:date="2021-01-25T11:26:00Z">
              <w:r w:rsidRPr="006A3F04" w:rsidDel="00C971DE">
                <w:rPr>
                  <w:rFonts w:ascii="Calibri" w:hAnsi="Calibri"/>
                  <w:b w:val="0"/>
                  <w:sz w:val="22"/>
                  <w:szCs w:val="22"/>
                </w:rPr>
                <w:delText xml:space="preserve">Describe the application of </w:delText>
              </w:r>
              <w:commentRangeStart w:id="7241"/>
              <w:r w:rsidRPr="006A3F04" w:rsidDel="00C971DE">
                <w:rPr>
                  <w:rFonts w:ascii="Calibri" w:hAnsi="Calibri"/>
                  <w:b w:val="0"/>
                  <w:sz w:val="22"/>
                  <w:szCs w:val="22"/>
                </w:rPr>
                <w:delText>meteorological and hydrological equipment</w:delText>
              </w:r>
              <w:bookmarkEnd w:id="7238"/>
              <w:bookmarkEnd w:id="7239"/>
              <w:commentRangeEnd w:id="7241"/>
              <w:r w:rsidR="00C971DE" w:rsidDel="00C971DE">
                <w:rPr>
                  <w:rStyle w:val="CommentReference"/>
                  <w:rFonts w:asciiTheme="minorHAnsi" w:eastAsiaTheme="minorHAnsi" w:hAnsiTheme="minorHAnsi"/>
                  <w:b w:val="0"/>
                </w:rPr>
                <w:commentReference w:id="7241"/>
              </w:r>
            </w:del>
          </w:p>
          <w:p w14:paraId="03608A7C" w14:textId="148BF46E" w:rsidR="00E42319" w:rsidRPr="006A3F04" w:rsidDel="00C971DE" w:rsidRDefault="00E42319" w:rsidP="006039FF">
            <w:pPr>
              <w:pStyle w:val="Tablelevel2"/>
              <w:rPr>
                <w:del w:id="7242" w:author="Abercrombie, Kerrie" w:date="2021-01-25T11:26:00Z"/>
                <w:rFonts w:ascii="Calibri" w:hAnsi="Calibri"/>
                <w:sz w:val="22"/>
                <w:szCs w:val="22"/>
              </w:rPr>
            </w:pPr>
            <w:del w:id="7243" w:author="Abercrombie, Kerrie" w:date="2021-01-25T11:26:00Z">
              <w:r w:rsidRPr="006A3F04" w:rsidDel="00C971DE">
                <w:rPr>
                  <w:rFonts w:ascii="Calibri" w:hAnsi="Calibri"/>
                  <w:sz w:val="22"/>
                  <w:szCs w:val="22"/>
                </w:rPr>
                <w:delText>Tide gauges - remote height of tide indicators</w:delText>
              </w:r>
            </w:del>
          </w:p>
          <w:p w14:paraId="29AD5ED6" w14:textId="4A4266A9" w:rsidR="00E42319" w:rsidRPr="006A3F04" w:rsidDel="00C971DE" w:rsidRDefault="00E42319" w:rsidP="006039FF">
            <w:pPr>
              <w:pStyle w:val="Tablelevel2"/>
              <w:rPr>
                <w:del w:id="7244" w:author="Abercrombie, Kerrie" w:date="2021-01-25T11:26:00Z"/>
                <w:rFonts w:ascii="Calibri" w:hAnsi="Calibri"/>
                <w:sz w:val="22"/>
                <w:szCs w:val="22"/>
              </w:rPr>
            </w:pPr>
            <w:del w:id="7245" w:author="Abercrombie, Kerrie" w:date="2021-01-25T11:26:00Z">
              <w:r w:rsidRPr="006A3F04" w:rsidDel="00C971DE">
                <w:rPr>
                  <w:rFonts w:ascii="Calibri" w:hAnsi="Calibri"/>
                  <w:sz w:val="22"/>
                  <w:szCs w:val="22"/>
                </w:rPr>
                <w:delText>Tidal stream indicator - remote indications</w:delText>
              </w:r>
            </w:del>
          </w:p>
          <w:p w14:paraId="7B1BFC86" w14:textId="70694A4B" w:rsidR="00E42319" w:rsidRPr="006A3F04" w:rsidDel="00C971DE" w:rsidRDefault="00E42319" w:rsidP="006039FF">
            <w:pPr>
              <w:pStyle w:val="Tablelevel2"/>
              <w:rPr>
                <w:del w:id="7246" w:author="Abercrombie, Kerrie" w:date="2021-01-25T11:26:00Z"/>
                <w:rFonts w:ascii="Calibri" w:hAnsi="Calibri"/>
                <w:sz w:val="22"/>
                <w:szCs w:val="22"/>
              </w:rPr>
            </w:pPr>
            <w:del w:id="7247" w:author="Abercrombie, Kerrie" w:date="2021-01-25T11:26:00Z">
              <w:r w:rsidRPr="006A3F04" w:rsidDel="00C971DE">
                <w:rPr>
                  <w:rFonts w:ascii="Calibri" w:hAnsi="Calibri"/>
                  <w:sz w:val="22"/>
                  <w:szCs w:val="22"/>
                </w:rPr>
                <w:delText>Barometer</w:delText>
              </w:r>
            </w:del>
          </w:p>
          <w:p w14:paraId="7BB39723" w14:textId="1254047A" w:rsidR="00E42319" w:rsidRPr="006A3F04" w:rsidDel="00C971DE" w:rsidRDefault="00E42319" w:rsidP="006039FF">
            <w:pPr>
              <w:pStyle w:val="Tablelevel2"/>
              <w:rPr>
                <w:del w:id="7248" w:author="Abercrombie, Kerrie" w:date="2021-01-25T11:26:00Z"/>
                <w:rFonts w:ascii="Calibri" w:hAnsi="Calibri"/>
                <w:sz w:val="22"/>
                <w:szCs w:val="22"/>
              </w:rPr>
            </w:pPr>
            <w:del w:id="7249" w:author="Abercrombie, Kerrie" w:date="2021-01-25T11:26:00Z">
              <w:r w:rsidRPr="006A3F04" w:rsidDel="00C971DE">
                <w:rPr>
                  <w:rFonts w:ascii="Calibri" w:hAnsi="Calibri"/>
                  <w:sz w:val="22"/>
                  <w:szCs w:val="22"/>
                </w:rPr>
                <w:delText>Temperature/humidity indicators</w:delText>
              </w:r>
            </w:del>
          </w:p>
          <w:p w14:paraId="33BA20A9" w14:textId="3C3C7F15" w:rsidR="00E42319" w:rsidRPr="006A3F04" w:rsidDel="00C971DE" w:rsidRDefault="00E42319" w:rsidP="006039FF">
            <w:pPr>
              <w:pStyle w:val="Tablelevel2"/>
              <w:rPr>
                <w:del w:id="7250" w:author="Abercrombie, Kerrie" w:date="2021-01-25T11:26:00Z"/>
                <w:rFonts w:ascii="Calibri" w:hAnsi="Calibri"/>
                <w:sz w:val="22"/>
                <w:szCs w:val="22"/>
              </w:rPr>
            </w:pPr>
            <w:del w:id="7251" w:author="Abercrombie, Kerrie" w:date="2021-01-25T11:26:00Z">
              <w:r w:rsidRPr="006A3F04" w:rsidDel="00C971DE">
                <w:rPr>
                  <w:rFonts w:ascii="Calibri" w:hAnsi="Calibri"/>
                  <w:sz w:val="22"/>
                  <w:szCs w:val="22"/>
                </w:rPr>
                <w:delText>Anemometers</w:delText>
              </w:r>
            </w:del>
          </w:p>
          <w:p w14:paraId="2EB6EDD9" w14:textId="052251BF" w:rsidR="00E42319" w:rsidDel="00C971DE" w:rsidRDefault="00E42319" w:rsidP="006039FF">
            <w:pPr>
              <w:pStyle w:val="Tablelevel2"/>
              <w:rPr>
                <w:del w:id="7252" w:author="Abercrombie, Kerrie" w:date="2021-01-25T11:26:00Z"/>
                <w:rFonts w:ascii="Calibri" w:hAnsi="Calibri"/>
                <w:sz w:val="22"/>
                <w:szCs w:val="22"/>
              </w:rPr>
            </w:pPr>
            <w:del w:id="7253" w:author="Abercrombie, Kerrie" w:date="2021-01-25T11:26:00Z">
              <w:r w:rsidRPr="006A3F04" w:rsidDel="00C971DE">
                <w:rPr>
                  <w:rFonts w:ascii="Calibri" w:hAnsi="Calibri"/>
                  <w:sz w:val="22"/>
                  <w:szCs w:val="22"/>
                </w:rPr>
                <w:delText>Visibility</w:delText>
              </w:r>
            </w:del>
          </w:p>
          <w:p w14:paraId="0683D27B" w14:textId="77777777" w:rsidR="00F64B31" w:rsidRPr="006A3F04" w:rsidRDefault="00F64B31" w:rsidP="006039FF">
            <w:pPr>
              <w:pStyle w:val="Tablelevel2"/>
              <w:rPr>
                <w:rFonts w:ascii="Calibri" w:hAnsi="Calibri"/>
                <w:sz w:val="22"/>
                <w:szCs w:val="22"/>
              </w:rPr>
            </w:pPr>
          </w:p>
        </w:tc>
        <w:tc>
          <w:tcPr>
            <w:tcW w:w="2835" w:type="dxa"/>
            <w:shd w:val="clear" w:color="auto" w:fill="D9D9D9" w:themeFill="background1" w:themeFillShade="D9"/>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D9D9D9" w:themeFill="background1" w:themeFillShade="D9"/>
            <w:vAlign w:val="center"/>
          </w:tcPr>
          <w:p w14:paraId="2EFCE483" w14:textId="77777777" w:rsidR="00E42319" w:rsidRPr="006A3F04" w:rsidRDefault="00E42319" w:rsidP="006039FF">
            <w:pPr>
              <w:pStyle w:val="Tablelevel1bold"/>
              <w:rPr>
                <w:rFonts w:ascii="Calibri" w:hAnsi="Calibri"/>
                <w:sz w:val="22"/>
                <w:szCs w:val="22"/>
              </w:rPr>
            </w:pPr>
            <w:bookmarkStart w:id="7254" w:name="_Toc446917319"/>
            <w:bookmarkStart w:id="7255" w:name="_Toc111617418"/>
            <w:r w:rsidRPr="006A3F04">
              <w:rPr>
                <w:rFonts w:ascii="Calibri" w:hAnsi="Calibri"/>
                <w:sz w:val="22"/>
                <w:szCs w:val="22"/>
              </w:rPr>
              <w:t xml:space="preserve">VHF/Direction </w:t>
            </w:r>
            <w:commentRangeStart w:id="7256"/>
            <w:r w:rsidRPr="006A3F04">
              <w:rPr>
                <w:rFonts w:ascii="Calibri" w:hAnsi="Calibri"/>
                <w:sz w:val="22"/>
                <w:szCs w:val="22"/>
              </w:rPr>
              <w:t>finding</w:t>
            </w:r>
            <w:commentRangeEnd w:id="7256"/>
            <w:r w:rsidR="00C971DE">
              <w:rPr>
                <w:rStyle w:val="CommentReference"/>
                <w:rFonts w:asciiTheme="minorHAnsi" w:eastAsiaTheme="minorHAnsi" w:hAnsiTheme="minorHAnsi"/>
                <w:b w:val="0"/>
              </w:rPr>
              <w:commentReference w:id="7256"/>
            </w:r>
            <w:r w:rsidRPr="006A3F04">
              <w:rPr>
                <w:rFonts w:ascii="Calibri" w:hAnsi="Calibri"/>
                <w:sz w:val="22"/>
                <w:szCs w:val="22"/>
              </w:rPr>
              <w:t xml:space="preserve"> (VHF/DF</w:t>
            </w:r>
            <w:bookmarkEnd w:id="7254"/>
            <w:bookmarkEnd w:id="7255"/>
            <w:r w:rsidRPr="006A3F04">
              <w:rPr>
                <w:rFonts w:ascii="Calibri" w:hAnsi="Calibri"/>
                <w:sz w:val="22"/>
                <w:szCs w:val="22"/>
              </w:rPr>
              <w:t>)</w:t>
            </w:r>
          </w:p>
        </w:tc>
        <w:tc>
          <w:tcPr>
            <w:tcW w:w="2835" w:type="dxa"/>
            <w:shd w:val="clear" w:color="auto" w:fill="D9D9D9" w:themeFill="background1" w:themeFillShade="D9"/>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D9D9D9" w:themeFill="background1" w:themeFillShade="D9"/>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D9D9D9" w:themeFill="background1" w:themeFillShade="D9"/>
          </w:tcPr>
          <w:p w14:paraId="035C4D29" w14:textId="77777777" w:rsidR="00E42319" w:rsidRPr="006A3F04" w:rsidRDefault="00E42319" w:rsidP="006039FF">
            <w:pPr>
              <w:pStyle w:val="Tablelevel1bold"/>
              <w:rPr>
                <w:rFonts w:ascii="Calibri" w:hAnsi="Calibri"/>
                <w:b w:val="0"/>
                <w:sz w:val="22"/>
                <w:szCs w:val="22"/>
              </w:rPr>
            </w:pPr>
            <w:bookmarkStart w:id="7257" w:name="_Toc446917320"/>
            <w:bookmarkStart w:id="7258" w:name="_Toc111617419"/>
            <w:r w:rsidRPr="006A3F04">
              <w:rPr>
                <w:rFonts w:ascii="Calibri" w:hAnsi="Calibri"/>
                <w:b w:val="0"/>
                <w:sz w:val="22"/>
                <w:szCs w:val="22"/>
              </w:rPr>
              <w:t>Describe the purpose and basic principles</w:t>
            </w:r>
            <w:bookmarkEnd w:id="7257"/>
            <w:bookmarkEnd w:id="7258"/>
            <w:r w:rsidRPr="006A3F04">
              <w:rPr>
                <w:rFonts w:ascii="Calibri" w:hAnsi="Calibri"/>
                <w:b w:val="0"/>
                <w:sz w:val="22"/>
                <w:szCs w:val="22"/>
              </w:rPr>
              <w:t xml:space="preserve"> of VHF/Direction finding</w:t>
            </w:r>
          </w:p>
        </w:tc>
        <w:tc>
          <w:tcPr>
            <w:tcW w:w="2835" w:type="dxa"/>
            <w:shd w:val="clear" w:color="auto" w:fill="D9D9D9" w:themeFill="background1" w:themeFillShade="D9"/>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D9D9D9" w:themeFill="background1" w:themeFillShade="D9"/>
          </w:tcPr>
          <w:p w14:paraId="55A7818D" w14:textId="77777777" w:rsidR="00E42319" w:rsidRPr="006A3F04" w:rsidRDefault="00E42319" w:rsidP="006039FF">
            <w:pPr>
              <w:pStyle w:val="Tablelevel1bold"/>
              <w:rPr>
                <w:rFonts w:ascii="Calibri" w:hAnsi="Calibri"/>
                <w:b w:val="0"/>
                <w:sz w:val="22"/>
                <w:szCs w:val="22"/>
              </w:rPr>
            </w:pPr>
            <w:bookmarkStart w:id="7259" w:name="_Toc446917321"/>
            <w:bookmarkStart w:id="7260" w:name="_Toc111617420"/>
            <w:r w:rsidRPr="006A3F04">
              <w:rPr>
                <w:rFonts w:ascii="Calibri" w:hAnsi="Calibri"/>
                <w:b w:val="0"/>
                <w:sz w:val="22"/>
                <w:szCs w:val="22"/>
              </w:rPr>
              <w:t>State the accuracies of VHF/DF bearings</w:t>
            </w:r>
            <w:bookmarkEnd w:id="7259"/>
            <w:bookmarkEnd w:id="7260"/>
          </w:p>
        </w:tc>
        <w:tc>
          <w:tcPr>
            <w:tcW w:w="2835" w:type="dxa"/>
            <w:shd w:val="clear" w:color="auto" w:fill="D9D9D9" w:themeFill="background1" w:themeFillShade="D9"/>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D9D9D9" w:themeFill="background1" w:themeFillShade="D9"/>
            <w:vAlign w:val="center"/>
          </w:tcPr>
          <w:p w14:paraId="6F028469" w14:textId="77777777" w:rsidR="00E42319" w:rsidRPr="006A3F04" w:rsidRDefault="00E42319" w:rsidP="006039FF">
            <w:pPr>
              <w:pStyle w:val="Tablelevel1bold"/>
              <w:rPr>
                <w:rFonts w:ascii="Calibri" w:hAnsi="Calibri"/>
                <w:b w:val="0"/>
                <w:sz w:val="22"/>
                <w:szCs w:val="22"/>
              </w:rPr>
            </w:pPr>
            <w:bookmarkStart w:id="7261" w:name="_Toc446917322"/>
            <w:bookmarkStart w:id="7262" w:name="_Toc111617421"/>
            <w:r w:rsidRPr="006A3F04">
              <w:rPr>
                <w:rFonts w:ascii="Calibri" w:hAnsi="Calibri"/>
                <w:sz w:val="22"/>
                <w:szCs w:val="22"/>
              </w:rPr>
              <w:t>Tracking systems</w:t>
            </w:r>
            <w:bookmarkEnd w:id="7261"/>
            <w:bookmarkEnd w:id="7262"/>
          </w:p>
        </w:tc>
        <w:tc>
          <w:tcPr>
            <w:tcW w:w="2835" w:type="dxa"/>
            <w:shd w:val="clear" w:color="auto" w:fill="D9D9D9" w:themeFill="background1" w:themeFillShade="D9"/>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D9D9D9" w:themeFill="background1" w:themeFillShade="D9"/>
          </w:tcPr>
          <w:p w14:paraId="36D20FAC" w14:textId="77777777" w:rsidR="00E42319" w:rsidRPr="006A3F04" w:rsidRDefault="00E42319" w:rsidP="006039FF">
            <w:pPr>
              <w:pStyle w:val="Tablelevel1bold"/>
              <w:jc w:val="center"/>
              <w:rPr>
                <w:rFonts w:ascii="Calibri" w:hAnsi="Calibri"/>
                <w:b w:val="0"/>
                <w:sz w:val="22"/>
                <w:szCs w:val="22"/>
              </w:rPr>
            </w:pPr>
          </w:p>
        </w:tc>
      </w:tr>
      <w:tr w:rsidR="00E42319" w:rsidRPr="006A3F04" w14:paraId="630F822F"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D9D9D9" w:themeFill="background1" w:themeFillShade="D9"/>
          </w:tcPr>
          <w:p w14:paraId="02D9E03C" w14:textId="77777777" w:rsidR="00E42319" w:rsidRPr="006A3F04" w:rsidRDefault="00E42319" w:rsidP="006039FF">
            <w:pPr>
              <w:pStyle w:val="Tablelevel1bold"/>
              <w:rPr>
                <w:rFonts w:ascii="Calibri" w:hAnsi="Calibri"/>
                <w:b w:val="0"/>
                <w:sz w:val="22"/>
                <w:szCs w:val="22"/>
              </w:rPr>
            </w:pPr>
            <w:bookmarkStart w:id="7263" w:name="_Toc446917323"/>
            <w:bookmarkStart w:id="7264" w:name="_Toc111617422"/>
            <w:r w:rsidRPr="006A3F04">
              <w:rPr>
                <w:rFonts w:ascii="Calibri" w:hAnsi="Calibri"/>
                <w:b w:val="0"/>
                <w:sz w:val="22"/>
                <w:szCs w:val="22"/>
              </w:rPr>
              <w:t>Explain the principles of radar tracking and Automatic Radar Plotting Aid (</w:t>
            </w:r>
            <w:commentRangeStart w:id="7265"/>
            <w:r w:rsidRPr="006A3F04">
              <w:rPr>
                <w:rFonts w:ascii="Calibri" w:hAnsi="Calibri"/>
                <w:b w:val="0"/>
                <w:sz w:val="22"/>
                <w:szCs w:val="22"/>
              </w:rPr>
              <w:t>ARPA</w:t>
            </w:r>
            <w:commentRangeEnd w:id="7265"/>
            <w:r w:rsidR="00185207">
              <w:rPr>
                <w:rStyle w:val="CommentReference"/>
                <w:rFonts w:asciiTheme="minorHAnsi" w:eastAsiaTheme="minorHAnsi" w:hAnsiTheme="minorHAnsi"/>
                <w:b w:val="0"/>
              </w:rPr>
              <w:commentReference w:id="7265"/>
            </w:r>
            <w:r w:rsidRPr="006A3F04">
              <w:rPr>
                <w:rFonts w:ascii="Calibri" w:hAnsi="Calibri"/>
                <w:b w:val="0"/>
                <w:sz w:val="22"/>
                <w:szCs w:val="22"/>
              </w:rPr>
              <w:t>)</w:t>
            </w:r>
          </w:p>
          <w:bookmarkEnd w:id="7263"/>
          <w:bookmarkEnd w:id="7264"/>
          <w:p w14:paraId="7B7C21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ARPA theory</w:t>
            </w:r>
          </w:p>
          <w:p w14:paraId="642ABF8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Vector analysis</w:t>
            </w:r>
          </w:p>
          <w:p w14:paraId="57024BA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 and capabilities</w:t>
            </w:r>
          </w:p>
          <w:p w14:paraId="0E1DF71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Tracking tags</w:t>
            </w:r>
          </w:p>
          <w:p w14:paraId="2E9C7B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available</w:t>
            </w:r>
          </w:p>
          <w:p w14:paraId="44474B6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Limitations/dangers</w:t>
            </w:r>
          </w:p>
        </w:tc>
        <w:tc>
          <w:tcPr>
            <w:tcW w:w="2835" w:type="dxa"/>
            <w:shd w:val="clear" w:color="auto" w:fill="D9D9D9" w:themeFill="background1" w:themeFillShade="D9"/>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3C9CB66F" w14:textId="77777777" w:rsidR="00E42319" w:rsidRPr="006A3F04" w:rsidRDefault="00E42319" w:rsidP="006039FF">
            <w:pPr>
              <w:pStyle w:val="Tablelevel1bold"/>
              <w:jc w:val="center"/>
              <w:rPr>
                <w:rFonts w:ascii="Calibri" w:hAnsi="Calibri"/>
                <w:b w:val="0"/>
                <w:sz w:val="22"/>
                <w:szCs w:val="22"/>
              </w:rPr>
            </w:pPr>
          </w:p>
        </w:tc>
      </w:tr>
      <w:tr w:rsidR="00E42319" w:rsidRPr="006A3F04" w14:paraId="1F6BC968" w14:textId="77777777" w:rsidTr="00575E73">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23850" w14:textId="77777777" w:rsidR="00E42319" w:rsidRPr="006A3F04" w:rsidRDefault="00E42319" w:rsidP="006039FF">
            <w:pPr>
              <w:pStyle w:val="Tablelevel1bold"/>
              <w:rPr>
                <w:rFonts w:ascii="Calibri" w:hAnsi="Calibri"/>
                <w:b w:val="0"/>
                <w:sz w:val="22"/>
                <w:szCs w:val="22"/>
              </w:rPr>
            </w:pPr>
            <w:bookmarkStart w:id="7266" w:name="_Toc446917324"/>
            <w:bookmarkStart w:id="7267" w:name="_Toc111617423"/>
            <w:commentRangeStart w:id="7268"/>
            <w:r w:rsidRPr="006A3F04">
              <w:rPr>
                <w:rFonts w:ascii="Calibri" w:hAnsi="Calibri"/>
                <w:b w:val="0"/>
                <w:sz w:val="22"/>
                <w:szCs w:val="22"/>
              </w:rPr>
              <w:t>Explain the application of manual tracking systems</w:t>
            </w:r>
            <w:bookmarkEnd w:id="7266"/>
            <w:bookmarkEnd w:id="7267"/>
          </w:p>
          <w:p w14:paraId="21373CD7"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Strips</w:t>
            </w:r>
          </w:p>
          <w:p w14:paraId="5F25CD8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Cards</w:t>
            </w:r>
          </w:p>
          <w:p w14:paraId="484ADAE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Electronic strips and 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commentRangeEnd w:id="7268"/>
            <w:r w:rsidR="00185207">
              <w:rPr>
                <w:rStyle w:val="CommentReference"/>
                <w:rFonts w:asciiTheme="minorHAnsi" w:eastAsiaTheme="minorHAnsi" w:hAnsiTheme="minorHAnsi"/>
              </w:rPr>
              <w:commentReference w:id="7268"/>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575E73">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A5CF2" w14:textId="77777777" w:rsidR="00E42319" w:rsidRPr="006A3F04" w:rsidRDefault="00E42319" w:rsidP="006039FF">
            <w:pPr>
              <w:pStyle w:val="Tablelevel1bold"/>
              <w:rPr>
                <w:rFonts w:ascii="Calibri" w:hAnsi="Calibri"/>
                <w:b w:val="0"/>
                <w:sz w:val="22"/>
                <w:szCs w:val="22"/>
              </w:rPr>
            </w:pPr>
            <w:bookmarkStart w:id="7269" w:name="_Toc446917325"/>
            <w:bookmarkStart w:id="7270" w:name="_Toc111617424"/>
            <w:r w:rsidRPr="006A3F04">
              <w:rPr>
                <w:rFonts w:ascii="Calibri" w:hAnsi="Calibri"/>
                <w:b w:val="0"/>
                <w:sz w:val="22"/>
                <w:szCs w:val="22"/>
              </w:rPr>
              <w:t>Describe the application of Automatic Identification Systems (AIS) for tracking</w:t>
            </w:r>
            <w:bookmarkEnd w:id="7269"/>
            <w:bookmarkEnd w:id="7270"/>
          </w:p>
          <w:p w14:paraId="5F6C724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Modes of </w:t>
            </w:r>
            <w:commentRangeStart w:id="7271"/>
            <w:r w:rsidRPr="006A3F04">
              <w:rPr>
                <w:rFonts w:ascii="Calibri" w:hAnsi="Calibri"/>
                <w:sz w:val="22"/>
                <w:szCs w:val="22"/>
              </w:rPr>
              <w:t>operation</w:t>
            </w:r>
            <w:commentRangeEnd w:id="7271"/>
            <w:r w:rsidR="00185207">
              <w:rPr>
                <w:rStyle w:val="CommentReference"/>
                <w:rFonts w:asciiTheme="minorHAnsi" w:eastAsiaTheme="minorHAnsi" w:hAnsiTheme="minorHAnsi"/>
              </w:rPr>
              <w:commentReference w:id="7271"/>
            </w:r>
            <w:r w:rsidRPr="006A3F04">
              <w:rPr>
                <w:rFonts w:ascii="Calibri" w:hAnsi="Calibri"/>
                <w:sz w:val="22"/>
                <w:szCs w:val="22"/>
              </w:rPr>
              <w:t xml:space="preserve"> of AIS</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575E73">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5619C5" w14:textId="77777777" w:rsidR="00E42319" w:rsidRPr="006A3F04" w:rsidRDefault="00E42319" w:rsidP="006039FF">
            <w:pPr>
              <w:pStyle w:val="Tablelevel1bold"/>
              <w:rPr>
                <w:rFonts w:ascii="Calibri" w:hAnsi="Calibri"/>
                <w:sz w:val="22"/>
                <w:szCs w:val="22"/>
              </w:rPr>
            </w:pPr>
            <w:r w:rsidRPr="006A3F04">
              <w:rPr>
                <w:rFonts w:ascii="Calibri" w:hAnsi="Calibri"/>
                <w:sz w:val="22"/>
                <w:szCs w:val="22"/>
              </w:rPr>
              <w:t>Information management</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575E73">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C4814"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Explain and demonstrate the use Vessel Traffic Management Information Systems (VTMIS)</w:t>
            </w:r>
          </w:p>
          <w:p w14:paraId="15362F1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Introduction to VTMIS</w:t>
            </w:r>
          </w:p>
          <w:p w14:paraId="5ABA2B2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Co-ordination of information with users/allied services</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575E73">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A1F12" w14:textId="77777777" w:rsidR="00E42319" w:rsidRPr="006A3F04" w:rsidRDefault="00E42319" w:rsidP="006039FF">
            <w:pPr>
              <w:pStyle w:val="Tablelevel1bold"/>
              <w:rPr>
                <w:rFonts w:ascii="Calibri" w:hAnsi="Calibri"/>
                <w:b w:val="0"/>
                <w:sz w:val="22"/>
                <w:szCs w:val="22"/>
              </w:rPr>
            </w:pPr>
            <w:commentRangeStart w:id="7272"/>
            <w:r w:rsidRPr="006A3F04">
              <w:rPr>
                <w:rFonts w:ascii="Calibri" w:hAnsi="Calibri"/>
                <w:b w:val="0"/>
                <w:sz w:val="22"/>
                <w:szCs w:val="22"/>
              </w:rPr>
              <w:t>List and describe the relevance of vessel information</w:t>
            </w:r>
          </w:p>
          <w:p w14:paraId="3236F55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Prioritising of participating vessels</w:t>
            </w:r>
          </w:p>
          <w:p w14:paraId="016FEC7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Anticipating calls using radar images</w:t>
            </w:r>
          </w:p>
          <w:p w14:paraId="3DD0735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ships - name, call sign, type, position, speed, destination, ETA, special reports</w:t>
            </w:r>
          </w:p>
          <w:p w14:paraId="00E5BB1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to ships - content, timely, relevant</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575E73">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842DC"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Identify and describe the different allied services within a VTS area</w:t>
            </w:r>
          </w:p>
          <w:p w14:paraId="04A9B3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allied services</w:t>
            </w:r>
          </w:p>
          <w:p w14:paraId="7D54938A" w14:textId="77777777" w:rsidR="00E42319" w:rsidRPr="006A3F04" w:rsidRDefault="00E42319" w:rsidP="006039FF">
            <w:pPr>
              <w:pStyle w:val="Tablelevel2"/>
              <w:rPr>
                <w:rFonts w:ascii="Calibri" w:hAnsi="Calibri"/>
                <w:b/>
                <w:sz w:val="22"/>
                <w:szCs w:val="22"/>
              </w:rPr>
            </w:pPr>
            <w:r w:rsidRPr="006A3F04">
              <w:rPr>
                <w:rFonts w:ascii="Calibri" w:hAnsi="Calibri"/>
                <w:sz w:val="22"/>
                <w:szCs w:val="22"/>
              </w:rPr>
              <w:t>Information to allied services - content, timely, relevant</w:t>
            </w:r>
          </w:p>
        </w:tc>
        <w:commentRangeEnd w:id="7272"/>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AD1184" w14:textId="77777777" w:rsidR="00E42319" w:rsidRPr="006A3F04" w:rsidRDefault="00185207" w:rsidP="006039FF">
            <w:pPr>
              <w:pStyle w:val="TOC1"/>
              <w:rPr>
                <w:rFonts w:ascii="Calibri" w:hAnsi="Calibri"/>
                <w:sz w:val="22"/>
                <w:szCs w:val="22"/>
              </w:rPr>
            </w:pPr>
            <w:r>
              <w:rPr>
                <w:rStyle w:val="CommentReference"/>
                <w:b w:val="0"/>
                <w:color w:val="auto"/>
              </w:rPr>
              <w:commentReference w:id="7272"/>
            </w:r>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D9D9D9" w:themeFill="background1" w:themeFillShade="D9"/>
          </w:tcPr>
          <w:p w14:paraId="77E7DC16" w14:textId="77777777" w:rsidR="00E42319" w:rsidRPr="006A3F04" w:rsidRDefault="00E42319" w:rsidP="006039FF">
            <w:pPr>
              <w:pStyle w:val="Tablelevel1bold"/>
              <w:rPr>
                <w:rFonts w:ascii="Calibri" w:hAnsi="Calibri"/>
                <w:sz w:val="22"/>
                <w:szCs w:val="22"/>
              </w:rPr>
            </w:pPr>
            <w:bookmarkStart w:id="7273" w:name="_Toc446917328"/>
            <w:bookmarkStart w:id="7274" w:name="_Toc111617427"/>
            <w:r w:rsidRPr="006A3F04">
              <w:rPr>
                <w:rFonts w:ascii="Calibri" w:hAnsi="Calibri"/>
                <w:sz w:val="22"/>
                <w:szCs w:val="22"/>
              </w:rPr>
              <w:t>Equipment performance monitoring</w:t>
            </w:r>
            <w:bookmarkEnd w:id="7273"/>
            <w:bookmarkEnd w:id="7274"/>
          </w:p>
          <w:p w14:paraId="14F32BE9" w14:textId="77777777" w:rsidR="00E42319" w:rsidRPr="006A3F04" w:rsidRDefault="00E42319" w:rsidP="006039FF">
            <w:pPr>
              <w:rPr>
                <w:rFonts w:ascii="Calibri" w:hAnsi="Calibri"/>
                <w:sz w:val="22"/>
                <w:szCs w:val="22"/>
              </w:rPr>
            </w:pPr>
          </w:p>
        </w:tc>
        <w:tc>
          <w:tcPr>
            <w:tcW w:w="2835" w:type="dxa"/>
            <w:shd w:val="clear" w:color="auto" w:fill="D9D9D9" w:themeFill="background1" w:themeFillShade="D9"/>
          </w:tcPr>
          <w:p w14:paraId="4FE83D1F" w14:textId="77777777" w:rsidR="00E42319" w:rsidRPr="006A3F04" w:rsidRDefault="00E42319" w:rsidP="006A3F04">
            <w:pPr>
              <w:pStyle w:val="BodyText"/>
              <w:jc w:val="center"/>
            </w:pPr>
            <w:r w:rsidRPr="006A3F04">
              <w:t>R34</w:t>
            </w:r>
          </w:p>
        </w:tc>
        <w:tc>
          <w:tcPr>
            <w:tcW w:w="3118" w:type="dxa"/>
            <w:shd w:val="clear" w:color="auto" w:fill="D9D9D9" w:themeFill="background1" w:themeFillShade="D9"/>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27"/>
          <w:jc w:val="center"/>
        </w:trPr>
        <w:tc>
          <w:tcPr>
            <w:tcW w:w="8897" w:type="dxa"/>
            <w:shd w:val="clear" w:color="auto" w:fill="D9D9D9" w:themeFill="background1" w:themeFillShade="D9"/>
          </w:tcPr>
          <w:p w14:paraId="2A03A535" w14:textId="77777777" w:rsidR="00E42319" w:rsidRPr="006A3F04" w:rsidRDefault="00E42319" w:rsidP="006039FF">
            <w:pPr>
              <w:pStyle w:val="Tablelevel1bold"/>
              <w:rPr>
                <w:rFonts w:ascii="Calibri" w:hAnsi="Calibri"/>
                <w:sz w:val="22"/>
                <w:szCs w:val="22"/>
              </w:rPr>
            </w:pPr>
            <w:bookmarkStart w:id="7275" w:name="_Toc446917329"/>
            <w:bookmarkStart w:id="7276" w:name="_Toc111617428"/>
            <w:commentRangeStart w:id="7277"/>
            <w:r w:rsidRPr="006A3F04">
              <w:rPr>
                <w:rFonts w:ascii="Calibri" w:hAnsi="Calibri"/>
                <w:b w:val="0"/>
                <w:sz w:val="22"/>
                <w:szCs w:val="22"/>
              </w:rPr>
              <w:t>Describe the expected normal operating parameters</w:t>
            </w:r>
            <w:bookmarkEnd w:id="7275"/>
            <w:bookmarkEnd w:id="7276"/>
            <w:r w:rsidRPr="006A3F04">
              <w:rPr>
                <w:rFonts w:ascii="Calibri" w:hAnsi="Calibri"/>
                <w:b w:val="0"/>
                <w:sz w:val="22"/>
                <w:szCs w:val="22"/>
              </w:rPr>
              <w:t xml:space="preserve"> of equipment</w:t>
            </w:r>
          </w:p>
          <w:p w14:paraId="68E5AE01" w14:textId="77777777" w:rsidR="00E42319" w:rsidRPr="006A3F04" w:rsidRDefault="00E42319" w:rsidP="006039FF">
            <w:pPr>
              <w:pStyle w:val="Tablelevel1bold"/>
              <w:rPr>
                <w:rFonts w:ascii="Calibri" w:hAnsi="Calibri"/>
                <w:b w:val="0"/>
                <w:i/>
                <w:sz w:val="22"/>
                <w:szCs w:val="22"/>
              </w:rPr>
            </w:pPr>
            <w:bookmarkStart w:id="7278" w:name="_Toc446917330"/>
            <w:bookmarkStart w:id="7279" w:name="_Toc111617429"/>
            <w:r w:rsidRPr="006A3F04">
              <w:rPr>
                <w:rFonts w:ascii="Calibri" w:hAnsi="Calibri"/>
                <w:b w:val="0"/>
                <w:sz w:val="22"/>
                <w:szCs w:val="22"/>
              </w:rPr>
              <w:t>Describe and demonstrate the different troubleshooting</w:t>
            </w:r>
            <w:bookmarkEnd w:id="7278"/>
            <w:bookmarkEnd w:id="7279"/>
            <w:r w:rsidRPr="006A3F04">
              <w:rPr>
                <w:rFonts w:ascii="Calibri" w:hAnsi="Calibri"/>
                <w:b w:val="0"/>
                <w:sz w:val="22"/>
                <w:szCs w:val="22"/>
              </w:rPr>
              <w:t xml:space="preserve"> methods</w:t>
            </w:r>
            <w:commentRangeEnd w:id="7277"/>
            <w:r w:rsidR="00185207">
              <w:rPr>
                <w:rStyle w:val="CommentReference"/>
                <w:rFonts w:asciiTheme="minorHAnsi" w:eastAsiaTheme="minorHAnsi" w:hAnsiTheme="minorHAnsi"/>
                <w:b w:val="0"/>
              </w:rPr>
              <w:commentReference w:id="7277"/>
            </w:r>
          </w:p>
        </w:tc>
        <w:tc>
          <w:tcPr>
            <w:tcW w:w="2835" w:type="dxa"/>
            <w:shd w:val="clear" w:color="auto" w:fill="D9D9D9" w:themeFill="background1" w:themeFillShade="D9"/>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D9D9D9" w:themeFill="background1" w:themeFillShade="D9"/>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D9D9D9" w:themeFill="background1" w:themeFillShade="D9"/>
          </w:tcPr>
          <w:p w14:paraId="23725CEC" w14:textId="77777777" w:rsidR="00E42319" w:rsidRPr="006A3F04" w:rsidRDefault="00E42319" w:rsidP="006039FF">
            <w:pPr>
              <w:pStyle w:val="Tablelevel1bold"/>
              <w:rPr>
                <w:rFonts w:ascii="Calibri" w:hAnsi="Calibri"/>
                <w:sz w:val="22"/>
                <w:szCs w:val="22"/>
              </w:rPr>
            </w:pPr>
            <w:bookmarkStart w:id="7280" w:name="_Toc111617430"/>
            <w:commentRangeStart w:id="7281"/>
            <w:r w:rsidRPr="006A3F04">
              <w:rPr>
                <w:rFonts w:ascii="Calibri" w:hAnsi="Calibri"/>
                <w:sz w:val="22"/>
                <w:szCs w:val="22"/>
              </w:rPr>
              <w:t>Evolving</w:t>
            </w:r>
            <w:commentRangeEnd w:id="7281"/>
            <w:r w:rsidR="00185207">
              <w:rPr>
                <w:rStyle w:val="CommentReference"/>
                <w:rFonts w:asciiTheme="minorHAnsi" w:eastAsiaTheme="minorHAnsi" w:hAnsiTheme="minorHAnsi"/>
                <w:b w:val="0"/>
              </w:rPr>
              <w:commentReference w:id="7281"/>
            </w:r>
            <w:r w:rsidRPr="006A3F04">
              <w:rPr>
                <w:rFonts w:ascii="Calibri" w:hAnsi="Calibri"/>
                <w:sz w:val="22"/>
                <w:szCs w:val="22"/>
              </w:rPr>
              <w:t xml:space="preserve"> technologies</w:t>
            </w:r>
            <w:bookmarkEnd w:id="7280"/>
          </w:p>
        </w:tc>
        <w:tc>
          <w:tcPr>
            <w:tcW w:w="2835" w:type="dxa"/>
            <w:shd w:val="clear" w:color="auto" w:fill="D9D9D9" w:themeFill="background1" w:themeFillShade="D9"/>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D9D9D9" w:themeFill="background1" w:themeFillShade="D9"/>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575E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D9D9D9" w:themeFill="background1" w:themeFillShade="D9"/>
          </w:tcPr>
          <w:p w14:paraId="255C6D66" w14:textId="77777777" w:rsidR="00E42319" w:rsidRPr="006A3F04" w:rsidRDefault="00E42319" w:rsidP="006039FF">
            <w:pPr>
              <w:pStyle w:val="Tablelevel1bold"/>
              <w:rPr>
                <w:rFonts w:ascii="Calibri" w:hAnsi="Calibri"/>
                <w:b w:val="0"/>
                <w:sz w:val="22"/>
                <w:szCs w:val="22"/>
                <w:u w:val="single"/>
              </w:rPr>
            </w:pPr>
            <w:bookmarkStart w:id="7282" w:name="_Toc446917332"/>
            <w:bookmarkStart w:id="7283" w:name="_Toc111617431"/>
            <w:r w:rsidRPr="006A3F04">
              <w:rPr>
                <w:rFonts w:ascii="Calibri" w:hAnsi="Calibri"/>
                <w:b w:val="0"/>
                <w:sz w:val="22"/>
                <w:szCs w:val="22"/>
              </w:rPr>
              <w:t>Describe new technologies, as appropriate</w:t>
            </w:r>
            <w:bookmarkEnd w:id="7282"/>
            <w:bookmarkEnd w:id="7283"/>
          </w:p>
        </w:tc>
        <w:tc>
          <w:tcPr>
            <w:tcW w:w="2835" w:type="dxa"/>
            <w:shd w:val="clear" w:color="auto" w:fill="D9D9D9" w:themeFill="background1" w:themeFillShade="D9"/>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D9D9D9" w:themeFill="background1" w:themeFillShade="D9"/>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7284" w:author="Jillian Carson-Jackson" w:date="2020-12-27T16:42:00Z"/>
        </w:rPr>
      </w:pPr>
    </w:p>
    <w:p w14:paraId="2F3B50EB" w14:textId="11E59B97" w:rsidR="00802D62" w:rsidRDefault="00802D62" w:rsidP="00E42319">
      <w:pPr>
        <w:rPr>
          <w:ins w:id="7285" w:author="Jillian Carson-Jackson" w:date="2020-12-27T16:42:00Z"/>
        </w:rPr>
      </w:pPr>
      <w:ins w:id="7286" w:author="Jillian Carson-Jackson" w:date="2020-12-27T16:42:00Z">
        <w:r>
          <w:t xml:space="preserve">From original module 6 – VHF radio </w:t>
        </w:r>
      </w:ins>
    </w:p>
    <w:p w14:paraId="308EB218" w14:textId="140E618A" w:rsidR="00802D62" w:rsidRDefault="00802D62" w:rsidP="00E42319">
      <w:pPr>
        <w:rPr>
          <w:ins w:id="7287" w:author="Jillian Carson-Jackson" w:date="2020-12-27T16:42: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02D62" w:rsidRPr="008A0F75" w14:paraId="2FAFAAE4" w14:textId="77777777" w:rsidTr="00DC77A1">
        <w:trPr>
          <w:cantSplit/>
          <w:trHeight w:hRule="exact" w:val="365"/>
          <w:jc w:val="center"/>
          <w:ins w:id="7288" w:author="Jillian Carson-Jackson" w:date="2020-12-27T16:42:00Z"/>
        </w:trPr>
        <w:tc>
          <w:tcPr>
            <w:tcW w:w="8897" w:type="dxa"/>
          </w:tcPr>
          <w:p w14:paraId="2605979F" w14:textId="77777777" w:rsidR="00802D62" w:rsidRPr="008A0F75" w:rsidRDefault="00802D62" w:rsidP="00DC77A1">
            <w:pPr>
              <w:pStyle w:val="Tablelevel1bold"/>
              <w:rPr>
                <w:ins w:id="7289" w:author="Jillian Carson-Jackson" w:date="2020-12-27T16:42:00Z"/>
                <w:rFonts w:ascii="Calibri" w:hAnsi="Calibri"/>
                <w:sz w:val="22"/>
                <w:szCs w:val="22"/>
              </w:rPr>
            </w:pPr>
            <w:ins w:id="7290" w:author="Jillian Carson-Jackson" w:date="2020-12-27T16:42:00Z">
              <w:r w:rsidRPr="008A0F75">
                <w:rPr>
                  <w:rFonts w:ascii="Calibri" w:hAnsi="Calibri"/>
                  <w:sz w:val="22"/>
                  <w:szCs w:val="22"/>
                </w:rPr>
                <w:t>VHF radio systems and their use in VTS</w:t>
              </w:r>
            </w:ins>
          </w:p>
        </w:tc>
        <w:tc>
          <w:tcPr>
            <w:tcW w:w="2410" w:type="dxa"/>
          </w:tcPr>
          <w:p w14:paraId="3F967A24" w14:textId="77777777" w:rsidR="00802D62" w:rsidRPr="008A0F75" w:rsidRDefault="00802D62" w:rsidP="00DC77A1">
            <w:pPr>
              <w:pStyle w:val="BodyText"/>
              <w:jc w:val="center"/>
              <w:rPr>
                <w:ins w:id="7291" w:author="Jillian Carson-Jackson" w:date="2020-12-27T16:42:00Z"/>
                <w:rFonts w:ascii="Calibri" w:hAnsi="Calibri"/>
                <w:szCs w:val="22"/>
              </w:rPr>
            </w:pPr>
          </w:p>
        </w:tc>
        <w:tc>
          <w:tcPr>
            <w:tcW w:w="2976" w:type="dxa"/>
          </w:tcPr>
          <w:p w14:paraId="0AD88695" w14:textId="77777777" w:rsidR="00802D62" w:rsidRPr="008A0F75" w:rsidRDefault="00802D62" w:rsidP="00DC77A1">
            <w:pPr>
              <w:pStyle w:val="BodyText"/>
              <w:jc w:val="center"/>
              <w:rPr>
                <w:ins w:id="7292" w:author="Jillian Carson-Jackson" w:date="2020-12-27T16:42:00Z"/>
                <w:rFonts w:ascii="Calibri" w:hAnsi="Calibri"/>
                <w:szCs w:val="22"/>
              </w:rPr>
            </w:pPr>
          </w:p>
        </w:tc>
      </w:tr>
      <w:tr w:rsidR="00802D62" w:rsidRPr="008A0F75" w14:paraId="15E0AD17" w14:textId="77777777" w:rsidTr="00DC77A1">
        <w:trPr>
          <w:cantSplit/>
          <w:trHeight w:hRule="exact" w:val="365"/>
          <w:jc w:val="center"/>
          <w:ins w:id="7293" w:author="Jillian Carson-Jackson" w:date="2020-12-27T16:42:00Z"/>
        </w:trPr>
        <w:tc>
          <w:tcPr>
            <w:tcW w:w="8897" w:type="dxa"/>
          </w:tcPr>
          <w:p w14:paraId="013BBF7A" w14:textId="77777777" w:rsidR="00802D62" w:rsidRPr="008A0F75" w:rsidRDefault="00802D62" w:rsidP="00DC77A1">
            <w:pPr>
              <w:pStyle w:val="Tablelevel1bold"/>
              <w:rPr>
                <w:ins w:id="7294" w:author="Jillian Carson-Jackson" w:date="2020-12-27T16:42:00Z"/>
                <w:rFonts w:ascii="Calibri" w:hAnsi="Calibri"/>
                <w:b w:val="0"/>
                <w:i/>
                <w:sz w:val="22"/>
                <w:szCs w:val="22"/>
              </w:rPr>
            </w:pPr>
            <w:ins w:id="7295" w:author="Jillian Carson-Jackson" w:date="2020-12-27T16:42:00Z">
              <w:r w:rsidRPr="008A0F75">
                <w:rPr>
                  <w:rFonts w:ascii="Calibri" w:hAnsi="Calibri"/>
                  <w:b w:val="0"/>
                  <w:i/>
                  <w:sz w:val="22"/>
                  <w:szCs w:val="22"/>
                </w:rPr>
                <w:t>Describe VHF radio systems and their use in VTS</w:t>
              </w:r>
            </w:ins>
          </w:p>
        </w:tc>
        <w:tc>
          <w:tcPr>
            <w:tcW w:w="2410" w:type="dxa"/>
          </w:tcPr>
          <w:p w14:paraId="6C2D6C35" w14:textId="77777777" w:rsidR="00802D62" w:rsidRPr="008A0F75" w:rsidRDefault="00802D62" w:rsidP="00DC77A1">
            <w:pPr>
              <w:pStyle w:val="BodyText"/>
              <w:jc w:val="center"/>
              <w:rPr>
                <w:ins w:id="7296" w:author="Jillian Carson-Jackson" w:date="2020-12-27T16:42:00Z"/>
                <w:rFonts w:ascii="Calibri" w:hAnsi="Calibri"/>
                <w:i/>
                <w:szCs w:val="22"/>
              </w:rPr>
            </w:pPr>
          </w:p>
        </w:tc>
        <w:tc>
          <w:tcPr>
            <w:tcW w:w="2976" w:type="dxa"/>
          </w:tcPr>
          <w:p w14:paraId="259D12A3" w14:textId="77777777" w:rsidR="00802D62" w:rsidRPr="008A0F75" w:rsidRDefault="00802D62" w:rsidP="00DC77A1">
            <w:pPr>
              <w:pStyle w:val="BodyText"/>
              <w:jc w:val="center"/>
              <w:rPr>
                <w:ins w:id="7297" w:author="Jillian Carson-Jackson" w:date="2020-12-27T16:42:00Z"/>
                <w:rFonts w:ascii="Calibri" w:hAnsi="Calibri"/>
                <w:i/>
                <w:szCs w:val="22"/>
              </w:rPr>
            </w:pPr>
          </w:p>
        </w:tc>
      </w:tr>
      <w:tr w:rsidR="00802D62" w:rsidRPr="008A0F75" w14:paraId="7C8843A9" w14:textId="77777777" w:rsidTr="00DC77A1">
        <w:trPr>
          <w:cantSplit/>
          <w:trHeight w:hRule="exact" w:val="3121"/>
          <w:jc w:val="center"/>
          <w:ins w:id="7298" w:author="Jillian Carson-Jackson" w:date="2020-12-27T16:42:00Z"/>
        </w:trPr>
        <w:tc>
          <w:tcPr>
            <w:tcW w:w="8897" w:type="dxa"/>
          </w:tcPr>
          <w:p w14:paraId="675D15D5" w14:textId="77777777" w:rsidR="00802D62" w:rsidRPr="008A0F75" w:rsidRDefault="00802D62" w:rsidP="00DC77A1">
            <w:pPr>
              <w:pStyle w:val="Tablelevel1bold"/>
              <w:rPr>
                <w:ins w:id="7299" w:author="Jillian Carson-Jackson" w:date="2020-12-27T16:42:00Z"/>
                <w:rFonts w:ascii="Calibri" w:hAnsi="Calibri"/>
                <w:b w:val="0"/>
                <w:sz w:val="22"/>
                <w:szCs w:val="22"/>
              </w:rPr>
            </w:pPr>
            <w:ins w:id="7300" w:author="Jillian Carson-Jackson" w:date="2020-12-27T16:42:00Z">
              <w:r w:rsidRPr="008A0F75">
                <w:rPr>
                  <w:rFonts w:ascii="Calibri" w:hAnsi="Calibri"/>
                  <w:b w:val="0"/>
                  <w:sz w:val="22"/>
                  <w:szCs w:val="22"/>
                </w:rPr>
                <w:t>Frequencies in the international VHF maritime mobile band</w:t>
              </w:r>
            </w:ins>
          </w:p>
          <w:p w14:paraId="791B7B58" w14:textId="77777777" w:rsidR="00802D62" w:rsidRPr="008A0F75" w:rsidRDefault="00802D62" w:rsidP="00DC77A1">
            <w:pPr>
              <w:pStyle w:val="Tablelevel2"/>
              <w:rPr>
                <w:ins w:id="7301" w:author="Jillian Carson-Jackson" w:date="2020-12-27T16:42:00Z"/>
                <w:rFonts w:ascii="Calibri" w:hAnsi="Calibri"/>
                <w:sz w:val="22"/>
                <w:szCs w:val="22"/>
              </w:rPr>
            </w:pPr>
            <w:ins w:id="7302" w:author="Jillian Carson-Jackson" w:date="2020-12-27T16:42:00Z">
              <w:r w:rsidRPr="008A0F75">
                <w:rPr>
                  <w:rFonts w:ascii="Calibri" w:hAnsi="Calibri"/>
                  <w:sz w:val="22"/>
                  <w:szCs w:val="22"/>
                </w:rPr>
                <w:t>Single frequency and two frequency channels</w:t>
              </w:r>
            </w:ins>
          </w:p>
          <w:p w14:paraId="2E57DF8C" w14:textId="77777777" w:rsidR="00802D62" w:rsidRPr="008A0F75" w:rsidRDefault="00802D62" w:rsidP="00DC77A1">
            <w:pPr>
              <w:pStyle w:val="Tablelevel3"/>
              <w:rPr>
                <w:ins w:id="7303" w:author="Jillian Carson-Jackson" w:date="2020-12-27T16:42:00Z"/>
                <w:rFonts w:ascii="Calibri" w:hAnsi="Calibri"/>
                <w:sz w:val="22"/>
                <w:szCs w:val="22"/>
              </w:rPr>
            </w:pPr>
            <w:ins w:id="7304" w:author="Jillian Carson-Jackson" w:date="2020-12-27T16:42:00Z">
              <w:r w:rsidRPr="008A0F75">
                <w:rPr>
                  <w:rFonts w:ascii="Calibri" w:hAnsi="Calibri"/>
                  <w:sz w:val="22"/>
                  <w:szCs w:val="22"/>
                </w:rPr>
                <w:t>Simplex working</w:t>
              </w:r>
            </w:ins>
          </w:p>
          <w:p w14:paraId="7C27CC02" w14:textId="77777777" w:rsidR="00802D62" w:rsidRPr="008A0F75" w:rsidRDefault="00802D62" w:rsidP="00DC77A1">
            <w:pPr>
              <w:pStyle w:val="Tablelevel3"/>
              <w:rPr>
                <w:ins w:id="7305" w:author="Jillian Carson-Jackson" w:date="2020-12-27T16:42:00Z"/>
                <w:rFonts w:ascii="Calibri" w:hAnsi="Calibri"/>
                <w:sz w:val="22"/>
                <w:szCs w:val="22"/>
              </w:rPr>
            </w:pPr>
            <w:ins w:id="7306" w:author="Jillian Carson-Jackson" w:date="2020-12-27T16:42:00Z">
              <w:r w:rsidRPr="008A0F75">
                <w:rPr>
                  <w:rFonts w:ascii="Calibri" w:hAnsi="Calibri"/>
                  <w:sz w:val="22"/>
                  <w:szCs w:val="22"/>
                </w:rPr>
                <w:t>Semi duplex</w:t>
              </w:r>
            </w:ins>
          </w:p>
          <w:p w14:paraId="1DCA53E0" w14:textId="77777777" w:rsidR="00802D62" w:rsidRPr="008A0F75" w:rsidRDefault="00802D62" w:rsidP="00DC77A1">
            <w:pPr>
              <w:pStyle w:val="Tablelevel3"/>
              <w:rPr>
                <w:ins w:id="7307" w:author="Jillian Carson-Jackson" w:date="2020-12-27T16:42:00Z"/>
                <w:rFonts w:ascii="Calibri" w:hAnsi="Calibri"/>
                <w:sz w:val="22"/>
                <w:szCs w:val="22"/>
              </w:rPr>
            </w:pPr>
            <w:ins w:id="7308" w:author="Jillian Carson-Jackson" w:date="2020-12-27T16:42:00Z">
              <w:r w:rsidRPr="008A0F75">
                <w:rPr>
                  <w:rFonts w:ascii="Calibri" w:hAnsi="Calibri"/>
                  <w:sz w:val="22"/>
                  <w:szCs w:val="22"/>
                </w:rPr>
                <w:t>Duplex working</w:t>
              </w:r>
            </w:ins>
          </w:p>
          <w:p w14:paraId="7600889F" w14:textId="77777777" w:rsidR="00802D62" w:rsidRPr="008A0F75" w:rsidRDefault="00802D62" w:rsidP="00DC77A1">
            <w:pPr>
              <w:pStyle w:val="Tablelevel2"/>
              <w:rPr>
                <w:ins w:id="7309" w:author="Jillian Carson-Jackson" w:date="2020-12-27T16:42:00Z"/>
                <w:rFonts w:ascii="Calibri" w:hAnsi="Calibri"/>
                <w:sz w:val="22"/>
                <w:szCs w:val="22"/>
              </w:rPr>
            </w:pPr>
            <w:commentRangeStart w:id="7310"/>
            <w:ins w:id="7311" w:author="Jillian Carson-Jackson" w:date="2020-12-27T16:42:00Z">
              <w:r w:rsidRPr="008A0F75">
                <w:rPr>
                  <w:rFonts w:ascii="Calibri" w:hAnsi="Calibri"/>
                  <w:sz w:val="22"/>
                  <w:szCs w:val="22"/>
                </w:rPr>
                <w:t>Port operation and ship movement frequencies</w:t>
              </w:r>
            </w:ins>
            <w:commentRangeEnd w:id="7310"/>
            <w:r w:rsidR="00185207">
              <w:rPr>
                <w:rStyle w:val="CommentReference"/>
                <w:rFonts w:asciiTheme="minorHAnsi" w:eastAsiaTheme="minorHAnsi" w:hAnsiTheme="minorHAnsi"/>
              </w:rPr>
              <w:commentReference w:id="7310"/>
            </w:r>
          </w:p>
          <w:p w14:paraId="0D862A36" w14:textId="77777777" w:rsidR="00802D62" w:rsidRPr="008A0F75" w:rsidRDefault="00802D62" w:rsidP="00DC77A1">
            <w:pPr>
              <w:pStyle w:val="Tablelevel2"/>
              <w:rPr>
                <w:ins w:id="7312" w:author="Jillian Carson-Jackson" w:date="2020-12-27T16:42:00Z"/>
                <w:rFonts w:ascii="Calibri" w:hAnsi="Calibri"/>
                <w:sz w:val="22"/>
                <w:szCs w:val="22"/>
              </w:rPr>
            </w:pPr>
            <w:commentRangeStart w:id="7313"/>
            <w:ins w:id="7314" w:author="Jillian Carson-Jackson" w:date="2020-12-27T16:42:00Z">
              <w:r w:rsidRPr="008A0F75">
                <w:rPr>
                  <w:rFonts w:ascii="Calibri" w:hAnsi="Calibri"/>
                  <w:sz w:val="22"/>
                  <w:szCs w:val="22"/>
                </w:rPr>
                <w:t>Distress, safety and calling frequencies</w:t>
              </w:r>
            </w:ins>
            <w:commentRangeEnd w:id="7313"/>
            <w:r w:rsidR="007E1B75">
              <w:rPr>
                <w:rStyle w:val="CommentReference"/>
                <w:rFonts w:asciiTheme="minorHAnsi" w:eastAsiaTheme="minorHAnsi" w:hAnsiTheme="minorHAnsi"/>
              </w:rPr>
              <w:commentReference w:id="7313"/>
            </w:r>
          </w:p>
          <w:p w14:paraId="6F0E0333" w14:textId="77777777" w:rsidR="00802D62" w:rsidRPr="008A0F75" w:rsidRDefault="00802D62" w:rsidP="00DC77A1">
            <w:pPr>
              <w:pStyle w:val="Tablelevel3"/>
              <w:rPr>
                <w:ins w:id="7315" w:author="Jillian Carson-Jackson" w:date="2020-12-27T16:42:00Z"/>
                <w:rFonts w:ascii="Calibri" w:hAnsi="Calibri"/>
                <w:sz w:val="22"/>
                <w:szCs w:val="22"/>
              </w:rPr>
            </w:pPr>
            <w:ins w:id="7316" w:author="Jillian Carson-Jackson" w:date="2020-12-27T16:42:00Z">
              <w:r w:rsidRPr="008A0F75">
                <w:rPr>
                  <w:rFonts w:ascii="Calibri" w:hAnsi="Calibri"/>
                  <w:sz w:val="22"/>
                  <w:szCs w:val="22"/>
                </w:rPr>
                <w:t>Radiotelephone</w:t>
              </w:r>
            </w:ins>
          </w:p>
          <w:p w14:paraId="079DB477" w14:textId="77777777" w:rsidR="00802D62" w:rsidRPr="008A0F75" w:rsidRDefault="00802D62" w:rsidP="00DC77A1">
            <w:pPr>
              <w:pStyle w:val="Tablelevel3"/>
              <w:rPr>
                <w:ins w:id="7317" w:author="Jillian Carson-Jackson" w:date="2020-12-27T16:42:00Z"/>
                <w:rFonts w:ascii="Calibri" w:hAnsi="Calibri"/>
                <w:sz w:val="22"/>
                <w:szCs w:val="22"/>
              </w:rPr>
            </w:pPr>
            <w:ins w:id="7318" w:author="Jillian Carson-Jackson" w:date="2020-12-27T16:42:00Z">
              <w:r w:rsidRPr="008A0F75">
                <w:rPr>
                  <w:rFonts w:ascii="Calibri" w:hAnsi="Calibri"/>
                  <w:sz w:val="22"/>
                  <w:szCs w:val="22"/>
                </w:rPr>
                <w:t>DSC</w:t>
              </w:r>
            </w:ins>
          </w:p>
          <w:p w14:paraId="4820F34D" w14:textId="77777777" w:rsidR="00802D62" w:rsidRPr="008A0F75" w:rsidRDefault="00802D62" w:rsidP="00DC77A1">
            <w:pPr>
              <w:pStyle w:val="Tablelevel2"/>
              <w:rPr>
                <w:ins w:id="7319" w:author="Jillian Carson-Jackson" w:date="2020-12-27T16:42:00Z"/>
                <w:rFonts w:ascii="Calibri" w:hAnsi="Calibri"/>
                <w:sz w:val="22"/>
                <w:szCs w:val="22"/>
              </w:rPr>
            </w:pPr>
            <w:commentRangeStart w:id="7320"/>
            <w:ins w:id="7321" w:author="Jillian Carson-Jackson" w:date="2020-12-27T16:42:00Z">
              <w:r w:rsidRPr="008A0F75">
                <w:rPr>
                  <w:rFonts w:ascii="Calibri" w:hAnsi="Calibri"/>
                  <w:sz w:val="22"/>
                  <w:szCs w:val="22"/>
                </w:rPr>
                <w:t xml:space="preserve">Automatic Identification Systems (AIS) </w:t>
              </w:r>
            </w:ins>
          </w:p>
          <w:p w14:paraId="3322A20C" w14:textId="77777777" w:rsidR="00802D62" w:rsidRPr="008A0F75" w:rsidRDefault="00802D62" w:rsidP="00DC77A1">
            <w:pPr>
              <w:pStyle w:val="Tablelevel3"/>
              <w:rPr>
                <w:ins w:id="7322" w:author="Jillian Carson-Jackson" w:date="2020-12-27T16:42:00Z"/>
                <w:rFonts w:ascii="Calibri" w:hAnsi="Calibri"/>
                <w:sz w:val="22"/>
                <w:szCs w:val="22"/>
              </w:rPr>
            </w:pPr>
            <w:ins w:id="7323" w:author="Jillian Carson-Jackson" w:date="2020-12-27T16:42:00Z">
              <w:r w:rsidRPr="008A0F75">
                <w:rPr>
                  <w:rFonts w:ascii="Calibri" w:hAnsi="Calibri"/>
                  <w:sz w:val="22"/>
                  <w:szCs w:val="22"/>
                </w:rPr>
                <w:t>Introduction to AIS</w:t>
              </w:r>
            </w:ins>
            <w:commentRangeEnd w:id="7320"/>
            <w:r w:rsidR="007E1B75">
              <w:rPr>
                <w:rStyle w:val="CommentReference"/>
                <w:rFonts w:asciiTheme="minorHAnsi" w:eastAsiaTheme="minorHAnsi" w:hAnsiTheme="minorHAnsi"/>
                <w:lang w:eastAsia="en-GB"/>
              </w:rPr>
              <w:commentReference w:id="7320"/>
            </w:r>
          </w:p>
          <w:p w14:paraId="52AF6E5D" w14:textId="77777777" w:rsidR="00802D62" w:rsidRPr="008A0F75" w:rsidRDefault="00802D62" w:rsidP="00DC77A1">
            <w:pPr>
              <w:pStyle w:val="Tablelevel3"/>
              <w:rPr>
                <w:ins w:id="7324" w:author="Jillian Carson-Jackson" w:date="2020-12-27T16:42:00Z"/>
                <w:rFonts w:ascii="Calibri" w:hAnsi="Calibri"/>
                <w:sz w:val="22"/>
                <w:szCs w:val="22"/>
              </w:rPr>
            </w:pPr>
            <w:ins w:id="7325" w:author="Jillian Carson-Jackson" w:date="2020-12-27T16:42:00Z">
              <w:r w:rsidRPr="008A0F75">
                <w:rPr>
                  <w:rFonts w:ascii="Calibri" w:hAnsi="Calibri"/>
                  <w:sz w:val="22"/>
                  <w:szCs w:val="22"/>
                </w:rPr>
                <w:t>Application of AIS to VTS</w:t>
              </w:r>
            </w:ins>
          </w:p>
        </w:tc>
        <w:tc>
          <w:tcPr>
            <w:tcW w:w="2410" w:type="dxa"/>
          </w:tcPr>
          <w:p w14:paraId="2F29D4FB" w14:textId="77777777" w:rsidR="00802D62" w:rsidRPr="008A0F75" w:rsidRDefault="00802D62" w:rsidP="00DC77A1">
            <w:pPr>
              <w:pStyle w:val="Tablelevel2"/>
              <w:ind w:left="0"/>
              <w:jc w:val="center"/>
              <w:rPr>
                <w:ins w:id="7326" w:author="Jillian Carson-Jackson" w:date="2020-12-27T16:42:00Z"/>
                <w:rFonts w:ascii="Calibri" w:hAnsi="Calibri"/>
                <w:sz w:val="22"/>
                <w:szCs w:val="22"/>
              </w:rPr>
            </w:pPr>
            <w:ins w:id="7327" w:author="Jillian Carson-Jackson" w:date="2020-12-27T16:42:00Z">
              <w:r w:rsidRPr="008A0F75">
                <w:rPr>
                  <w:rFonts w:ascii="Calibri" w:hAnsi="Calibri"/>
                  <w:sz w:val="22"/>
                  <w:szCs w:val="22"/>
                </w:rPr>
                <w:t>R10, Appendix S18</w:t>
              </w:r>
            </w:ins>
          </w:p>
          <w:p w14:paraId="72DC69F0" w14:textId="77777777" w:rsidR="00802D62" w:rsidRPr="008A0F75" w:rsidRDefault="00802D62" w:rsidP="00DC77A1">
            <w:pPr>
              <w:pStyle w:val="Tablelevel2"/>
              <w:ind w:left="0"/>
              <w:jc w:val="center"/>
              <w:rPr>
                <w:ins w:id="7328" w:author="Jillian Carson-Jackson" w:date="2020-12-27T16:42:00Z"/>
                <w:rFonts w:ascii="Calibri" w:hAnsi="Calibri"/>
                <w:sz w:val="22"/>
                <w:szCs w:val="22"/>
              </w:rPr>
            </w:pPr>
          </w:p>
        </w:tc>
        <w:tc>
          <w:tcPr>
            <w:tcW w:w="2976" w:type="dxa"/>
          </w:tcPr>
          <w:p w14:paraId="0CD90457" w14:textId="77777777" w:rsidR="00802D62" w:rsidRPr="008A0F75" w:rsidRDefault="00802D62" w:rsidP="00DC77A1">
            <w:pPr>
              <w:pStyle w:val="BodyText"/>
              <w:jc w:val="center"/>
              <w:rPr>
                <w:ins w:id="7329" w:author="Jillian Carson-Jackson" w:date="2020-12-27T16:42:00Z"/>
                <w:rFonts w:ascii="Calibri" w:hAnsi="Calibri"/>
                <w:szCs w:val="22"/>
              </w:rPr>
            </w:pPr>
          </w:p>
        </w:tc>
      </w:tr>
      <w:tr w:rsidR="00802D62" w:rsidRPr="008A0F75" w14:paraId="04C14B23" w14:textId="77777777" w:rsidTr="00DC77A1">
        <w:trPr>
          <w:cantSplit/>
          <w:trHeight w:val="322"/>
          <w:jc w:val="center"/>
          <w:ins w:id="7330" w:author="Jillian Carson-Jackson" w:date="2020-12-27T16:42:00Z"/>
        </w:trPr>
        <w:tc>
          <w:tcPr>
            <w:tcW w:w="8897" w:type="dxa"/>
          </w:tcPr>
          <w:p w14:paraId="1298A43B" w14:textId="77777777" w:rsidR="00802D62" w:rsidRPr="008A0F75" w:rsidRDefault="00802D62" w:rsidP="00DC77A1">
            <w:pPr>
              <w:pStyle w:val="BodyText"/>
              <w:spacing w:before="60"/>
              <w:rPr>
                <w:ins w:id="7331" w:author="Jillian Carson-Jackson" w:date="2020-12-27T16:42:00Z"/>
                <w:rFonts w:ascii="Calibri" w:hAnsi="Calibri"/>
                <w:szCs w:val="22"/>
              </w:rPr>
            </w:pPr>
            <w:commentRangeStart w:id="7332"/>
            <w:ins w:id="7333" w:author="Jillian Carson-Jackson" w:date="2020-12-27T16:42:00Z">
              <w:r w:rsidRPr="008A0F75">
                <w:rPr>
                  <w:rFonts w:ascii="Calibri" w:hAnsi="Calibri"/>
                  <w:szCs w:val="22"/>
                </w:rPr>
                <w:t>Restrictions</w:t>
              </w:r>
            </w:ins>
            <w:commentRangeEnd w:id="7332"/>
            <w:r w:rsidR="007E1B75">
              <w:rPr>
                <w:rStyle w:val="CommentReference"/>
              </w:rPr>
              <w:commentReference w:id="7332"/>
            </w:r>
            <w:ins w:id="7334" w:author="Jillian Carson-Jackson" w:date="2020-12-27T16:42:00Z">
              <w:r w:rsidRPr="008A0F75">
                <w:rPr>
                  <w:rFonts w:ascii="Calibri" w:hAnsi="Calibri"/>
                  <w:szCs w:val="22"/>
                </w:rPr>
                <w:t xml:space="preserve"> on the use of Radio Regulations (RR) Appendix S18 frequencies</w:t>
              </w:r>
            </w:ins>
          </w:p>
        </w:tc>
        <w:tc>
          <w:tcPr>
            <w:tcW w:w="2410" w:type="dxa"/>
          </w:tcPr>
          <w:p w14:paraId="04E12C66" w14:textId="77777777" w:rsidR="00802D62" w:rsidRPr="008A0F75" w:rsidRDefault="00802D62" w:rsidP="00DC77A1">
            <w:pPr>
              <w:pStyle w:val="Tablelevel2"/>
              <w:spacing w:before="60"/>
              <w:ind w:left="0"/>
              <w:jc w:val="center"/>
              <w:rPr>
                <w:ins w:id="7335" w:author="Jillian Carson-Jackson" w:date="2020-12-27T16:42:00Z"/>
                <w:rFonts w:ascii="Calibri" w:hAnsi="Calibri"/>
                <w:sz w:val="22"/>
                <w:szCs w:val="22"/>
              </w:rPr>
            </w:pPr>
            <w:ins w:id="7336" w:author="Jillian Carson-Jackson" w:date="2020-12-27T16:42:00Z">
              <w:r w:rsidRPr="008A0F75">
                <w:rPr>
                  <w:rFonts w:ascii="Calibri" w:hAnsi="Calibri"/>
                  <w:sz w:val="22"/>
                  <w:szCs w:val="22"/>
                </w:rPr>
                <w:t>R10, Appendix S18</w:t>
              </w:r>
            </w:ins>
          </w:p>
        </w:tc>
        <w:tc>
          <w:tcPr>
            <w:tcW w:w="2976" w:type="dxa"/>
          </w:tcPr>
          <w:p w14:paraId="4D710B0A" w14:textId="77777777" w:rsidR="00802D62" w:rsidRPr="008A0F75" w:rsidRDefault="00802D62" w:rsidP="00DC77A1">
            <w:pPr>
              <w:pStyle w:val="Tablelevel2"/>
              <w:spacing w:before="60"/>
              <w:ind w:left="0"/>
              <w:jc w:val="center"/>
              <w:rPr>
                <w:ins w:id="7337" w:author="Jillian Carson-Jackson" w:date="2020-12-27T16:42:00Z"/>
                <w:rFonts w:ascii="Calibri" w:hAnsi="Calibri"/>
                <w:sz w:val="22"/>
                <w:szCs w:val="22"/>
              </w:rPr>
            </w:pPr>
          </w:p>
        </w:tc>
      </w:tr>
      <w:tr w:rsidR="00802D62" w:rsidRPr="008A0F75" w14:paraId="0C78D8DE" w14:textId="77777777" w:rsidTr="00DC77A1">
        <w:trPr>
          <w:cantSplit/>
          <w:jc w:val="center"/>
          <w:ins w:id="7338" w:author="Jillian Carson-Jackson" w:date="2020-12-27T16:42:00Z"/>
        </w:trPr>
        <w:tc>
          <w:tcPr>
            <w:tcW w:w="8897" w:type="dxa"/>
          </w:tcPr>
          <w:p w14:paraId="066C42A7" w14:textId="77777777" w:rsidR="00802D62" w:rsidRPr="008A0F75" w:rsidRDefault="00802D62" w:rsidP="00DC77A1">
            <w:pPr>
              <w:pStyle w:val="Tablelevel1bold"/>
              <w:rPr>
                <w:ins w:id="7339" w:author="Jillian Carson-Jackson" w:date="2020-12-27T16:42:00Z"/>
                <w:rFonts w:ascii="Calibri" w:hAnsi="Calibri"/>
                <w:b w:val="0"/>
                <w:sz w:val="22"/>
                <w:szCs w:val="22"/>
              </w:rPr>
            </w:pPr>
            <w:commentRangeStart w:id="7340"/>
            <w:ins w:id="7341" w:author="Jillian Carson-Jackson" w:date="2020-12-27T16:42:00Z">
              <w:r w:rsidRPr="008A0F75">
                <w:rPr>
                  <w:rFonts w:ascii="Calibri" w:hAnsi="Calibri"/>
                  <w:b w:val="0"/>
                  <w:sz w:val="22"/>
                  <w:szCs w:val="22"/>
                </w:rPr>
                <w:t>National frequencies assigned to VTS</w:t>
              </w:r>
            </w:ins>
          </w:p>
          <w:p w14:paraId="0245B858" w14:textId="77777777" w:rsidR="00802D62" w:rsidRPr="008A0F75" w:rsidRDefault="00802D62" w:rsidP="00DC77A1">
            <w:pPr>
              <w:pStyle w:val="Tablelevel2"/>
              <w:rPr>
                <w:ins w:id="7342" w:author="Jillian Carson-Jackson" w:date="2020-12-27T16:42:00Z"/>
                <w:rFonts w:ascii="Calibri" w:hAnsi="Calibri"/>
                <w:sz w:val="22"/>
                <w:szCs w:val="22"/>
              </w:rPr>
            </w:pPr>
            <w:ins w:id="7343" w:author="Jillian Carson-Jackson" w:date="2020-12-27T16:42:00Z">
              <w:r w:rsidRPr="008A0F75">
                <w:rPr>
                  <w:rFonts w:ascii="Calibri" w:hAnsi="Calibri"/>
                  <w:sz w:val="22"/>
                  <w:szCs w:val="22"/>
                </w:rPr>
                <w:t>Assignment and use of single and two frequency channels for VTS purposes</w:t>
              </w:r>
            </w:ins>
          </w:p>
          <w:p w14:paraId="47BDB9DF" w14:textId="77777777" w:rsidR="00802D62" w:rsidRPr="008A0F75" w:rsidRDefault="00802D62" w:rsidP="00DC77A1">
            <w:pPr>
              <w:pStyle w:val="Tablelevel2"/>
              <w:rPr>
                <w:ins w:id="7344" w:author="Jillian Carson-Jackson" w:date="2020-12-27T16:42:00Z"/>
                <w:rFonts w:ascii="Calibri" w:hAnsi="Calibri"/>
                <w:sz w:val="22"/>
                <w:szCs w:val="22"/>
              </w:rPr>
            </w:pPr>
            <w:ins w:id="7345" w:author="Jillian Carson-Jackson" w:date="2020-12-27T16:42:00Z">
              <w:r w:rsidRPr="008A0F75">
                <w:rPr>
                  <w:rFonts w:ascii="Calibri" w:hAnsi="Calibri"/>
                  <w:sz w:val="22"/>
                  <w:szCs w:val="22"/>
                </w:rPr>
                <w:t xml:space="preserve">National </w:t>
              </w:r>
            </w:ins>
            <w:commentRangeEnd w:id="7340"/>
            <w:r w:rsidR="007E1B75">
              <w:rPr>
                <w:rStyle w:val="CommentReference"/>
                <w:rFonts w:asciiTheme="minorHAnsi" w:eastAsiaTheme="minorHAnsi" w:hAnsiTheme="minorHAnsi"/>
              </w:rPr>
              <w:commentReference w:id="7340"/>
            </w:r>
            <w:ins w:id="7346" w:author="Jillian Carson-Jackson" w:date="2020-12-27T16:42:00Z">
              <w:r w:rsidRPr="008A0F75">
                <w:rPr>
                  <w:rFonts w:ascii="Calibri" w:hAnsi="Calibri"/>
                  <w:sz w:val="22"/>
                  <w:szCs w:val="22"/>
                </w:rPr>
                <w:t>restrictions on the use of RR Appendix S18 frequencies</w:t>
              </w:r>
            </w:ins>
          </w:p>
        </w:tc>
        <w:tc>
          <w:tcPr>
            <w:tcW w:w="2410" w:type="dxa"/>
          </w:tcPr>
          <w:p w14:paraId="549078CE" w14:textId="77777777" w:rsidR="00802D62" w:rsidRPr="008A0F75" w:rsidRDefault="00802D62" w:rsidP="00DC77A1">
            <w:pPr>
              <w:pStyle w:val="Tablelevel2"/>
              <w:spacing w:before="60"/>
              <w:ind w:left="0"/>
              <w:jc w:val="center"/>
              <w:rPr>
                <w:ins w:id="7347" w:author="Jillian Carson-Jackson" w:date="2020-12-27T16:42:00Z"/>
                <w:rFonts w:ascii="Calibri" w:hAnsi="Calibri"/>
                <w:sz w:val="22"/>
                <w:szCs w:val="22"/>
              </w:rPr>
            </w:pPr>
            <w:ins w:id="7348" w:author="Jillian Carson-Jackson" w:date="2020-12-27T16:42:00Z">
              <w:r w:rsidRPr="008A0F75">
                <w:rPr>
                  <w:rFonts w:ascii="Calibri" w:hAnsi="Calibri"/>
                  <w:sz w:val="22"/>
                  <w:szCs w:val="22"/>
                </w:rPr>
                <w:t>R37</w:t>
              </w:r>
            </w:ins>
          </w:p>
        </w:tc>
        <w:tc>
          <w:tcPr>
            <w:tcW w:w="2976" w:type="dxa"/>
          </w:tcPr>
          <w:p w14:paraId="45774AAE" w14:textId="77777777" w:rsidR="00802D62" w:rsidRPr="008A0F75" w:rsidRDefault="00802D62" w:rsidP="00DC77A1">
            <w:pPr>
              <w:pStyle w:val="Tablelevel2"/>
              <w:ind w:left="0"/>
              <w:jc w:val="center"/>
              <w:rPr>
                <w:ins w:id="7349" w:author="Jillian Carson-Jackson" w:date="2020-12-27T16:42:00Z"/>
                <w:rFonts w:ascii="Calibri" w:hAnsi="Calibri"/>
                <w:sz w:val="22"/>
                <w:szCs w:val="22"/>
              </w:rPr>
            </w:pPr>
          </w:p>
        </w:tc>
      </w:tr>
      <w:tr w:rsidR="00E5002E" w:rsidRPr="008A0F75" w14:paraId="768D0FEC" w14:textId="77777777" w:rsidTr="00E5002E">
        <w:trPr>
          <w:cantSplit/>
          <w:jc w:val="center"/>
          <w:ins w:id="7350"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7A694F5" w14:textId="77777777" w:rsidR="00E5002E" w:rsidRPr="00E5002E" w:rsidRDefault="00E5002E" w:rsidP="00DC77A1">
            <w:pPr>
              <w:pStyle w:val="Tablelevel1bold"/>
              <w:rPr>
                <w:ins w:id="7351" w:author="Jillian Carson-Jackson" w:date="2020-12-27T16:44:00Z"/>
                <w:rFonts w:ascii="Calibri" w:hAnsi="Calibri"/>
                <w:b w:val="0"/>
                <w:sz w:val="22"/>
                <w:szCs w:val="22"/>
              </w:rPr>
            </w:pPr>
            <w:commentRangeStart w:id="7352"/>
            <w:ins w:id="7353" w:author="Jillian Carson-Jackson" w:date="2020-12-27T16:44:00Z">
              <w:r w:rsidRPr="00E5002E">
                <w:rPr>
                  <w:rFonts w:ascii="Calibri" w:hAnsi="Calibri"/>
                  <w:b w:val="0"/>
                  <w:sz w:val="22"/>
                  <w:szCs w:val="22"/>
                </w:rPr>
                <w:t>Operation of radio equipment</w:t>
              </w:r>
            </w:ins>
          </w:p>
        </w:tc>
        <w:tc>
          <w:tcPr>
            <w:tcW w:w="2410" w:type="dxa"/>
            <w:tcBorders>
              <w:top w:val="single" w:sz="4" w:space="0" w:color="auto"/>
              <w:left w:val="single" w:sz="4" w:space="0" w:color="auto"/>
              <w:bottom w:val="single" w:sz="4" w:space="0" w:color="auto"/>
              <w:right w:val="single" w:sz="4" w:space="0" w:color="auto"/>
            </w:tcBorders>
          </w:tcPr>
          <w:p w14:paraId="0CAD3DEB" w14:textId="77777777" w:rsidR="00E5002E" w:rsidRPr="008A0F75" w:rsidRDefault="00E5002E" w:rsidP="00E5002E">
            <w:pPr>
              <w:pStyle w:val="Tablelevel2"/>
              <w:spacing w:before="60"/>
              <w:rPr>
                <w:ins w:id="7354" w:author="Jillian Carson-Jackson" w:date="2020-12-27T16:44:00Z"/>
                <w:rFonts w:ascii="Calibri" w:hAnsi="Calibri"/>
                <w:sz w:val="22"/>
                <w:szCs w:val="22"/>
              </w:rPr>
            </w:pPr>
          </w:p>
        </w:tc>
        <w:tc>
          <w:tcPr>
            <w:tcW w:w="2976" w:type="dxa"/>
            <w:tcBorders>
              <w:top w:val="single" w:sz="4" w:space="0" w:color="auto"/>
              <w:left w:val="single" w:sz="4" w:space="0" w:color="auto"/>
              <w:bottom w:val="single" w:sz="4" w:space="0" w:color="auto"/>
              <w:right w:val="single" w:sz="4" w:space="0" w:color="auto"/>
            </w:tcBorders>
          </w:tcPr>
          <w:p w14:paraId="6D2D1BB6" w14:textId="77777777" w:rsidR="00E5002E" w:rsidRPr="008A0F75" w:rsidRDefault="00E5002E" w:rsidP="00E5002E">
            <w:pPr>
              <w:pStyle w:val="Tablelevel2"/>
              <w:rPr>
                <w:ins w:id="7355" w:author="Jillian Carson-Jackson" w:date="2020-12-27T16:44:00Z"/>
                <w:rFonts w:ascii="Calibri" w:hAnsi="Calibri"/>
                <w:sz w:val="22"/>
                <w:szCs w:val="22"/>
              </w:rPr>
            </w:pPr>
          </w:p>
        </w:tc>
      </w:tr>
      <w:tr w:rsidR="00E5002E" w:rsidRPr="008A0F75" w14:paraId="44ACDC2B" w14:textId="77777777" w:rsidTr="00E5002E">
        <w:trPr>
          <w:cantSplit/>
          <w:jc w:val="center"/>
          <w:ins w:id="7356"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1CA8C5DA" w14:textId="77777777" w:rsidR="00E5002E" w:rsidRPr="00E5002E" w:rsidRDefault="00E5002E" w:rsidP="00DC77A1">
            <w:pPr>
              <w:pStyle w:val="Tablelevel1bold"/>
              <w:rPr>
                <w:ins w:id="7357" w:author="Jillian Carson-Jackson" w:date="2020-12-27T16:44:00Z"/>
                <w:rFonts w:ascii="Calibri" w:hAnsi="Calibri"/>
                <w:b w:val="0"/>
                <w:sz w:val="22"/>
                <w:szCs w:val="22"/>
              </w:rPr>
            </w:pPr>
            <w:ins w:id="7358" w:author="Jillian Carson-Jackson" w:date="2020-12-27T16:44:00Z">
              <w:r w:rsidRPr="00E5002E">
                <w:rPr>
                  <w:rFonts w:ascii="Calibri" w:hAnsi="Calibri"/>
                  <w:b w:val="0"/>
                  <w:sz w:val="22"/>
                  <w:szCs w:val="22"/>
                </w:rPr>
                <w:t>Describe and demonstrate the operation of radio equipment</w:t>
              </w:r>
            </w:ins>
          </w:p>
        </w:tc>
        <w:commentRangeEnd w:id="7352"/>
        <w:tc>
          <w:tcPr>
            <w:tcW w:w="2410" w:type="dxa"/>
            <w:tcBorders>
              <w:top w:val="single" w:sz="4" w:space="0" w:color="auto"/>
              <w:left w:val="single" w:sz="4" w:space="0" w:color="auto"/>
              <w:bottom w:val="single" w:sz="4" w:space="0" w:color="auto"/>
              <w:right w:val="single" w:sz="4" w:space="0" w:color="auto"/>
            </w:tcBorders>
          </w:tcPr>
          <w:p w14:paraId="11BAEC14" w14:textId="77777777" w:rsidR="00E5002E" w:rsidRPr="00E5002E" w:rsidRDefault="007E1B75" w:rsidP="00E5002E">
            <w:pPr>
              <w:pStyle w:val="Tablelevel2"/>
              <w:spacing w:before="60"/>
              <w:rPr>
                <w:ins w:id="7359" w:author="Jillian Carson-Jackson" w:date="2020-12-27T16:44:00Z"/>
                <w:rFonts w:ascii="Calibri" w:hAnsi="Calibri"/>
                <w:sz w:val="22"/>
                <w:szCs w:val="22"/>
              </w:rPr>
            </w:pPr>
            <w:r>
              <w:rPr>
                <w:rStyle w:val="CommentReference"/>
                <w:rFonts w:asciiTheme="minorHAnsi" w:eastAsiaTheme="minorHAnsi" w:hAnsiTheme="minorHAnsi"/>
              </w:rPr>
              <w:commentReference w:id="7352"/>
            </w:r>
          </w:p>
        </w:tc>
        <w:tc>
          <w:tcPr>
            <w:tcW w:w="2976" w:type="dxa"/>
            <w:tcBorders>
              <w:top w:val="single" w:sz="4" w:space="0" w:color="auto"/>
              <w:left w:val="single" w:sz="4" w:space="0" w:color="auto"/>
              <w:bottom w:val="single" w:sz="4" w:space="0" w:color="auto"/>
              <w:right w:val="single" w:sz="4" w:space="0" w:color="auto"/>
            </w:tcBorders>
          </w:tcPr>
          <w:p w14:paraId="4AFF715D" w14:textId="77777777" w:rsidR="00E5002E" w:rsidRPr="00E5002E" w:rsidRDefault="00E5002E" w:rsidP="00E5002E">
            <w:pPr>
              <w:pStyle w:val="Tablelevel2"/>
              <w:rPr>
                <w:ins w:id="7360" w:author="Jillian Carson-Jackson" w:date="2020-12-27T16:44:00Z"/>
                <w:rFonts w:ascii="Calibri" w:hAnsi="Calibri"/>
                <w:sz w:val="22"/>
                <w:szCs w:val="22"/>
              </w:rPr>
            </w:pPr>
          </w:p>
        </w:tc>
      </w:tr>
      <w:tr w:rsidR="00E5002E" w:rsidRPr="008A0F75" w14:paraId="4AAB7DB1" w14:textId="77777777" w:rsidTr="00E5002E">
        <w:trPr>
          <w:cantSplit/>
          <w:jc w:val="center"/>
          <w:ins w:id="7361"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687403A" w14:textId="77777777" w:rsidR="00E5002E" w:rsidRPr="008A0F75" w:rsidRDefault="00E5002E" w:rsidP="00DC77A1">
            <w:pPr>
              <w:pStyle w:val="Tablelevel1bold"/>
              <w:rPr>
                <w:ins w:id="7362" w:author="Jillian Carson-Jackson" w:date="2020-12-27T16:44:00Z"/>
                <w:rFonts w:ascii="Calibri" w:hAnsi="Calibri"/>
                <w:b w:val="0"/>
                <w:sz w:val="22"/>
                <w:szCs w:val="22"/>
              </w:rPr>
            </w:pPr>
            <w:ins w:id="7363" w:author="Jillian Carson-Jackson" w:date="2020-12-27T16:44:00Z">
              <w:r w:rsidRPr="008A0F75">
                <w:rPr>
                  <w:rFonts w:ascii="Calibri" w:hAnsi="Calibri"/>
                  <w:b w:val="0"/>
                  <w:sz w:val="22"/>
                  <w:szCs w:val="22"/>
                </w:rPr>
                <w:t>Introduction to basic VTS VHF radiotelephone, DSC and AIS equipment</w:t>
              </w:r>
            </w:ins>
          </w:p>
          <w:p w14:paraId="7DB7CC68" w14:textId="77777777" w:rsidR="00E5002E" w:rsidRPr="00E5002E" w:rsidRDefault="00E5002E" w:rsidP="00E5002E">
            <w:pPr>
              <w:pStyle w:val="Tablelevel1bold"/>
              <w:rPr>
                <w:ins w:id="7364" w:author="Jillian Carson-Jackson" w:date="2020-12-27T16:44:00Z"/>
                <w:rFonts w:ascii="Calibri" w:hAnsi="Calibri"/>
                <w:b w:val="0"/>
                <w:sz w:val="22"/>
                <w:szCs w:val="22"/>
              </w:rPr>
            </w:pPr>
            <w:ins w:id="7365" w:author="Jillian Carson-Jackson" w:date="2020-12-27T16:44:00Z">
              <w:r w:rsidRPr="00E5002E">
                <w:rPr>
                  <w:rFonts w:ascii="Calibri" w:hAnsi="Calibri"/>
                  <w:b w:val="0"/>
                  <w:sz w:val="22"/>
                  <w:szCs w:val="22"/>
                </w:rPr>
                <w:t>Principles, controls and operation of VHF</w:t>
              </w:r>
            </w:ins>
          </w:p>
          <w:p w14:paraId="0F299BBC" w14:textId="77777777" w:rsidR="00E5002E" w:rsidRPr="00E5002E" w:rsidRDefault="00E5002E" w:rsidP="00E5002E">
            <w:pPr>
              <w:pStyle w:val="Tablelevel1bold"/>
              <w:rPr>
                <w:ins w:id="7366" w:author="Jillian Carson-Jackson" w:date="2020-12-27T16:44:00Z"/>
                <w:rFonts w:ascii="Calibri" w:hAnsi="Calibri"/>
                <w:b w:val="0"/>
                <w:sz w:val="22"/>
                <w:szCs w:val="22"/>
              </w:rPr>
            </w:pPr>
            <w:ins w:id="7367" w:author="Jillian Carson-Jackson" w:date="2020-12-27T16:44:00Z">
              <w:r w:rsidRPr="00E5002E">
                <w:rPr>
                  <w:rFonts w:ascii="Calibri" w:hAnsi="Calibri"/>
                  <w:b w:val="0"/>
                  <w:sz w:val="22"/>
                  <w:szCs w:val="22"/>
                </w:rPr>
                <w:t>Channel spacing</w:t>
              </w:r>
            </w:ins>
          </w:p>
          <w:p w14:paraId="4A4828C7" w14:textId="77777777" w:rsidR="00E5002E" w:rsidRPr="00E5002E" w:rsidRDefault="00E5002E" w:rsidP="00E5002E">
            <w:pPr>
              <w:pStyle w:val="Tablelevel1bold"/>
              <w:rPr>
                <w:ins w:id="7368" w:author="Jillian Carson-Jackson" w:date="2020-12-27T16:44:00Z"/>
                <w:rFonts w:ascii="Calibri" w:hAnsi="Calibri"/>
                <w:b w:val="0"/>
                <w:sz w:val="22"/>
                <w:szCs w:val="22"/>
              </w:rPr>
            </w:pPr>
            <w:ins w:id="7369" w:author="Jillian Carson-Jackson" w:date="2020-12-27T16:44:00Z">
              <w:r w:rsidRPr="00E5002E">
                <w:rPr>
                  <w:rFonts w:ascii="Calibri" w:hAnsi="Calibri"/>
                  <w:b w:val="0"/>
                  <w:sz w:val="22"/>
                  <w:szCs w:val="22"/>
                </w:rPr>
                <w:t>Modulation</w:t>
              </w:r>
            </w:ins>
          </w:p>
          <w:p w14:paraId="4D513DF2" w14:textId="77777777" w:rsidR="00E5002E" w:rsidRPr="00E5002E" w:rsidRDefault="00E5002E" w:rsidP="00E5002E">
            <w:pPr>
              <w:pStyle w:val="Tablelevel1bold"/>
              <w:rPr>
                <w:ins w:id="7370" w:author="Jillian Carson-Jackson" w:date="2020-12-27T16:44:00Z"/>
                <w:rFonts w:ascii="Calibri" w:hAnsi="Calibri"/>
                <w:b w:val="0"/>
                <w:sz w:val="22"/>
                <w:szCs w:val="22"/>
              </w:rPr>
            </w:pPr>
            <w:ins w:id="7371" w:author="Jillian Carson-Jackson" w:date="2020-12-27T16:44:00Z">
              <w:r w:rsidRPr="00E5002E">
                <w:rPr>
                  <w:rFonts w:ascii="Calibri" w:hAnsi="Calibri"/>
                  <w:b w:val="0"/>
                  <w:sz w:val="22"/>
                  <w:szCs w:val="22"/>
                </w:rPr>
                <w:t>Range</w:t>
              </w:r>
            </w:ins>
          </w:p>
        </w:tc>
        <w:tc>
          <w:tcPr>
            <w:tcW w:w="2410" w:type="dxa"/>
            <w:tcBorders>
              <w:top w:val="single" w:sz="4" w:space="0" w:color="auto"/>
              <w:left w:val="single" w:sz="4" w:space="0" w:color="auto"/>
              <w:bottom w:val="single" w:sz="4" w:space="0" w:color="auto"/>
              <w:right w:val="single" w:sz="4" w:space="0" w:color="auto"/>
            </w:tcBorders>
          </w:tcPr>
          <w:p w14:paraId="40C25D15" w14:textId="77777777" w:rsidR="00E5002E" w:rsidRPr="008A0F75" w:rsidRDefault="00E5002E" w:rsidP="00DC77A1">
            <w:pPr>
              <w:pStyle w:val="Tablelevel2"/>
              <w:spacing w:before="60"/>
              <w:ind w:left="0"/>
              <w:jc w:val="center"/>
              <w:rPr>
                <w:ins w:id="7372" w:author="Jillian Carson-Jackson" w:date="2020-12-27T16:44:00Z"/>
                <w:rFonts w:ascii="Calibri" w:hAnsi="Calibri"/>
                <w:sz w:val="22"/>
                <w:szCs w:val="22"/>
              </w:rPr>
            </w:pPr>
          </w:p>
          <w:p w14:paraId="7B79C53E" w14:textId="77777777" w:rsidR="00E5002E" w:rsidRPr="008A0F75" w:rsidRDefault="00E5002E" w:rsidP="00DC77A1">
            <w:pPr>
              <w:pStyle w:val="Tablelevel2"/>
              <w:spacing w:before="60"/>
              <w:ind w:left="0"/>
              <w:jc w:val="center"/>
              <w:rPr>
                <w:ins w:id="7373" w:author="Jillian Carson-Jackson" w:date="2020-12-27T16:44:00Z"/>
                <w:rFonts w:ascii="Calibri" w:hAnsi="Calibri"/>
                <w:sz w:val="22"/>
                <w:szCs w:val="22"/>
              </w:rPr>
            </w:pPr>
          </w:p>
          <w:p w14:paraId="0990DAD5" w14:textId="77777777" w:rsidR="00E5002E" w:rsidRPr="008A0F75" w:rsidRDefault="00E5002E" w:rsidP="00DC77A1">
            <w:pPr>
              <w:pStyle w:val="Tablelevel2"/>
              <w:spacing w:before="60"/>
              <w:ind w:left="0"/>
              <w:jc w:val="center"/>
              <w:rPr>
                <w:ins w:id="7374" w:author="Jillian Carson-Jackson" w:date="2020-12-27T16:44:00Z"/>
                <w:rFonts w:ascii="Calibri" w:hAnsi="Calibri"/>
                <w:sz w:val="22"/>
                <w:szCs w:val="22"/>
              </w:rPr>
            </w:pPr>
            <w:ins w:id="7375" w:author="Jillian Carson-Jackson" w:date="2020-12-27T16:44:00Z">
              <w:r w:rsidRPr="008A0F75">
                <w:rPr>
                  <w:rFonts w:ascii="Calibri" w:hAnsi="Calibri"/>
                  <w:sz w:val="22"/>
                  <w:szCs w:val="22"/>
                </w:rPr>
                <w:t>R35</w:t>
              </w:r>
            </w:ins>
          </w:p>
        </w:tc>
        <w:tc>
          <w:tcPr>
            <w:tcW w:w="2976" w:type="dxa"/>
            <w:tcBorders>
              <w:top w:val="single" w:sz="4" w:space="0" w:color="auto"/>
              <w:left w:val="single" w:sz="4" w:space="0" w:color="auto"/>
              <w:bottom w:val="single" w:sz="4" w:space="0" w:color="auto"/>
              <w:right w:val="single" w:sz="4" w:space="0" w:color="auto"/>
            </w:tcBorders>
          </w:tcPr>
          <w:p w14:paraId="1527C1DF" w14:textId="77777777" w:rsidR="00E5002E" w:rsidRPr="008A0F75" w:rsidRDefault="00E5002E" w:rsidP="00E5002E">
            <w:pPr>
              <w:pStyle w:val="Tablelevel2"/>
              <w:ind w:left="0"/>
              <w:jc w:val="center"/>
              <w:rPr>
                <w:ins w:id="7376" w:author="Jillian Carson-Jackson" w:date="2020-12-27T16:44:00Z"/>
                <w:rFonts w:ascii="Calibri" w:hAnsi="Calibri"/>
                <w:sz w:val="22"/>
                <w:szCs w:val="22"/>
              </w:rPr>
            </w:pPr>
            <w:ins w:id="7377" w:author="Jillian Carson-Jackson" w:date="2020-12-27T16:44:00Z">
              <w:r w:rsidRPr="008A0F75">
                <w:rPr>
                  <w:rFonts w:ascii="Calibri" w:hAnsi="Calibri"/>
                  <w:sz w:val="22"/>
                  <w:szCs w:val="22"/>
                </w:rPr>
                <w:t xml:space="preserve">A12 or A13, </w:t>
              </w:r>
            </w:ins>
          </w:p>
          <w:p w14:paraId="31454D19" w14:textId="77777777" w:rsidR="00E5002E" w:rsidRPr="008A0F75" w:rsidRDefault="00E5002E" w:rsidP="00E5002E">
            <w:pPr>
              <w:pStyle w:val="Tablelevel2"/>
              <w:ind w:left="0"/>
              <w:jc w:val="center"/>
              <w:rPr>
                <w:ins w:id="7378" w:author="Jillian Carson-Jackson" w:date="2020-12-27T16:44:00Z"/>
                <w:rFonts w:ascii="Calibri" w:hAnsi="Calibri"/>
                <w:sz w:val="22"/>
                <w:szCs w:val="22"/>
              </w:rPr>
            </w:pPr>
            <w:ins w:id="7379" w:author="Jillian Carson-Jackson" w:date="2020-12-27T16:44:00Z">
              <w:r w:rsidRPr="008A0F75">
                <w:rPr>
                  <w:rFonts w:ascii="Calibri" w:hAnsi="Calibri"/>
                  <w:sz w:val="22"/>
                  <w:szCs w:val="22"/>
                </w:rPr>
                <w:t>E1, E5</w:t>
              </w:r>
            </w:ins>
          </w:p>
        </w:tc>
      </w:tr>
      <w:tr w:rsidR="00E5002E" w:rsidRPr="008A0F75" w14:paraId="38007A46" w14:textId="77777777" w:rsidTr="00E5002E">
        <w:trPr>
          <w:cantSplit/>
          <w:jc w:val="center"/>
          <w:ins w:id="7380" w:author="Jillian Carson-Jackson" w:date="2020-12-27T16:44:00Z"/>
        </w:trPr>
        <w:tc>
          <w:tcPr>
            <w:tcW w:w="8897" w:type="dxa"/>
            <w:tcBorders>
              <w:top w:val="single" w:sz="4" w:space="0" w:color="auto"/>
              <w:left w:val="single" w:sz="4" w:space="0" w:color="auto"/>
              <w:bottom w:val="single" w:sz="4" w:space="0" w:color="auto"/>
              <w:right w:val="single" w:sz="4" w:space="0" w:color="auto"/>
            </w:tcBorders>
          </w:tcPr>
          <w:p w14:paraId="3001BF53" w14:textId="77777777" w:rsidR="00E5002E" w:rsidRPr="00E5002E" w:rsidRDefault="00E5002E" w:rsidP="00E5002E">
            <w:pPr>
              <w:pStyle w:val="Tablelevel1bold"/>
              <w:rPr>
                <w:ins w:id="7381" w:author="Jillian Carson-Jackson" w:date="2020-12-27T16:44:00Z"/>
                <w:rFonts w:ascii="Calibri" w:hAnsi="Calibri"/>
                <w:b w:val="0"/>
                <w:sz w:val="22"/>
                <w:szCs w:val="22"/>
              </w:rPr>
            </w:pPr>
            <w:ins w:id="7382" w:author="Jillian Carson-Jackson" w:date="2020-12-27T16:44:00Z">
              <w:r w:rsidRPr="00E5002E">
                <w:rPr>
                  <w:rFonts w:ascii="Calibri" w:hAnsi="Calibri"/>
                  <w:b w:val="0"/>
                  <w:sz w:val="22"/>
                  <w:szCs w:val="22"/>
                </w:rPr>
                <w:t>Principles, controls and operation of DSC</w:t>
              </w:r>
            </w:ins>
          </w:p>
          <w:p w14:paraId="4E15ACB1" w14:textId="77777777" w:rsidR="00E5002E" w:rsidRPr="00E5002E" w:rsidRDefault="00E5002E" w:rsidP="00E5002E">
            <w:pPr>
              <w:pStyle w:val="Tablelevel1bold"/>
              <w:rPr>
                <w:ins w:id="7383" w:author="Jillian Carson-Jackson" w:date="2020-12-27T16:44:00Z"/>
                <w:rFonts w:ascii="Calibri" w:hAnsi="Calibri"/>
                <w:b w:val="0"/>
                <w:sz w:val="22"/>
                <w:szCs w:val="22"/>
              </w:rPr>
            </w:pPr>
            <w:ins w:id="7384" w:author="Jillian Carson-Jackson" w:date="2020-12-27T16:44:00Z">
              <w:r w:rsidRPr="00E5002E">
                <w:rPr>
                  <w:rFonts w:ascii="Calibri" w:hAnsi="Calibri"/>
                  <w:b w:val="0"/>
                  <w:sz w:val="22"/>
                  <w:szCs w:val="22"/>
                </w:rPr>
                <w:t>Format of a transmission sequence</w:t>
              </w:r>
            </w:ins>
          </w:p>
          <w:p w14:paraId="308EDE77" w14:textId="77777777" w:rsidR="00E5002E" w:rsidRPr="00E5002E" w:rsidRDefault="00E5002E" w:rsidP="00E5002E">
            <w:pPr>
              <w:pStyle w:val="Tablelevel1bold"/>
              <w:rPr>
                <w:ins w:id="7385" w:author="Jillian Carson-Jackson" w:date="2020-12-27T16:44:00Z"/>
                <w:rFonts w:ascii="Calibri" w:hAnsi="Calibri"/>
                <w:b w:val="0"/>
                <w:sz w:val="22"/>
                <w:szCs w:val="22"/>
              </w:rPr>
            </w:pPr>
            <w:ins w:id="7386" w:author="Jillian Carson-Jackson" w:date="2020-12-27T16:44:00Z">
              <w:r w:rsidRPr="00E5002E">
                <w:rPr>
                  <w:rFonts w:ascii="Calibri" w:hAnsi="Calibri"/>
                  <w:b w:val="0"/>
                  <w:sz w:val="22"/>
                  <w:szCs w:val="22"/>
                </w:rPr>
                <w:t>Message composition</w:t>
              </w:r>
            </w:ins>
          </w:p>
          <w:p w14:paraId="73F93EBD" w14:textId="77777777" w:rsidR="00E5002E" w:rsidRPr="00E5002E" w:rsidRDefault="00E5002E" w:rsidP="00E5002E">
            <w:pPr>
              <w:pStyle w:val="Tablelevel1bold"/>
              <w:rPr>
                <w:ins w:id="7387" w:author="Jillian Carson-Jackson" w:date="2020-12-27T16:44:00Z"/>
                <w:rFonts w:ascii="Calibri" w:hAnsi="Calibri"/>
                <w:b w:val="0"/>
                <w:sz w:val="22"/>
                <w:szCs w:val="22"/>
              </w:rPr>
            </w:pPr>
            <w:ins w:id="7388" w:author="Jillian Carson-Jackson" w:date="2020-12-27T16:44:00Z">
              <w:r w:rsidRPr="00E5002E">
                <w:rPr>
                  <w:rFonts w:ascii="Calibri" w:hAnsi="Calibri"/>
                  <w:b w:val="0"/>
                  <w:sz w:val="22"/>
                  <w:szCs w:val="22"/>
                </w:rPr>
                <w:t>Error checks</w:t>
              </w:r>
            </w:ins>
          </w:p>
          <w:p w14:paraId="3BE8CBC0" w14:textId="77777777" w:rsidR="00E5002E" w:rsidRPr="00E5002E" w:rsidRDefault="00E5002E" w:rsidP="00E5002E">
            <w:pPr>
              <w:pStyle w:val="Tablelevel1bold"/>
              <w:rPr>
                <w:ins w:id="7389" w:author="Jillian Carson-Jackson" w:date="2020-12-27T16:44:00Z"/>
                <w:rFonts w:ascii="Calibri" w:hAnsi="Calibri"/>
                <w:b w:val="0"/>
                <w:sz w:val="22"/>
                <w:szCs w:val="22"/>
              </w:rPr>
            </w:pPr>
            <w:ins w:id="7390" w:author="Jillian Carson-Jackson" w:date="2020-12-27T16:44:00Z">
              <w:r w:rsidRPr="00E5002E">
                <w:rPr>
                  <w:rFonts w:ascii="Calibri" w:hAnsi="Calibri"/>
                  <w:b w:val="0"/>
                  <w:sz w:val="22"/>
                  <w:szCs w:val="22"/>
                </w:rPr>
                <w:t>Principles, controls and operation of AIS</w:t>
              </w:r>
            </w:ins>
          </w:p>
          <w:p w14:paraId="6CDD5E96" w14:textId="77777777" w:rsidR="00E5002E" w:rsidRPr="00E5002E" w:rsidRDefault="00E5002E" w:rsidP="00E5002E">
            <w:pPr>
              <w:pStyle w:val="Tablelevel1bold"/>
              <w:rPr>
                <w:ins w:id="7391" w:author="Jillian Carson-Jackson" w:date="2020-12-27T16:44:00Z"/>
                <w:rFonts w:ascii="Calibri" w:hAnsi="Calibri"/>
                <w:b w:val="0"/>
                <w:sz w:val="22"/>
                <w:szCs w:val="22"/>
              </w:rPr>
            </w:pPr>
            <w:ins w:id="7392" w:author="Jillian Carson-Jackson" w:date="2020-12-27T16:44:00Z">
              <w:r w:rsidRPr="00E5002E">
                <w:rPr>
                  <w:rFonts w:ascii="Calibri" w:hAnsi="Calibri"/>
                  <w:b w:val="0"/>
                  <w:sz w:val="22"/>
                  <w:szCs w:val="22"/>
                </w:rPr>
                <w:t xml:space="preserve">Format of a transmission sequence </w:t>
              </w:r>
            </w:ins>
          </w:p>
          <w:p w14:paraId="03829888" w14:textId="77777777" w:rsidR="00E5002E" w:rsidRPr="00E5002E" w:rsidRDefault="00E5002E" w:rsidP="00E5002E">
            <w:pPr>
              <w:pStyle w:val="Tablelevel1bold"/>
              <w:rPr>
                <w:ins w:id="7393" w:author="Jillian Carson-Jackson" w:date="2020-12-27T16:44:00Z"/>
                <w:rFonts w:ascii="Calibri" w:hAnsi="Calibri"/>
                <w:b w:val="0"/>
                <w:sz w:val="22"/>
                <w:szCs w:val="22"/>
              </w:rPr>
            </w:pPr>
            <w:ins w:id="7394" w:author="Jillian Carson-Jackson" w:date="2020-12-27T16:44:00Z">
              <w:r w:rsidRPr="00E5002E">
                <w:rPr>
                  <w:rFonts w:ascii="Calibri" w:hAnsi="Calibri"/>
                  <w:b w:val="0"/>
                  <w:sz w:val="22"/>
                  <w:szCs w:val="22"/>
                </w:rPr>
                <w:t>Message composition</w:t>
              </w:r>
            </w:ins>
          </w:p>
          <w:p w14:paraId="44224C95" w14:textId="77777777" w:rsidR="00E5002E" w:rsidRPr="00E5002E" w:rsidRDefault="00E5002E" w:rsidP="00E5002E">
            <w:pPr>
              <w:pStyle w:val="Tablelevel1bold"/>
              <w:rPr>
                <w:ins w:id="7395" w:author="Jillian Carson-Jackson" w:date="2020-12-27T16:44:00Z"/>
                <w:rFonts w:ascii="Calibri" w:hAnsi="Calibri"/>
                <w:b w:val="0"/>
                <w:sz w:val="22"/>
                <w:szCs w:val="22"/>
              </w:rPr>
            </w:pPr>
            <w:ins w:id="7396" w:author="Jillian Carson-Jackson" w:date="2020-12-27T16:44:00Z">
              <w:r w:rsidRPr="00E5002E">
                <w:rPr>
                  <w:rFonts w:ascii="Calibri" w:hAnsi="Calibri"/>
                  <w:b w:val="0"/>
                  <w:sz w:val="22"/>
                  <w:szCs w:val="22"/>
                </w:rPr>
                <w:t xml:space="preserve">Automatic and manual modes </w:t>
              </w:r>
            </w:ins>
          </w:p>
        </w:tc>
        <w:tc>
          <w:tcPr>
            <w:tcW w:w="2410" w:type="dxa"/>
            <w:tcBorders>
              <w:top w:val="single" w:sz="4" w:space="0" w:color="auto"/>
              <w:left w:val="single" w:sz="4" w:space="0" w:color="auto"/>
              <w:bottom w:val="single" w:sz="4" w:space="0" w:color="auto"/>
              <w:right w:val="single" w:sz="4" w:space="0" w:color="auto"/>
            </w:tcBorders>
          </w:tcPr>
          <w:p w14:paraId="72E0CC4A" w14:textId="77777777" w:rsidR="00E5002E" w:rsidRPr="008A0F75" w:rsidRDefault="00E5002E" w:rsidP="00DC77A1">
            <w:pPr>
              <w:pStyle w:val="Tablelevel2"/>
              <w:spacing w:before="60"/>
              <w:ind w:left="0"/>
              <w:jc w:val="center"/>
              <w:rPr>
                <w:ins w:id="7397" w:author="Jillian Carson-Jackson" w:date="2020-12-27T16:44:00Z"/>
                <w:rFonts w:ascii="Calibri" w:hAnsi="Calibri"/>
                <w:sz w:val="22"/>
                <w:szCs w:val="22"/>
              </w:rPr>
            </w:pPr>
          </w:p>
          <w:p w14:paraId="350A1CC2" w14:textId="77777777" w:rsidR="00E5002E" w:rsidRPr="008A0F75" w:rsidRDefault="00E5002E" w:rsidP="00E5002E">
            <w:pPr>
              <w:pStyle w:val="Tablelevel2"/>
              <w:spacing w:before="60"/>
              <w:ind w:left="0"/>
              <w:jc w:val="center"/>
              <w:rPr>
                <w:ins w:id="7398" w:author="Jillian Carson-Jackson" w:date="2020-12-27T16:44:00Z"/>
                <w:rFonts w:ascii="Calibri" w:hAnsi="Calibri"/>
                <w:sz w:val="22"/>
                <w:szCs w:val="22"/>
              </w:rPr>
            </w:pPr>
            <w:ins w:id="7399" w:author="Jillian Carson-Jackson" w:date="2020-12-27T16:44:00Z">
              <w:r w:rsidRPr="008A0F75">
                <w:rPr>
                  <w:rFonts w:ascii="Calibri" w:hAnsi="Calibri"/>
                  <w:sz w:val="22"/>
                  <w:szCs w:val="22"/>
                </w:rPr>
                <w:t>R34</w:t>
              </w:r>
            </w:ins>
          </w:p>
          <w:p w14:paraId="5FFE0B47" w14:textId="77777777" w:rsidR="00E5002E" w:rsidRPr="008A0F75" w:rsidRDefault="00E5002E" w:rsidP="00E5002E">
            <w:pPr>
              <w:pStyle w:val="Tablelevel2"/>
              <w:spacing w:before="60"/>
              <w:ind w:left="0"/>
              <w:jc w:val="center"/>
              <w:rPr>
                <w:ins w:id="7400" w:author="Jillian Carson-Jackson" w:date="2020-12-27T16:44:00Z"/>
                <w:rFonts w:ascii="Calibri" w:hAnsi="Calibri"/>
                <w:sz w:val="22"/>
                <w:szCs w:val="22"/>
              </w:rPr>
            </w:pPr>
            <w:ins w:id="7401" w:author="Jillian Carson-Jackson" w:date="2020-12-27T16:44:00Z">
              <w:r w:rsidRPr="008A0F75">
                <w:rPr>
                  <w:rFonts w:ascii="Calibri" w:hAnsi="Calibri"/>
                  <w:sz w:val="22"/>
                  <w:szCs w:val="22"/>
                </w:rPr>
                <w:t>R29</w:t>
              </w:r>
            </w:ins>
          </w:p>
          <w:p w14:paraId="3003839A" w14:textId="77777777" w:rsidR="00E5002E" w:rsidRPr="008A0F75" w:rsidRDefault="00E5002E" w:rsidP="00E5002E">
            <w:pPr>
              <w:pStyle w:val="Tablelevel2"/>
              <w:spacing w:before="60"/>
              <w:ind w:left="0"/>
              <w:jc w:val="center"/>
              <w:rPr>
                <w:ins w:id="7402" w:author="Jillian Carson-Jackson" w:date="2020-12-27T16:44:00Z"/>
                <w:rFonts w:ascii="Calibri" w:hAnsi="Calibri"/>
                <w:sz w:val="22"/>
                <w:szCs w:val="22"/>
              </w:rPr>
            </w:pPr>
            <w:ins w:id="7403" w:author="Jillian Carson-Jackson" w:date="2020-12-27T16:44:00Z">
              <w:r w:rsidRPr="008A0F75">
                <w:rPr>
                  <w:rFonts w:ascii="Calibri" w:hAnsi="Calibri"/>
                  <w:sz w:val="22"/>
                  <w:szCs w:val="22"/>
                </w:rPr>
                <w:t>R30</w:t>
              </w:r>
            </w:ins>
          </w:p>
          <w:p w14:paraId="11DC7880" w14:textId="77777777" w:rsidR="00E5002E" w:rsidRPr="008A0F75" w:rsidRDefault="00E5002E" w:rsidP="00DC77A1">
            <w:pPr>
              <w:pStyle w:val="Tablelevel2"/>
              <w:spacing w:before="60"/>
              <w:ind w:left="0"/>
              <w:jc w:val="center"/>
              <w:rPr>
                <w:ins w:id="7404" w:author="Jillian Carson-Jackson" w:date="2020-12-27T16:44:00Z"/>
                <w:rFonts w:ascii="Calibri" w:hAnsi="Calibri"/>
                <w:sz w:val="22"/>
                <w:szCs w:val="22"/>
              </w:rPr>
            </w:pPr>
          </w:p>
          <w:p w14:paraId="520779E6" w14:textId="77777777" w:rsidR="00E5002E" w:rsidRPr="008A0F75" w:rsidRDefault="00E5002E" w:rsidP="00DC77A1">
            <w:pPr>
              <w:pStyle w:val="Tablelevel2"/>
              <w:spacing w:before="60"/>
              <w:ind w:left="0"/>
              <w:jc w:val="center"/>
              <w:rPr>
                <w:ins w:id="7405" w:author="Jillian Carson-Jackson" w:date="2020-12-27T16:44:00Z"/>
                <w:rFonts w:ascii="Calibri" w:hAnsi="Calibri"/>
                <w:sz w:val="22"/>
                <w:szCs w:val="22"/>
              </w:rPr>
            </w:pPr>
            <w:ins w:id="7406" w:author="Jillian Carson-Jackson" w:date="2020-12-27T16:44:00Z">
              <w:r w:rsidRPr="008A0F75">
                <w:rPr>
                  <w:rFonts w:ascii="Calibri" w:hAnsi="Calibri"/>
                  <w:sz w:val="22"/>
                  <w:szCs w:val="22"/>
                </w:rPr>
                <w:t>R18, R25, R34, R31, R47, R51, R53</w:t>
              </w:r>
            </w:ins>
          </w:p>
        </w:tc>
        <w:tc>
          <w:tcPr>
            <w:tcW w:w="2976" w:type="dxa"/>
            <w:tcBorders>
              <w:top w:val="single" w:sz="4" w:space="0" w:color="auto"/>
              <w:left w:val="single" w:sz="4" w:space="0" w:color="auto"/>
              <w:bottom w:val="single" w:sz="4" w:space="0" w:color="auto"/>
              <w:right w:val="single" w:sz="4" w:space="0" w:color="auto"/>
            </w:tcBorders>
          </w:tcPr>
          <w:p w14:paraId="03DC5DA0" w14:textId="77777777" w:rsidR="00E5002E" w:rsidRPr="008A0F75" w:rsidRDefault="00E5002E" w:rsidP="00E5002E">
            <w:pPr>
              <w:pStyle w:val="Tablelevel2"/>
              <w:jc w:val="center"/>
              <w:rPr>
                <w:ins w:id="7407" w:author="Jillian Carson-Jackson" w:date="2020-12-27T16:44:00Z"/>
                <w:rFonts w:ascii="Calibri" w:hAnsi="Calibri"/>
                <w:sz w:val="22"/>
                <w:szCs w:val="22"/>
              </w:rPr>
            </w:pPr>
          </w:p>
        </w:tc>
      </w:tr>
    </w:tbl>
    <w:p w14:paraId="06C0A9C7" w14:textId="77777777" w:rsidR="00802D62" w:rsidRPr="00C50983" w:rsidRDefault="00802D62"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4"/>
          <w:pgSz w:w="16838" w:h="11906" w:orient="landscape"/>
          <w:pgMar w:top="1134" w:right="1134" w:bottom="1134" w:left="1134" w:header="706" w:footer="706" w:gutter="0"/>
          <w:cols w:space="708"/>
          <w:docGrid w:linePitch="360"/>
        </w:sectPr>
      </w:pPr>
    </w:p>
    <w:p w14:paraId="0AE38319" w14:textId="54675F63" w:rsidR="0076035F" w:rsidRPr="00C50983" w:rsidDel="00B406CD" w:rsidRDefault="0076035F" w:rsidP="0076035F">
      <w:pPr>
        <w:pStyle w:val="Module"/>
        <w:rPr>
          <w:del w:id="7408" w:author="Jillian Carson-Jackson" w:date="2020-12-27T16:47:00Z"/>
          <w:caps/>
        </w:rPr>
      </w:pPr>
      <w:bookmarkStart w:id="7409" w:name="_Toc111617470"/>
      <w:bookmarkStart w:id="7410" w:name="_Toc245254445"/>
      <w:bookmarkStart w:id="7411" w:name="_Toc61927104"/>
      <w:del w:id="7412" w:author="Jillian Carson-Jackson" w:date="2020-12-27T16:47:00Z">
        <w:r w:rsidRPr="00C50983" w:rsidDel="00B406CD">
          <w:delText xml:space="preserve">COMMUNICATION </w:delText>
        </w:r>
        <w:commentRangeStart w:id="7413"/>
        <w:r w:rsidRPr="00C50983" w:rsidDel="00B406CD">
          <w:delText>CO-ORDINATION</w:delText>
        </w:r>
        <w:bookmarkEnd w:id="7409"/>
        <w:bookmarkEnd w:id="7410"/>
        <w:commentRangeEnd w:id="7413"/>
        <w:r w:rsidR="001D649B" w:rsidDel="00B406CD">
          <w:rPr>
            <w:rStyle w:val="CommentReference"/>
            <w:rFonts w:eastAsiaTheme="minorHAnsi"/>
            <w:b w:val="0"/>
            <w:color w:val="auto"/>
            <w:u w:val="none"/>
          </w:rPr>
          <w:commentReference w:id="7413"/>
        </w:r>
        <w:bookmarkEnd w:id="7411"/>
      </w:del>
    </w:p>
    <w:p w14:paraId="5529097B" w14:textId="22B9DB6E" w:rsidR="0076035F" w:rsidDel="001D649B" w:rsidRDefault="0076035F" w:rsidP="00F64B31">
      <w:pPr>
        <w:pStyle w:val="ModuleHeading1"/>
        <w:rPr>
          <w:del w:id="7414" w:author="Jillian Carson-Jackson" w:date="2020-12-27T16:38:00Z"/>
        </w:rPr>
      </w:pPr>
      <w:bookmarkStart w:id="7415" w:name="_Toc446917511"/>
      <w:bookmarkStart w:id="7416" w:name="_Toc111617471"/>
      <w:bookmarkStart w:id="7417" w:name="_Toc245254446"/>
      <w:bookmarkStart w:id="7418" w:name="_Toc61927105"/>
      <w:del w:id="7419" w:author="Jillian Carson-Jackson" w:date="2020-12-27T16:38:00Z">
        <w:r w:rsidRPr="00C50983" w:rsidDel="001D649B">
          <w:delText>INTRODUCTION</w:delText>
        </w:r>
        <w:bookmarkEnd w:id="7415"/>
        <w:bookmarkEnd w:id="7416"/>
        <w:bookmarkEnd w:id="7417"/>
        <w:bookmarkEnd w:id="7418"/>
      </w:del>
    </w:p>
    <w:p w14:paraId="6BD6961D" w14:textId="4F23BD16" w:rsidR="0076035F" w:rsidRPr="0076035F" w:rsidDel="001D649B" w:rsidRDefault="0076035F" w:rsidP="0076035F">
      <w:pPr>
        <w:pStyle w:val="Heading1separatationline"/>
        <w:rPr>
          <w:del w:id="7420" w:author="Jillian Carson-Jackson" w:date="2020-12-27T16:38:00Z"/>
        </w:rPr>
      </w:pPr>
    </w:p>
    <w:p w14:paraId="225DA4C1" w14:textId="4999D023" w:rsidR="0076035F" w:rsidRPr="00C50983" w:rsidDel="001D649B" w:rsidRDefault="0076035F" w:rsidP="0076035F">
      <w:pPr>
        <w:pStyle w:val="BodyText"/>
        <w:rPr>
          <w:del w:id="7421" w:author="Jillian Carson-Jackson" w:date="2020-12-27T16:38:00Z"/>
        </w:rPr>
      </w:pPr>
      <w:del w:id="7422" w:author="Jillian Carson-Jackson" w:date="2020-12-27T16:38:00Z">
        <w:r w:rsidRPr="00C50983" w:rsidDel="001D649B">
          <w:delTex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delText>
        </w:r>
      </w:del>
    </w:p>
    <w:p w14:paraId="7D863742" w14:textId="7906308B" w:rsidR="0076035F" w:rsidDel="001D649B" w:rsidRDefault="0076035F" w:rsidP="00F64B31">
      <w:pPr>
        <w:pStyle w:val="ModuleHeading1"/>
        <w:rPr>
          <w:del w:id="7423" w:author="Jillian Carson-Jackson" w:date="2020-12-27T16:38:00Z"/>
        </w:rPr>
      </w:pPr>
      <w:bookmarkStart w:id="7424" w:name="_Toc446917512"/>
      <w:bookmarkStart w:id="7425" w:name="_Toc111617472"/>
      <w:bookmarkStart w:id="7426" w:name="_Toc245254447"/>
      <w:bookmarkStart w:id="7427" w:name="_Toc61927106"/>
      <w:del w:id="7428" w:author="Jillian Carson-Jackson" w:date="2020-12-27T16:38:00Z">
        <w:r w:rsidRPr="00C50983" w:rsidDel="001D649B">
          <w:delText>SUBJECT FRAMEWORK</w:delText>
        </w:r>
        <w:bookmarkEnd w:id="7424"/>
        <w:bookmarkEnd w:id="7425"/>
        <w:bookmarkEnd w:id="7426"/>
        <w:bookmarkEnd w:id="7427"/>
      </w:del>
    </w:p>
    <w:p w14:paraId="44A61138" w14:textId="7D814871" w:rsidR="0076035F" w:rsidRPr="0076035F" w:rsidDel="001D649B" w:rsidRDefault="0076035F" w:rsidP="0076035F">
      <w:pPr>
        <w:pStyle w:val="Heading1separatationline"/>
        <w:rPr>
          <w:del w:id="7429" w:author="Jillian Carson-Jackson" w:date="2020-12-27T16:38:00Z"/>
        </w:rPr>
      </w:pPr>
    </w:p>
    <w:p w14:paraId="2102D331" w14:textId="2357CFBA" w:rsidR="0076035F" w:rsidRPr="00C50983" w:rsidDel="001D649B" w:rsidRDefault="0076035F" w:rsidP="00F64B31">
      <w:pPr>
        <w:pStyle w:val="ModuleHeading2"/>
        <w:rPr>
          <w:del w:id="7430" w:author="Jillian Carson-Jackson" w:date="2020-12-27T16:38:00Z"/>
        </w:rPr>
      </w:pPr>
      <w:bookmarkStart w:id="7431" w:name="_Toc446917513"/>
      <w:bookmarkStart w:id="7432" w:name="_Toc111617473"/>
      <w:del w:id="7433" w:author="Jillian Carson-Jackson" w:date="2020-12-27T16:38:00Z">
        <w:r w:rsidRPr="00C50983" w:rsidDel="001D649B">
          <w:delText>Scope</w:delText>
        </w:r>
        <w:bookmarkEnd w:id="7431"/>
        <w:bookmarkEnd w:id="7432"/>
      </w:del>
    </w:p>
    <w:p w14:paraId="046CCE27" w14:textId="7052AAA4" w:rsidR="0076035F" w:rsidRPr="00C50983" w:rsidDel="001D649B" w:rsidRDefault="0076035F" w:rsidP="0076035F">
      <w:pPr>
        <w:pStyle w:val="BodyText"/>
        <w:rPr>
          <w:del w:id="7434" w:author="Jillian Carson-Jackson" w:date="2020-12-27T16:38:00Z"/>
        </w:rPr>
      </w:pPr>
      <w:del w:id="7435" w:author="Jillian Carson-Jackson" w:date="2020-12-27T16:38:00Z">
        <w:r w:rsidRPr="00C50983" w:rsidDel="001D649B">
          <w:delText>This syllabus covers the requirement for VTS Operators to be able to co-ordinate communications between the VTS centre, participating shipping, allied services and other marine related agencies.</w:delText>
        </w:r>
      </w:del>
    </w:p>
    <w:p w14:paraId="5D2D6F5B" w14:textId="04D4E4C2" w:rsidR="0076035F" w:rsidRPr="00C50983" w:rsidDel="001D649B" w:rsidRDefault="0076035F" w:rsidP="0076035F">
      <w:pPr>
        <w:pStyle w:val="BodyText"/>
        <w:rPr>
          <w:del w:id="7436" w:author="Jillian Carson-Jackson" w:date="2020-12-27T16:38:00Z"/>
        </w:rPr>
      </w:pPr>
      <w:del w:id="7437" w:author="Jillian Carson-Jackson" w:date="2020-12-27T16:38:00Z">
        <w:r w:rsidRPr="00C50983" w:rsidDel="001D649B">
          <w:delTex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delText>
        </w:r>
      </w:del>
    </w:p>
    <w:p w14:paraId="3315D0F3" w14:textId="7CF1F673" w:rsidR="0076035F" w:rsidRPr="00C50983" w:rsidDel="001D649B" w:rsidRDefault="0076035F" w:rsidP="00F64B31">
      <w:pPr>
        <w:pStyle w:val="ModuleHeading2"/>
        <w:rPr>
          <w:del w:id="7438" w:author="Jillian Carson-Jackson" w:date="2020-12-27T16:38:00Z"/>
        </w:rPr>
      </w:pPr>
      <w:bookmarkStart w:id="7439" w:name="_Toc446917514"/>
      <w:bookmarkStart w:id="7440" w:name="_Toc111617474"/>
      <w:del w:id="7441" w:author="Jillian Carson-Jackson" w:date="2020-12-27T16:38:00Z">
        <w:r w:rsidRPr="00C50983" w:rsidDel="001D649B">
          <w:delText>Aims</w:delText>
        </w:r>
        <w:bookmarkEnd w:id="7439"/>
        <w:bookmarkEnd w:id="7440"/>
      </w:del>
    </w:p>
    <w:p w14:paraId="66FDBA6A" w14:textId="61136B9B" w:rsidR="0076035F" w:rsidRPr="00C50983" w:rsidDel="001D649B" w:rsidRDefault="0076035F" w:rsidP="0076035F">
      <w:pPr>
        <w:pStyle w:val="BodyText"/>
        <w:rPr>
          <w:del w:id="7442" w:author="Jillian Carson-Jackson" w:date="2020-12-27T16:38:00Z"/>
        </w:rPr>
      </w:pPr>
      <w:del w:id="7443" w:author="Jillian Carson-Jackson" w:date="2020-12-27T16:38:00Z">
        <w:r w:rsidRPr="00C50983" w:rsidDel="001D649B">
          <w:delTex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delText>
        </w:r>
      </w:del>
    </w:p>
    <w:p w14:paraId="2EE560EE" w14:textId="7F38084F" w:rsidR="0076035F" w:rsidRPr="00C50983" w:rsidDel="001D649B" w:rsidRDefault="0076035F" w:rsidP="0076035F">
      <w:pPr>
        <w:pStyle w:val="BodyText"/>
        <w:rPr>
          <w:del w:id="7444" w:author="Jillian Carson-Jackson" w:date="2020-12-27T16:38:00Z"/>
        </w:rPr>
      </w:pPr>
      <w:del w:id="7445" w:author="Jillian Carson-Jackson" w:date="2020-12-27T16:38:00Z">
        <w:r w:rsidRPr="00C50983" w:rsidDel="001D649B">
          <w:delTex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delText>
        </w:r>
      </w:del>
    </w:p>
    <w:p w14:paraId="30C45DEF" w14:textId="32B9A4E8" w:rsidR="0076035F" w:rsidRPr="00C50983" w:rsidDel="001D649B" w:rsidRDefault="0076035F" w:rsidP="0076035F">
      <w:pPr>
        <w:pStyle w:val="BodyText"/>
        <w:rPr>
          <w:del w:id="7446" w:author="Jillian Carson-Jackson" w:date="2020-12-27T16:38:00Z"/>
        </w:rPr>
      </w:pPr>
      <w:del w:id="7447" w:author="Jillian Carson-Jackson" w:date="2020-12-27T16:38:00Z">
        <w:r w:rsidRPr="00C50983" w:rsidDel="001D649B">
          <w:delText>If a simulator is available it is possible to give the trainees realistic exercises on the role of VTS in co-ordinating communications within a VTS area.  Integrated exercises on handling emergency situations could also be carried out.</w:delText>
        </w:r>
      </w:del>
    </w:p>
    <w:p w14:paraId="78545AA2" w14:textId="0EF93D96" w:rsidR="0076035F" w:rsidDel="001D649B" w:rsidRDefault="0076035F" w:rsidP="00F64B31">
      <w:pPr>
        <w:pStyle w:val="ModuleHeading1"/>
        <w:rPr>
          <w:del w:id="7448" w:author="Jillian Carson-Jackson" w:date="2020-12-27T16:38:00Z"/>
        </w:rPr>
      </w:pPr>
      <w:del w:id="7449" w:author="Jillian Carson-Jackson" w:date="2020-12-27T16:38:00Z">
        <w:r w:rsidRPr="00C50983" w:rsidDel="001D649B">
          <w:br w:type="page"/>
        </w:r>
        <w:bookmarkStart w:id="7450" w:name="_Toc446917515"/>
        <w:bookmarkStart w:id="7451" w:name="_Toc111617475"/>
        <w:bookmarkStart w:id="7452" w:name="_Toc245254448"/>
        <w:r w:rsidRPr="00C50983" w:rsidDel="001D649B">
          <w:delText>SUBJECT OUTLIN</w:delText>
        </w:r>
        <w:bookmarkEnd w:id="7450"/>
        <w:r w:rsidRPr="00C50983" w:rsidDel="001D649B">
          <w:delText>E</w:delText>
        </w:r>
        <w:bookmarkEnd w:id="7451"/>
        <w:r w:rsidRPr="00C50983" w:rsidDel="001D649B">
          <w:delText xml:space="preserve"> OF MODULE 5</w:delText>
        </w:r>
        <w:bookmarkEnd w:id="7452"/>
      </w:del>
    </w:p>
    <w:p w14:paraId="0565E143" w14:textId="0ABC6F40" w:rsidR="0076035F" w:rsidRPr="0076035F" w:rsidDel="001D649B" w:rsidRDefault="0076035F" w:rsidP="0076035F">
      <w:pPr>
        <w:pStyle w:val="Heading1separatationline"/>
        <w:rPr>
          <w:del w:id="7453" w:author="Jillian Carson-Jackson" w:date="2020-12-27T16:38:00Z"/>
        </w:rPr>
      </w:pPr>
    </w:p>
    <w:p w14:paraId="5725FDA0" w14:textId="574888B6" w:rsidR="0076035F" w:rsidRPr="00C50983" w:rsidDel="001D649B" w:rsidRDefault="0076035F" w:rsidP="0076035F">
      <w:pPr>
        <w:pStyle w:val="Tablecaption"/>
        <w:rPr>
          <w:del w:id="7454" w:author="Jillian Carson-Jackson" w:date="2020-12-27T16:38:00Z"/>
        </w:rPr>
      </w:pPr>
      <w:bookmarkStart w:id="7455" w:name="_Toc245254477"/>
      <w:bookmarkStart w:id="7456" w:name="_Toc531423237"/>
      <w:del w:id="7457" w:author="Jillian Carson-Jackson" w:date="2020-12-27T16:38:00Z">
        <w:r w:rsidRPr="00C50983" w:rsidDel="001D649B">
          <w:delText>Subject outline – Communication co-ordination</w:delText>
        </w:r>
        <w:bookmarkEnd w:id="7455"/>
        <w:bookmarkEnd w:id="7456"/>
      </w:del>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rsidDel="001D649B" w14:paraId="1A9C96A4" w14:textId="3DA43402" w:rsidTr="000C20BE">
        <w:trPr>
          <w:gridAfter w:val="1"/>
          <w:wAfter w:w="7" w:type="dxa"/>
          <w:trHeight w:val="511"/>
          <w:jc w:val="center"/>
          <w:del w:id="7458" w:author="Jillian Carson-Jackson" w:date="2020-12-27T16:38:00Z"/>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A0FCFCB" w:rsidR="0076035F" w:rsidRPr="0076035F" w:rsidDel="001D649B" w:rsidRDefault="0076035F" w:rsidP="0076035F">
            <w:pPr>
              <w:pStyle w:val="Tableheading"/>
              <w:rPr>
                <w:del w:id="7459" w:author="Jillian Carson-Jackson" w:date="2020-12-27T16:38:00Z"/>
              </w:rPr>
            </w:pPr>
            <w:del w:id="7460" w:author="Jillian Carson-Jackson" w:date="2020-12-27T16:38:00Z">
              <w:r w:rsidRPr="0076035F" w:rsidDel="001D649B">
                <w:delText>Subject Area</w:delText>
              </w:r>
            </w:del>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5DBCB18B" w:rsidR="0076035F" w:rsidRPr="0076035F" w:rsidDel="001D649B" w:rsidRDefault="0076035F" w:rsidP="0076035F">
            <w:pPr>
              <w:pStyle w:val="Tableheading"/>
              <w:rPr>
                <w:del w:id="7461" w:author="Jillian Carson-Jackson" w:date="2020-12-27T16:38:00Z"/>
              </w:rPr>
            </w:pPr>
            <w:del w:id="7462" w:author="Jillian Carson-Jackson" w:date="2020-12-27T16:38:00Z">
              <w:r w:rsidRPr="0076035F" w:rsidDel="001D649B">
                <w:delText>Recommended Competence Level</w:delText>
              </w:r>
            </w:del>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6D56FFE7" w:rsidR="0076035F" w:rsidRPr="0076035F" w:rsidDel="001D649B" w:rsidRDefault="0076035F" w:rsidP="0076035F">
            <w:pPr>
              <w:pStyle w:val="Tableheading"/>
              <w:rPr>
                <w:del w:id="7463" w:author="Jillian Carson-Jackson" w:date="2020-12-27T16:38:00Z"/>
              </w:rPr>
            </w:pPr>
            <w:del w:id="7464" w:author="Jillian Carson-Jackson" w:date="2020-12-27T16:38:00Z">
              <w:r w:rsidRPr="0076035F" w:rsidDel="001D649B">
                <w:delText>Recommended Hours</w:delText>
              </w:r>
            </w:del>
          </w:p>
        </w:tc>
      </w:tr>
      <w:tr w:rsidR="0076035F" w:rsidRPr="0076035F" w:rsidDel="001D649B" w14:paraId="6F02F982" w14:textId="4F4AE068" w:rsidTr="000C20BE">
        <w:trPr>
          <w:gridAfter w:val="1"/>
          <w:wAfter w:w="7" w:type="dxa"/>
          <w:jc w:val="center"/>
          <w:del w:id="7465" w:author="Jillian Carson-Jackson" w:date="2020-12-27T16:38:00Z"/>
        </w:trPr>
        <w:tc>
          <w:tcPr>
            <w:tcW w:w="4219" w:type="dxa"/>
            <w:vMerge/>
            <w:tcBorders>
              <w:top w:val="single" w:sz="4" w:space="0" w:color="auto"/>
              <w:left w:val="single" w:sz="4" w:space="0" w:color="auto"/>
              <w:bottom w:val="single" w:sz="4" w:space="0" w:color="auto"/>
              <w:right w:val="single" w:sz="4" w:space="0" w:color="auto"/>
            </w:tcBorders>
          </w:tcPr>
          <w:p w14:paraId="044BC043" w14:textId="5F6C0A90" w:rsidR="0076035F" w:rsidRPr="0076035F" w:rsidDel="001D649B" w:rsidRDefault="0076035F" w:rsidP="0076035F">
            <w:pPr>
              <w:pStyle w:val="Tableheading"/>
              <w:rPr>
                <w:del w:id="7466" w:author="Jillian Carson-Jackson" w:date="2020-12-27T16:38:00Z"/>
              </w:rPr>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4EDE2E59" w:rsidR="0076035F" w:rsidRPr="0076035F" w:rsidDel="001D649B" w:rsidRDefault="0076035F" w:rsidP="0076035F">
            <w:pPr>
              <w:pStyle w:val="Tableheading"/>
              <w:rPr>
                <w:del w:id="7467" w:author="Jillian Carson-Jackson" w:date="2020-12-27T16:38:00Z"/>
              </w:rPr>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1D0DB86F" w:rsidR="0076035F" w:rsidRPr="0076035F" w:rsidDel="001D649B" w:rsidRDefault="0076035F" w:rsidP="0076035F">
            <w:pPr>
              <w:pStyle w:val="Tableheading"/>
              <w:rPr>
                <w:del w:id="7468" w:author="Jillian Carson-Jackson" w:date="2020-12-27T16:38:00Z"/>
              </w:rPr>
            </w:pPr>
            <w:del w:id="7469" w:author="Jillian Carson-Jackson" w:date="2020-12-27T16:38:00Z">
              <w:r w:rsidRPr="0076035F" w:rsidDel="001D649B">
                <w:delText>Presentations/ Lectures</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0BB2393F" w:rsidR="0076035F" w:rsidRPr="0076035F" w:rsidDel="001D649B" w:rsidRDefault="0076035F" w:rsidP="0076035F">
            <w:pPr>
              <w:pStyle w:val="Tableheading"/>
              <w:rPr>
                <w:del w:id="7470" w:author="Jillian Carson-Jackson" w:date="2020-12-27T16:38:00Z"/>
              </w:rPr>
            </w:pPr>
            <w:del w:id="7471" w:author="Jillian Carson-Jackson" w:date="2020-12-27T16:38:00Z">
              <w:r w:rsidRPr="0076035F" w:rsidDel="001D649B">
                <w:delText>Exercises/ Simulation</w:delText>
              </w:r>
            </w:del>
          </w:p>
        </w:tc>
      </w:tr>
      <w:tr w:rsidR="0076035F" w:rsidRPr="0076035F" w:rsidDel="001D649B" w14:paraId="4CD06C1C" w14:textId="7959E930" w:rsidTr="000C20BE">
        <w:trPr>
          <w:jc w:val="center"/>
          <w:del w:id="7472" w:author="Jillian Carson-Jackson" w:date="2020-12-27T16:38:00Z"/>
        </w:trPr>
        <w:tc>
          <w:tcPr>
            <w:tcW w:w="4219" w:type="dxa"/>
            <w:tcBorders>
              <w:top w:val="single" w:sz="12" w:space="0" w:color="auto"/>
              <w:left w:val="single" w:sz="6" w:space="0" w:color="auto"/>
              <w:bottom w:val="single" w:sz="6" w:space="0" w:color="auto"/>
            </w:tcBorders>
          </w:tcPr>
          <w:p w14:paraId="602AF0F4" w14:textId="5550C19D" w:rsidR="0076035F" w:rsidRPr="0076035F" w:rsidDel="001D649B" w:rsidRDefault="0076035F" w:rsidP="006039FF">
            <w:pPr>
              <w:rPr>
                <w:del w:id="7473" w:author="Jillian Carson-Jackson" w:date="2020-12-27T16:38:00Z"/>
                <w:rFonts w:ascii="Calibri" w:hAnsi="Calibri"/>
                <w:sz w:val="22"/>
                <w:szCs w:val="22"/>
              </w:rPr>
            </w:pPr>
            <w:del w:id="7474" w:author="Jillian Carson-Jackson" w:date="2020-12-27T16:38:00Z">
              <w:r w:rsidRPr="0076035F" w:rsidDel="001D649B">
                <w:rPr>
                  <w:rFonts w:ascii="Calibri" w:hAnsi="Calibri"/>
                  <w:b/>
                  <w:sz w:val="22"/>
                  <w:szCs w:val="22"/>
                </w:rPr>
                <w:delText>General communication skills</w:delText>
              </w:r>
            </w:del>
          </w:p>
          <w:p w14:paraId="6A6A9CE0" w14:textId="7B13434E" w:rsidR="0076035F" w:rsidRPr="0076035F" w:rsidDel="001D649B" w:rsidRDefault="0076035F" w:rsidP="006039FF">
            <w:pPr>
              <w:pStyle w:val="Tablelevel2"/>
              <w:rPr>
                <w:del w:id="7475" w:author="Jillian Carson-Jackson" w:date="2020-12-27T16:38:00Z"/>
                <w:rFonts w:ascii="Calibri" w:hAnsi="Calibri"/>
                <w:sz w:val="22"/>
                <w:szCs w:val="22"/>
              </w:rPr>
            </w:pPr>
            <w:del w:id="7476" w:author="Jillian Carson-Jackson" w:date="2020-12-27T16:38:00Z">
              <w:r w:rsidRPr="0076035F" w:rsidDel="001D649B">
                <w:rPr>
                  <w:rFonts w:ascii="Calibri" w:hAnsi="Calibri"/>
                  <w:sz w:val="22"/>
                  <w:szCs w:val="22"/>
                </w:rPr>
                <w:delText>Inter personal communication</w:delText>
              </w:r>
            </w:del>
          </w:p>
          <w:p w14:paraId="17112E38" w14:textId="75AD60D8" w:rsidR="0076035F" w:rsidRPr="0076035F" w:rsidDel="001D649B" w:rsidRDefault="0076035F" w:rsidP="006039FF">
            <w:pPr>
              <w:pStyle w:val="Tablelevel2"/>
              <w:rPr>
                <w:del w:id="7477" w:author="Jillian Carson-Jackson" w:date="2020-12-27T16:38:00Z"/>
                <w:rFonts w:ascii="Calibri" w:hAnsi="Calibri"/>
                <w:sz w:val="22"/>
                <w:szCs w:val="22"/>
              </w:rPr>
            </w:pPr>
            <w:del w:id="7478" w:author="Jillian Carson-Jackson" w:date="2020-12-27T16:38:00Z">
              <w:r w:rsidRPr="0076035F" w:rsidDel="001D649B">
                <w:rPr>
                  <w:rFonts w:ascii="Calibri" w:hAnsi="Calibri"/>
                  <w:sz w:val="22"/>
                  <w:szCs w:val="22"/>
                </w:rPr>
                <w:delText>Procedures to enhance effective communication</w:delText>
              </w:r>
            </w:del>
          </w:p>
          <w:p w14:paraId="0926E2F4" w14:textId="39F5510F" w:rsidR="0076035F" w:rsidRPr="0076035F" w:rsidDel="001D649B" w:rsidRDefault="0076035F" w:rsidP="006039FF">
            <w:pPr>
              <w:pStyle w:val="Tablelevel2"/>
              <w:rPr>
                <w:del w:id="7479" w:author="Jillian Carson-Jackson" w:date="2020-12-27T16:38:00Z"/>
                <w:rFonts w:ascii="Calibri" w:hAnsi="Calibri"/>
                <w:sz w:val="22"/>
                <w:szCs w:val="22"/>
              </w:rPr>
            </w:pPr>
            <w:del w:id="7480" w:author="Jillian Carson-Jackson" w:date="2020-12-27T16:38:00Z">
              <w:r w:rsidRPr="0076035F" w:rsidDel="001D649B">
                <w:rPr>
                  <w:rFonts w:ascii="Calibri" w:hAnsi="Calibri"/>
                  <w:sz w:val="22"/>
                  <w:szCs w:val="22"/>
                </w:rPr>
                <w:delText>Verbal and non-verbal communications</w:delText>
              </w:r>
            </w:del>
          </w:p>
          <w:p w14:paraId="33DD5E7E" w14:textId="26765106" w:rsidR="0076035F" w:rsidRPr="0076035F" w:rsidDel="001D649B" w:rsidRDefault="0076035F" w:rsidP="006039FF">
            <w:pPr>
              <w:pStyle w:val="Tablelevel2"/>
              <w:rPr>
                <w:del w:id="7481" w:author="Jillian Carson-Jackson" w:date="2020-12-27T16:38:00Z"/>
                <w:rFonts w:ascii="Calibri" w:hAnsi="Calibri"/>
                <w:sz w:val="22"/>
                <w:szCs w:val="22"/>
              </w:rPr>
            </w:pPr>
            <w:del w:id="7482" w:author="Jillian Carson-Jackson" w:date="2020-12-27T16:38:00Z">
              <w:r w:rsidRPr="0076035F" w:rsidDel="001D649B">
                <w:rPr>
                  <w:rFonts w:ascii="Calibri" w:hAnsi="Calibri"/>
                  <w:sz w:val="22"/>
                  <w:szCs w:val="22"/>
                </w:rPr>
                <w:delText>Cultural aspects and common understanding of messages communicated</w:delText>
              </w:r>
            </w:del>
          </w:p>
        </w:tc>
        <w:tc>
          <w:tcPr>
            <w:tcW w:w="1829" w:type="dxa"/>
            <w:tcBorders>
              <w:top w:val="single" w:sz="12" w:space="0" w:color="auto"/>
              <w:left w:val="single" w:sz="6" w:space="0" w:color="auto"/>
              <w:bottom w:val="single" w:sz="6" w:space="0" w:color="auto"/>
            </w:tcBorders>
          </w:tcPr>
          <w:p w14:paraId="4E7ED5EC" w14:textId="716D9675" w:rsidR="0076035F" w:rsidRPr="0076035F" w:rsidDel="001D649B" w:rsidRDefault="0076035F" w:rsidP="006039FF">
            <w:pPr>
              <w:jc w:val="center"/>
              <w:rPr>
                <w:del w:id="7483" w:author="Jillian Carson-Jackson" w:date="2020-12-27T16:38:00Z"/>
                <w:rFonts w:ascii="Calibri" w:hAnsi="Calibri"/>
                <w:sz w:val="22"/>
                <w:szCs w:val="22"/>
              </w:rPr>
            </w:pPr>
            <w:del w:id="7484" w:author="Jillian Carson-Jackson" w:date="2020-12-27T16:38:00Z">
              <w:r w:rsidRPr="0076035F" w:rsidDel="001D649B">
                <w:rPr>
                  <w:rFonts w:ascii="Calibri" w:hAnsi="Calibri"/>
                  <w:sz w:val="22"/>
                  <w:szCs w:val="22"/>
                </w:rPr>
                <w:delText>Level 3</w:delText>
              </w:r>
            </w:del>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1431F3FA" w:rsidR="0076035F" w:rsidRPr="0076035F" w:rsidDel="001D649B" w:rsidRDefault="0076035F" w:rsidP="006039FF">
            <w:pPr>
              <w:jc w:val="center"/>
              <w:rPr>
                <w:del w:id="7485" w:author="Jillian Carson-Jackson" w:date="2020-12-27T16:38:00Z"/>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5B697FD5" w:rsidR="0076035F" w:rsidRPr="0076035F" w:rsidDel="001D649B" w:rsidRDefault="0076035F" w:rsidP="006039FF">
            <w:pPr>
              <w:jc w:val="center"/>
              <w:rPr>
                <w:del w:id="7486" w:author="Jillian Carson-Jackson" w:date="2020-12-27T16:38:00Z"/>
                <w:rFonts w:ascii="Calibri" w:hAnsi="Calibri"/>
                <w:sz w:val="22"/>
                <w:szCs w:val="22"/>
              </w:rPr>
            </w:pPr>
          </w:p>
        </w:tc>
      </w:tr>
      <w:tr w:rsidR="0076035F" w:rsidRPr="0076035F" w:rsidDel="001D649B" w14:paraId="0B5EE142" w14:textId="0C6D0C69" w:rsidTr="000C20BE">
        <w:trPr>
          <w:jc w:val="center"/>
          <w:del w:id="7487" w:author="Jillian Carson-Jackson" w:date="2020-12-27T16:38:00Z"/>
        </w:trPr>
        <w:tc>
          <w:tcPr>
            <w:tcW w:w="4219" w:type="dxa"/>
            <w:tcBorders>
              <w:top w:val="single" w:sz="6" w:space="0" w:color="auto"/>
              <w:left w:val="single" w:sz="6" w:space="0" w:color="auto"/>
            </w:tcBorders>
          </w:tcPr>
          <w:p w14:paraId="72D04D2E" w14:textId="7138997E" w:rsidR="0076035F" w:rsidRPr="0076035F" w:rsidDel="001D649B" w:rsidRDefault="0076035F" w:rsidP="006039FF">
            <w:pPr>
              <w:rPr>
                <w:del w:id="7488" w:author="Jillian Carson-Jackson" w:date="2020-12-27T16:38:00Z"/>
                <w:rFonts w:ascii="Calibri" w:hAnsi="Calibri"/>
                <w:b/>
                <w:sz w:val="22"/>
                <w:szCs w:val="22"/>
              </w:rPr>
            </w:pPr>
            <w:del w:id="7489" w:author="Jillian Carson-Jackson" w:date="2020-12-27T16:38:00Z">
              <w:r w:rsidRPr="0076035F" w:rsidDel="001D649B">
                <w:rPr>
                  <w:rFonts w:ascii="Calibri" w:hAnsi="Calibri"/>
                  <w:b/>
                  <w:sz w:val="22"/>
                  <w:szCs w:val="22"/>
                </w:rPr>
                <w:delText>Communications</w:delText>
              </w:r>
            </w:del>
          </w:p>
          <w:p w14:paraId="3C2DC3D7" w14:textId="069AC642" w:rsidR="0076035F" w:rsidRPr="0076035F" w:rsidDel="001D649B" w:rsidRDefault="0076035F" w:rsidP="006039FF">
            <w:pPr>
              <w:pStyle w:val="Tablelevel2"/>
              <w:rPr>
                <w:del w:id="7490" w:author="Jillian Carson-Jackson" w:date="2020-12-27T16:38:00Z"/>
                <w:rFonts w:ascii="Calibri" w:hAnsi="Calibri"/>
                <w:sz w:val="22"/>
                <w:szCs w:val="22"/>
              </w:rPr>
            </w:pPr>
            <w:del w:id="7491" w:author="Jillian Carson-Jackson" w:date="2020-12-27T16:38:00Z">
              <w:r w:rsidRPr="0076035F" w:rsidDel="001D649B">
                <w:rPr>
                  <w:rFonts w:ascii="Calibri" w:hAnsi="Calibri"/>
                  <w:sz w:val="22"/>
                  <w:szCs w:val="22"/>
                </w:rPr>
                <w:delText>Collection</w:delText>
              </w:r>
            </w:del>
          </w:p>
          <w:p w14:paraId="42BED8C3" w14:textId="7A9BA2DF" w:rsidR="0076035F" w:rsidRPr="0076035F" w:rsidDel="001D649B" w:rsidRDefault="0076035F" w:rsidP="006039FF">
            <w:pPr>
              <w:pStyle w:val="Tablelevel2"/>
              <w:rPr>
                <w:del w:id="7492" w:author="Jillian Carson-Jackson" w:date="2020-12-27T16:38:00Z"/>
                <w:rFonts w:ascii="Calibri" w:hAnsi="Calibri"/>
                <w:sz w:val="22"/>
                <w:szCs w:val="22"/>
              </w:rPr>
            </w:pPr>
            <w:del w:id="7493" w:author="Jillian Carson-Jackson" w:date="2020-12-27T16:38:00Z">
              <w:r w:rsidRPr="0076035F" w:rsidDel="001D649B">
                <w:rPr>
                  <w:rFonts w:ascii="Calibri" w:hAnsi="Calibri"/>
                  <w:sz w:val="22"/>
                  <w:szCs w:val="22"/>
                </w:rPr>
                <w:delText>Evaluation</w:delText>
              </w:r>
            </w:del>
          </w:p>
          <w:p w14:paraId="2E8E7986" w14:textId="640E09DA" w:rsidR="0076035F" w:rsidRPr="0076035F" w:rsidDel="001D649B" w:rsidRDefault="0076035F" w:rsidP="006039FF">
            <w:pPr>
              <w:pStyle w:val="Tablelevel2"/>
              <w:rPr>
                <w:del w:id="7494" w:author="Jillian Carson-Jackson" w:date="2020-12-27T16:38:00Z"/>
                <w:rFonts w:ascii="Calibri" w:hAnsi="Calibri"/>
                <w:sz w:val="22"/>
                <w:szCs w:val="22"/>
              </w:rPr>
            </w:pPr>
            <w:del w:id="7495" w:author="Jillian Carson-Jackson" w:date="2020-12-27T16:38:00Z">
              <w:r w:rsidRPr="0076035F" w:rsidDel="001D649B">
                <w:rPr>
                  <w:rFonts w:ascii="Calibri" w:hAnsi="Calibri"/>
                  <w:sz w:val="22"/>
                  <w:szCs w:val="22"/>
                </w:rPr>
                <w:delText>Dissemination</w:delText>
              </w:r>
            </w:del>
          </w:p>
        </w:tc>
        <w:tc>
          <w:tcPr>
            <w:tcW w:w="1829" w:type="dxa"/>
            <w:tcBorders>
              <w:top w:val="single" w:sz="6" w:space="0" w:color="auto"/>
              <w:left w:val="single" w:sz="6" w:space="0" w:color="auto"/>
            </w:tcBorders>
          </w:tcPr>
          <w:p w14:paraId="2AD8C480" w14:textId="60E55715" w:rsidR="0076035F" w:rsidRPr="0076035F" w:rsidDel="001D649B" w:rsidRDefault="0076035F" w:rsidP="006039FF">
            <w:pPr>
              <w:jc w:val="center"/>
              <w:rPr>
                <w:del w:id="7496" w:author="Jillian Carson-Jackson" w:date="2020-12-27T16:38:00Z"/>
                <w:rFonts w:ascii="Calibri" w:hAnsi="Calibri"/>
                <w:sz w:val="22"/>
                <w:szCs w:val="22"/>
              </w:rPr>
            </w:pPr>
            <w:del w:id="7497"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right w:val="single" w:sz="6" w:space="0" w:color="auto"/>
            </w:tcBorders>
          </w:tcPr>
          <w:p w14:paraId="58F72C87" w14:textId="594ABA76" w:rsidR="0076035F" w:rsidRPr="0076035F" w:rsidDel="001D649B" w:rsidRDefault="0076035F" w:rsidP="006039FF">
            <w:pPr>
              <w:jc w:val="center"/>
              <w:rPr>
                <w:del w:id="7498" w:author="Jillian Carson-Jackson" w:date="2020-12-27T16:38:00Z"/>
                <w:rFonts w:ascii="Calibri" w:hAnsi="Calibri"/>
                <w:sz w:val="22"/>
                <w:szCs w:val="22"/>
              </w:rPr>
            </w:pPr>
          </w:p>
        </w:tc>
        <w:tc>
          <w:tcPr>
            <w:tcW w:w="1701" w:type="dxa"/>
            <w:gridSpan w:val="2"/>
            <w:tcBorders>
              <w:top w:val="single" w:sz="6" w:space="0" w:color="auto"/>
              <w:right w:val="single" w:sz="6" w:space="0" w:color="auto"/>
            </w:tcBorders>
          </w:tcPr>
          <w:p w14:paraId="1D742291" w14:textId="22E0280C" w:rsidR="0076035F" w:rsidRPr="0076035F" w:rsidDel="001D649B" w:rsidRDefault="0076035F" w:rsidP="006039FF">
            <w:pPr>
              <w:jc w:val="center"/>
              <w:rPr>
                <w:del w:id="7499" w:author="Jillian Carson-Jackson" w:date="2020-12-27T16:38:00Z"/>
                <w:rFonts w:ascii="Calibri" w:hAnsi="Calibri"/>
                <w:sz w:val="22"/>
                <w:szCs w:val="22"/>
              </w:rPr>
            </w:pPr>
          </w:p>
        </w:tc>
      </w:tr>
      <w:tr w:rsidR="0076035F" w:rsidRPr="0076035F" w:rsidDel="001D649B" w14:paraId="58171B2F" w14:textId="06B226CC" w:rsidTr="000C20BE">
        <w:trPr>
          <w:jc w:val="center"/>
          <w:del w:id="7500" w:author="Jillian Carson-Jackson" w:date="2020-12-27T16:38:00Z"/>
        </w:trPr>
        <w:tc>
          <w:tcPr>
            <w:tcW w:w="4219" w:type="dxa"/>
            <w:tcBorders>
              <w:top w:val="single" w:sz="6" w:space="0" w:color="auto"/>
              <w:left w:val="single" w:sz="6" w:space="0" w:color="auto"/>
              <w:bottom w:val="single" w:sz="6" w:space="0" w:color="auto"/>
            </w:tcBorders>
          </w:tcPr>
          <w:p w14:paraId="51F44684" w14:textId="63A9ED3A" w:rsidR="0076035F" w:rsidRPr="0076035F" w:rsidDel="001D649B" w:rsidRDefault="0076035F" w:rsidP="006039FF">
            <w:pPr>
              <w:rPr>
                <w:del w:id="7501" w:author="Jillian Carson-Jackson" w:date="2020-12-27T16:38:00Z"/>
                <w:rFonts w:ascii="Calibri" w:hAnsi="Calibri"/>
                <w:b/>
                <w:sz w:val="22"/>
                <w:szCs w:val="22"/>
              </w:rPr>
            </w:pPr>
            <w:del w:id="7502" w:author="Jillian Carson-Jackson" w:date="2020-12-27T16:38:00Z">
              <w:r w:rsidRPr="0076035F" w:rsidDel="001D649B">
                <w:rPr>
                  <w:rFonts w:ascii="Calibri" w:hAnsi="Calibri"/>
                  <w:b/>
                  <w:sz w:val="22"/>
                  <w:szCs w:val="22"/>
                </w:rPr>
                <w:delText>Log and record keeping</w:delText>
              </w:r>
            </w:del>
          </w:p>
          <w:p w14:paraId="23420FDF" w14:textId="2D921FEB" w:rsidR="0076035F" w:rsidRPr="0076035F" w:rsidDel="001D649B" w:rsidRDefault="0076035F" w:rsidP="006039FF">
            <w:pPr>
              <w:pStyle w:val="Tablelevel2"/>
              <w:rPr>
                <w:del w:id="7503" w:author="Jillian Carson-Jackson" w:date="2020-12-27T16:38:00Z"/>
                <w:rFonts w:ascii="Calibri" w:hAnsi="Calibri"/>
                <w:sz w:val="22"/>
                <w:szCs w:val="22"/>
              </w:rPr>
            </w:pPr>
            <w:del w:id="7504" w:author="Jillian Carson-Jackson" w:date="2020-12-27T16:38:00Z">
              <w:r w:rsidRPr="0076035F" w:rsidDel="001D649B">
                <w:rPr>
                  <w:rFonts w:ascii="Calibri" w:hAnsi="Calibri"/>
                  <w:sz w:val="22"/>
                  <w:szCs w:val="22"/>
                </w:rPr>
                <w:delText>Objective</w:delText>
              </w:r>
            </w:del>
          </w:p>
          <w:p w14:paraId="3867904A" w14:textId="66F67590" w:rsidR="0076035F" w:rsidRPr="0076035F" w:rsidDel="001D649B" w:rsidRDefault="0076035F" w:rsidP="006039FF">
            <w:pPr>
              <w:pStyle w:val="Tablelevel2"/>
              <w:rPr>
                <w:del w:id="7505" w:author="Jillian Carson-Jackson" w:date="2020-12-27T16:38:00Z"/>
                <w:rFonts w:ascii="Calibri" w:hAnsi="Calibri"/>
                <w:sz w:val="22"/>
                <w:szCs w:val="22"/>
              </w:rPr>
            </w:pPr>
            <w:del w:id="7506" w:author="Jillian Carson-Jackson" w:date="2020-12-27T16:38:00Z">
              <w:r w:rsidRPr="0076035F" w:rsidDel="001D649B">
                <w:rPr>
                  <w:rFonts w:ascii="Calibri" w:hAnsi="Calibri"/>
                  <w:sz w:val="22"/>
                  <w:szCs w:val="22"/>
                </w:rPr>
                <w:delText>Manual log keeping</w:delText>
              </w:r>
            </w:del>
          </w:p>
          <w:p w14:paraId="78173C26" w14:textId="2EC203AE" w:rsidR="0076035F" w:rsidRPr="0076035F" w:rsidDel="001D649B" w:rsidRDefault="0076035F" w:rsidP="006039FF">
            <w:pPr>
              <w:pStyle w:val="Tablelevel2"/>
              <w:rPr>
                <w:del w:id="7507" w:author="Jillian Carson-Jackson" w:date="2020-12-27T16:38:00Z"/>
                <w:rFonts w:ascii="Calibri" w:hAnsi="Calibri"/>
                <w:sz w:val="22"/>
                <w:szCs w:val="22"/>
              </w:rPr>
            </w:pPr>
            <w:del w:id="7508" w:author="Jillian Carson-Jackson" w:date="2020-12-27T16:38:00Z">
              <w:r w:rsidRPr="0076035F" w:rsidDel="001D649B">
                <w:rPr>
                  <w:rFonts w:ascii="Calibri" w:hAnsi="Calibri"/>
                  <w:sz w:val="22"/>
                  <w:szCs w:val="22"/>
                </w:rPr>
                <w:delText>Electronic log keeping</w:delText>
              </w:r>
            </w:del>
          </w:p>
          <w:p w14:paraId="2E6B72C5" w14:textId="6C17D8FB" w:rsidR="0076035F" w:rsidRPr="0076035F" w:rsidDel="001D649B" w:rsidRDefault="0076035F" w:rsidP="006039FF">
            <w:pPr>
              <w:pStyle w:val="Tablelevel2"/>
              <w:rPr>
                <w:del w:id="7509" w:author="Jillian Carson-Jackson" w:date="2020-12-27T16:38:00Z"/>
                <w:rFonts w:ascii="Calibri" w:hAnsi="Calibri"/>
                <w:sz w:val="22"/>
                <w:szCs w:val="22"/>
              </w:rPr>
            </w:pPr>
            <w:del w:id="7510" w:author="Jillian Carson-Jackson" w:date="2020-12-27T16:38:00Z">
              <w:r w:rsidRPr="0076035F" w:rsidDel="001D649B">
                <w:rPr>
                  <w:rFonts w:ascii="Calibri" w:hAnsi="Calibri"/>
                  <w:sz w:val="22"/>
                  <w:szCs w:val="22"/>
                </w:rPr>
                <w:delText>Statement and report writing</w:delText>
              </w:r>
            </w:del>
          </w:p>
        </w:tc>
        <w:tc>
          <w:tcPr>
            <w:tcW w:w="1829" w:type="dxa"/>
            <w:tcBorders>
              <w:top w:val="single" w:sz="6" w:space="0" w:color="auto"/>
              <w:left w:val="single" w:sz="6" w:space="0" w:color="auto"/>
              <w:bottom w:val="single" w:sz="6" w:space="0" w:color="auto"/>
            </w:tcBorders>
          </w:tcPr>
          <w:p w14:paraId="6B1EB7DF" w14:textId="215384D6" w:rsidR="0076035F" w:rsidRPr="0076035F" w:rsidDel="001D649B" w:rsidRDefault="0076035F" w:rsidP="006039FF">
            <w:pPr>
              <w:jc w:val="center"/>
              <w:rPr>
                <w:del w:id="7511" w:author="Jillian Carson-Jackson" w:date="2020-12-27T16:38:00Z"/>
                <w:rFonts w:ascii="Calibri" w:hAnsi="Calibri"/>
                <w:sz w:val="22"/>
                <w:szCs w:val="22"/>
              </w:rPr>
            </w:pPr>
            <w:del w:id="7512"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bottom w:val="single" w:sz="6" w:space="0" w:color="auto"/>
              <w:right w:val="single" w:sz="6" w:space="0" w:color="auto"/>
            </w:tcBorders>
          </w:tcPr>
          <w:p w14:paraId="1480CAB8" w14:textId="1C1BB733" w:rsidR="0076035F" w:rsidRPr="0076035F" w:rsidDel="001D649B" w:rsidRDefault="0076035F" w:rsidP="006039FF">
            <w:pPr>
              <w:jc w:val="center"/>
              <w:rPr>
                <w:del w:id="7513" w:author="Jillian Carson-Jackson" w:date="2020-12-27T16:38:00Z"/>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6E4FCE81" w:rsidR="0076035F" w:rsidRPr="0076035F" w:rsidDel="001D649B" w:rsidRDefault="0076035F" w:rsidP="006039FF">
            <w:pPr>
              <w:jc w:val="center"/>
              <w:rPr>
                <w:del w:id="7514" w:author="Jillian Carson-Jackson" w:date="2020-12-27T16:38:00Z"/>
                <w:rFonts w:ascii="Calibri" w:hAnsi="Calibri"/>
                <w:sz w:val="22"/>
                <w:szCs w:val="22"/>
              </w:rPr>
            </w:pPr>
          </w:p>
        </w:tc>
      </w:tr>
      <w:tr w:rsidR="0076035F" w:rsidRPr="0076035F" w:rsidDel="001D649B" w14:paraId="1E952224" w14:textId="7045A33A" w:rsidTr="000C20BE">
        <w:trPr>
          <w:jc w:val="center"/>
          <w:del w:id="7515" w:author="Jillian Carson-Jackson" w:date="2020-12-27T16:38:00Z"/>
        </w:trPr>
        <w:tc>
          <w:tcPr>
            <w:tcW w:w="4219" w:type="dxa"/>
            <w:tcBorders>
              <w:top w:val="single" w:sz="6" w:space="0" w:color="auto"/>
              <w:left w:val="single" w:sz="6" w:space="0" w:color="auto"/>
              <w:bottom w:val="single" w:sz="6" w:space="0" w:color="auto"/>
            </w:tcBorders>
          </w:tcPr>
          <w:p w14:paraId="097AB843" w14:textId="7B87245E" w:rsidR="0076035F" w:rsidRPr="0076035F" w:rsidDel="001D649B" w:rsidRDefault="0076035F" w:rsidP="006039FF">
            <w:pPr>
              <w:rPr>
                <w:del w:id="7516" w:author="Jillian Carson-Jackson" w:date="2020-12-27T16:38:00Z"/>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0A8B1633" w:rsidR="0076035F" w:rsidRPr="0076035F" w:rsidDel="001D649B" w:rsidRDefault="0076035F" w:rsidP="006039FF">
            <w:pPr>
              <w:jc w:val="center"/>
              <w:rPr>
                <w:del w:id="7517" w:author="Jillian Carson-Jackson" w:date="2020-12-27T16:38:00Z"/>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568BBAB1" w:rsidR="0076035F" w:rsidRPr="0076035F" w:rsidDel="001D649B" w:rsidRDefault="0076035F" w:rsidP="006039FF">
            <w:pPr>
              <w:jc w:val="center"/>
              <w:rPr>
                <w:del w:id="7518" w:author="Jillian Carson-Jackson" w:date="2020-12-27T16:38:00Z"/>
                <w:rFonts w:ascii="Calibri" w:hAnsi="Calibri"/>
                <w:sz w:val="22"/>
                <w:szCs w:val="22"/>
              </w:rPr>
            </w:pPr>
            <w:del w:id="7519" w:author="Jillian Carson-Jackson" w:date="2020-12-27T16:38:00Z">
              <w:r w:rsidRPr="0076035F" w:rsidDel="001D649B">
                <w:rPr>
                  <w:rFonts w:ascii="Calibri" w:hAnsi="Calibri"/>
                  <w:sz w:val="22"/>
                  <w:szCs w:val="22"/>
                </w:rPr>
                <w:delText>Total 7 hours</w:delText>
              </w:r>
            </w:del>
          </w:p>
        </w:tc>
        <w:tc>
          <w:tcPr>
            <w:tcW w:w="1701" w:type="dxa"/>
            <w:gridSpan w:val="2"/>
            <w:tcBorders>
              <w:top w:val="single" w:sz="6" w:space="0" w:color="auto"/>
              <w:bottom w:val="single" w:sz="6" w:space="0" w:color="auto"/>
              <w:right w:val="single" w:sz="6" w:space="0" w:color="auto"/>
            </w:tcBorders>
          </w:tcPr>
          <w:p w14:paraId="6349BAEE" w14:textId="31D26A52" w:rsidR="0076035F" w:rsidRPr="0076035F" w:rsidDel="001D649B" w:rsidRDefault="0076035F" w:rsidP="006039FF">
            <w:pPr>
              <w:jc w:val="center"/>
              <w:rPr>
                <w:del w:id="7520" w:author="Jillian Carson-Jackson" w:date="2020-12-27T16:38:00Z"/>
                <w:rFonts w:ascii="Calibri" w:hAnsi="Calibri"/>
                <w:sz w:val="22"/>
                <w:szCs w:val="22"/>
              </w:rPr>
            </w:pPr>
            <w:del w:id="7521" w:author="Jillian Carson-Jackson" w:date="2020-12-27T16:38:00Z">
              <w:r w:rsidRPr="0076035F" w:rsidDel="001D649B">
                <w:rPr>
                  <w:rFonts w:ascii="Calibri" w:hAnsi="Calibri"/>
                  <w:sz w:val="22"/>
                  <w:szCs w:val="22"/>
                </w:rPr>
                <w:delText>Total 11 hours</w:delText>
              </w:r>
            </w:del>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5"/>
          <w:pgSz w:w="11906" w:h="16838"/>
          <w:pgMar w:top="1134" w:right="1134" w:bottom="1134" w:left="1134" w:header="708" w:footer="708" w:gutter="0"/>
          <w:cols w:space="708"/>
          <w:docGrid w:linePitch="360"/>
        </w:sectPr>
      </w:pPr>
    </w:p>
    <w:p w14:paraId="424B6E9D" w14:textId="4E83CCD3" w:rsidR="00CD1A5B" w:rsidDel="00055E48" w:rsidRDefault="00CD1A5B" w:rsidP="00F64B31">
      <w:pPr>
        <w:pStyle w:val="ModuleHeading1"/>
        <w:rPr>
          <w:del w:id="7522" w:author="Jillian Carson-Jackson" w:date="2020-12-27T16:41:00Z"/>
        </w:rPr>
      </w:pPr>
      <w:bookmarkStart w:id="7523" w:name="_Toc446917516"/>
      <w:bookmarkStart w:id="7524" w:name="_Toc111617476"/>
      <w:bookmarkStart w:id="7525" w:name="_Toc245254449"/>
      <w:bookmarkStart w:id="7526" w:name="_Toc61927107"/>
      <w:del w:id="7527" w:author="Jillian Carson-Jackson" w:date="2020-12-27T16:41:00Z">
        <w:r w:rsidRPr="00C50983" w:rsidDel="00055E48">
          <w:delText>DETAILED TEACHING SYLLABUS</w:delText>
        </w:r>
        <w:bookmarkEnd w:id="7523"/>
        <w:bookmarkEnd w:id="7524"/>
        <w:r w:rsidRPr="00C50983" w:rsidDel="00055E48">
          <w:delText xml:space="preserve"> OF MODULE 5</w:delText>
        </w:r>
        <w:bookmarkEnd w:id="7525"/>
        <w:bookmarkEnd w:id="7526"/>
      </w:del>
    </w:p>
    <w:p w14:paraId="5A47E0DC" w14:textId="31559338" w:rsidR="00CD1A5B" w:rsidRPr="00CD1A5B" w:rsidDel="00055E48" w:rsidRDefault="00CD1A5B" w:rsidP="00CD1A5B">
      <w:pPr>
        <w:pStyle w:val="Heading1separatationline"/>
        <w:rPr>
          <w:del w:id="7528" w:author="Jillian Carson-Jackson" w:date="2020-12-27T16:41:00Z"/>
        </w:rPr>
      </w:pPr>
    </w:p>
    <w:p w14:paraId="62DF5141" w14:textId="66EA25EC" w:rsidR="00CD1A5B" w:rsidRPr="00C50983" w:rsidDel="00055E48" w:rsidRDefault="00CD1A5B" w:rsidP="00CD1A5B">
      <w:pPr>
        <w:pStyle w:val="Tablecaption"/>
        <w:rPr>
          <w:del w:id="7529" w:author="Jillian Carson-Jackson" w:date="2020-12-27T16:41:00Z"/>
        </w:rPr>
      </w:pPr>
      <w:bookmarkStart w:id="7530" w:name="_Toc245254478"/>
      <w:bookmarkStart w:id="7531" w:name="_Toc531423238"/>
      <w:del w:id="7532" w:author="Jillian Carson-Jackson" w:date="2020-12-27T16:41:00Z">
        <w:r w:rsidRPr="00C50983" w:rsidDel="00055E48">
          <w:delText>Detailed teaching syllabus – Communication co-ordination</w:delText>
        </w:r>
        <w:bookmarkEnd w:id="7530"/>
        <w:bookmarkEnd w:id="7531"/>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rsidDel="00055E48" w14:paraId="0F7F42E7" w14:textId="33451F67" w:rsidTr="000C20BE">
        <w:trPr>
          <w:cantSplit/>
          <w:tblHeader/>
          <w:jc w:val="center"/>
          <w:del w:id="7533" w:author="Jillian Carson-Jackson" w:date="2020-12-27T16:41:00Z"/>
        </w:trPr>
        <w:tc>
          <w:tcPr>
            <w:tcW w:w="8755" w:type="dxa"/>
            <w:tcBorders>
              <w:bottom w:val="single" w:sz="12" w:space="0" w:color="auto"/>
            </w:tcBorders>
            <w:vAlign w:val="center"/>
          </w:tcPr>
          <w:p w14:paraId="2C3D0ABF" w14:textId="6DCA351A" w:rsidR="00CD1A5B" w:rsidRPr="00CD1A5B" w:rsidDel="00055E48" w:rsidRDefault="00CD1A5B" w:rsidP="00CD1A5B">
            <w:pPr>
              <w:pStyle w:val="Tableheading"/>
              <w:rPr>
                <w:del w:id="7534" w:author="Jillian Carson-Jackson" w:date="2020-12-27T16:41:00Z"/>
              </w:rPr>
            </w:pPr>
            <w:del w:id="7535"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3CD21CF3" w14:textId="7717E37C" w:rsidR="00CD1A5B" w:rsidRPr="00CD1A5B" w:rsidDel="00055E48" w:rsidRDefault="00CD1A5B" w:rsidP="00CD1A5B">
            <w:pPr>
              <w:pStyle w:val="Tableheading"/>
              <w:rPr>
                <w:del w:id="7536" w:author="Jillian Carson-Jackson" w:date="2020-12-27T16:41:00Z"/>
              </w:rPr>
            </w:pPr>
            <w:del w:id="7537" w:author="Jillian Carson-Jackson" w:date="2020-12-27T16:41:00Z">
              <w:r w:rsidRPr="00CD1A5B" w:rsidDel="00055E48">
                <w:delText>Reference</w:delText>
              </w:r>
            </w:del>
          </w:p>
        </w:tc>
        <w:tc>
          <w:tcPr>
            <w:tcW w:w="3260" w:type="dxa"/>
            <w:tcBorders>
              <w:bottom w:val="single" w:sz="12" w:space="0" w:color="auto"/>
            </w:tcBorders>
            <w:vAlign w:val="center"/>
          </w:tcPr>
          <w:p w14:paraId="63AD6EC4" w14:textId="24BE4AB7" w:rsidR="00CD1A5B" w:rsidRPr="00CD1A5B" w:rsidDel="00055E48" w:rsidRDefault="00CD1A5B" w:rsidP="00CD1A5B">
            <w:pPr>
              <w:pStyle w:val="Tableheading"/>
              <w:rPr>
                <w:del w:id="7538" w:author="Jillian Carson-Jackson" w:date="2020-12-27T16:41:00Z"/>
              </w:rPr>
            </w:pPr>
            <w:del w:id="7539" w:author="Jillian Carson-Jackson" w:date="2020-12-27T16:41:00Z">
              <w:r w:rsidRPr="00CD1A5B" w:rsidDel="00055E48">
                <w:delText>Teaching Aid</w:delText>
              </w:r>
            </w:del>
          </w:p>
        </w:tc>
      </w:tr>
      <w:tr w:rsidR="00CD1A5B" w:rsidRPr="00CD1A5B" w:rsidDel="00055E48" w14:paraId="3E761476" w14:textId="0CBE3AD6" w:rsidTr="000C20BE">
        <w:trPr>
          <w:cantSplit/>
          <w:trHeight w:hRule="exact" w:val="521"/>
          <w:jc w:val="center"/>
          <w:del w:id="7540" w:author="Jillian Carson-Jackson" w:date="2020-12-27T16:41:00Z"/>
        </w:trPr>
        <w:tc>
          <w:tcPr>
            <w:tcW w:w="8755" w:type="dxa"/>
            <w:tcBorders>
              <w:top w:val="single" w:sz="12" w:space="0" w:color="auto"/>
              <w:bottom w:val="single" w:sz="4" w:space="0" w:color="auto"/>
            </w:tcBorders>
            <w:vAlign w:val="center"/>
          </w:tcPr>
          <w:p w14:paraId="20364866" w14:textId="12588645" w:rsidR="00CD1A5B" w:rsidRPr="00CD1A5B" w:rsidDel="00055E48" w:rsidRDefault="00CD1A5B" w:rsidP="006039FF">
            <w:pPr>
              <w:pStyle w:val="Tablelevel1bold"/>
              <w:rPr>
                <w:del w:id="7541" w:author="Jillian Carson-Jackson" w:date="2020-12-27T16:41:00Z"/>
                <w:rFonts w:ascii="Calibri" w:hAnsi="Calibri"/>
                <w:sz w:val="22"/>
                <w:szCs w:val="22"/>
              </w:rPr>
            </w:pPr>
            <w:del w:id="7542" w:author="Jillian Carson-Jackson" w:date="2020-12-27T16:41:00Z">
              <w:r w:rsidRPr="00CD1A5B" w:rsidDel="00055E48">
                <w:rPr>
                  <w:rFonts w:ascii="Calibri" w:hAnsi="Calibri"/>
                  <w:sz w:val="22"/>
                  <w:szCs w:val="22"/>
                </w:rPr>
                <w:delText>General communication skills</w:delText>
              </w:r>
            </w:del>
          </w:p>
        </w:tc>
        <w:tc>
          <w:tcPr>
            <w:tcW w:w="2552" w:type="dxa"/>
            <w:tcBorders>
              <w:top w:val="single" w:sz="12" w:space="0" w:color="auto"/>
              <w:bottom w:val="single" w:sz="4" w:space="0" w:color="auto"/>
            </w:tcBorders>
          </w:tcPr>
          <w:p w14:paraId="5D843889" w14:textId="6923CD38" w:rsidR="00CD1A5B" w:rsidRPr="00CD1A5B" w:rsidDel="00055E48" w:rsidRDefault="00CD1A5B" w:rsidP="006039FF">
            <w:pPr>
              <w:pStyle w:val="Tablelevel2"/>
              <w:ind w:left="0"/>
              <w:jc w:val="center"/>
              <w:rPr>
                <w:del w:id="7543"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3479C48D" w14:textId="1D84DA7A" w:rsidR="00CD1A5B" w:rsidRPr="00CD1A5B" w:rsidDel="00055E48" w:rsidRDefault="00CD1A5B" w:rsidP="006039FF">
            <w:pPr>
              <w:rPr>
                <w:del w:id="7544" w:author="Jillian Carson-Jackson" w:date="2020-12-27T16:41:00Z"/>
                <w:rFonts w:ascii="Calibri" w:hAnsi="Calibri"/>
                <w:sz w:val="22"/>
                <w:szCs w:val="22"/>
              </w:rPr>
            </w:pPr>
          </w:p>
        </w:tc>
      </w:tr>
      <w:tr w:rsidR="00CD1A5B" w:rsidRPr="00CD1A5B" w:rsidDel="00055E48" w14:paraId="64B582C4" w14:textId="75FE2C3E" w:rsidTr="000C20BE">
        <w:trPr>
          <w:cantSplit/>
          <w:trHeight w:hRule="exact" w:val="425"/>
          <w:jc w:val="center"/>
          <w:del w:id="7545" w:author="Jillian Carson-Jackson" w:date="2020-12-27T16:41:00Z"/>
        </w:trPr>
        <w:tc>
          <w:tcPr>
            <w:tcW w:w="8755" w:type="dxa"/>
            <w:tcBorders>
              <w:top w:val="single" w:sz="4" w:space="0" w:color="auto"/>
              <w:bottom w:val="single" w:sz="4" w:space="0" w:color="auto"/>
            </w:tcBorders>
          </w:tcPr>
          <w:p w14:paraId="52FBD865" w14:textId="36AE03F1" w:rsidR="00CD1A5B" w:rsidRPr="00CD1A5B" w:rsidDel="00055E48" w:rsidRDefault="00722185" w:rsidP="006039FF">
            <w:pPr>
              <w:pStyle w:val="Tablelevel1bold"/>
              <w:rPr>
                <w:del w:id="7546" w:author="Jillian Carson-Jackson" w:date="2020-12-27T16:41:00Z"/>
                <w:rFonts w:ascii="Calibri" w:hAnsi="Calibri"/>
                <w:b w:val="0"/>
                <w:i/>
                <w:sz w:val="22"/>
                <w:szCs w:val="22"/>
              </w:rPr>
            </w:pPr>
            <w:del w:id="7547" w:author="Jillian Carson-Jackson" w:date="2020-12-27T16:41:00Z">
              <w:r w:rsidRPr="00CD1A5B" w:rsidDel="00055E48">
                <w:rPr>
                  <w:rFonts w:ascii="Calibri" w:hAnsi="Calibri"/>
                  <w:b w:val="0"/>
                  <w:i/>
                  <w:sz w:val="22"/>
                  <w:szCs w:val="22"/>
                </w:rPr>
                <w:delText>Possess</w:delText>
              </w:r>
              <w:r w:rsidR="00CD1A5B" w:rsidRPr="00CD1A5B" w:rsidDel="00055E48">
                <w:rPr>
                  <w:rFonts w:ascii="Calibri" w:hAnsi="Calibri"/>
                  <w:b w:val="0"/>
                  <w:i/>
                  <w:sz w:val="22"/>
                  <w:szCs w:val="22"/>
                </w:rPr>
                <w:delText xml:space="preserve"> the knowledge of the basic principles of communication and coordination.</w:delText>
              </w:r>
            </w:del>
          </w:p>
        </w:tc>
        <w:tc>
          <w:tcPr>
            <w:tcW w:w="2552" w:type="dxa"/>
            <w:tcBorders>
              <w:top w:val="single" w:sz="4" w:space="0" w:color="auto"/>
              <w:bottom w:val="single" w:sz="4" w:space="0" w:color="auto"/>
            </w:tcBorders>
          </w:tcPr>
          <w:p w14:paraId="22A97941" w14:textId="4CDA0852" w:rsidR="00CD1A5B" w:rsidRPr="00CD1A5B" w:rsidDel="00055E48" w:rsidRDefault="00CD1A5B" w:rsidP="006039FF">
            <w:pPr>
              <w:pStyle w:val="Tablelevel2"/>
              <w:ind w:left="0"/>
              <w:jc w:val="center"/>
              <w:rPr>
                <w:del w:id="7548"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A9D6EEE" w14:textId="637E0E79" w:rsidR="00CD1A5B" w:rsidRPr="00CD1A5B" w:rsidDel="00055E48" w:rsidRDefault="00CD1A5B" w:rsidP="006039FF">
            <w:pPr>
              <w:rPr>
                <w:del w:id="7549" w:author="Jillian Carson-Jackson" w:date="2020-12-27T16:41:00Z"/>
                <w:rFonts w:ascii="Calibri" w:hAnsi="Calibri"/>
                <w:i/>
                <w:sz w:val="22"/>
                <w:szCs w:val="22"/>
              </w:rPr>
            </w:pPr>
          </w:p>
        </w:tc>
      </w:tr>
      <w:tr w:rsidR="00CD1A5B" w:rsidRPr="00CD1A5B" w:rsidDel="00055E48" w14:paraId="3AFF2CE8" w14:textId="184ED6E9" w:rsidTr="000C20BE">
        <w:trPr>
          <w:cantSplit/>
          <w:trHeight w:hRule="exact" w:val="1250"/>
          <w:jc w:val="center"/>
          <w:del w:id="7550" w:author="Jillian Carson-Jackson" w:date="2020-12-27T16:41:00Z"/>
        </w:trPr>
        <w:tc>
          <w:tcPr>
            <w:tcW w:w="8755" w:type="dxa"/>
            <w:tcBorders>
              <w:top w:val="single" w:sz="4" w:space="0" w:color="auto"/>
            </w:tcBorders>
          </w:tcPr>
          <w:p w14:paraId="22667F08" w14:textId="2D525310" w:rsidR="00CD1A5B" w:rsidRPr="00CD1A5B" w:rsidDel="00055E48" w:rsidRDefault="00CD1A5B" w:rsidP="006039FF">
            <w:pPr>
              <w:pStyle w:val="Tablelevel1bold"/>
              <w:rPr>
                <w:del w:id="7551" w:author="Jillian Carson-Jackson" w:date="2020-12-27T16:41:00Z"/>
                <w:rFonts w:ascii="Calibri" w:hAnsi="Calibri"/>
                <w:b w:val="0"/>
                <w:sz w:val="22"/>
                <w:szCs w:val="22"/>
              </w:rPr>
            </w:pPr>
            <w:bookmarkStart w:id="7552" w:name="_Toc446917518"/>
            <w:bookmarkStart w:id="7553" w:name="_Toc111617478"/>
            <w:del w:id="7554" w:author="Jillian Carson-Jackson" w:date="2020-12-27T16:41:00Z">
              <w:r w:rsidRPr="00CD1A5B" w:rsidDel="00055E48">
                <w:rPr>
                  <w:rFonts w:ascii="Calibri" w:hAnsi="Calibri"/>
                  <w:b w:val="0"/>
                  <w:sz w:val="22"/>
                  <w:szCs w:val="22"/>
                </w:rPr>
                <w:delText>Describe active listening skills</w:delText>
              </w:r>
              <w:bookmarkEnd w:id="7552"/>
              <w:bookmarkEnd w:id="7553"/>
            </w:del>
          </w:p>
          <w:p w14:paraId="512429FA" w14:textId="78F49460" w:rsidR="00CD1A5B" w:rsidRPr="00CD1A5B" w:rsidDel="00055E48" w:rsidRDefault="00CD1A5B" w:rsidP="006039FF">
            <w:pPr>
              <w:pStyle w:val="Tablelevel2"/>
              <w:rPr>
                <w:del w:id="7555" w:author="Jillian Carson-Jackson" w:date="2020-12-27T16:41:00Z"/>
                <w:rFonts w:ascii="Calibri" w:hAnsi="Calibri"/>
                <w:sz w:val="22"/>
                <w:szCs w:val="22"/>
              </w:rPr>
            </w:pPr>
            <w:del w:id="7556" w:author="Jillian Carson-Jackson" w:date="2020-12-27T16:41:00Z">
              <w:r w:rsidRPr="00CD1A5B" w:rsidDel="00055E48">
                <w:rPr>
                  <w:rFonts w:ascii="Calibri" w:hAnsi="Calibri"/>
                  <w:sz w:val="22"/>
                  <w:szCs w:val="22"/>
                </w:rPr>
                <w:delText xml:space="preserve">The process of interpersonal communication </w:delText>
              </w:r>
            </w:del>
          </w:p>
          <w:p w14:paraId="736B2E04" w14:textId="7B542CC0" w:rsidR="00CD1A5B" w:rsidRPr="00CD1A5B" w:rsidDel="00055E48" w:rsidRDefault="00CD1A5B" w:rsidP="006039FF">
            <w:pPr>
              <w:pStyle w:val="Tablelevel2"/>
              <w:rPr>
                <w:del w:id="7557" w:author="Jillian Carson-Jackson" w:date="2020-12-27T16:41:00Z"/>
                <w:rFonts w:ascii="Calibri" w:hAnsi="Calibri"/>
                <w:sz w:val="22"/>
                <w:szCs w:val="22"/>
              </w:rPr>
            </w:pPr>
            <w:del w:id="7558" w:author="Jillian Carson-Jackson" w:date="2020-12-27T16:41:00Z">
              <w:r w:rsidRPr="00CD1A5B" w:rsidDel="00055E48">
                <w:rPr>
                  <w:rFonts w:ascii="Calibri" w:hAnsi="Calibri"/>
                  <w:sz w:val="22"/>
                  <w:szCs w:val="22"/>
                </w:rPr>
                <w:delText>Effective team communications</w:delText>
              </w:r>
            </w:del>
          </w:p>
          <w:p w14:paraId="71D13341" w14:textId="774600CE" w:rsidR="00CD1A5B" w:rsidRPr="00CD1A5B" w:rsidDel="00055E48" w:rsidRDefault="00CD1A5B" w:rsidP="006039FF">
            <w:pPr>
              <w:pStyle w:val="Tablelevel2"/>
              <w:rPr>
                <w:del w:id="7559" w:author="Jillian Carson-Jackson" w:date="2020-12-27T16:41:00Z"/>
                <w:rFonts w:ascii="Calibri" w:hAnsi="Calibri"/>
                <w:sz w:val="22"/>
                <w:szCs w:val="22"/>
              </w:rPr>
            </w:pPr>
            <w:del w:id="7560" w:author="Jillian Carson-Jackson" w:date="2020-12-27T16:41:00Z">
              <w:r w:rsidRPr="00CD1A5B" w:rsidDel="00055E48">
                <w:rPr>
                  <w:rFonts w:ascii="Calibri" w:hAnsi="Calibri"/>
                  <w:sz w:val="22"/>
                  <w:szCs w:val="22"/>
                </w:rPr>
                <w:delText>Empathy</w:delText>
              </w:r>
            </w:del>
          </w:p>
        </w:tc>
        <w:tc>
          <w:tcPr>
            <w:tcW w:w="2552" w:type="dxa"/>
            <w:tcBorders>
              <w:top w:val="single" w:sz="4" w:space="0" w:color="auto"/>
            </w:tcBorders>
          </w:tcPr>
          <w:p w14:paraId="01A842B9" w14:textId="5399D7C5" w:rsidR="00CD1A5B" w:rsidRPr="00CD1A5B" w:rsidDel="00055E48" w:rsidRDefault="00CD1A5B" w:rsidP="006039FF">
            <w:pPr>
              <w:pStyle w:val="Tablelevel1bold"/>
              <w:jc w:val="center"/>
              <w:rPr>
                <w:del w:id="7561" w:author="Jillian Carson-Jackson" w:date="2020-12-27T16:41:00Z"/>
                <w:rFonts w:ascii="Calibri" w:hAnsi="Calibri"/>
                <w:b w:val="0"/>
                <w:sz w:val="22"/>
                <w:szCs w:val="22"/>
              </w:rPr>
            </w:pPr>
          </w:p>
        </w:tc>
        <w:tc>
          <w:tcPr>
            <w:tcW w:w="3260" w:type="dxa"/>
            <w:tcBorders>
              <w:top w:val="single" w:sz="4" w:space="0" w:color="auto"/>
            </w:tcBorders>
          </w:tcPr>
          <w:p w14:paraId="2F145B4C" w14:textId="651CAE12" w:rsidR="00CD1A5B" w:rsidRPr="00CD1A5B" w:rsidDel="00055E48" w:rsidRDefault="00CD1A5B" w:rsidP="006039FF">
            <w:pPr>
              <w:rPr>
                <w:del w:id="7562" w:author="Jillian Carson-Jackson" w:date="2020-12-27T16:41:00Z"/>
                <w:rFonts w:ascii="Calibri" w:hAnsi="Calibri"/>
                <w:sz w:val="22"/>
                <w:szCs w:val="22"/>
              </w:rPr>
            </w:pPr>
            <w:del w:id="7563" w:author="Jillian Carson-Jackson" w:date="2020-12-27T16:41:00Z">
              <w:r w:rsidRPr="00CD1A5B" w:rsidDel="00055E48">
                <w:rPr>
                  <w:rFonts w:ascii="Calibri" w:hAnsi="Calibri"/>
                  <w:sz w:val="22"/>
                  <w:szCs w:val="22"/>
                </w:rPr>
                <w:delText>A6 and A7 for documented case studies</w:delText>
              </w:r>
            </w:del>
          </w:p>
        </w:tc>
      </w:tr>
      <w:tr w:rsidR="00CD1A5B" w:rsidRPr="00CD1A5B" w:rsidDel="00055E48" w14:paraId="60C087A2" w14:textId="797372FC" w:rsidTr="000C20BE">
        <w:trPr>
          <w:cantSplit/>
          <w:trHeight w:hRule="exact" w:val="1451"/>
          <w:jc w:val="center"/>
          <w:del w:id="7564" w:author="Jillian Carson-Jackson" w:date="2020-12-27T16:41:00Z"/>
        </w:trPr>
        <w:tc>
          <w:tcPr>
            <w:tcW w:w="8755" w:type="dxa"/>
          </w:tcPr>
          <w:p w14:paraId="6A6A8B65" w14:textId="36A9235E" w:rsidR="00CD1A5B" w:rsidRPr="00CD1A5B" w:rsidDel="00055E48" w:rsidRDefault="00CD1A5B" w:rsidP="006039FF">
            <w:pPr>
              <w:pStyle w:val="Tablelevel1bold"/>
              <w:rPr>
                <w:del w:id="7565" w:author="Jillian Carson-Jackson" w:date="2020-12-27T16:41:00Z"/>
                <w:rFonts w:ascii="Calibri" w:hAnsi="Calibri"/>
                <w:b w:val="0"/>
                <w:sz w:val="22"/>
                <w:szCs w:val="22"/>
              </w:rPr>
            </w:pPr>
            <w:bookmarkStart w:id="7566" w:name="_Toc446917519"/>
            <w:bookmarkStart w:id="7567" w:name="_Toc111617479"/>
            <w:del w:id="7568" w:author="Jillian Carson-Jackson" w:date="2020-12-27T16:41:00Z">
              <w:r w:rsidRPr="00CD1A5B" w:rsidDel="00055E48">
                <w:rPr>
                  <w:rFonts w:ascii="Calibri" w:hAnsi="Calibri"/>
                  <w:b w:val="0"/>
                  <w:sz w:val="22"/>
                  <w:szCs w:val="22"/>
                </w:rPr>
                <w:delText>State the importance of clear, concise, accurate, timely and meaningful communication</w:delText>
              </w:r>
              <w:bookmarkEnd w:id="7566"/>
              <w:bookmarkEnd w:id="7567"/>
              <w:r w:rsidRPr="00CD1A5B" w:rsidDel="00055E48">
                <w:rPr>
                  <w:rFonts w:ascii="Calibri" w:hAnsi="Calibri"/>
                  <w:b w:val="0"/>
                  <w:sz w:val="22"/>
                  <w:szCs w:val="22"/>
                </w:rPr>
                <w:delText>s</w:delText>
              </w:r>
            </w:del>
          </w:p>
          <w:p w14:paraId="14729263" w14:textId="5B6F1A31" w:rsidR="00CD1A5B" w:rsidRPr="00CD1A5B" w:rsidDel="00055E48" w:rsidRDefault="00CD1A5B" w:rsidP="006039FF">
            <w:pPr>
              <w:pStyle w:val="Tablelevel2"/>
              <w:rPr>
                <w:del w:id="7569" w:author="Jillian Carson-Jackson" w:date="2020-12-27T16:41:00Z"/>
                <w:rFonts w:ascii="Calibri" w:hAnsi="Calibri"/>
                <w:sz w:val="22"/>
                <w:szCs w:val="22"/>
              </w:rPr>
            </w:pPr>
            <w:del w:id="7570" w:author="Jillian Carson-Jackson" w:date="2020-12-27T16:41:00Z">
              <w:r w:rsidRPr="00CD1A5B" w:rsidDel="00055E48">
                <w:rPr>
                  <w:rFonts w:ascii="Calibri" w:hAnsi="Calibri"/>
                  <w:sz w:val="22"/>
                  <w:szCs w:val="22"/>
                </w:rPr>
                <w:delText>Reading-back received message</w:delText>
              </w:r>
            </w:del>
          </w:p>
          <w:p w14:paraId="0A669AA3" w14:textId="285C6EAC" w:rsidR="00CD1A5B" w:rsidRPr="00CD1A5B" w:rsidDel="00055E48" w:rsidRDefault="00CD1A5B" w:rsidP="006039FF">
            <w:pPr>
              <w:pStyle w:val="Tablelevel2"/>
              <w:rPr>
                <w:del w:id="7571" w:author="Jillian Carson-Jackson" w:date="2020-12-27T16:41:00Z"/>
                <w:rFonts w:ascii="Calibri" w:hAnsi="Calibri"/>
                <w:sz w:val="22"/>
                <w:szCs w:val="22"/>
              </w:rPr>
            </w:pPr>
            <w:del w:id="7572" w:author="Jillian Carson-Jackson" w:date="2020-12-27T16:41:00Z">
              <w:r w:rsidRPr="00CD1A5B" w:rsidDel="00055E48">
                <w:rPr>
                  <w:rFonts w:ascii="Calibri" w:hAnsi="Calibri"/>
                  <w:sz w:val="22"/>
                  <w:szCs w:val="22"/>
                </w:rPr>
                <w:delText>Breaking message into smaller components</w:delText>
              </w:r>
            </w:del>
          </w:p>
          <w:p w14:paraId="1D471B4F" w14:textId="31FD7318" w:rsidR="00CD1A5B" w:rsidRPr="00CD1A5B" w:rsidDel="00055E48" w:rsidRDefault="00CD1A5B" w:rsidP="006039FF">
            <w:pPr>
              <w:pStyle w:val="Tablelevel2"/>
              <w:rPr>
                <w:del w:id="7573" w:author="Jillian Carson-Jackson" w:date="2020-12-27T16:41:00Z"/>
                <w:rFonts w:ascii="Calibri" w:hAnsi="Calibri"/>
                <w:sz w:val="22"/>
                <w:szCs w:val="22"/>
              </w:rPr>
            </w:pPr>
            <w:del w:id="7574" w:author="Jillian Carson-Jackson" w:date="2020-12-27T16:41:00Z">
              <w:r w:rsidRPr="00CD1A5B" w:rsidDel="00055E48">
                <w:rPr>
                  <w:rFonts w:ascii="Calibri" w:hAnsi="Calibri"/>
                  <w:sz w:val="22"/>
                  <w:szCs w:val="22"/>
                </w:rPr>
                <w:delText>Rephrasing message</w:delText>
              </w:r>
            </w:del>
          </w:p>
        </w:tc>
        <w:tc>
          <w:tcPr>
            <w:tcW w:w="2552" w:type="dxa"/>
          </w:tcPr>
          <w:p w14:paraId="4BEF731A" w14:textId="63353968" w:rsidR="00CD1A5B" w:rsidRPr="00CD1A5B" w:rsidDel="00055E48" w:rsidRDefault="00CD1A5B" w:rsidP="006039FF">
            <w:pPr>
              <w:pStyle w:val="Tablelevel1bold"/>
              <w:jc w:val="center"/>
              <w:rPr>
                <w:del w:id="7575" w:author="Jillian Carson-Jackson" w:date="2020-12-27T16:41:00Z"/>
                <w:rFonts w:ascii="Calibri" w:hAnsi="Calibri"/>
                <w:b w:val="0"/>
                <w:sz w:val="22"/>
                <w:szCs w:val="22"/>
              </w:rPr>
            </w:pPr>
          </w:p>
          <w:p w14:paraId="3C1F7846" w14:textId="0BE834E2" w:rsidR="00CD1A5B" w:rsidRPr="00CD1A5B" w:rsidDel="00055E48" w:rsidRDefault="00CD1A5B" w:rsidP="006039FF">
            <w:pPr>
              <w:pStyle w:val="Tablelevel1bold"/>
              <w:jc w:val="center"/>
              <w:rPr>
                <w:del w:id="7576" w:author="Jillian Carson-Jackson" w:date="2020-12-27T16:41:00Z"/>
                <w:rFonts w:ascii="Calibri" w:hAnsi="Calibri"/>
                <w:b w:val="0"/>
                <w:sz w:val="22"/>
                <w:szCs w:val="22"/>
              </w:rPr>
            </w:pPr>
          </w:p>
        </w:tc>
        <w:tc>
          <w:tcPr>
            <w:tcW w:w="3260" w:type="dxa"/>
          </w:tcPr>
          <w:p w14:paraId="1E55E861" w14:textId="66417D5E" w:rsidR="00CD1A5B" w:rsidRPr="00CD1A5B" w:rsidDel="00055E48" w:rsidRDefault="00CD1A5B" w:rsidP="006039FF">
            <w:pPr>
              <w:pStyle w:val="BodyText"/>
              <w:rPr>
                <w:del w:id="7577" w:author="Jillian Carson-Jackson" w:date="2020-12-27T16:41:00Z"/>
                <w:rFonts w:ascii="Calibri" w:hAnsi="Calibri"/>
                <w:szCs w:val="22"/>
              </w:rPr>
            </w:pPr>
          </w:p>
        </w:tc>
      </w:tr>
      <w:tr w:rsidR="00CD1A5B" w:rsidRPr="00CD1A5B" w:rsidDel="00055E48" w14:paraId="4C92E16B" w14:textId="3F446FDA" w:rsidTr="000C20BE">
        <w:trPr>
          <w:cantSplit/>
          <w:trHeight w:val="1240"/>
          <w:jc w:val="center"/>
          <w:del w:id="7578" w:author="Jillian Carson-Jackson" w:date="2020-12-27T16:41:00Z"/>
        </w:trPr>
        <w:tc>
          <w:tcPr>
            <w:tcW w:w="8755" w:type="dxa"/>
          </w:tcPr>
          <w:p w14:paraId="55204D1C" w14:textId="739975DC" w:rsidR="00CD1A5B" w:rsidRPr="00CD1A5B" w:rsidDel="00055E48" w:rsidRDefault="00CD1A5B" w:rsidP="006039FF">
            <w:pPr>
              <w:pStyle w:val="Tablelevel1bold"/>
              <w:rPr>
                <w:del w:id="7579" w:author="Jillian Carson-Jackson" w:date="2020-12-27T16:41:00Z"/>
                <w:rFonts w:ascii="Calibri" w:hAnsi="Calibri"/>
                <w:b w:val="0"/>
                <w:sz w:val="22"/>
                <w:szCs w:val="22"/>
              </w:rPr>
            </w:pPr>
            <w:bookmarkStart w:id="7580" w:name="_Toc446917520"/>
            <w:bookmarkStart w:id="7581" w:name="_Toc111617480"/>
            <w:del w:id="7582" w:author="Jillian Carson-Jackson" w:date="2020-12-27T16:41:00Z">
              <w:r w:rsidRPr="00CD1A5B" w:rsidDel="00055E48">
                <w:rPr>
                  <w:rFonts w:ascii="Calibri" w:hAnsi="Calibri"/>
                  <w:b w:val="0"/>
                  <w:sz w:val="22"/>
                  <w:szCs w:val="22"/>
                </w:rPr>
                <w:delText>Demonstrate verbal and non-verbal communications</w:delText>
              </w:r>
              <w:bookmarkEnd w:id="7580"/>
              <w:bookmarkEnd w:id="7581"/>
            </w:del>
          </w:p>
          <w:p w14:paraId="533AFD4B" w14:textId="283329C9" w:rsidR="00CD1A5B" w:rsidRPr="00CD1A5B" w:rsidDel="00055E48" w:rsidRDefault="00CD1A5B" w:rsidP="006039FF">
            <w:pPr>
              <w:pStyle w:val="Tablelevel2"/>
              <w:rPr>
                <w:del w:id="7583" w:author="Jillian Carson-Jackson" w:date="2020-12-27T16:41:00Z"/>
                <w:rFonts w:ascii="Calibri" w:hAnsi="Calibri"/>
                <w:sz w:val="22"/>
                <w:szCs w:val="22"/>
              </w:rPr>
            </w:pPr>
            <w:del w:id="7584" w:author="Jillian Carson-Jackson" w:date="2020-12-27T16:41:00Z">
              <w:r w:rsidRPr="00CD1A5B" w:rsidDel="00055E48">
                <w:rPr>
                  <w:rFonts w:ascii="Calibri" w:hAnsi="Calibri"/>
                  <w:sz w:val="22"/>
                  <w:szCs w:val="22"/>
                </w:rPr>
                <w:delText>Voice inflection</w:delText>
              </w:r>
            </w:del>
          </w:p>
          <w:p w14:paraId="19140316" w14:textId="422D6A98" w:rsidR="00CD1A5B" w:rsidRPr="00CD1A5B" w:rsidDel="00055E48" w:rsidRDefault="00CD1A5B" w:rsidP="006039FF">
            <w:pPr>
              <w:pStyle w:val="Tablelevel2"/>
              <w:rPr>
                <w:del w:id="7585" w:author="Jillian Carson-Jackson" w:date="2020-12-27T16:41:00Z"/>
                <w:rFonts w:ascii="Calibri" w:hAnsi="Calibri"/>
                <w:sz w:val="22"/>
                <w:szCs w:val="22"/>
              </w:rPr>
            </w:pPr>
            <w:del w:id="7586" w:author="Jillian Carson-Jackson" w:date="2020-12-27T16:41:00Z">
              <w:r w:rsidRPr="00CD1A5B" w:rsidDel="00055E48">
                <w:rPr>
                  <w:rFonts w:ascii="Calibri" w:hAnsi="Calibri"/>
                  <w:sz w:val="22"/>
                  <w:szCs w:val="22"/>
                </w:rPr>
                <w:delText>Non-verbal signals or symbols – internal</w:delText>
              </w:r>
            </w:del>
          </w:p>
          <w:p w14:paraId="2FC7187E" w14:textId="50F3C919" w:rsidR="00CD1A5B" w:rsidRPr="00CD1A5B" w:rsidDel="00055E48" w:rsidRDefault="00CD1A5B" w:rsidP="006039FF">
            <w:pPr>
              <w:pStyle w:val="Tablelevel2"/>
              <w:rPr>
                <w:del w:id="7587" w:author="Jillian Carson-Jackson" w:date="2020-12-27T16:41:00Z"/>
                <w:rFonts w:ascii="Calibri" w:hAnsi="Calibri"/>
                <w:sz w:val="22"/>
                <w:szCs w:val="22"/>
              </w:rPr>
            </w:pPr>
            <w:del w:id="7588" w:author="Jillian Carson-Jackson" w:date="2020-12-27T16:41:00Z">
              <w:r w:rsidRPr="00CD1A5B" w:rsidDel="00055E48">
                <w:rPr>
                  <w:rFonts w:ascii="Calibri" w:hAnsi="Calibri"/>
                  <w:sz w:val="22"/>
                  <w:szCs w:val="22"/>
                </w:rPr>
                <w:delText>Non-verbal signals or symbols – external</w:delText>
              </w:r>
            </w:del>
          </w:p>
        </w:tc>
        <w:tc>
          <w:tcPr>
            <w:tcW w:w="2552" w:type="dxa"/>
          </w:tcPr>
          <w:p w14:paraId="040367C7" w14:textId="3376AC88" w:rsidR="00CD1A5B" w:rsidRPr="00CD1A5B" w:rsidDel="00055E48" w:rsidRDefault="00CD1A5B" w:rsidP="006039FF">
            <w:pPr>
              <w:pStyle w:val="Tablelevel1bold"/>
              <w:jc w:val="center"/>
              <w:rPr>
                <w:del w:id="7589" w:author="Jillian Carson-Jackson" w:date="2020-12-27T16:41:00Z"/>
                <w:rFonts w:ascii="Calibri" w:hAnsi="Calibri"/>
                <w:b w:val="0"/>
                <w:sz w:val="22"/>
                <w:szCs w:val="22"/>
              </w:rPr>
            </w:pPr>
          </w:p>
        </w:tc>
        <w:tc>
          <w:tcPr>
            <w:tcW w:w="3260" w:type="dxa"/>
          </w:tcPr>
          <w:p w14:paraId="11B0F425" w14:textId="6AC5BF2F" w:rsidR="00CD1A5B" w:rsidRPr="00CD1A5B" w:rsidDel="00055E48" w:rsidRDefault="00CD1A5B" w:rsidP="006039FF">
            <w:pPr>
              <w:pStyle w:val="BodyText"/>
              <w:rPr>
                <w:del w:id="7590" w:author="Jillian Carson-Jackson" w:date="2020-12-27T16:41:00Z"/>
                <w:rFonts w:ascii="Calibri" w:hAnsi="Calibri"/>
                <w:szCs w:val="22"/>
              </w:rPr>
            </w:pPr>
          </w:p>
        </w:tc>
      </w:tr>
      <w:tr w:rsidR="00CD1A5B" w:rsidRPr="00CD1A5B" w:rsidDel="00055E48" w14:paraId="7752CE42" w14:textId="02E72B29" w:rsidTr="000C20BE">
        <w:trPr>
          <w:cantSplit/>
          <w:trHeight w:hRule="exact" w:val="1859"/>
          <w:jc w:val="center"/>
          <w:del w:id="7591" w:author="Jillian Carson-Jackson" w:date="2020-12-27T16:41:00Z"/>
        </w:trPr>
        <w:tc>
          <w:tcPr>
            <w:tcW w:w="8755" w:type="dxa"/>
          </w:tcPr>
          <w:p w14:paraId="39DEA5A1" w14:textId="6AB2407F" w:rsidR="00CD1A5B" w:rsidRPr="00CD1A5B" w:rsidDel="00055E48" w:rsidRDefault="00CD1A5B" w:rsidP="006039FF">
            <w:pPr>
              <w:pStyle w:val="Tablelevel1bold"/>
              <w:rPr>
                <w:del w:id="7592" w:author="Jillian Carson-Jackson" w:date="2020-12-27T16:41:00Z"/>
                <w:rFonts w:ascii="Calibri" w:hAnsi="Calibri"/>
                <w:b w:val="0"/>
                <w:sz w:val="22"/>
                <w:szCs w:val="22"/>
              </w:rPr>
            </w:pPr>
            <w:bookmarkStart w:id="7593" w:name="_Toc446917521"/>
            <w:bookmarkStart w:id="7594" w:name="_Toc111617481"/>
            <w:del w:id="7595" w:author="Jillian Carson-Jackson" w:date="2020-12-27T16:41:00Z">
              <w:r w:rsidRPr="00CD1A5B" w:rsidDel="00055E48">
                <w:rPr>
                  <w:rFonts w:ascii="Calibri" w:hAnsi="Calibri"/>
                  <w:b w:val="0"/>
                  <w:sz w:val="22"/>
                  <w:szCs w:val="22"/>
                </w:rPr>
                <w:delText>Identify words that have multiple interpretations and could negatively impact communications</w:delText>
              </w:r>
              <w:bookmarkEnd w:id="7593"/>
              <w:bookmarkEnd w:id="7594"/>
            </w:del>
          </w:p>
          <w:p w14:paraId="2D84F093" w14:textId="52B44AB9" w:rsidR="00CD1A5B" w:rsidRPr="00CD1A5B" w:rsidDel="00055E48" w:rsidRDefault="00CD1A5B" w:rsidP="006039FF">
            <w:pPr>
              <w:pStyle w:val="Tablelevel2"/>
              <w:rPr>
                <w:del w:id="7596" w:author="Jillian Carson-Jackson" w:date="2020-12-27T16:41:00Z"/>
                <w:rFonts w:ascii="Calibri" w:hAnsi="Calibri"/>
                <w:sz w:val="22"/>
                <w:szCs w:val="22"/>
              </w:rPr>
            </w:pPr>
            <w:del w:id="7597" w:author="Jillian Carson-Jackson" w:date="2020-12-27T16:41:00Z">
              <w:r w:rsidRPr="00CD1A5B" w:rsidDel="00055E48">
                <w:rPr>
                  <w:rFonts w:ascii="Calibri" w:hAnsi="Calibri"/>
                  <w:sz w:val="22"/>
                  <w:szCs w:val="22"/>
                </w:rPr>
                <w:delText>Language differences, both cultural and regionally</w:delText>
              </w:r>
            </w:del>
          </w:p>
          <w:p w14:paraId="600DFE22" w14:textId="4F9AC72E" w:rsidR="00CD1A5B" w:rsidRPr="00CD1A5B" w:rsidDel="00055E48" w:rsidRDefault="00CD1A5B" w:rsidP="006039FF">
            <w:pPr>
              <w:pStyle w:val="Tablelevel2"/>
              <w:rPr>
                <w:del w:id="7598" w:author="Jillian Carson-Jackson" w:date="2020-12-27T16:41:00Z"/>
                <w:rFonts w:ascii="Calibri" w:hAnsi="Calibri"/>
                <w:sz w:val="22"/>
                <w:szCs w:val="22"/>
              </w:rPr>
            </w:pPr>
            <w:del w:id="7599" w:author="Jillian Carson-Jackson" w:date="2020-12-27T16:41:00Z">
              <w:r w:rsidRPr="00CD1A5B" w:rsidDel="00055E48">
                <w:rPr>
                  <w:rFonts w:ascii="Calibri" w:hAnsi="Calibri"/>
                  <w:sz w:val="22"/>
                  <w:szCs w:val="22"/>
                </w:rPr>
                <w:delText>Alternative meanings of words</w:delText>
              </w:r>
            </w:del>
          </w:p>
          <w:p w14:paraId="13DB4A2D" w14:textId="2093D9A2" w:rsidR="00CD1A5B" w:rsidRPr="00CD1A5B" w:rsidDel="00055E48" w:rsidRDefault="00CD1A5B" w:rsidP="006039FF">
            <w:pPr>
              <w:pStyle w:val="Tablelevel2"/>
              <w:rPr>
                <w:del w:id="7600" w:author="Jillian Carson-Jackson" w:date="2020-12-27T16:41:00Z"/>
                <w:rFonts w:ascii="Calibri" w:hAnsi="Calibri"/>
                <w:sz w:val="22"/>
                <w:szCs w:val="22"/>
              </w:rPr>
            </w:pPr>
            <w:del w:id="7601" w:author="Jillian Carson-Jackson" w:date="2020-12-27T16:41:00Z">
              <w:r w:rsidRPr="00CD1A5B" w:rsidDel="00055E48">
                <w:rPr>
                  <w:rFonts w:ascii="Calibri" w:hAnsi="Calibri"/>
                  <w:sz w:val="22"/>
                  <w:szCs w:val="22"/>
                </w:rPr>
                <w:delText>Cultural aspects in decision making processes – potential impacts</w:delText>
              </w:r>
            </w:del>
          </w:p>
          <w:p w14:paraId="5EB9626F" w14:textId="1BD3E2CE" w:rsidR="00CD1A5B" w:rsidRPr="00CD1A5B" w:rsidDel="00055E48" w:rsidRDefault="00CD1A5B" w:rsidP="006039FF">
            <w:pPr>
              <w:pStyle w:val="Tablelevel2"/>
              <w:rPr>
                <w:del w:id="7602" w:author="Jillian Carson-Jackson" w:date="2020-12-27T16:41:00Z"/>
                <w:rFonts w:ascii="Calibri" w:hAnsi="Calibri"/>
                <w:sz w:val="22"/>
                <w:szCs w:val="22"/>
              </w:rPr>
            </w:pPr>
            <w:del w:id="7603" w:author="Jillian Carson-Jackson" w:date="2020-12-27T16:41:00Z">
              <w:r w:rsidRPr="00CD1A5B" w:rsidDel="00055E48">
                <w:rPr>
                  <w:rFonts w:ascii="Calibri" w:hAnsi="Calibri"/>
                  <w:sz w:val="22"/>
                  <w:szCs w:val="22"/>
                </w:rPr>
                <w:delText>Cultural aspects in understanding of messages – potential impacts</w:delText>
              </w:r>
            </w:del>
          </w:p>
        </w:tc>
        <w:tc>
          <w:tcPr>
            <w:tcW w:w="2552" w:type="dxa"/>
          </w:tcPr>
          <w:p w14:paraId="09021E1C" w14:textId="2AB0B228" w:rsidR="00CD1A5B" w:rsidRPr="00CD1A5B" w:rsidDel="00055E48" w:rsidRDefault="00CD1A5B" w:rsidP="006039FF">
            <w:pPr>
              <w:pStyle w:val="Tablelevel1bold"/>
              <w:jc w:val="center"/>
              <w:rPr>
                <w:del w:id="7604" w:author="Jillian Carson-Jackson" w:date="2020-12-27T16:41:00Z"/>
                <w:rFonts w:ascii="Calibri" w:hAnsi="Calibri"/>
                <w:b w:val="0"/>
                <w:sz w:val="22"/>
                <w:szCs w:val="22"/>
              </w:rPr>
            </w:pPr>
          </w:p>
        </w:tc>
        <w:tc>
          <w:tcPr>
            <w:tcW w:w="3260" w:type="dxa"/>
          </w:tcPr>
          <w:p w14:paraId="3149CD39" w14:textId="57AF80A5" w:rsidR="00CD1A5B" w:rsidRPr="00CD1A5B" w:rsidDel="00055E48" w:rsidRDefault="00CD1A5B" w:rsidP="006039FF">
            <w:pPr>
              <w:pStyle w:val="BodyText"/>
              <w:rPr>
                <w:del w:id="7605" w:author="Jillian Carson-Jackson" w:date="2020-12-27T16:41:00Z"/>
                <w:rFonts w:ascii="Calibri" w:hAnsi="Calibri"/>
                <w:szCs w:val="22"/>
              </w:rPr>
            </w:pPr>
          </w:p>
        </w:tc>
      </w:tr>
    </w:tbl>
    <w:p w14:paraId="3EBFAFEA" w14:textId="46E6CACB" w:rsidR="00CD1A5B" w:rsidDel="00055E48" w:rsidRDefault="00CD1A5B" w:rsidP="00CD1A5B">
      <w:pPr>
        <w:rPr>
          <w:del w:id="7606" w:author="Jillian Carson-Jackson" w:date="2020-12-27T16:41:00Z"/>
        </w:rPr>
      </w:pPr>
      <w:del w:id="7607" w:author="Jillian Carson-Jackson" w:date="2020-12-27T16:41:00Z">
        <w:r w:rsidDel="00055E48">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rsidDel="00055E48" w14:paraId="26092F2F" w14:textId="520D6114" w:rsidTr="000C20BE">
        <w:trPr>
          <w:cantSplit/>
          <w:tblHeader/>
          <w:jc w:val="center"/>
          <w:del w:id="7608" w:author="Jillian Carson-Jackson" w:date="2020-12-27T16:41:00Z"/>
        </w:trPr>
        <w:tc>
          <w:tcPr>
            <w:tcW w:w="8755" w:type="dxa"/>
            <w:tcBorders>
              <w:bottom w:val="single" w:sz="12" w:space="0" w:color="auto"/>
            </w:tcBorders>
            <w:vAlign w:val="center"/>
          </w:tcPr>
          <w:p w14:paraId="5ACC7A40" w14:textId="2C69E067" w:rsidR="00CD1A5B" w:rsidRPr="00CD1A5B" w:rsidDel="00055E48" w:rsidRDefault="00CD1A5B" w:rsidP="00CD1A5B">
            <w:pPr>
              <w:pStyle w:val="Tableheading"/>
              <w:rPr>
                <w:del w:id="7609" w:author="Jillian Carson-Jackson" w:date="2020-12-27T16:41:00Z"/>
              </w:rPr>
            </w:pPr>
            <w:del w:id="7610"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717AC5B5" w14:textId="512CD537" w:rsidR="00CD1A5B" w:rsidRPr="00CD1A5B" w:rsidDel="00055E48" w:rsidRDefault="00CD1A5B" w:rsidP="00CD1A5B">
            <w:pPr>
              <w:pStyle w:val="Tableheading"/>
              <w:rPr>
                <w:del w:id="7611" w:author="Jillian Carson-Jackson" w:date="2020-12-27T16:41:00Z"/>
              </w:rPr>
            </w:pPr>
            <w:del w:id="7612" w:author="Jillian Carson-Jackson" w:date="2020-12-27T16:41:00Z">
              <w:r w:rsidRPr="00CD1A5B" w:rsidDel="00055E48">
                <w:delText>Reference</w:delText>
              </w:r>
            </w:del>
          </w:p>
        </w:tc>
        <w:tc>
          <w:tcPr>
            <w:tcW w:w="3260" w:type="dxa"/>
            <w:tcBorders>
              <w:bottom w:val="single" w:sz="12" w:space="0" w:color="auto"/>
            </w:tcBorders>
            <w:vAlign w:val="center"/>
          </w:tcPr>
          <w:p w14:paraId="0DFFB681" w14:textId="56714268" w:rsidR="00CD1A5B" w:rsidRPr="00CD1A5B" w:rsidDel="00055E48" w:rsidRDefault="00CD1A5B" w:rsidP="00CD1A5B">
            <w:pPr>
              <w:pStyle w:val="Tableheading"/>
              <w:rPr>
                <w:del w:id="7613" w:author="Jillian Carson-Jackson" w:date="2020-12-27T16:41:00Z"/>
              </w:rPr>
            </w:pPr>
            <w:del w:id="7614" w:author="Jillian Carson-Jackson" w:date="2020-12-27T16:41:00Z">
              <w:r w:rsidRPr="00CD1A5B" w:rsidDel="00055E48">
                <w:delText>Teaching Aid</w:delText>
              </w:r>
            </w:del>
          </w:p>
        </w:tc>
      </w:tr>
      <w:tr w:rsidR="00CD1A5B" w:rsidRPr="00CD1A5B" w:rsidDel="00055E48" w14:paraId="08BCE245" w14:textId="18E575B0" w:rsidTr="000C20BE">
        <w:trPr>
          <w:cantSplit/>
          <w:trHeight w:hRule="exact" w:val="527"/>
          <w:jc w:val="center"/>
          <w:del w:id="7615" w:author="Jillian Carson-Jackson" w:date="2020-12-27T16:41:00Z"/>
        </w:trPr>
        <w:tc>
          <w:tcPr>
            <w:tcW w:w="8755" w:type="dxa"/>
            <w:vAlign w:val="center"/>
          </w:tcPr>
          <w:p w14:paraId="4963DA04" w14:textId="769CB62D" w:rsidR="00CD1A5B" w:rsidRPr="00CD1A5B" w:rsidDel="00055E48" w:rsidRDefault="00CD1A5B" w:rsidP="006039FF">
            <w:pPr>
              <w:pStyle w:val="Tablelevel1bold"/>
              <w:rPr>
                <w:del w:id="7616" w:author="Jillian Carson-Jackson" w:date="2020-12-27T16:41:00Z"/>
                <w:rFonts w:ascii="Calibri" w:hAnsi="Calibri"/>
                <w:sz w:val="22"/>
                <w:szCs w:val="22"/>
              </w:rPr>
            </w:pPr>
            <w:del w:id="7617" w:author="Jillian Carson-Jackson" w:date="2020-12-27T16:41:00Z">
              <w:r w:rsidRPr="00CD1A5B" w:rsidDel="00055E48">
                <w:rPr>
                  <w:rFonts w:ascii="Calibri" w:hAnsi="Calibri"/>
                  <w:sz w:val="22"/>
                  <w:szCs w:val="22"/>
                </w:rPr>
                <w:delText>Communications</w:delText>
              </w:r>
            </w:del>
          </w:p>
        </w:tc>
        <w:tc>
          <w:tcPr>
            <w:tcW w:w="2552" w:type="dxa"/>
            <w:vAlign w:val="center"/>
          </w:tcPr>
          <w:p w14:paraId="16AFB149" w14:textId="7505CC96" w:rsidR="00CD1A5B" w:rsidRPr="00CD1A5B" w:rsidDel="00055E48" w:rsidRDefault="00CD1A5B" w:rsidP="006039FF">
            <w:pPr>
              <w:pStyle w:val="Tablelevel1bold"/>
              <w:rPr>
                <w:del w:id="7618" w:author="Jillian Carson-Jackson" w:date="2020-12-27T16:41:00Z"/>
                <w:rFonts w:ascii="Calibri" w:hAnsi="Calibri"/>
                <w:sz w:val="22"/>
                <w:szCs w:val="22"/>
              </w:rPr>
            </w:pPr>
          </w:p>
        </w:tc>
        <w:tc>
          <w:tcPr>
            <w:tcW w:w="3260" w:type="dxa"/>
            <w:vAlign w:val="center"/>
          </w:tcPr>
          <w:p w14:paraId="6D30EB39" w14:textId="7A869A96" w:rsidR="00CD1A5B" w:rsidRPr="00CD1A5B" w:rsidDel="00055E48" w:rsidRDefault="00CD1A5B" w:rsidP="006039FF">
            <w:pPr>
              <w:pStyle w:val="BodyText"/>
              <w:rPr>
                <w:del w:id="7619" w:author="Jillian Carson-Jackson" w:date="2020-12-27T16:41:00Z"/>
                <w:rFonts w:ascii="Calibri" w:hAnsi="Calibri"/>
                <w:b/>
                <w:szCs w:val="22"/>
              </w:rPr>
            </w:pPr>
          </w:p>
        </w:tc>
      </w:tr>
      <w:tr w:rsidR="00CD1A5B" w:rsidRPr="00CD1A5B" w:rsidDel="00055E48" w14:paraId="54E84E71" w14:textId="43284161" w:rsidTr="000C20BE">
        <w:trPr>
          <w:cantSplit/>
          <w:jc w:val="center"/>
          <w:del w:id="7620" w:author="Jillian Carson-Jackson" w:date="2020-12-27T16:41:00Z"/>
        </w:trPr>
        <w:tc>
          <w:tcPr>
            <w:tcW w:w="8755" w:type="dxa"/>
          </w:tcPr>
          <w:p w14:paraId="51412E95" w14:textId="36BAE352" w:rsidR="00CD1A5B" w:rsidRPr="00CD1A5B" w:rsidDel="00055E48" w:rsidRDefault="00CD1A5B" w:rsidP="006039FF">
            <w:pPr>
              <w:pStyle w:val="Tablelevel1bold"/>
              <w:rPr>
                <w:del w:id="7621" w:author="Jillian Carson-Jackson" w:date="2020-12-27T16:41:00Z"/>
                <w:rFonts w:ascii="Calibri" w:hAnsi="Calibri"/>
                <w:b w:val="0"/>
                <w:sz w:val="22"/>
                <w:szCs w:val="22"/>
              </w:rPr>
            </w:pPr>
            <w:bookmarkStart w:id="7622" w:name="_Toc111617483"/>
            <w:del w:id="7623" w:author="Jillian Carson-Jackson" w:date="2020-12-27T16:41:00Z">
              <w:r w:rsidRPr="00CD1A5B" w:rsidDel="00055E48">
                <w:rPr>
                  <w:rFonts w:ascii="Calibri" w:hAnsi="Calibri"/>
                  <w:b w:val="0"/>
                  <w:sz w:val="22"/>
                  <w:szCs w:val="22"/>
                </w:rPr>
                <w:delText>Demonstrate and explain data collection</w:delText>
              </w:r>
              <w:bookmarkEnd w:id="7622"/>
            </w:del>
          </w:p>
          <w:p w14:paraId="4CA4E8D6" w14:textId="7E084171" w:rsidR="00CD1A5B" w:rsidRPr="00CD1A5B" w:rsidDel="00055E48" w:rsidRDefault="00CD1A5B" w:rsidP="006039FF">
            <w:pPr>
              <w:pStyle w:val="Tablelevel2"/>
              <w:rPr>
                <w:del w:id="7624" w:author="Jillian Carson-Jackson" w:date="2020-12-27T16:41:00Z"/>
                <w:rFonts w:ascii="Calibri" w:hAnsi="Calibri"/>
                <w:sz w:val="22"/>
                <w:szCs w:val="22"/>
              </w:rPr>
            </w:pPr>
            <w:del w:id="7625" w:author="Jillian Carson-Jackson" w:date="2020-12-27T16:41:00Z">
              <w:r w:rsidRPr="00CD1A5B" w:rsidDel="00055E48">
                <w:rPr>
                  <w:rFonts w:ascii="Calibri" w:hAnsi="Calibri"/>
                  <w:sz w:val="22"/>
                  <w:szCs w:val="22"/>
                </w:rPr>
                <w:delText>Formal messages - ship reporting</w:delText>
              </w:r>
            </w:del>
          </w:p>
          <w:p w14:paraId="6D854A5B" w14:textId="705E9D26" w:rsidR="00CD1A5B" w:rsidRPr="00CD1A5B" w:rsidDel="00055E48" w:rsidRDefault="00CD1A5B" w:rsidP="006039FF">
            <w:pPr>
              <w:pStyle w:val="Tablelevel3"/>
              <w:rPr>
                <w:del w:id="7626" w:author="Jillian Carson-Jackson" w:date="2020-12-27T16:41:00Z"/>
                <w:rFonts w:ascii="Calibri" w:hAnsi="Calibri"/>
                <w:sz w:val="22"/>
                <w:szCs w:val="22"/>
              </w:rPr>
            </w:pPr>
            <w:del w:id="7627" w:author="Jillian Carson-Jackson" w:date="2020-12-27T16:41:00Z">
              <w:r w:rsidRPr="00CD1A5B" w:rsidDel="00055E48">
                <w:rPr>
                  <w:rFonts w:ascii="Calibri" w:hAnsi="Calibri"/>
                  <w:sz w:val="22"/>
                  <w:szCs w:val="22"/>
                </w:rPr>
                <w:delText>Ship-ship</w:delText>
              </w:r>
            </w:del>
          </w:p>
          <w:p w14:paraId="2D82857D" w14:textId="6EDAA905" w:rsidR="00CD1A5B" w:rsidRPr="00CD1A5B" w:rsidDel="00055E48" w:rsidRDefault="00CD1A5B" w:rsidP="006039FF">
            <w:pPr>
              <w:pStyle w:val="Tablelevel3"/>
              <w:rPr>
                <w:del w:id="7628" w:author="Jillian Carson-Jackson" w:date="2020-12-27T16:41:00Z"/>
                <w:rFonts w:ascii="Calibri" w:hAnsi="Calibri"/>
                <w:sz w:val="22"/>
                <w:szCs w:val="22"/>
              </w:rPr>
            </w:pPr>
            <w:del w:id="7629" w:author="Jillian Carson-Jackson" w:date="2020-12-27T16:41:00Z">
              <w:r w:rsidRPr="00CD1A5B" w:rsidDel="00055E48">
                <w:rPr>
                  <w:rFonts w:ascii="Calibri" w:hAnsi="Calibri"/>
                  <w:sz w:val="22"/>
                  <w:szCs w:val="22"/>
                </w:rPr>
                <w:delText>Ship-shore</w:delText>
              </w:r>
            </w:del>
          </w:p>
          <w:p w14:paraId="0347CCC7" w14:textId="06AA1D77" w:rsidR="00CD1A5B" w:rsidRPr="00CD1A5B" w:rsidDel="00055E48" w:rsidRDefault="00CD1A5B" w:rsidP="006039FF">
            <w:pPr>
              <w:pStyle w:val="Tablelevel3"/>
              <w:tabs>
                <w:tab w:val="left" w:pos="6863"/>
              </w:tabs>
              <w:rPr>
                <w:del w:id="7630" w:author="Jillian Carson-Jackson" w:date="2020-12-27T16:41:00Z"/>
                <w:rFonts w:ascii="Calibri" w:hAnsi="Calibri"/>
                <w:sz w:val="22"/>
                <w:szCs w:val="22"/>
              </w:rPr>
            </w:pPr>
            <w:del w:id="7631" w:author="Jillian Carson-Jackson" w:date="2020-12-27T16:41:00Z">
              <w:r w:rsidRPr="00CD1A5B" w:rsidDel="00055E48">
                <w:rPr>
                  <w:rFonts w:ascii="Calibri" w:hAnsi="Calibri"/>
                  <w:sz w:val="22"/>
                  <w:szCs w:val="22"/>
                </w:rPr>
                <w:delText>Shore-ship</w:delText>
              </w:r>
            </w:del>
          </w:p>
          <w:p w14:paraId="7487A2E4" w14:textId="765D1C69" w:rsidR="00CD1A5B" w:rsidRPr="00CD1A5B" w:rsidDel="00055E48" w:rsidRDefault="00CD1A5B" w:rsidP="006039FF">
            <w:pPr>
              <w:pStyle w:val="Tablelevel3"/>
              <w:rPr>
                <w:del w:id="7632" w:author="Jillian Carson-Jackson" w:date="2020-12-27T16:41:00Z"/>
                <w:rFonts w:ascii="Calibri" w:hAnsi="Calibri"/>
                <w:sz w:val="22"/>
                <w:szCs w:val="22"/>
              </w:rPr>
            </w:pPr>
            <w:del w:id="7633" w:author="Jillian Carson-Jackson" w:date="2020-12-27T16:41:00Z">
              <w:r w:rsidRPr="00CD1A5B" w:rsidDel="00055E48">
                <w:rPr>
                  <w:rFonts w:ascii="Calibri" w:hAnsi="Calibri"/>
                  <w:sz w:val="22"/>
                  <w:szCs w:val="22"/>
                </w:rPr>
                <w:delText>Shore-shore</w:delText>
              </w:r>
            </w:del>
          </w:p>
          <w:p w14:paraId="1280F24E" w14:textId="47B56176" w:rsidR="00CD1A5B" w:rsidRPr="00CD1A5B" w:rsidDel="00055E48" w:rsidRDefault="00CD1A5B" w:rsidP="006039FF">
            <w:pPr>
              <w:pStyle w:val="Tablelevel2"/>
              <w:rPr>
                <w:del w:id="7634" w:author="Jillian Carson-Jackson" w:date="2020-12-27T16:41:00Z"/>
                <w:rFonts w:ascii="Calibri" w:hAnsi="Calibri"/>
                <w:sz w:val="22"/>
                <w:szCs w:val="22"/>
              </w:rPr>
            </w:pPr>
            <w:del w:id="7635" w:author="Jillian Carson-Jackson" w:date="2020-12-27T16:41:00Z">
              <w:r w:rsidRPr="00CD1A5B" w:rsidDel="00055E48">
                <w:rPr>
                  <w:rFonts w:ascii="Calibri" w:hAnsi="Calibri"/>
                  <w:sz w:val="22"/>
                  <w:szCs w:val="22"/>
                </w:rPr>
                <w:delText>Electronic data exchange</w:delText>
              </w:r>
            </w:del>
          </w:p>
          <w:p w14:paraId="77DC4CE9" w14:textId="1549E1D7" w:rsidR="00CD1A5B" w:rsidRPr="00CD1A5B" w:rsidDel="00055E48" w:rsidRDefault="00CD1A5B" w:rsidP="006039FF">
            <w:pPr>
              <w:pStyle w:val="Tablelevel3"/>
              <w:rPr>
                <w:del w:id="7636" w:author="Jillian Carson-Jackson" w:date="2020-12-27T16:41:00Z"/>
                <w:rFonts w:ascii="Calibri" w:hAnsi="Calibri"/>
                <w:sz w:val="22"/>
                <w:szCs w:val="22"/>
              </w:rPr>
            </w:pPr>
            <w:del w:id="7637" w:author="Jillian Carson-Jackson" w:date="2020-12-27T16:41:00Z">
              <w:r w:rsidRPr="00CD1A5B" w:rsidDel="00055E48">
                <w:rPr>
                  <w:rFonts w:ascii="Calibri" w:hAnsi="Calibri"/>
                  <w:sz w:val="22"/>
                  <w:szCs w:val="22"/>
                </w:rPr>
                <w:delText>Ship-ship</w:delText>
              </w:r>
            </w:del>
          </w:p>
          <w:p w14:paraId="597F77C9" w14:textId="45FC733B" w:rsidR="00CD1A5B" w:rsidRPr="00CD1A5B" w:rsidDel="00055E48" w:rsidRDefault="00CD1A5B" w:rsidP="006039FF">
            <w:pPr>
              <w:pStyle w:val="Tablelevel3"/>
              <w:rPr>
                <w:del w:id="7638" w:author="Jillian Carson-Jackson" w:date="2020-12-27T16:41:00Z"/>
                <w:rFonts w:ascii="Calibri" w:hAnsi="Calibri"/>
                <w:sz w:val="22"/>
                <w:szCs w:val="22"/>
              </w:rPr>
            </w:pPr>
            <w:del w:id="7639" w:author="Jillian Carson-Jackson" w:date="2020-12-27T16:41:00Z">
              <w:r w:rsidRPr="00CD1A5B" w:rsidDel="00055E48">
                <w:rPr>
                  <w:rFonts w:ascii="Calibri" w:hAnsi="Calibri"/>
                  <w:sz w:val="22"/>
                  <w:szCs w:val="22"/>
                </w:rPr>
                <w:delText>Ship-shore</w:delText>
              </w:r>
            </w:del>
          </w:p>
          <w:p w14:paraId="0A233EA7" w14:textId="4E3BC5FE" w:rsidR="00CD1A5B" w:rsidRPr="00CD1A5B" w:rsidDel="00055E48" w:rsidRDefault="00CD1A5B" w:rsidP="006039FF">
            <w:pPr>
              <w:pStyle w:val="Tablelevel3"/>
              <w:rPr>
                <w:del w:id="7640" w:author="Jillian Carson-Jackson" w:date="2020-12-27T16:41:00Z"/>
                <w:rFonts w:ascii="Calibri" w:hAnsi="Calibri"/>
                <w:sz w:val="22"/>
                <w:szCs w:val="22"/>
              </w:rPr>
            </w:pPr>
            <w:del w:id="7641" w:author="Jillian Carson-Jackson" w:date="2020-12-27T16:41:00Z">
              <w:r w:rsidRPr="00CD1A5B" w:rsidDel="00055E48">
                <w:rPr>
                  <w:rFonts w:ascii="Calibri" w:hAnsi="Calibri"/>
                  <w:sz w:val="22"/>
                  <w:szCs w:val="22"/>
                </w:rPr>
                <w:delText>Shore-ship</w:delText>
              </w:r>
            </w:del>
          </w:p>
          <w:p w14:paraId="05273DFA" w14:textId="16798458" w:rsidR="00CD1A5B" w:rsidRPr="00CD1A5B" w:rsidDel="00055E48" w:rsidRDefault="00CD1A5B" w:rsidP="006039FF">
            <w:pPr>
              <w:pStyle w:val="Tablelevel3"/>
              <w:rPr>
                <w:del w:id="7642" w:author="Jillian Carson-Jackson" w:date="2020-12-27T16:41:00Z"/>
                <w:rFonts w:ascii="Calibri" w:hAnsi="Calibri"/>
                <w:sz w:val="22"/>
                <w:szCs w:val="22"/>
              </w:rPr>
            </w:pPr>
            <w:del w:id="7643" w:author="Jillian Carson-Jackson" w:date="2020-12-27T16:41:00Z">
              <w:r w:rsidRPr="00CD1A5B" w:rsidDel="00055E48">
                <w:rPr>
                  <w:rFonts w:ascii="Calibri" w:hAnsi="Calibri"/>
                  <w:sz w:val="22"/>
                  <w:szCs w:val="22"/>
                </w:rPr>
                <w:delText>Shore-shore</w:delText>
              </w:r>
            </w:del>
          </w:p>
        </w:tc>
        <w:tc>
          <w:tcPr>
            <w:tcW w:w="2552" w:type="dxa"/>
          </w:tcPr>
          <w:p w14:paraId="4D8140DD" w14:textId="22A3E722" w:rsidR="00CD1A5B" w:rsidRPr="00CD1A5B" w:rsidDel="00055E48" w:rsidRDefault="00CD1A5B" w:rsidP="006039FF">
            <w:pPr>
              <w:pStyle w:val="Tablelevel1bold"/>
              <w:jc w:val="center"/>
              <w:rPr>
                <w:del w:id="7644" w:author="Jillian Carson-Jackson" w:date="2020-12-27T16:41:00Z"/>
                <w:rFonts w:ascii="Calibri" w:hAnsi="Calibri"/>
                <w:sz w:val="22"/>
                <w:szCs w:val="22"/>
              </w:rPr>
            </w:pPr>
            <w:del w:id="7645" w:author="Jillian Carson-Jackson" w:date="2020-12-27T16:41:00Z">
              <w:r w:rsidRPr="00CD1A5B" w:rsidDel="00055E48">
                <w:rPr>
                  <w:rFonts w:ascii="Calibri" w:hAnsi="Calibri"/>
                  <w:b w:val="0"/>
                  <w:sz w:val="22"/>
                  <w:szCs w:val="22"/>
                </w:rPr>
                <w:delText>R2, R3, R16, R28, R35, R37, R41</w:delText>
              </w:r>
            </w:del>
          </w:p>
        </w:tc>
        <w:tc>
          <w:tcPr>
            <w:tcW w:w="3260" w:type="dxa"/>
          </w:tcPr>
          <w:p w14:paraId="72A23C18" w14:textId="230648EC" w:rsidR="00CD1A5B" w:rsidRPr="00CD1A5B" w:rsidDel="00055E48" w:rsidRDefault="00CD1A5B" w:rsidP="006039FF">
            <w:pPr>
              <w:pStyle w:val="BodyText"/>
              <w:rPr>
                <w:del w:id="7646" w:author="Jillian Carson-Jackson" w:date="2020-12-27T16:41:00Z"/>
                <w:rFonts w:ascii="Calibri" w:hAnsi="Calibri"/>
                <w:szCs w:val="22"/>
              </w:rPr>
            </w:pPr>
            <w:del w:id="7647" w:author="Jillian Carson-Jackson" w:date="2020-12-27T16:41:00Z">
              <w:r w:rsidRPr="00CD1A5B" w:rsidDel="00055E48">
                <w:rPr>
                  <w:rFonts w:ascii="Calibri" w:hAnsi="Calibri"/>
                  <w:szCs w:val="22"/>
                </w:rPr>
                <w:delText>A6 and A7 for documented case studies.</w:delText>
              </w:r>
            </w:del>
          </w:p>
        </w:tc>
      </w:tr>
      <w:tr w:rsidR="00CD1A5B" w:rsidRPr="00CD1A5B" w:rsidDel="00055E48" w14:paraId="2C72592F" w14:textId="78C1F6FE" w:rsidTr="000C20BE">
        <w:trPr>
          <w:cantSplit/>
          <w:trHeight w:val="1880"/>
          <w:jc w:val="center"/>
          <w:del w:id="7648" w:author="Jillian Carson-Jackson" w:date="2020-12-27T16:41:00Z"/>
        </w:trPr>
        <w:tc>
          <w:tcPr>
            <w:tcW w:w="8755" w:type="dxa"/>
          </w:tcPr>
          <w:p w14:paraId="6F162A47" w14:textId="29A8AFE8" w:rsidR="00CD1A5B" w:rsidRPr="00CD1A5B" w:rsidDel="00055E48" w:rsidRDefault="00CD1A5B" w:rsidP="006039FF">
            <w:pPr>
              <w:pStyle w:val="Tablelevel1bold"/>
              <w:rPr>
                <w:del w:id="7649" w:author="Jillian Carson-Jackson" w:date="2020-12-27T16:41:00Z"/>
                <w:rFonts w:ascii="Calibri" w:hAnsi="Calibri"/>
                <w:b w:val="0"/>
                <w:sz w:val="22"/>
                <w:szCs w:val="22"/>
              </w:rPr>
            </w:pPr>
            <w:del w:id="7650" w:author="Jillian Carson-Jackson" w:date="2020-12-27T16:41:00Z">
              <w:r w:rsidRPr="00CD1A5B" w:rsidDel="00055E48">
                <w:rPr>
                  <w:rFonts w:ascii="Calibri" w:hAnsi="Calibri"/>
                  <w:b w:val="0"/>
                  <w:sz w:val="22"/>
                  <w:szCs w:val="22"/>
                </w:rPr>
                <w:delText>Explain the use of a communications plan of action</w:delText>
              </w:r>
            </w:del>
          </w:p>
          <w:p w14:paraId="4060CED8" w14:textId="5C6AC473" w:rsidR="00CD1A5B" w:rsidRPr="00CD1A5B" w:rsidDel="00055E48" w:rsidRDefault="00CD1A5B" w:rsidP="006039FF">
            <w:pPr>
              <w:pStyle w:val="Tablelevel2"/>
              <w:rPr>
                <w:del w:id="7651" w:author="Jillian Carson-Jackson" w:date="2020-12-27T16:41:00Z"/>
                <w:rFonts w:ascii="Calibri" w:hAnsi="Calibri"/>
                <w:sz w:val="22"/>
                <w:szCs w:val="22"/>
              </w:rPr>
            </w:pPr>
            <w:del w:id="7652" w:author="Jillian Carson-Jackson" w:date="2020-12-27T16:41:00Z">
              <w:r w:rsidRPr="00CD1A5B" w:rsidDel="00055E48">
                <w:rPr>
                  <w:rFonts w:ascii="Calibri" w:hAnsi="Calibri"/>
                  <w:sz w:val="22"/>
                  <w:szCs w:val="22"/>
                </w:rPr>
                <w:delText>Define as routine / non-routine</w:delText>
              </w:r>
            </w:del>
          </w:p>
          <w:p w14:paraId="5CEC016B" w14:textId="0D1F2866" w:rsidR="00CD1A5B" w:rsidRPr="00CD1A5B" w:rsidDel="00055E48" w:rsidRDefault="00CD1A5B" w:rsidP="006039FF">
            <w:pPr>
              <w:pStyle w:val="Tablelevel2"/>
              <w:rPr>
                <w:del w:id="7653" w:author="Jillian Carson-Jackson" w:date="2020-12-27T16:41:00Z"/>
                <w:rFonts w:ascii="Calibri" w:hAnsi="Calibri"/>
                <w:sz w:val="22"/>
                <w:szCs w:val="22"/>
              </w:rPr>
            </w:pPr>
            <w:del w:id="7654" w:author="Jillian Carson-Jackson" w:date="2020-12-27T16:41:00Z">
              <w:r w:rsidRPr="00CD1A5B" w:rsidDel="00055E48">
                <w:rPr>
                  <w:rFonts w:ascii="Calibri" w:hAnsi="Calibri"/>
                  <w:sz w:val="22"/>
                  <w:szCs w:val="22"/>
                </w:rPr>
                <w:delText>Define emergencies – incidents / accidents</w:delText>
              </w:r>
            </w:del>
          </w:p>
          <w:p w14:paraId="64FF549D" w14:textId="41B22714" w:rsidR="00CD1A5B" w:rsidRPr="00CD1A5B" w:rsidDel="00055E48" w:rsidRDefault="00CD1A5B" w:rsidP="006039FF">
            <w:pPr>
              <w:pStyle w:val="Tablelevel2"/>
              <w:rPr>
                <w:del w:id="7655" w:author="Jillian Carson-Jackson" w:date="2020-12-27T16:41:00Z"/>
                <w:rFonts w:ascii="Calibri" w:hAnsi="Calibri"/>
                <w:sz w:val="22"/>
                <w:szCs w:val="22"/>
              </w:rPr>
            </w:pPr>
            <w:del w:id="7656" w:author="Jillian Carson-Jackson" w:date="2020-12-27T16:41:00Z">
              <w:r w:rsidRPr="00CD1A5B" w:rsidDel="00055E48">
                <w:rPr>
                  <w:rFonts w:ascii="Calibri" w:hAnsi="Calibri"/>
                  <w:sz w:val="22"/>
                  <w:szCs w:val="22"/>
                </w:rPr>
                <w:delText>Identify objectives</w:delText>
              </w:r>
            </w:del>
          </w:p>
          <w:p w14:paraId="325DF6B5" w14:textId="7EA8D1FF" w:rsidR="00CD1A5B" w:rsidRPr="00CD1A5B" w:rsidDel="00055E48" w:rsidRDefault="00CD1A5B" w:rsidP="006039FF">
            <w:pPr>
              <w:pStyle w:val="Tablelevel2"/>
              <w:rPr>
                <w:del w:id="7657" w:author="Jillian Carson-Jackson" w:date="2020-12-27T16:41:00Z"/>
                <w:rFonts w:ascii="Calibri" w:hAnsi="Calibri"/>
                <w:sz w:val="22"/>
                <w:szCs w:val="22"/>
              </w:rPr>
            </w:pPr>
            <w:del w:id="7658" w:author="Jillian Carson-Jackson" w:date="2020-12-27T16:41:00Z">
              <w:r w:rsidRPr="00CD1A5B" w:rsidDel="00055E48">
                <w:rPr>
                  <w:rFonts w:ascii="Calibri" w:hAnsi="Calibri"/>
                  <w:sz w:val="22"/>
                  <w:szCs w:val="22"/>
                </w:rPr>
                <w:delText>Define resources</w:delText>
              </w:r>
            </w:del>
          </w:p>
          <w:p w14:paraId="59CE5844" w14:textId="174C2765" w:rsidR="00CD1A5B" w:rsidRPr="00CD1A5B" w:rsidDel="00055E48" w:rsidRDefault="00CD1A5B" w:rsidP="006039FF">
            <w:pPr>
              <w:pStyle w:val="Tablelevel2"/>
              <w:rPr>
                <w:del w:id="7659" w:author="Jillian Carson-Jackson" w:date="2020-12-27T16:41:00Z"/>
                <w:rFonts w:ascii="Calibri" w:hAnsi="Calibri"/>
                <w:sz w:val="22"/>
                <w:szCs w:val="22"/>
              </w:rPr>
            </w:pPr>
            <w:del w:id="7660" w:author="Jillian Carson-Jackson" w:date="2020-12-27T16:41:00Z">
              <w:r w:rsidRPr="00CD1A5B" w:rsidDel="00055E48">
                <w:rPr>
                  <w:rFonts w:ascii="Calibri" w:hAnsi="Calibri"/>
                  <w:sz w:val="22"/>
                  <w:szCs w:val="22"/>
                </w:rPr>
                <w:delText>Formulate plan in accordance with contingency plan</w:delText>
              </w:r>
            </w:del>
          </w:p>
          <w:p w14:paraId="5C1D12BA" w14:textId="3394F444" w:rsidR="00CD1A5B" w:rsidRPr="00CD1A5B" w:rsidDel="00055E48" w:rsidRDefault="00CD1A5B" w:rsidP="006039FF">
            <w:pPr>
              <w:pStyle w:val="Tablelevel2"/>
              <w:rPr>
                <w:del w:id="7661" w:author="Jillian Carson-Jackson" w:date="2020-12-27T16:41:00Z"/>
                <w:rFonts w:ascii="Calibri" w:hAnsi="Calibri"/>
                <w:sz w:val="22"/>
                <w:szCs w:val="22"/>
              </w:rPr>
            </w:pPr>
            <w:del w:id="7662" w:author="Jillian Carson-Jackson" w:date="2020-12-27T16:41:00Z">
              <w:r w:rsidRPr="00CD1A5B" w:rsidDel="00055E48">
                <w:rPr>
                  <w:rFonts w:ascii="Calibri" w:hAnsi="Calibri"/>
                  <w:sz w:val="22"/>
                  <w:szCs w:val="22"/>
                </w:rPr>
                <w:delText>Consider “worst case” / “what if” scenario</w:delText>
              </w:r>
            </w:del>
          </w:p>
          <w:p w14:paraId="6264443B" w14:textId="6210FC4C" w:rsidR="00CD1A5B" w:rsidRPr="00CD1A5B" w:rsidDel="00055E48" w:rsidRDefault="00CD1A5B" w:rsidP="006039FF">
            <w:pPr>
              <w:pStyle w:val="Tablelevel2"/>
              <w:rPr>
                <w:del w:id="7663" w:author="Jillian Carson-Jackson" w:date="2020-12-27T16:41:00Z"/>
                <w:rFonts w:ascii="Calibri" w:hAnsi="Calibri"/>
                <w:sz w:val="22"/>
                <w:szCs w:val="22"/>
              </w:rPr>
            </w:pPr>
            <w:del w:id="7664" w:author="Jillian Carson-Jackson" w:date="2020-12-27T16:41:00Z">
              <w:r w:rsidRPr="00CD1A5B" w:rsidDel="00055E48">
                <w:rPr>
                  <w:rFonts w:ascii="Calibri" w:hAnsi="Calibri"/>
                  <w:sz w:val="22"/>
                  <w:szCs w:val="22"/>
                </w:rPr>
                <w:delText>Modify plan or objectives as necessary</w:delText>
              </w:r>
            </w:del>
          </w:p>
        </w:tc>
        <w:tc>
          <w:tcPr>
            <w:tcW w:w="2552" w:type="dxa"/>
          </w:tcPr>
          <w:p w14:paraId="3B9A8365" w14:textId="19EBCBFC" w:rsidR="00CD1A5B" w:rsidRPr="00CD1A5B" w:rsidDel="00055E48" w:rsidRDefault="00CD1A5B" w:rsidP="006039FF">
            <w:pPr>
              <w:pStyle w:val="Tablelevel1bold"/>
              <w:jc w:val="center"/>
              <w:rPr>
                <w:del w:id="7665" w:author="Jillian Carson-Jackson" w:date="2020-12-27T16:41:00Z"/>
                <w:rFonts w:ascii="Calibri" w:hAnsi="Calibri"/>
                <w:b w:val="0"/>
                <w:sz w:val="22"/>
                <w:szCs w:val="22"/>
              </w:rPr>
            </w:pPr>
            <w:del w:id="7666" w:author="Jillian Carson-Jackson" w:date="2020-12-27T16:41:00Z">
              <w:r w:rsidRPr="00CD1A5B" w:rsidDel="00055E48">
                <w:rPr>
                  <w:rFonts w:ascii="Calibri" w:hAnsi="Calibri"/>
                  <w:b w:val="0"/>
                  <w:sz w:val="22"/>
                  <w:szCs w:val="22"/>
                </w:rPr>
                <w:delText>R19, R28, R37, R41</w:delText>
              </w:r>
            </w:del>
          </w:p>
        </w:tc>
        <w:tc>
          <w:tcPr>
            <w:tcW w:w="3260" w:type="dxa"/>
          </w:tcPr>
          <w:p w14:paraId="31AF8C1D" w14:textId="619AACFC" w:rsidR="00CD1A5B" w:rsidRPr="00CD1A5B" w:rsidDel="00055E48" w:rsidRDefault="00CD1A5B" w:rsidP="006039FF">
            <w:pPr>
              <w:rPr>
                <w:del w:id="7667" w:author="Jillian Carson-Jackson" w:date="2020-12-27T16:41:00Z"/>
                <w:rFonts w:ascii="Calibri" w:hAnsi="Calibri"/>
                <w:sz w:val="22"/>
                <w:szCs w:val="22"/>
              </w:rPr>
            </w:pPr>
            <w:del w:id="7668" w:author="Jillian Carson-Jackson" w:date="2020-12-27T16:41:00Z">
              <w:r w:rsidRPr="00CD1A5B" w:rsidDel="00055E48">
                <w:rPr>
                  <w:rFonts w:ascii="Calibri" w:hAnsi="Calibri"/>
                  <w:sz w:val="22"/>
                  <w:szCs w:val="22"/>
                </w:rPr>
                <w:delText>A6 and A7 for documented case studies and scenarios of maritime disasters</w:delText>
              </w:r>
            </w:del>
          </w:p>
          <w:p w14:paraId="369F06E2" w14:textId="05EB1B0A" w:rsidR="00CD1A5B" w:rsidRPr="00CD1A5B" w:rsidDel="00055E48" w:rsidRDefault="00CD1A5B" w:rsidP="006039FF">
            <w:pPr>
              <w:pStyle w:val="BodyText"/>
              <w:rPr>
                <w:del w:id="7669" w:author="Jillian Carson-Jackson" w:date="2020-12-27T16:41:00Z"/>
                <w:rFonts w:ascii="Calibri" w:hAnsi="Calibri"/>
                <w:szCs w:val="22"/>
              </w:rPr>
            </w:pPr>
          </w:p>
          <w:p w14:paraId="0DD7D77C" w14:textId="6713AC32" w:rsidR="00CD1A5B" w:rsidRPr="00CD1A5B" w:rsidDel="00055E48" w:rsidRDefault="00CD1A5B" w:rsidP="006039FF">
            <w:pPr>
              <w:pStyle w:val="BodyText"/>
              <w:rPr>
                <w:del w:id="7670" w:author="Jillian Carson-Jackson" w:date="2020-12-27T16:41:00Z"/>
                <w:rFonts w:ascii="Calibri" w:hAnsi="Calibri"/>
                <w:szCs w:val="22"/>
              </w:rPr>
            </w:pPr>
            <w:del w:id="7671" w:author="Jillian Carson-Jackson" w:date="2020-12-27T16:41:00Z">
              <w:r w:rsidRPr="00CD1A5B" w:rsidDel="00055E48">
                <w:rPr>
                  <w:rFonts w:ascii="Calibri" w:hAnsi="Calibri"/>
                  <w:szCs w:val="22"/>
                </w:rPr>
                <w:delText>Exercises</w:delText>
              </w:r>
            </w:del>
          </w:p>
        </w:tc>
      </w:tr>
      <w:tr w:rsidR="00CD1A5B" w:rsidRPr="00CD1A5B" w:rsidDel="00055E48" w14:paraId="34AA72C9" w14:textId="16AB17BF" w:rsidTr="000C20BE">
        <w:trPr>
          <w:cantSplit/>
          <w:trHeight w:val="3279"/>
          <w:jc w:val="center"/>
          <w:del w:id="7672" w:author="Jillian Carson-Jackson" w:date="2020-12-27T16:41:00Z"/>
        </w:trPr>
        <w:tc>
          <w:tcPr>
            <w:tcW w:w="8755" w:type="dxa"/>
          </w:tcPr>
          <w:p w14:paraId="39D42F33" w14:textId="7104CBB6" w:rsidR="00CD1A5B" w:rsidRPr="00CD1A5B" w:rsidDel="00055E48" w:rsidRDefault="00CD1A5B" w:rsidP="006039FF">
            <w:pPr>
              <w:pStyle w:val="Tablelevel1bold"/>
              <w:rPr>
                <w:del w:id="7673" w:author="Jillian Carson-Jackson" w:date="2020-12-27T16:41:00Z"/>
                <w:rFonts w:ascii="Calibri" w:hAnsi="Calibri"/>
                <w:b w:val="0"/>
                <w:sz w:val="22"/>
                <w:szCs w:val="22"/>
              </w:rPr>
            </w:pPr>
            <w:bookmarkStart w:id="7674" w:name="_Toc446917525"/>
            <w:bookmarkStart w:id="7675" w:name="_Toc111617485"/>
            <w:del w:id="7676" w:author="Jillian Carson-Jackson" w:date="2020-12-27T16:41:00Z">
              <w:r w:rsidRPr="00CD1A5B" w:rsidDel="00055E48">
                <w:rPr>
                  <w:rFonts w:ascii="Calibri" w:hAnsi="Calibri"/>
                  <w:b w:val="0"/>
                  <w:sz w:val="22"/>
                  <w:szCs w:val="22"/>
                </w:rPr>
                <w:delText xml:space="preserve">Demonstrate </w:delText>
              </w:r>
              <w:bookmarkEnd w:id="7674"/>
              <w:bookmarkEnd w:id="7675"/>
              <w:r w:rsidRPr="00CD1A5B" w:rsidDel="00055E48">
                <w:rPr>
                  <w:rFonts w:ascii="Calibri" w:hAnsi="Calibri"/>
                  <w:b w:val="0"/>
                  <w:sz w:val="22"/>
                  <w:szCs w:val="22"/>
                </w:rPr>
                <w:delText>the use of messages and reports</w:delText>
              </w:r>
            </w:del>
          </w:p>
          <w:p w14:paraId="1C238A2D" w14:textId="2E08F4D0" w:rsidR="00CD1A5B" w:rsidRPr="00CD1A5B" w:rsidDel="00055E48" w:rsidRDefault="00CD1A5B" w:rsidP="006039FF">
            <w:pPr>
              <w:pStyle w:val="Tablelevel2"/>
              <w:rPr>
                <w:del w:id="7677" w:author="Jillian Carson-Jackson" w:date="2020-12-27T16:41:00Z"/>
                <w:rFonts w:ascii="Calibri" w:hAnsi="Calibri"/>
                <w:sz w:val="22"/>
                <w:szCs w:val="22"/>
              </w:rPr>
            </w:pPr>
            <w:del w:id="7678" w:author="Jillian Carson-Jackson" w:date="2020-12-27T16:41:00Z">
              <w:r w:rsidRPr="00CD1A5B" w:rsidDel="00055E48">
                <w:rPr>
                  <w:rFonts w:ascii="Calibri" w:hAnsi="Calibri"/>
                  <w:sz w:val="22"/>
                  <w:szCs w:val="22"/>
                </w:rPr>
                <w:delText>Formal messages to vessels: information/warning/advice/instruction</w:delText>
              </w:r>
            </w:del>
          </w:p>
          <w:p w14:paraId="1A78A13D" w14:textId="5045C31D" w:rsidR="00CD1A5B" w:rsidRPr="00CD1A5B" w:rsidDel="00055E48" w:rsidRDefault="00CD1A5B" w:rsidP="006039FF">
            <w:pPr>
              <w:pStyle w:val="Tablelevel3"/>
              <w:rPr>
                <w:del w:id="7679" w:author="Jillian Carson-Jackson" w:date="2020-12-27T16:41:00Z"/>
                <w:rFonts w:ascii="Calibri" w:hAnsi="Calibri"/>
                <w:sz w:val="22"/>
                <w:szCs w:val="22"/>
              </w:rPr>
            </w:pPr>
            <w:del w:id="7680" w:author="Jillian Carson-Jackson" w:date="2020-12-27T16:41:00Z">
              <w:r w:rsidRPr="00CD1A5B" w:rsidDel="00055E48">
                <w:rPr>
                  <w:rFonts w:ascii="Calibri" w:hAnsi="Calibri"/>
                  <w:sz w:val="22"/>
                  <w:szCs w:val="22"/>
                </w:rPr>
                <w:delText>Phrasing</w:delText>
              </w:r>
            </w:del>
          </w:p>
          <w:p w14:paraId="20CE602D" w14:textId="057D3748" w:rsidR="00CD1A5B" w:rsidRPr="00CD1A5B" w:rsidDel="00055E48" w:rsidRDefault="00CD1A5B" w:rsidP="006039FF">
            <w:pPr>
              <w:pStyle w:val="Tablelevel3"/>
              <w:rPr>
                <w:del w:id="7681" w:author="Jillian Carson-Jackson" w:date="2020-12-27T16:41:00Z"/>
                <w:rFonts w:ascii="Calibri" w:hAnsi="Calibri"/>
                <w:sz w:val="22"/>
                <w:szCs w:val="22"/>
              </w:rPr>
            </w:pPr>
            <w:del w:id="7682" w:author="Jillian Carson-Jackson" w:date="2020-12-27T16:41:00Z">
              <w:r w:rsidRPr="00CD1A5B" w:rsidDel="00055E48">
                <w:rPr>
                  <w:rFonts w:ascii="Calibri" w:hAnsi="Calibri"/>
                  <w:sz w:val="22"/>
                  <w:szCs w:val="22"/>
                </w:rPr>
                <w:delText>Timing</w:delText>
              </w:r>
            </w:del>
          </w:p>
          <w:p w14:paraId="284C6EF9" w14:textId="36667036" w:rsidR="00CD1A5B" w:rsidRPr="00CD1A5B" w:rsidDel="00055E48" w:rsidRDefault="00CD1A5B" w:rsidP="006039FF">
            <w:pPr>
              <w:pStyle w:val="Tablelevel3"/>
              <w:rPr>
                <w:del w:id="7683" w:author="Jillian Carson-Jackson" w:date="2020-12-27T16:41:00Z"/>
                <w:rFonts w:ascii="Calibri" w:hAnsi="Calibri"/>
                <w:sz w:val="22"/>
                <w:szCs w:val="22"/>
              </w:rPr>
            </w:pPr>
            <w:del w:id="7684" w:author="Jillian Carson-Jackson" w:date="2020-12-27T16:41:00Z">
              <w:r w:rsidRPr="00CD1A5B" w:rsidDel="00055E48">
                <w:rPr>
                  <w:rFonts w:ascii="Calibri" w:hAnsi="Calibri"/>
                  <w:sz w:val="22"/>
                  <w:szCs w:val="22"/>
                </w:rPr>
                <w:delText>Content</w:delText>
              </w:r>
            </w:del>
          </w:p>
          <w:p w14:paraId="174A0B05" w14:textId="70A16515" w:rsidR="00CD1A5B" w:rsidRPr="00CD1A5B" w:rsidDel="00055E48" w:rsidRDefault="00CD1A5B" w:rsidP="006039FF">
            <w:pPr>
              <w:pStyle w:val="Tablelevel2"/>
              <w:rPr>
                <w:del w:id="7685" w:author="Jillian Carson-Jackson" w:date="2020-12-27T16:41:00Z"/>
                <w:rFonts w:ascii="Calibri" w:hAnsi="Calibri"/>
                <w:sz w:val="22"/>
                <w:szCs w:val="22"/>
              </w:rPr>
            </w:pPr>
            <w:del w:id="7686" w:author="Jillian Carson-Jackson" w:date="2020-12-27T16:41:00Z">
              <w:r w:rsidRPr="00CD1A5B" w:rsidDel="00055E48">
                <w:rPr>
                  <w:rFonts w:ascii="Calibri" w:hAnsi="Calibri"/>
                  <w:sz w:val="22"/>
                  <w:szCs w:val="22"/>
                </w:rPr>
                <w:delText>Formal messages - waterway information: information/warning/advice/instruction</w:delText>
              </w:r>
            </w:del>
          </w:p>
          <w:p w14:paraId="0E957A03" w14:textId="4786930E" w:rsidR="00CD1A5B" w:rsidRPr="00CD1A5B" w:rsidDel="00055E48" w:rsidRDefault="00CD1A5B" w:rsidP="006039FF">
            <w:pPr>
              <w:pStyle w:val="Tablelevel3"/>
              <w:rPr>
                <w:del w:id="7687" w:author="Jillian Carson-Jackson" w:date="2020-12-27T16:41:00Z"/>
                <w:rFonts w:ascii="Calibri" w:hAnsi="Calibri"/>
                <w:sz w:val="22"/>
                <w:szCs w:val="22"/>
              </w:rPr>
            </w:pPr>
            <w:del w:id="7688" w:author="Jillian Carson-Jackson" w:date="2020-12-27T16:41:00Z">
              <w:r w:rsidRPr="00CD1A5B" w:rsidDel="00055E48">
                <w:rPr>
                  <w:rFonts w:ascii="Calibri" w:hAnsi="Calibri"/>
                  <w:sz w:val="22"/>
                  <w:szCs w:val="22"/>
                </w:rPr>
                <w:delText xml:space="preserve">Phrasing </w:delText>
              </w:r>
            </w:del>
          </w:p>
          <w:p w14:paraId="17768B9A" w14:textId="55594630" w:rsidR="00CD1A5B" w:rsidRPr="00CD1A5B" w:rsidDel="00055E48" w:rsidRDefault="00CD1A5B" w:rsidP="006039FF">
            <w:pPr>
              <w:pStyle w:val="Tablelevel3"/>
              <w:rPr>
                <w:del w:id="7689" w:author="Jillian Carson-Jackson" w:date="2020-12-27T16:41:00Z"/>
                <w:rFonts w:ascii="Calibri" w:hAnsi="Calibri"/>
                <w:sz w:val="22"/>
                <w:szCs w:val="22"/>
              </w:rPr>
            </w:pPr>
            <w:del w:id="7690" w:author="Jillian Carson-Jackson" w:date="2020-12-27T16:41:00Z">
              <w:r w:rsidRPr="00CD1A5B" w:rsidDel="00055E48">
                <w:rPr>
                  <w:rFonts w:ascii="Calibri" w:hAnsi="Calibri"/>
                  <w:sz w:val="22"/>
                  <w:szCs w:val="22"/>
                </w:rPr>
                <w:delText>Timing</w:delText>
              </w:r>
            </w:del>
          </w:p>
          <w:p w14:paraId="39D64380" w14:textId="0F68BA3F" w:rsidR="00CD1A5B" w:rsidRPr="00CD1A5B" w:rsidDel="00055E48" w:rsidRDefault="00CD1A5B" w:rsidP="006039FF">
            <w:pPr>
              <w:pStyle w:val="Tablelevel3"/>
              <w:rPr>
                <w:del w:id="7691" w:author="Jillian Carson-Jackson" w:date="2020-12-27T16:41:00Z"/>
                <w:rFonts w:ascii="Calibri" w:hAnsi="Calibri"/>
                <w:sz w:val="22"/>
                <w:szCs w:val="22"/>
              </w:rPr>
            </w:pPr>
            <w:del w:id="7692" w:author="Jillian Carson-Jackson" w:date="2020-12-27T16:41:00Z">
              <w:r w:rsidRPr="00CD1A5B" w:rsidDel="00055E48">
                <w:rPr>
                  <w:rFonts w:ascii="Calibri" w:hAnsi="Calibri"/>
                  <w:sz w:val="22"/>
                  <w:szCs w:val="22"/>
                </w:rPr>
                <w:delText>Content</w:delText>
              </w:r>
            </w:del>
          </w:p>
          <w:p w14:paraId="6BE853F3" w14:textId="6C93D93F" w:rsidR="00CD1A5B" w:rsidRPr="00CD1A5B" w:rsidDel="00055E48" w:rsidRDefault="00CD1A5B" w:rsidP="006039FF">
            <w:pPr>
              <w:pStyle w:val="Tablelevel2"/>
              <w:rPr>
                <w:del w:id="7693" w:author="Jillian Carson-Jackson" w:date="2020-12-27T16:41:00Z"/>
                <w:rFonts w:ascii="Calibri" w:hAnsi="Calibri"/>
                <w:sz w:val="22"/>
                <w:szCs w:val="22"/>
              </w:rPr>
            </w:pPr>
            <w:del w:id="7694" w:author="Jillian Carson-Jackson" w:date="2020-12-27T16:41:00Z">
              <w:r w:rsidRPr="00CD1A5B" w:rsidDel="00055E48">
                <w:rPr>
                  <w:rFonts w:ascii="Calibri" w:hAnsi="Calibri"/>
                  <w:sz w:val="22"/>
                  <w:szCs w:val="22"/>
                </w:rPr>
                <w:delText>Formal messages - allied services: information/warning/advice/instruction</w:delText>
              </w:r>
            </w:del>
          </w:p>
          <w:p w14:paraId="4AE971EF" w14:textId="14507D3A" w:rsidR="00CD1A5B" w:rsidRPr="00CD1A5B" w:rsidDel="00055E48" w:rsidRDefault="00CD1A5B" w:rsidP="006039FF">
            <w:pPr>
              <w:pStyle w:val="Tablelevel3"/>
              <w:rPr>
                <w:del w:id="7695" w:author="Jillian Carson-Jackson" w:date="2020-12-27T16:41:00Z"/>
                <w:rFonts w:ascii="Calibri" w:hAnsi="Calibri"/>
                <w:sz w:val="22"/>
                <w:szCs w:val="22"/>
              </w:rPr>
            </w:pPr>
            <w:del w:id="7696" w:author="Jillian Carson-Jackson" w:date="2020-12-27T16:41:00Z">
              <w:r w:rsidRPr="00CD1A5B" w:rsidDel="00055E48">
                <w:rPr>
                  <w:rFonts w:ascii="Calibri" w:hAnsi="Calibri"/>
                  <w:sz w:val="22"/>
                  <w:szCs w:val="22"/>
                </w:rPr>
                <w:delText>Phrasing</w:delText>
              </w:r>
            </w:del>
          </w:p>
          <w:p w14:paraId="78C4C3F3" w14:textId="4395EA5F" w:rsidR="00CD1A5B" w:rsidRPr="00CD1A5B" w:rsidDel="00055E48" w:rsidRDefault="00CD1A5B" w:rsidP="006039FF">
            <w:pPr>
              <w:pStyle w:val="Tablelevel3"/>
              <w:rPr>
                <w:del w:id="7697" w:author="Jillian Carson-Jackson" w:date="2020-12-27T16:41:00Z"/>
                <w:rFonts w:ascii="Calibri" w:hAnsi="Calibri"/>
                <w:sz w:val="22"/>
                <w:szCs w:val="22"/>
              </w:rPr>
            </w:pPr>
            <w:del w:id="7698" w:author="Jillian Carson-Jackson" w:date="2020-12-27T16:41:00Z">
              <w:r w:rsidRPr="00CD1A5B" w:rsidDel="00055E48">
                <w:rPr>
                  <w:rFonts w:ascii="Calibri" w:hAnsi="Calibri"/>
                  <w:sz w:val="22"/>
                  <w:szCs w:val="22"/>
                </w:rPr>
                <w:delText>Timing</w:delText>
              </w:r>
            </w:del>
          </w:p>
          <w:p w14:paraId="2F9E3139" w14:textId="502469EA" w:rsidR="00CD1A5B" w:rsidRPr="00CD1A5B" w:rsidDel="00055E48" w:rsidRDefault="00CD1A5B" w:rsidP="006039FF">
            <w:pPr>
              <w:pStyle w:val="Tablelevel3"/>
              <w:rPr>
                <w:del w:id="7699" w:author="Jillian Carson-Jackson" w:date="2020-12-27T16:41:00Z"/>
                <w:rFonts w:ascii="Calibri" w:hAnsi="Calibri"/>
                <w:sz w:val="22"/>
                <w:szCs w:val="22"/>
              </w:rPr>
            </w:pPr>
            <w:del w:id="7700" w:author="Jillian Carson-Jackson" w:date="2020-12-27T16:41:00Z">
              <w:r w:rsidRPr="00CD1A5B" w:rsidDel="00055E48">
                <w:rPr>
                  <w:rFonts w:ascii="Calibri" w:hAnsi="Calibri"/>
                  <w:sz w:val="22"/>
                  <w:szCs w:val="22"/>
                </w:rPr>
                <w:delText>Content</w:delText>
              </w:r>
            </w:del>
          </w:p>
        </w:tc>
        <w:tc>
          <w:tcPr>
            <w:tcW w:w="2552" w:type="dxa"/>
          </w:tcPr>
          <w:p w14:paraId="62D31991" w14:textId="3F77F1F8" w:rsidR="00CD1A5B" w:rsidRPr="00CD1A5B" w:rsidDel="00055E48" w:rsidRDefault="00CD1A5B" w:rsidP="006039FF">
            <w:pPr>
              <w:pStyle w:val="Tablelevel1bold"/>
              <w:jc w:val="center"/>
              <w:rPr>
                <w:del w:id="7701" w:author="Jillian Carson-Jackson" w:date="2020-12-27T16:41:00Z"/>
                <w:rFonts w:ascii="Calibri" w:hAnsi="Calibri"/>
                <w:b w:val="0"/>
                <w:sz w:val="22"/>
                <w:szCs w:val="22"/>
              </w:rPr>
            </w:pPr>
            <w:del w:id="7702" w:author="Jillian Carson-Jackson" w:date="2020-12-27T16:41:00Z">
              <w:r w:rsidRPr="00CD1A5B" w:rsidDel="00055E48">
                <w:rPr>
                  <w:rFonts w:ascii="Calibri" w:hAnsi="Calibri"/>
                  <w:b w:val="0"/>
                  <w:sz w:val="22"/>
                  <w:szCs w:val="22"/>
                </w:rPr>
                <w:delText>R19, R58</w:delText>
              </w:r>
            </w:del>
          </w:p>
        </w:tc>
        <w:tc>
          <w:tcPr>
            <w:tcW w:w="3260" w:type="dxa"/>
          </w:tcPr>
          <w:p w14:paraId="5788C2EA" w14:textId="778A7B5A" w:rsidR="00CD1A5B" w:rsidRPr="00CD1A5B" w:rsidDel="00055E48" w:rsidRDefault="00CD1A5B" w:rsidP="006039FF">
            <w:pPr>
              <w:pStyle w:val="BodyText"/>
              <w:rPr>
                <w:del w:id="7703" w:author="Jillian Carson-Jackson" w:date="2020-12-27T16:41:00Z"/>
                <w:rFonts w:ascii="Calibri" w:hAnsi="Calibri"/>
                <w:szCs w:val="22"/>
              </w:rPr>
            </w:pPr>
          </w:p>
        </w:tc>
      </w:tr>
      <w:tr w:rsidR="00CD1A5B" w:rsidRPr="00CD1A5B" w:rsidDel="00055E48" w14:paraId="6497C91A" w14:textId="0ED7A3D6"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7704"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0A025274" w14:textId="5DBF5454" w:rsidR="00CD1A5B" w:rsidRPr="00CD1A5B" w:rsidDel="00055E48" w:rsidRDefault="00CD1A5B" w:rsidP="006039FF">
            <w:pPr>
              <w:pStyle w:val="Tablelevel1"/>
              <w:rPr>
                <w:del w:id="7705" w:author="Jillian Carson-Jackson" w:date="2020-12-27T16:41:00Z"/>
                <w:rFonts w:ascii="Calibri" w:hAnsi="Calibri"/>
                <w:szCs w:val="22"/>
              </w:rPr>
            </w:pPr>
            <w:del w:id="7706" w:author="Jillian Carson-Jackson" w:date="2020-12-27T16:41:00Z">
              <w:r w:rsidRPr="00CD1A5B" w:rsidDel="00055E48">
                <w:rPr>
                  <w:rFonts w:ascii="Calibri" w:hAnsi="Calibri"/>
                  <w:szCs w:val="22"/>
                </w:rPr>
                <w:delText>Special reports</w:delText>
              </w:r>
            </w:del>
          </w:p>
          <w:p w14:paraId="1621DFEB" w14:textId="4431E1D7" w:rsidR="00CD1A5B" w:rsidRPr="00CD1A5B" w:rsidDel="00055E48" w:rsidRDefault="00CD1A5B" w:rsidP="006039FF">
            <w:pPr>
              <w:pStyle w:val="Tablelevel2"/>
              <w:rPr>
                <w:del w:id="7707" w:author="Jillian Carson-Jackson" w:date="2020-12-27T16:41:00Z"/>
                <w:rFonts w:ascii="Calibri" w:hAnsi="Calibri"/>
                <w:sz w:val="22"/>
                <w:szCs w:val="22"/>
              </w:rPr>
            </w:pPr>
            <w:del w:id="7708" w:author="Jillian Carson-Jackson" w:date="2020-12-27T16:41:00Z">
              <w:r w:rsidRPr="00CD1A5B" w:rsidDel="00055E48">
                <w:rPr>
                  <w:rFonts w:ascii="Calibri" w:hAnsi="Calibri"/>
                  <w:sz w:val="22"/>
                  <w:szCs w:val="22"/>
                </w:rPr>
                <w:delText>Phrasing</w:delText>
              </w:r>
            </w:del>
          </w:p>
          <w:p w14:paraId="2C98018E" w14:textId="68378D44" w:rsidR="00CD1A5B" w:rsidRPr="00CD1A5B" w:rsidDel="00055E48" w:rsidRDefault="00CD1A5B" w:rsidP="006039FF">
            <w:pPr>
              <w:pStyle w:val="Tablelevel2"/>
              <w:rPr>
                <w:del w:id="7709" w:author="Jillian Carson-Jackson" w:date="2020-12-27T16:41:00Z"/>
                <w:rFonts w:ascii="Calibri" w:hAnsi="Calibri"/>
                <w:sz w:val="22"/>
                <w:szCs w:val="22"/>
              </w:rPr>
            </w:pPr>
            <w:del w:id="7710" w:author="Jillian Carson-Jackson" w:date="2020-12-27T16:41:00Z">
              <w:r w:rsidRPr="00CD1A5B" w:rsidDel="00055E48">
                <w:rPr>
                  <w:rFonts w:ascii="Calibri" w:hAnsi="Calibri"/>
                  <w:sz w:val="22"/>
                  <w:szCs w:val="22"/>
                </w:rPr>
                <w:delText>Timing</w:delText>
              </w:r>
            </w:del>
          </w:p>
          <w:p w14:paraId="5E806D7D" w14:textId="69E943B0" w:rsidR="00CD1A5B" w:rsidRPr="00CD1A5B" w:rsidDel="00055E48" w:rsidRDefault="00CD1A5B" w:rsidP="006039FF">
            <w:pPr>
              <w:pStyle w:val="Tablelevel2"/>
              <w:rPr>
                <w:del w:id="7711" w:author="Jillian Carson-Jackson" w:date="2020-12-27T16:41:00Z"/>
                <w:rFonts w:ascii="Calibri" w:hAnsi="Calibri"/>
                <w:sz w:val="22"/>
                <w:szCs w:val="22"/>
              </w:rPr>
            </w:pPr>
            <w:del w:id="7712" w:author="Jillian Carson-Jackson" w:date="2020-12-27T16:41:00Z">
              <w:r w:rsidRPr="00CD1A5B" w:rsidDel="00055E48">
                <w:rPr>
                  <w:rFonts w:ascii="Calibri" w:hAnsi="Calibri"/>
                  <w:sz w:val="22"/>
                  <w:szCs w:val="22"/>
                </w:rPr>
                <w:delText>Content</w:delText>
              </w:r>
            </w:del>
          </w:p>
          <w:p w14:paraId="7FF54A7E" w14:textId="2B3CDD43" w:rsidR="00CD1A5B" w:rsidRPr="00CD1A5B" w:rsidDel="00055E48" w:rsidRDefault="00CD1A5B" w:rsidP="006039FF">
            <w:pPr>
              <w:pStyle w:val="Tablelevel1"/>
              <w:rPr>
                <w:del w:id="7713" w:author="Jillian Carson-Jackson" w:date="2020-12-27T16:41:00Z"/>
                <w:rFonts w:ascii="Calibri" w:hAnsi="Calibri"/>
                <w:szCs w:val="22"/>
              </w:rPr>
            </w:pPr>
            <w:del w:id="7714" w:author="Jillian Carson-Jackson" w:date="2020-12-27T16:41:00Z">
              <w:r w:rsidRPr="00CD1A5B" w:rsidDel="00055E48">
                <w:rPr>
                  <w:rFonts w:ascii="Calibri" w:hAnsi="Calibri"/>
                  <w:szCs w:val="22"/>
                </w:rPr>
                <w:delText>Informal messages</w:delText>
              </w:r>
            </w:del>
          </w:p>
          <w:p w14:paraId="0037CE2C" w14:textId="1A970D42" w:rsidR="00CD1A5B" w:rsidRPr="00CD1A5B" w:rsidDel="00055E48" w:rsidRDefault="00CD1A5B" w:rsidP="006039FF">
            <w:pPr>
              <w:pStyle w:val="Tablelevel2"/>
              <w:rPr>
                <w:del w:id="7715" w:author="Jillian Carson-Jackson" w:date="2020-12-27T16:41:00Z"/>
                <w:rFonts w:ascii="Calibri" w:hAnsi="Calibri"/>
                <w:sz w:val="22"/>
                <w:szCs w:val="22"/>
              </w:rPr>
            </w:pPr>
            <w:del w:id="7716" w:author="Jillian Carson-Jackson" w:date="2020-12-27T16:41:00Z">
              <w:r w:rsidRPr="00CD1A5B" w:rsidDel="00055E48">
                <w:rPr>
                  <w:rFonts w:ascii="Calibri" w:hAnsi="Calibri"/>
                  <w:sz w:val="22"/>
                  <w:szCs w:val="22"/>
                </w:rPr>
                <w:delText>Phrasing</w:delText>
              </w:r>
            </w:del>
          </w:p>
          <w:p w14:paraId="77ED0DFA" w14:textId="698CAEA8" w:rsidR="00CD1A5B" w:rsidRPr="00CD1A5B" w:rsidDel="00055E48" w:rsidRDefault="00CD1A5B" w:rsidP="006039FF">
            <w:pPr>
              <w:pStyle w:val="Tablelevel2"/>
              <w:rPr>
                <w:del w:id="7717" w:author="Jillian Carson-Jackson" w:date="2020-12-27T16:41:00Z"/>
                <w:rFonts w:ascii="Calibri" w:hAnsi="Calibri"/>
                <w:sz w:val="22"/>
                <w:szCs w:val="22"/>
              </w:rPr>
            </w:pPr>
            <w:del w:id="7718" w:author="Jillian Carson-Jackson" w:date="2020-12-27T16:41:00Z">
              <w:r w:rsidRPr="00CD1A5B" w:rsidDel="00055E48">
                <w:rPr>
                  <w:rFonts w:ascii="Calibri" w:hAnsi="Calibri"/>
                  <w:sz w:val="22"/>
                  <w:szCs w:val="22"/>
                </w:rPr>
                <w:delText>Timing</w:delText>
              </w:r>
            </w:del>
          </w:p>
          <w:p w14:paraId="7CDAA0EE" w14:textId="2F9E3134" w:rsidR="00CD1A5B" w:rsidDel="00055E48" w:rsidRDefault="00CD1A5B" w:rsidP="006039FF">
            <w:pPr>
              <w:pStyle w:val="Tablelevel2"/>
              <w:rPr>
                <w:del w:id="7719" w:author="Jillian Carson-Jackson" w:date="2020-12-27T16:41:00Z"/>
                <w:rFonts w:ascii="Calibri" w:hAnsi="Calibri"/>
                <w:sz w:val="22"/>
                <w:szCs w:val="22"/>
              </w:rPr>
            </w:pPr>
            <w:del w:id="7720" w:author="Jillian Carson-Jackson" w:date="2020-12-27T16:41:00Z">
              <w:r w:rsidRPr="00CD1A5B" w:rsidDel="00055E48">
                <w:rPr>
                  <w:rFonts w:ascii="Calibri" w:hAnsi="Calibri"/>
                  <w:sz w:val="22"/>
                  <w:szCs w:val="22"/>
                </w:rPr>
                <w:delText>Content</w:delText>
              </w:r>
            </w:del>
          </w:p>
          <w:p w14:paraId="6B26F6F7" w14:textId="62D26E0E" w:rsidR="0017298B" w:rsidDel="00055E48" w:rsidRDefault="0017298B" w:rsidP="006039FF">
            <w:pPr>
              <w:pStyle w:val="Tablelevel2"/>
              <w:rPr>
                <w:del w:id="7721" w:author="Jillian Carson-Jackson" w:date="2020-12-27T16:41:00Z"/>
                <w:rFonts w:ascii="Calibri" w:hAnsi="Calibri"/>
                <w:sz w:val="22"/>
                <w:szCs w:val="22"/>
              </w:rPr>
            </w:pPr>
          </w:p>
          <w:p w14:paraId="50DD5A97" w14:textId="3DD50AF1" w:rsidR="0017298B" w:rsidDel="00055E48" w:rsidRDefault="0017298B" w:rsidP="006039FF">
            <w:pPr>
              <w:pStyle w:val="Tablelevel2"/>
              <w:rPr>
                <w:del w:id="7722" w:author="Jillian Carson-Jackson" w:date="2020-12-27T16:41:00Z"/>
                <w:rFonts w:ascii="Calibri" w:hAnsi="Calibri"/>
                <w:sz w:val="22"/>
                <w:szCs w:val="22"/>
              </w:rPr>
            </w:pPr>
          </w:p>
          <w:p w14:paraId="56E92C3E" w14:textId="3111A30F" w:rsidR="0017298B" w:rsidDel="00055E48" w:rsidRDefault="0017298B" w:rsidP="006039FF">
            <w:pPr>
              <w:pStyle w:val="Tablelevel2"/>
              <w:rPr>
                <w:del w:id="7723" w:author="Jillian Carson-Jackson" w:date="2020-12-27T16:41:00Z"/>
                <w:rFonts w:ascii="Calibri" w:hAnsi="Calibri"/>
                <w:sz w:val="22"/>
                <w:szCs w:val="22"/>
              </w:rPr>
            </w:pPr>
          </w:p>
          <w:p w14:paraId="4A533B1D" w14:textId="0CA93252" w:rsidR="0017298B" w:rsidDel="00055E48" w:rsidRDefault="0017298B" w:rsidP="006039FF">
            <w:pPr>
              <w:pStyle w:val="Tablelevel2"/>
              <w:rPr>
                <w:del w:id="7724" w:author="Jillian Carson-Jackson" w:date="2020-12-27T16:41:00Z"/>
                <w:rFonts w:ascii="Calibri" w:hAnsi="Calibri"/>
                <w:sz w:val="22"/>
                <w:szCs w:val="22"/>
              </w:rPr>
            </w:pPr>
          </w:p>
          <w:p w14:paraId="760F9349" w14:textId="51FC2C49" w:rsidR="0017298B" w:rsidDel="00055E48" w:rsidRDefault="0017298B" w:rsidP="006039FF">
            <w:pPr>
              <w:pStyle w:val="Tablelevel2"/>
              <w:rPr>
                <w:del w:id="7725" w:author="Jillian Carson-Jackson" w:date="2020-12-27T16:41:00Z"/>
                <w:rFonts w:ascii="Calibri" w:hAnsi="Calibri"/>
                <w:sz w:val="22"/>
                <w:szCs w:val="22"/>
              </w:rPr>
            </w:pPr>
          </w:p>
          <w:p w14:paraId="4E9249DC" w14:textId="523BC4B6" w:rsidR="0017298B" w:rsidDel="00055E48" w:rsidRDefault="0017298B" w:rsidP="006039FF">
            <w:pPr>
              <w:pStyle w:val="Tablelevel2"/>
              <w:rPr>
                <w:del w:id="7726" w:author="Jillian Carson-Jackson" w:date="2020-12-27T16:41:00Z"/>
                <w:rFonts w:ascii="Calibri" w:hAnsi="Calibri"/>
                <w:sz w:val="22"/>
                <w:szCs w:val="22"/>
              </w:rPr>
            </w:pPr>
          </w:p>
          <w:p w14:paraId="5D285DF4" w14:textId="59F64BF0" w:rsidR="0017298B" w:rsidDel="00055E48" w:rsidRDefault="0017298B" w:rsidP="006039FF">
            <w:pPr>
              <w:pStyle w:val="Tablelevel2"/>
              <w:rPr>
                <w:del w:id="7727" w:author="Jillian Carson-Jackson" w:date="2020-12-27T16:41:00Z"/>
                <w:rFonts w:ascii="Calibri" w:hAnsi="Calibri"/>
                <w:sz w:val="22"/>
                <w:szCs w:val="22"/>
              </w:rPr>
            </w:pPr>
          </w:p>
          <w:p w14:paraId="70A93C18" w14:textId="58CC1D83" w:rsidR="0017298B" w:rsidDel="00055E48" w:rsidRDefault="0017298B" w:rsidP="006039FF">
            <w:pPr>
              <w:pStyle w:val="Tablelevel2"/>
              <w:rPr>
                <w:del w:id="7728" w:author="Jillian Carson-Jackson" w:date="2020-12-27T16:41:00Z"/>
                <w:rFonts w:ascii="Calibri" w:hAnsi="Calibri"/>
                <w:sz w:val="22"/>
                <w:szCs w:val="22"/>
              </w:rPr>
            </w:pPr>
          </w:p>
          <w:p w14:paraId="5C3E1F2A" w14:textId="299516F0" w:rsidR="0017298B" w:rsidRPr="00CD1A5B" w:rsidDel="00055E48" w:rsidRDefault="0017298B" w:rsidP="006039FF">
            <w:pPr>
              <w:pStyle w:val="Tablelevel2"/>
              <w:rPr>
                <w:del w:id="7729"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579DC1B0" w:rsidR="00CD1A5B" w:rsidRPr="00CD1A5B" w:rsidDel="00055E48" w:rsidRDefault="00CD1A5B" w:rsidP="006039FF">
            <w:pPr>
              <w:pStyle w:val="Tablelevel1bold"/>
              <w:jc w:val="center"/>
              <w:rPr>
                <w:del w:id="7730"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5A1C683C" w:rsidR="00CD1A5B" w:rsidRPr="00CD1A5B" w:rsidDel="00055E48" w:rsidRDefault="00CD1A5B" w:rsidP="006039FF">
            <w:pPr>
              <w:rPr>
                <w:del w:id="7731" w:author="Jillian Carson-Jackson" w:date="2020-12-27T16:41:00Z"/>
                <w:rFonts w:ascii="Calibri" w:hAnsi="Calibri"/>
                <w:sz w:val="22"/>
                <w:szCs w:val="22"/>
              </w:rPr>
            </w:pPr>
          </w:p>
        </w:tc>
      </w:tr>
      <w:tr w:rsidR="00CD1A5B" w:rsidRPr="00CD1A5B" w:rsidDel="00055E48" w14:paraId="6BA519DA" w14:textId="31D18DF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del w:id="7732"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E0ACA81" w14:textId="170064BC" w:rsidR="00CD1A5B" w:rsidRPr="00CD1A5B" w:rsidDel="00055E48" w:rsidRDefault="00CD1A5B" w:rsidP="006039FF">
            <w:pPr>
              <w:pStyle w:val="Tablelevel1bold"/>
              <w:rPr>
                <w:del w:id="7733" w:author="Jillian Carson-Jackson" w:date="2020-12-27T16:41:00Z"/>
                <w:rFonts w:ascii="Calibri" w:hAnsi="Calibri"/>
                <w:sz w:val="22"/>
                <w:szCs w:val="22"/>
              </w:rPr>
            </w:pPr>
            <w:del w:id="7734" w:author="Jillian Carson-Jackson" w:date="2020-12-27T16:41:00Z">
              <w:r w:rsidRPr="00CD1A5B" w:rsidDel="00055E48">
                <w:rPr>
                  <w:rFonts w:ascii="Calibri" w:hAnsi="Calibri"/>
                  <w:sz w:val="22"/>
                  <w:szCs w:val="22"/>
                </w:rPr>
                <w:delText>Log and record keeping</w:delText>
              </w:r>
            </w:del>
          </w:p>
        </w:tc>
        <w:tc>
          <w:tcPr>
            <w:tcW w:w="2552" w:type="dxa"/>
            <w:tcBorders>
              <w:top w:val="single" w:sz="4" w:space="0" w:color="auto"/>
              <w:left w:val="single" w:sz="4" w:space="0" w:color="auto"/>
              <w:bottom w:val="single" w:sz="4" w:space="0" w:color="auto"/>
              <w:right w:val="single" w:sz="4" w:space="0" w:color="auto"/>
            </w:tcBorders>
          </w:tcPr>
          <w:p w14:paraId="6F078B74" w14:textId="05253D25" w:rsidR="00CD1A5B" w:rsidRPr="00CD1A5B" w:rsidDel="00055E48" w:rsidRDefault="00CD1A5B" w:rsidP="006039FF">
            <w:pPr>
              <w:pStyle w:val="Tablelevel1bold"/>
              <w:jc w:val="center"/>
              <w:rPr>
                <w:del w:id="7735"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00A76B71" w:rsidR="00CD1A5B" w:rsidRPr="00CD1A5B" w:rsidDel="00055E48" w:rsidRDefault="00CD1A5B" w:rsidP="006039FF">
            <w:pPr>
              <w:rPr>
                <w:del w:id="7736" w:author="Jillian Carson-Jackson" w:date="2020-12-27T16:41:00Z"/>
                <w:rFonts w:ascii="Calibri" w:hAnsi="Calibri"/>
                <w:sz w:val="22"/>
                <w:szCs w:val="22"/>
              </w:rPr>
            </w:pPr>
          </w:p>
        </w:tc>
      </w:tr>
      <w:tr w:rsidR="00CD1A5B" w:rsidRPr="00CD1A5B" w:rsidDel="00055E48" w14:paraId="62782D4E" w14:textId="52D585F4"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del w:id="7737"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DDC0EC" w14:textId="2C354350" w:rsidR="00CD1A5B" w:rsidRPr="00CD1A5B" w:rsidDel="00055E48" w:rsidRDefault="00CD1A5B" w:rsidP="006039FF">
            <w:pPr>
              <w:pStyle w:val="Tablelevel1bold"/>
              <w:rPr>
                <w:del w:id="7738" w:author="Jillian Carson-Jackson" w:date="2020-12-27T16:41:00Z"/>
                <w:rFonts w:ascii="Calibri" w:hAnsi="Calibri"/>
                <w:b w:val="0"/>
                <w:sz w:val="22"/>
                <w:szCs w:val="22"/>
              </w:rPr>
            </w:pPr>
            <w:bookmarkStart w:id="7739" w:name="_Toc446917527"/>
            <w:bookmarkStart w:id="7740" w:name="_Toc111617487"/>
            <w:del w:id="7741" w:author="Jillian Carson-Jackson" w:date="2020-12-27T16:41:00Z">
              <w:r w:rsidRPr="00CD1A5B" w:rsidDel="00055E48">
                <w:rPr>
                  <w:rFonts w:ascii="Calibri" w:hAnsi="Calibri"/>
                  <w:b w:val="0"/>
                  <w:sz w:val="22"/>
                  <w:szCs w:val="22"/>
                </w:rPr>
                <w:delText>List and describe logs and records used by VTS</w:delText>
              </w:r>
              <w:bookmarkEnd w:id="7739"/>
              <w:bookmarkEnd w:id="7740"/>
            </w:del>
          </w:p>
          <w:p w14:paraId="513EF9F8" w14:textId="26677DEE" w:rsidR="00CD1A5B" w:rsidRPr="00CD1A5B" w:rsidDel="00055E48" w:rsidRDefault="00CD1A5B" w:rsidP="006039FF">
            <w:pPr>
              <w:pStyle w:val="Tablelevel2"/>
              <w:rPr>
                <w:del w:id="7742" w:author="Jillian Carson-Jackson" w:date="2020-12-27T16:41:00Z"/>
                <w:rFonts w:ascii="Calibri" w:hAnsi="Calibri"/>
                <w:sz w:val="22"/>
                <w:szCs w:val="22"/>
              </w:rPr>
            </w:pPr>
            <w:del w:id="7743" w:author="Jillian Carson-Jackson" w:date="2020-12-27T16:41:00Z">
              <w:r w:rsidRPr="00CD1A5B" w:rsidDel="00055E48">
                <w:rPr>
                  <w:rFonts w:ascii="Calibri" w:hAnsi="Calibri"/>
                  <w:sz w:val="22"/>
                  <w:szCs w:val="22"/>
                </w:rPr>
                <w:delText>Accuracy of logs &amp; records</w:delText>
              </w:r>
            </w:del>
          </w:p>
          <w:p w14:paraId="78088FEF" w14:textId="7F33E7A7" w:rsidR="00CD1A5B" w:rsidRPr="00CD1A5B" w:rsidDel="00055E48" w:rsidRDefault="00CD1A5B" w:rsidP="006039FF">
            <w:pPr>
              <w:pStyle w:val="Tablelevel3"/>
              <w:rPr>
                <w:del w:id="7744" w:author="Jillian Carson-Jackson" w:date="2020-12-27T16:41:00Z"/>
                <w:rFonts w:ascii="Calibri" w:hAnsi="Calibri"/>
                <w:sz w:val="22"/>
                <w:szCs w:val="22"/>
              </w:rPr>
            </w:pPr>
            <w:del w:id="7745" w:author="Jillian Carson-Jackson" w:date="2020-12-27T16:41:00Z">
              <w:r w:rsidRPr="00CD1A5B" w:rsidDel="00055E48">
                <w:rPr>
                  <w:rFonts w:ascii="Calibri" w:hAnsi="Calibri"/>
                  <w:sz w:val="22"/>
                  <w:szCs w:val="22"/>
                </w:rPr>
                <w:delText>Factual</w:delText>
              </w:r>
            </w:del>
          </w:p>
          <w:p w14:paraId="7B86B2CA" w14:textId="25EBD83F" w:rsidR="00CD1A5B" w:rsidRPr="00CD1A5B" w:rsidDel="00055E48" w:rsidRDefault="00CD1A5B" w:rsidP="006039FF">
            <w:pPr>
              <w:pStyle w:val="Tablelevel3"/>
              <w:rPr>
                <w:del w:id="7746" w:author="Jillian Carson-Jackson" w:date="2020-12-27T16:41:00Z"/>
                <w:rFonts w:ascii="Calibri" w:hAnsi="Calibri"/>
                <w:sz w:val="22"/>
                <w:szCs w:val="22"/>
              </w:rPr>
            </w:pPr>
            <w:del w:id="7747" w:author="Jillian Carson-Jackson" w:date="2020-12-27T16:41:00Z">
              <w:r w:rsidRPr="00CD1A5B" w:rsidDel="00055E48">
                <w:rPr>
                  <w:rFonts w:ascii="Calibri" w:hAnsi="Calibri"/>
                  <w:sz w:val="22"/>
                  <w:szCs w:val="22"/>
                </w:rPr>
                <w:delText>Complete</w:delText>
              </w:r>
            </w:del>
          </w:p>
          <w:p w14:paraId="7985F008" w14:textId="494A8023" w:rsidR="00CD1A5B" w:rsidRPr="00CD1A5B" w:rsidDel="00055E48" w:rsidRDefault="00CD1A5B" w:rsidP="006039FF">
            <w:pPr>
              <w:pStyle w:val="Tablelevel3"/>
              <w:rPr>
                <w:del w:id="7748" w:author="Jillian Carson-Jackson" w:date="2020-12-27T16:41:00Z"/>
                <w:rFonts w:ascii="Calibri" w:hAnsi="Calibri"/>
                <w:sz w:val="22"/>
                <w:szCs w:val="22"/>
              </w:rPr>
            </w:pPr>
            <w:del w:id="7749" w:author="Jillian Carson-Jackson" w:date="2020-12-27T16:41:00Z">
              <w:r w:rsidRPr="00CD1A5B" w:rsidDel="00055E48">
                <w:rPr>
                  <w:rFonts w:ascii="Calibri" w:hAnsi="Calibri"/>
                  <w:sz w:val="22"/>
                  <w:szCs w:val="22"/>
                </w:rPr>
                <w:delText>Chronological</w:delText>
              </w:r>
            </w:del>
          </w:p>
          <w:p w14:paraId="22565E77" w14:textId="2BD3364E" w:rsidR="00CD1A5B" w:rsidRPr="00CD1A5B" w:rsidDel="00055E48" w:rsidRDefault="00CD1A5B" w:rsidP="006039FF">
            <w:pPr>
              <w:pStyle w:val="Tablelevel3"/>
              <w:rPr>
                <w:del w:id="7750" w:author="Jillian Carson-Jackson" w:date="2020-12-27T16:41:00Z"/>
                <w:rFonts w:ascii="Calibri" w:hAnsi="Calibri"/>
                <w:sz w:val="22"/>
                <w:szCs w:val="22"/>
              </w:rPr>
            </w:pPr>
            <w:del w:id="7751" w:author="Jillian Carson-Jackson" w:date="2020-12-27T16:41:00Z">
              <w:r w:rsidRPr="00CD1A5B" w:rsidDel="00055E48">
                <w:rPr>
                  <w:rFonts w:ascii="Calibri" w:hAnsi="Calibri"/>
                  <w:sz w:val="22"/>
                  <w:szCs w:val="22"/>
                </w:rPr>
                <w:delText>Legible</w:delText>
              </w:r>
            </w:del>
          </w:p>
          <w:p w14:paraId="6672C2EF" w14:textId="3472EE77" w:rsidR="00CD1A5B" w:rsidRPr="00CD1A5B" w:rsidDel="00055E48" w:rsidRDefault="00CD1A5B" w:rsidP="006039FF">
            <w:pPr>
              <w:pStyle w:val="Tablelevel3"/>
              <w:rPr>
                <w:del w:id="7752" w:author="Jillian Carson-Jackson" w:date="2020-12-27T16:41:00Z"/>
                <w:rFonts w:ascii="Calibri" w:hAnsi="Calibri"/>
                <w:sz w:val="22"/>
                <w:szCs w:val="22"/>
              </w:rPr>
            </w:pPr>
            <w:del w:id="7753" w:author="Jillian Carson-Jackson" w:date="2020-12-27T16:41:00Z">
              <w:r w:rsidRPr="00CD1A5B" w:rsidDel="00055E48">
                <w:rPr>
                  <w:rFonts w:ascii="Calibri" w:hAnsi="Calibri"/>
                  <w:sz w:val="22"/>
                  <w:szCs w:val="22"/>
                </w:rPr>
                <w:delText>Standardised</w:delText>
              </w:r>
            </w:del>
          </w:p>
          <w:p w14:paraId="5BAD4482" w14:textId="2EC40817" w:rsidR="00CD1A5B" w:rsidRPr="00CD1A5B" w:rsidDel="00055E48" w:rsidRDefault="00CD1A5B" w:rsidP="006039FF">
            <w:pPr>
              <w:pStyle w:val="Tablelevel2"/>
              <w:rPr>
                <w:del w:id="7754" w:author="Jillian Carson-Jackson" w:date="2020-12-27T16:41:00Z"/>
                <w:rFonts w:ascii="Calibri" w:hAnsi="Calibri"/>
                <w:sz w:val="22"/>
                <w:szCs w:val="22"/>
              </w:rPr>
            </w:pPr>
            <w:del w:id="7755" w:author="Jillian Carson-Jackson" w:date="2020-12-27T16:41:00Z">
              <w:r w:rsidRPr="00CD1A5B" w:rsidDel="00055E48">
                <w:rPr>
                  <w:rFonts w:ascii="Calibri" w:hAnsi="Calibri"/>
                  <w:sz w:val="22"/>
                  <w:szCs w:val="22"/>
                </w:rPr>
                <w:delText>Retention of logs &amp; records</w:delText>
              </w:r>
            </w:del>
          </w:p>
          <w:p w14:paraId="212A0878" w14:textId="43BB839D" w:rsidR="00CD1A5B" w:rsidRPr="00CD1A5B" w:rsidDel="00055E48" w:rsidRDefault="00CD1A5B" w:rsidP="006039FF">
            <w:pPr>
              <w:pStyle w:val="Tablelevel3"/>
              <w:rPr>
                <w:del w:id="7756" w:author="Jillian Carson-Jackson" w:date="2020-12-27T16:41:00Z"/>
                <w:rFonts w:ascii="Calibri" w:hAnsi="Calibri"/>
                <w:sz w:val="22"/>
                <w:szCs w:val="22"/>
              </w:rPr>
            </w:pPr>
            <w:del w:id="7757" w:author="Jillian Carson-Jackson" w:date="2020-12-27T16:41:00Z">
              <w:r w:rsidRPr="00CD1A5B" w:rsidDel="00055E48">
                <w:rPr>
                  <w:rFonts w:ascii="Calibri" w:hAnsi="Calibri"/>
                  <w:sz w:val="22"/>
                  <w:szCs w:val="22"/>
                </w:rPr>
                <w:delText>Manual: as per national statutory requirements</w:delText>
              </w:r>
            </w:del>
          </w:p>
          <w:p w14:paraId="6493A3E1" w14:textId="392017D7" w:rsidR="00CD1A5B" w:rsidRPr="00CD1A5B" w:rsidDel="00055E48" w:rsidRDefault="00CD1A5B" w:rsidP="006039FF">
            <w:pPr>
              <w:pStyle w:val="Tablelevel3"/>
              <w:rPr>
                <w:del w:id="7758" w:author="Jillian Carson-Jackson" w:date="2020-12-27T16:41:00Z"/>
                <w:rFonts w:ascii="Calibri" w:hAnsi="Calibri"/>
                <w:sz w:val="22"/>
                <w:szCs w:val="22"/>
              </w:rPr>
            </w:pPr>
            <w:del w:id="7759" w:author="Jillian Carson-Jackson" w:date="2020-12-27T16:41:00Z">
              <w:r w:rsidRPr="00CD1A5B" w:rsidDel="00055E48">
                <w:rPr>
                  <w:rFonts w:ascii="Calibri" w:hAnsi="Calibri"/>
                  <w:sz w:val="22"/>
                  <w:szCs w:val="22"/>
                </w:rPr>
                <w:delText>Electronic: as per national statutory requirements</w:delText>
              </w:r>
            </w:del>
          </w:p>
          <w:p w14:paraId="0F02E919" w14:textId="5E4C1CB5" w:rsidR="00CD1A5B" w:rsidRPr="00CD1A5B" w:rsidDel="00055E48" w:rsidRDefault="00CD1A5B" w:rsidP="006039FF">
            <w:pPr>
              <w:pStyle w:val="Tablelevel3"/>
              <w:rPr>
                <w:del w:id="7760" w:author="Jillian Carson-Jackson" w:date="2020-12-27T16:41:00Z"/>
                <w:rFonts w:ascii="Calibri" w:hAnsi="Calibri"/>
                <w:sz w:val="22"/>
                <w:szCs w:val="22"/>
              </w:rPr>
            </w:pPr>
            <w:del w:id="7761" w:author="Jillian Carson-Jackson" w:date="2020-12-27T16:41:00Z">
              <w:r w:rsidRPr="00CD1A5B" w:rsidDel="00055E48">
                <w:rPr>
                  <w:rFonts w:ascii="Calibri" w:hAnsi="Calibri"/>
                  <w:sz w:val="22"/>
                  <w:szCs w:val="22"/>
                </w:rPr>
                <w:delText>Legal implications</w:delText>
              </w:r>
            </w:del>
          </w:p>
          <w:p w14:paraId="7DB52F4E" w14:textId="075A7AE4" w:rsidR="00CD1A5B" w:rsidRPr="00CD1A5B" w:rsidDel="00055E48" w:rsidRDefault="00CD1A5B" w:rsidP="006039FF">
            <w:pPr>
              <w:pStyle w:val="Tablelevel3"/>
              <w:rPr>
                <w:del w:id="7762" w:author="Jillian Carson-Jackson" w:date="2020-12-27T16:41:00Z"/>
                <w:rFonts w:ascii="Calibri" w:hAnsi="Calibri"/>
                <w:sz w:val="22"/>
                <w:szCs w:val="22"/>
              </w:rPr>
            </w:pPr>
            <w:del w:id="7763" w:author="Jillian Carson-Jackson" w:date="2020-12-27T16:41:00Z">
              <w:r w:rsidRPr="00CD1A5B" w:rsidDel="00055E48">
                <w:rPr>
                  <w:rFonts w:ascii="Calibri" w:hAnsi="Calibri"/>
                  <w:sz w:val="22"/>
                  <w:szCs w:val="22"/>
                </w:rPr>
                <w:delText>Statistical process control</w:delText>
              </w:r>
            </w:del>
          </w:p>
          <w:p w14:paraId="2AE4D1A0" w14:textId="0B370F18" w:rsidR="00CD1A5B" w:rsidRPr="00CD1A5B" w:rsidDel="00055E48" w:rsidRDefault="00CD1A5B" w:rsidP="006039FF">
            <w:pPr>
              <w:pStyle w:val="Tablelevel3"/>
              <w:rPr>
                <w:del w:id="7764" w:author="Jillian Carson-Jackson" w:date="2020-12-27T16:41:00Z"/>
                <w:rFonts w:ascii="Calibri" w:hAnsi="Calibri"/>
                <w:sz w:val="22"/>
                <w:szCs w:val="22"/>
              </w:rPr>
            </w:pPr>
            <w:del w:id="7765" w:author="Jillian Carson-Jackson" w:date="2020-12-27T16:41:00Z">
              <w:r w:rsidRPr="00CD1A5B" w:rsidDel="00055E48">
                <w:rPr>
                  <w:rFonts w:ascii="Calibri" w:hAnsi="Calibri"/>
                  <w:sz w:val="22"/>
                  <w:szCs w:val="22"/>
                </w:rPr>
                <w:delText>Local/national/international database for accident investigation</w:delText>
              </w:r>
            </w:del>
          </w:p>
        </w:tc>
        <w:tc>
          <w:tcPr>
            <w:tcW w:w="2552" w:type="dxa"/>
            <w:tcBorders>
              <w:top w:val="single" w:sz="4" w:space="0" w:color="auto"/>
              <w:left w:val="single" w:sz="4" w:space="0" w:color="auto"/>
              <w:bottom w:val="single" w:sz="4" w:space="0" w:color="auto"/>
              <w:right w:val="single" w:sz="4" w:space="0" w:color="auto"/>
            </w:tcBorders>
          </w:tcPr>
          <w:p w14:paraId="274ABE91" w14:textId="007EB3E0" w:rsidR="00CD1A5B" w:rsidRPr="00CD1A5B" w:rsidDel="00055E48" w:rsidRDefault="00CD1A5B" w:rsidP="006039FF">
            <w:pPr>
              <w:pStyle w:val="Tablelevel1bold"/>
              <w:jc w:val="center"/>
              <w:rPr>
                <w:del w:id="7766" w:author="Jillian Carson-Jackson" w:date="2020-12-27T16:41:00Z"/>
                <w:rFonts w:ascii="Calibri" w:hAnsi="Calibri"/>
                <w:b w:val="0"/>
                <w:sz w:val="22"/>
                <w:szCs w:val="22"/>
              </w:rPr>
            </w:pPr>
            <w:del w:id="7767" w:author="Jillian Carson-Jackson" w:date="2020-12-27T16:41:00Z">
              <w:r w:rsidRPr="00CD1A5B" w:rsidDel="00055E48">
                <w:rPr>
                  <w:rFonts w:ascii="Calibri" w:hAnsi="Calibri"/>
                  <w:b w:val="0"/>
                  <w:sz w:val="22"/>
                  <w:szCs w:val="22"/>
                </w:rPr>
                <w:delText>R28, R37, R41, R44</w:delText>
              </w:r>
            </w:del>
          </w:p>
        </w:tc>
        <w:tc>
          <w:tcPr>
            <w:tcW w:w="3260" w:type="dxa"/>
            <w:tcBorders>
              <w:top w:val="single" w:sz="4" w:space="0" w:color="auto"/>
              <w:left w:val="single" w:sz="4" w:space="0" w:color="auto"/>
              <w:bottom w:val="single" w:sz="4" w:space="0" w:color="auto"/>
              <w:right w:val="single" w:sz="4" w:space="0" w:color="auto"/>
            </w:tcBorders>
          </w:tcPr>
          <w:p w14:paraId="797D998A" w14:textId="17C74602" w:rsidR="00CD1A5B" w:rsidRPr="00CD1A5B" w:rsidDel="00055E48" w:rsidRDefault="00CD1A5B" w:rsidP="006039FF">
            <w:pPr>
              <w:rPr>
                <w:del w:id="7768" w:author="Jillian Carson-Jackson" w:date="2020-12-27T16:41:00Z"/>
                <w:rFonts w:ascii="Calibri" w:hAnsi="Calibri"/>
                <w:sz w:val="22"/>
                <w:szCs w:val="22"/>
              </w:rPr>
            </w:pPr>
          </w:p>
        </w:tc>
      </w:tr>
      <w:tr w:rsidR="00CD1A5B" w:rsidRPr="00CD1A5B" w:rsidDel="00055E48" w14:paraId="6FD27CA7" w14:textId="6A7D973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del w:id="7769"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6EF203" w14:textId="3D7AD33B" w:rsidR="00CD1A5B" w:rsidRPr="00CD1A5B" w:rsidDel="00055E48" w:rsidRDefault="00CD1A5B" w:rsidP="006039FF">
            <w:pPr>
              <w:pStyle w:val="Tablelevel1bold"/>
              <w:rPr>
                <w:del w:id="7770" w:author="Jillian Carson-Jackson" w:date="2020-12-27T16:41:00Z"/>
                <w:rFonts w:ascii="Calibri" w:hAnsi="Calibri"/>
                <w:b w:val="0"/>
                <w:sz w:val="22"/>
                <w:szCs w:val="22"/>
              </w:rPr>
            </w:pPr>
            <w:bookmarkStart w:id="7771" w:name="_Toc446917528"/>
            <w:bookmarkStart w:id="7772" w:name="_Toc111617488"/>
            <w:del w:id="7773" w:author="Jillian Carson-Jackson" w:date="2020-12-27T16:41:00Z">
              <w:r w:rsidRPr="00CD1A5B" w:rsidDel="00055E48">
                <w:rPr>
                  <w:rFonts w:ascii="Calibri" w:hAnsi="Calibri"/>
                  <w:b w:val="0"/>
                  <w:sz w:val="22"/>
                  <w:szCs w:val="22"/>
                </w:rPr>
                <w:delText>Describe the methods of keeping a log</w:delText>
              </w:r>
            </w:del>
          </w:p>
          <w:p w14:paraId="36472D6A" w14:textId="61CE10D0" w:rsidR="00CD1A5B" w:rsidRPr="00CD1A5B" w:rsidDel="00055E48" w:rsidRDefault="00CD1A5B" w:rsidP="006039FF">
            <w:pPr>
              <w:pStyle w:val="Tablelevel1"/>
              <w:rPr>
                <w:del w:id="7774" w:author="Jillian Carson-Jackson" w:date="2020-12-27T16:41:00Z"/>
                <w:rFonts w:ascii="Calibri" w:hAnsi="Calibri"/>
                <w:szCs w:val="22"/>
              </w:rPr>
            </w:pPr>
            <w:del w:id="7775" w:author="Jillian Carson-Jackson" w:date="2020-12-27T16:41:00Z">
              <w:r w:rsidRPr="00CD1A5B" w:rsidDel="00055E48">
                <w:rPr>
                  <w:rFonts w:ascii="Calibri" w:hAnsi="Calibri"/>
                  <w:szCs w:val="22"/>
                </w:rPr>
                <w:delText>Manual log keeping</w:delText>
              </w:r>
              <w:bookmarkEnd w:id="7771"/>
              <w:bookmarkEnd w:id="7772"/>
            </w:del>
          </w:p>
          <w:p w14:paraId="63A60A8E" w14:textId="5FB79EFC" w:rsidR="00CD1A5B" w:rsidRPr="00CD1A5B" w:rsidDel="00055E48" w:rsidRDefault="00CD1A5B" w:rsidP="006039FF">
            <w:pPr>
              <w:pStyle w:val="Tablelevel2"/>
              <w:rPr>
                <w:del w:id="7776" w:author="Jillian Carson-Jackson" w:date="2020-12-27T16:41:00Z"/>
                <w:rFonts w:ascii="Calibri" w:hAnsi="Calibri"/>
                <w:sz w:val="22"/>
                <w:szCs w:val="22"/>
              </w:rPr>
            </w:pPr>
            <w:del w:id="7777" w:author="Jillian Carson-Jackson" w:date="2020-12-27T16:41:00Z">
              <w:r w:rsidRPr="00CD1A5B" w:rsidDel="00055E48">
                <w:rPr>
                  <w:rFonts w:ascii="Calibri" w:hAnsi="Calibri"/>
                  <w:sz w:val="22"/>
                  <w:szCs w:val="22"/>
                </w:rPr>
                <w:delText>Introduction to manual logs</w:delText>
              </w:r>
            </w:del>
          </w:p>
          <w:p w14:paraId="73EFDBA0" w14:textId="1AF9637B" w:rsidR="00CD1A5B" w:rsidRPr="00CD1A5B" w:rsidDel="00055E48" w:rsidRDefault="00CD1A5B" w:rsidP="006039FF">
            <w:pPr>
              <w:pStyle w:val="Tablelevel3"/>
              <w:rPr>
                <w:del w:id="7778" w:author="Jillian Carson-Jackson" w:date="2020-12-27T16:41:00Z"/>
                <w:rFonts w:ascii="Calibri" w:hAnsi="Calibri"/>
                <w:sz w:val="22"/>
                <w:szCs w:val="22"/>
              </w:rPr>
            </w:pPr>
            <w:del w:id="7779" w:author="Jillian Carson-Jackson" w:date="2020-12-27T16:41:00Z">
              <w:r w:rsidRPr="00CD1A5B" w:rsidDel="00055E48">
                <w:rPr>
                  <w:rFonts w:ascii="Calibri" w:hAnsi="Calibri"/>
                  <w:sz w:val="22"/>
                  <w:szCs w:val="22"/>
                </w:rPr>
                <w:delText>Purpose</w:delText>
              </w:r>
            </w:del>
          </w:p>
          <w:p w14:paraId="53C9747F" w14:textId="3FCC6F1D" w:rsidR="00CD1A5B" w:rsidRPr="00CD1A5B" w:rsidDel="00055E48" w:rsidRDefault="00CD1A5B" w:rsidP="006039FF">
            <w:pPr>
              <w:pStyle w:val="Tablelevel3"/>
              <w:rPr>
                <w:del w:id="7780" w:author="Jillian Carson-Jackson" w:date="2020-12-27T16:41:00Z"/>
                <w:rFonts w:ascii="Calibri" w:hAnsi="Calibri"/>
                <w:sz w:val="22"/>
                <w:szCs w:val="22"/>
              </w:rPr>
            </w:pPr>
            <w:del w:id="7781" w:author="Jillian Carson-Jackson" w:date="2020-12-27T16:41:00Z">
              <w:r w:rsidRPr="00CD1A5B" w:rsidDel="00055E48">
                <w:rPr>
                  <w:rFonts w:ascii="Calibri" w:hAnsi="Calibri"/>
                  <w:sz w:val="22"/>
                  <w:szCs w:val="22"/>
                </w:rPr>
                <w:delText>Benefits</w:delText>
              </w:r>
            </w:del>
          </w:p>
          <w:p w14:paraId="72871136" w14:textId="564D6DC0" w:rsidR="00CD1A5B" w:rsidRPr="00CD1A5B" w:rsidDel="00055E48" w:rsidRDefault="00CD1A5B" w:rsidP="006039FF">
            <w:pPr>
              <w:pStyle w:val="Tablelevel3"/>
              <w:rPr>
                <w:del w:id="7782" w:author="Jillian Carson-Jackson" w:date="2020-12-27T16:41:00Z"/>
                <w:rFonts w:ascii="Calibri" w:hAnsi="Calibri"/>
                <w:sz w:val="22"/>
                <w:szCs w:val="22"/>
              </w:rPr>
            </w:pPr>
            <w:del w:id="7783" w:author="Jillian Carson-Jackson" w:date="2020-12-27T16:41:00Z">
              <w:r w:rsidRPr="00CD1A5B" w:rsidDel="00055E48">
                <w:rPr>
                  <w:rFonts w:ascii="Calibri" w:hAnsi="Calibri"/>
                  <w:sz w:val="22"/>
                  <w:szCs w:val="22"/>
                </w:rPr>
                <w:delText>Difficulties</w:delText>
              </w:r>
            </w:del>
          </w:p>
          <w:p w14:paraId="42AC4618" w14:textId="67677BC8" w:rsidR="00CD1A5B" w:rsidRPr="00CD1A5B" w:rsidDel="00055E48" w:rsidRDefault="00CD1A5B" w:rsidP="006039FF">
            <w:pPr>
              <w:pStyle w:val="Tablelevel2"/>
              <w:rPr>
                <w:del w:id="7784" w:author="Jillian Carson-Jackson" w:date="2020-12-27T16:41:00Z"/>
                <w:rFonts w:ascii="Calibri" w:hAnsi="Calibri"/>
                <w:sz w:val="22"/>
                <w:szCs w:val="22"/>
              </w:rPr>
            </w:pPr>
            <w:del w:id="7785" w:author="Jillian Carson-Jackson" w:date="2020-12-27T16:41:00Z">
              <w:r w:rsidRPr="00CD1A5B" w:rsidDel="00055E48">
                <w:rPr>
                  <w:rFonts w:ascii="Calibri" w:hAnsi="Calibri"/>
                  <w:sz w:val="22"/>
                  <w:szCs w:val="22"/>
                </w:rPr>
                <w:delText>Methods of recording</w:delText>
              </w:r>
            </w:del>
          </w:p>
          <w:p w14:paraId="6609DBC3" w14:textId="342D05AA" w:rsidR="00CD1A5B" w:rsidRPr="00CD1A5B" w:rsidDel="00055E48" w:rsidRDefault="00CD1A5B" w:rsidP="006039FF">
            <w:pPr>
              <w:pStyle w:val="Tablelevel3"/>
              <w:rPr>
                <w:del w:id="7786" w:author="Jillian Carson-Jackson" w:date="2020-12-27T16:41:00Z"/>
                <w:rFonts w:ascii="Calibri" w:hAnsi="Calibri"/>
                <w:sz w:val="22"/>
                <w:szCs w:val="22"/>
              </w:rPr>
            </w:pPr>
            <w:del w:id="7787" w:author="Jillian Carson-Jackson" w:date="2020-12-27T16:41:00Z">
              <w:r w:rsidRPr="00CD1A5B" w:rsidDel="00055E48">
                <w:rPr>
                  <w:rFonts w:ascii="Calibri" w:hAnsi="Calibri"/>
                  <w:sz w:val="22"/>
                  <w:szCs w:val="22"/>
                </w:rPr>
                <w:delText>Hand written</w:delText>
              </w:r>
            </w:del>
          </w:p>
          <w:p w14:paraId="2340A7E6" w14:textId="18630822" w:rsidR="00CD1A5B" w:rsidRPr="00CD1A5B" w:rsidDel="00055E48" w:rsidRDefault="00CD1A5B" w:rsidP="006039FF">
            <w:pPr>
              <w:pStyle w:val="Tablelevel3"/>
              <w:rPr>
                <w:del w:id="7788" w:author="Jillian Carson-Jackson" w:date="2020-12-27T16:41:00Z"/>
                <w:rFonts w:ascii="Calibri" w:hAnsi="Calibri"/>
                <w:sz w:val="22"/>
                <w:szCs w:val="22"/>
              </w:rPr>
            </w:pPr>
            <w:del w:id="7789" w:author="Jillian Carson-Jackson" w:date="2020-12-27T16:41:00Z">
              <w:r w:rsidRPr="00CD1A5B" w:rsidDel="00055E48">
                <w:rPr>
                  <w:rFonts w:ascii="Calibri" w:hAnsi="Calibri"/>
                  <w:sz w:val="22"/>
                  <w:szCs w:val="22"/>
                </w:rPr>
                <w:delText>Printed copy</w:delText>
              </w:r>
            </w:del>
          </w:p>
          <w:p w14:paraId="0275F727" w14:textId="53BE6C07" w:rsidR="00CD1A5B" w:rsidRPr="00CD1A5B" w:rsidDel="00055E48" w:rsidRDefault="00CD1A5B" w:rsidP="006039FF">
            <w:pPr>
              <w:pStyle w:val="Tablelevel2"/>
              <w:rPr>
                <w:del w:id="7790" w:author="Jillian Carson-Jackson" w:date="2020-12-27T16:41:00Z"/>
                <w:rFonts w:ascii="Calibri" w:hAnsi="Calibri"/>
                <w:sz w:val="22"/>
                <w:szCs w:val="22"/>
              </w:rPr>
            </w:pPr>
            <w:del w:id="7791" w:author="Jillian Carson-Jackson" w:date="2020-12-27T16:41:00Z">
              <w:r w:rsidRPr="00CD1A5B" w:rsidDel="00055E48">
                <w:rPr>
                  <w:rFonts w:ascii="Calibri" w:hAnsi="Calibri"/>
                  <w:sz w:val="22"/>
                  <w:szCs w:val="22"/>
                </w:rPr>
                <w:delText>Filing</w:delText>
              </w:r>
            </w:del>
          </w:p>
          <w:p w14:paraId="0297496C" w14:textId="6809AC9A" w:rsidR="00CD1A5B" w:rsidRPr="00CD1A5B" w:rsidDel="00055E48" w:rsidRDefault="00CD1A5B" w:rsidP="006039FF">
            <w:pPr>
              <w:pStyle w:val="Tablelevel3"/>
              <w:rPr>
                <w:del w:id="7792" w:author="Jillian Carson-Jackson" w:date="2020-12-27T16:41:00Z"/>
                <w:rFonts w:ascii="Calibri" w:hAnsi="Calibri"/>
                <w:sz w:val="22"/>
                <w:szCs w:val="22"/>
              </w:rPr>
            </w:pPr>
            <w:del w:id="7793" w:author="Jillian Carson-Jackson" w:date="2020-12-27T16:41:00Z">
              <w:r w:rsidRPr="00CD1A5B" w:rsidDel="00055E48">
                <w:rPr>
                  <w:rFonts w:ascii="Calibri" w:hAnsi="Calibri"/>
                  <w:sz w:val="22"/>
                  <w:szCs w:val="22"/>
                </w:rPr>
                <w:delText>Purpose</w:delText>
              </w:r>
            </w:del>
          </w:p>
          <w:p w14:paraId="00E854D6" w14:textId="762D7C57" w:rsidR="00CD1A5B" w:rsidRPr="00CD1A5B" w:rsidDel="00055E48" w:rsidRDefault="00CD1A5B" w:rsidP="006039FF">
            <w:pPr>
              <w:pStyle w:val="Tablelevel3"/>
              <w:rPr>
                <w:del w:id="7794" w:author="Jillian Carson-Jackson" w:date="2020-12-27T16:41:00Z"/>
                <w:rFonts w:ascii="Calibri" w:hAnsi="Calibri"/>
                <w:sz w:val="22"/>
                <w:szCs w:val="22"/>
              </w:rPr>
            </w:pPr>
            <w:del w:id="7795" w:author="Jillian Carson-Jackson" w:date="2020-12-27T16:41:00Z">
              <w:r w:rsidRPr="00CD1A5B" w:rsidDel="00055E48">
                <w:rPr>
                  <w:rFonts w:ascii="Calibri" w:hAnsi="Calibri"/>
                  <w:sz w:val="22"/>
                  <w:szCs w:val="22"/>
                </w:rPr>
                <w:delText>Storage</w:delText>
              </w:r>
            </w:del>
          </w:p>
          <w:p w14:paraId="6C0B3A60" w14:textId="32D7BC58" w:rsidR="00CD1A5B" w:rsidRPr="00CD1A5B" w:rsidDel="00055E48" w:rsidRDefault="00CD1A5B" w:rsidP="006039FF">
            <w:pPr>
              <w:pStyle w:val="Tablelevel3"/>
              <w:rPr>
                <w:del w:id="7796" w:author="Jillian Carson-Jackson" w:date="2020-12-27T16:41:00Z"/>
                <w:rFonts w:ascii="Calibri" w:hAnsi="Calibri"/>
                <w:sz w:val="22"/>
                <w:szCs w:val="22"/>
              </w:rPr>
            </w:pPr>
            <w:del w:id="7797" w:author="Jillian Carson-Jackson" w:date="2020-12-27T16:41:00Z">
              <w:r w:rsidRPr="00CD1A5B" w:rsidDel="00055E48">
                <w:rPr>
                  <w:rFonts w:ascii="Calibri" w:hAnsi="Calibri"/>
                  <w:sz w:val="22"/>
                  <w:szCs w:val="22"/>
                </w:rPr>
                <w:delText>Access</w:delText>
              </w:r>
            </w:del>
          </w:p>
          <w:p w14:paraId="05CB66A3" w14:textId="452023A4" w:rsidR="00CD1A5B" w:rsidRPr="00CD1A5B" w:rsidDel="00055E48" w:rsidRDefault="00CD1A5B" w:rsidP="006039FF">
            <w:pPr>
              <w:pStyle w:val="Tablelevel1"/>
              <w:rPr>
                <w:del w:id="7798" w:author="Jillian Carson-Jackson" w:date="2020-12-27T16:41:00Z"/>
                <w:rFonts w:ascii="Calibri" w:hAnsi="Calibri"/>
                <w:szCs w:val="22"/>
              </w:rPr>
            </w:pPr>
            <w:del w:id="7799" w:author="Jillian Carson-Jackson" w:date="2020-12-27T16:41:00Z">
              <w:r w:rsidRPr="00CD1A5B" w:rsidDel="00055E48">
                <w:rPr>
                  <w:rFonts w:ascii="Calibri" w:hAnsi="Calibri"/>
                  <w:szCs w:val="22"/>
                </w:rPr>
                <w:delText>Electronic log keeping</w:delText>
              </w:r>
            </w:del>
          </w:p>
          <w:p w14:paraId="672D2074" w14:textId="219A1E32" w:rsidR="00CD1A5B" w:rsidRPr="00CD1A5B" w:rsidDel="00055E48" w:rsidRDefault="00CD1A5B" w:rsidP="006039FF">
            <w:pPr>
              <w:pStyle w:val="Tablelevel2"/>
              <w:rPr>
                <w:del w:id="7800" w:author="Jillian Carson-Jackson" w:date="2020-12-27T16:41:00Z"/>
                <w:rFonts w:ascii="Calibri" w:hAnsi="Calibri"/>
                <w:sz w:val="22"/>
                <w:szCs w:val="22"/>
              </w:rPr>
            </w:pPr>
            <w:del w:id="7801" w:author="Jillian Carson-Jackson" w:date="2020-12-27T16:41:00Z">
              <w:r w:rsidRPr="00CD1A5B" w:rsidDel="00055E48">
                <w:rPr>
                  <w:rFonts w:ascii="Calibri" w:hAnsi="Calibri"/>
                  <w:sz w:val="22"/>
                  <w:szCs w:val="22"/>
                </w:rPr>
                <w:delText>Introduction to electronic logs</w:delText>
              </w:r>
            </w:del>
          </w:p>
          <w:p w14:paraId="4942E68B" w14:textId="7CD78106" w:rsidR="00CD1A5B" w:rsidRPr="00CD1A5B" w:rsidDel="00055E48" w:rsidRDefault="00CD1A5B" w:rsidP="006039FF">
            <w:pPr>
              <w:pStyle w:val="Tablelevel3"/>
              <w:rPr>
                <w:del w:id="7802" w:author="Jillian Carson-Jackson" w:date="2020-12-27T16:41:00Z"/>
                <w:rFonts w:ascii="Calibri" w:hAnsi="Calibri"/>
                <w:sz w:val="22"/>
                <w:szCs w:val="22"/>
              </w:rPr>
            </w:pPr>
            <w:del w:id="7803" w:author="Jillian Carson-Jackson" w:date="2020-12-27T16:41:00Z">
              <w:r w:rsidRPr="00CD1A5B" w:rsidDel="00055E48">
                <w:rPr>
                  <w:rFonts w:ascii="Calibri" w:hAnsi="Calibri"/>
                  <w:sz w:val="22"/>
                  <w:szCs w:val="22"/>
                </w:rPr>
                <w:delText>Purpose</w:delText>
              </w:r>
            </w:del>
          </w:p>
          <w:p w14:paraId="26934B9F" w14:textId="5BA0F0A9" w:rsidR="00CD1A5B" w:rsidRPr="00CD1A5B" w:rsidDel="00055E48" w:rsidRDefault="00CD1A5B" w:rsidP="006039FF">
            <w:pPr>
              <w:pStyle w:val="Tablelevel3"/>
              <w:rPr>
                <w:del w:id="7804" w:author="Jillian Carson-Jackson" w:date="2020-12-27T16:41:00Z"/>
                <w:rFonts w:ascii="Calibri" w:hAnsi="Calibri"/>
                <w:sz w:val="22"/>
                <w:szCs w:val="22"/>
              </w:rPr>
            </w:pPr>
            <w:del w:id="7805" w:author="Jillian Carson-Jackson" w:date="2020-12-27T16:41:00Z">
              <w:r w:rsidRPr="00CD1A5B" w:rsidDel="00055E48">
                <w:rPr>
                  <w:rFonts w:ascii="Calibri" w:hAnsi="Calibri"/>
                  <w:sz w:val="22"/>
                  <w:szCs w:val="22"/>
                </w:rPr>
                <w:delText>Benefits</w:delText>
              </w:r>
            </w:del>
          </w:p>
          <w:p w14:paraId="7BC8E687" w14:textId="774B0027" w:rsidR="00CD1A5B" w:rsidRPr="00CD1A5B" w:rsidDel="00055E48" w:rsidRDefault="00CD1A5B" w:rsidP="006039FF">
            <w:pPr>
              <w:pStyle w:val="Tablelevel3"/>
              <w:rPr>
                <w:del w:id="7806" w:author="Jillian Carson-Jackson" w:date="2020-12-27T16:41:00Z"/>
                <w:rFonts w:ascii="Calibri" w:hAnsi="Calibri"/>
                <w:sz w:val="22"/>
                <w:szCs w:val="22"/>
              </w:rPr>
            </w:pPr>
            <w:del w:id="7807" w:author="Jillian Carson-Jackson" w:date="2020-12-27T16:41:00Z">
              <w:r w:rsidRPr="00CD1A5B" w:rsidDel="00055E48">
                <w:rPr>
                  <w:rFonts w:ascii="Calibri" w:hAnsi="Calibri"/>
                  <w:sz w:val="22"/>
                  <w:szCs w:val="22"/>
                </w:rPr>
                <w:delText>Difficulties</w:delText>
              </w:r>
            </w:del>
          </w:p>
          <w:p w14:paraId="6540CC17" w14:textId="44B5D3F8" w:rsidR="00CD1A5B" w:rsidRPr="00CD1A5B" w:rsidDel="00055E48" w:rsidRDefault="00CD1A5B" w:rsidP="006039FF">
            <w:pPr>
              <w:pStyle w:val="Tablelevel2"/>
              <w:rPr>
                <w:del w:id="7808" w:author="Jillian Carson-Jackson" w:date="2020-12-27T16:41:00Z"/>
                <w:rFonts w:ascii="Calibri" w:hAnsi="Calibri"/>
                <w:sz w:val="22"/>
                <w:szCs w:val="22"/>
              </w:rPr>
            </w:pPr>
            <w:del w:id="7809" w:author="Jillian Carson-Jackson" w:date="2020-12-27T16:41:00Z">
              <w:r w:rsidRPr="00CD1A5B" w:rsidDel="00055E48">
                <w:rPr>
                  <w:rFonts w:ascii="Calibri" w:hAnsi="Calibri"/>
                  <w:sz w:val="22"/>
                  <w:szCs w:val="22"/>
                </w:rPr>
                <w:delText>Methods of recording</w:delText>
              </w:r>
            </w:del>
          </w:p>
          <w:p w14:paraId="01E282B9" w14:textId="02CAE1DB" w:rsidR="00CD1A5B" w:rsidRPr="00CD1A5B" w:rsidDel="00055E48" w:rsidRDefault="00CD1A5B" w:rsidP="006039FF">
            <w:pPr>
              <w:pStyle w:val="Tablelevel3"/>
              <w:rPr>
                <w:del w:id="7810" w:author="Jillian Carson-Jackson" w:date="2020-12-27T16:41:00Z"/>
                <w:rFonts w:ascii="Calibri" w:hAnsi="Calibri"/>
                <w:sz w:val="22"/>
                <w:szCs w:val="22"/>
              </w:rPr>
            </w:pPr>
            <w:del w:id="7811" w:author="Jillian Carson-Jackson" w:date="2020-12-27T16:41:00Z">
              <w:r w:rsidRPr="00CD1A5B" w:rsidDel="00055E48">
                <w:rPr>
                  <w:rFonts w:ascii="Calibri" w:hAnsi="Calibri"/>
                  <w:sz w:val="22"/>
                  <w:szCs w:val="22"/>
                </w:rPr>
                <w:delText>Voice</w:delText>
              </w:r>
            </w:del>
          </w:p>
          <w:p w14:paraId="69BDAA0D" w14:textId="16E22C3F" w:rsidR="00CD1A5B" w:rsidRPr="00CD1A5B" w:rsidDel="00055E48" w:rsidRDefault="00CD1A5B" w:rsidP="006039FF">
            <w:pPr>
              <w:pStyle w:val="Tablelevel3"/>
              <w:rPr>
                <w:del w:id="7812" w:author="Jillian Carson-Jackson" w:date="2020-12-27T16:41:00Z"/>
                <w:rFonts w:ascii="Calibri" w:hAnsi="Calibri"/>
                <w:sz w:val="22"/>
                <w:szCs w:val="22"/>
              </w:rPr>
            </w:pPr>
            <w:del w:id="7813" w:author="Jillian Carson-Jackson" w:date="2020-12-27T16:41:00Z">
              <w:r w:rsidRPr="00CD1A5B" w:rsidDel="00055E48">
                <w:rPr>
                  <w:rFonts w:ascii="Calibri" w:hAnsi="Calibri"/>
                  <w:sz w:val="22"/>
                  <w:szCs w:val="22"/>
                </w:rPr>
                <w:delText>Radar/video</w:delText>
              </w:r>
            </w:del>
          </w:p>
          <w:p w14:paraId="2C31B36E" w14:textId="01F5DCCE" w:rsidR="00CD1A5B" w:rsidRPr="00CD1A5B" w:rsidDel="00055E48" w:rsidRDefault="00CD1A5B" w:rsidP="006039FF">
            <w:pPr>
              <w:pStyle w:val="Tablelevel3"/>
              <w:rPr>
                <w:del w:id="7814" w:author="Jillian Carson-Jackson" w:date="2020-12-27T16:41:00Z"/>
                <w:rFonts w:ascii="Calibri" w:hAnsi="Calibri"/>
                <w:sz w:val="22"/>
                <w:szCs w:val="22"/>
              </w:rPr>
            </w:pPr>
            <w:del w:id="7815" w:author="Jillian Carson-Jackson" w:date="2020-12-27T16:41:00Z">
              <w:r w:rsidRPr="00CD1A5B" w:rsidDel="00055E48">
                <w:rPr>
                  <w:rFonts w:ascii="Calibri" w:hAnsi="Calibri"/>
                  <w:sz w:val="22"/>
                  <w:szCs w:val="22"/>
                </w:rPr>
                <w:delText>Electronic data input devices</w:delText>
              </w:r>
            </w:del>
          </w:p>
          <w:p w14:paraId="09BD535D" w14:textId="23C68C76" w:rsidR="00CD1A5B" w:rsidRPr="00CD1A5B" w:rsidDel="00055E48" w:rsidRDefault="00CD1A5B" w:rsidP="006039FF">
            <w:pPr>
              <w:pStyle w:val="Tablelevel2"/>
              <w:rPr>
                <w:del w:id="7816" w:author="Jillian Carson-Jackson" w:date="2020-12-27T16:41:00Z"/>
                <w:rFonts w:ascii="Calibri" w:hAnsi="Calibri"/>
                <w:sz w:val="22"/>
                <w:szCs w:val="22"/>
              </w:rPr>
            </w:pPr>
            <w:del w:id="7817" w:author="Jillian Carson-Jackson" w:date="2020-12-27T16:41:00Z">
              <w:r w:rsidRPr="00CD1A5B" w:rsidDel="00055E48">
                <w:rPr>
                  <w:rFonts w:ascii="Calibri" w:hAnsi="Calibri"/>
                  <w:sz w:val="22"/>
                  <w:szCs w:val="22"/>
                </w:rPr>
                <w:delText>Filing</w:delText>
              </w:r>
            </w:del>
          </w:p>
          <w:p w14:paraId="3F33C671" w14:textId="1C08B870" w:rsidR="00CD1A5B" w:rsidRPr="00CD1A5B" w:rsidDel="00055E48" w:rsidRDefault="00CD1A5B" w:rsidP="006039FF">
            <w:pPr>
              <w:pStyle w:val="Tablelevel3"/>
              <w:rPr>
                <w:del w:id="7818" w:author="Jillian Carson-Jackson" w:date="2020-12-27T16:41:00Z"/>
                <w:rFonts w:ascii="Calibri" w:hAnsi="Calibri"/>
                <w:sz w:val="22"/>
                <w:szCs w:val="22"/>
              </w:rPr>
            </w:pPr>
            <w:del w:id="7819" w:author="Jillian Carson-Jackson" w:date="2020-12-27T16:41:00Z">
              <w:r w:rsidRPr="00CD1A5B" w:rsidDel="00055E48">
                <w:rPr>
                  <w:rFonts w:ascii="Calibri" w:hAnsi="Calibri"/>
                  <w:sz w:val="22"/>
                  <w:szCs w:val="22"/>
                </w:rPr>
                <w:delText>Back-up arrangements</w:delText>
              </w:r>
            </w:del>
          </w:p>
          <w:p w14:paraId="4050A49C" w14:textId="145C8D55" w:rsidR="00CD1A5B" w:rsidRPr="00CD1A5B" w:rsidDel="00055E48" w:rsidRDefault="00CD1A5B" w:rsidP="006039FF">
            <w:pPr>
              <w:pStyle w:val="Tablelevel3"/>
              <w:rPr>
                <w:del w:id="7820" w:author="Jillian Carson-Jackson" w:date="2020-12-27T16:41:00Z"/>
                <w:rFonts w:ascii="Calibri" w:hAnsi="Calibri"/>
                <w:sz w:val="22"/>
                <w:szCs w:val="22"/>
              </w:rPr>
            </w:pPr>
            <w:del w:id="7821" w:author="Jillian Carson-Jackson" w:date="2020-12-27T16:41:00Z">
              <w:r w:rsidRPr="00CD1A5B" w:rsidDel="00055E48">
                <w:rPr>
                  <w:rFonts w:ascii="Calibri" w:hAnsi="Calibri"/>
                  <w:sz w:val="22"/>
                  <w:szCs w:val="22"/>
                </w:rPr>
                <w:delText>Storing</w:delText>
              </w:r>
            </w:del>
          </w:p>
        </w:tc>
        <w:tc>
          <w:tcPr>
            <w:tcW w:w="2552" w:type="dxa"/>
            <w:tcBorders>
              <w:top w:val="single" w:sz="4" w:space="0" w:color="auto"/>
              <w:left w:val="single" w:sz="4" w:space="0" w:color="auto"/>
              <w:bottom w:val="single" w:sz="4" w:space="0" w:color="auto"/>
              <w:right w:val="single" w:sz="4" w:space="0" w:color="auto"/>
            </w:tcBorders>
          </w:tcPr>
          <w:p w14:paraId="70C7BA0E" w14:textId="3DA6AE3A" w:rsidR="00CD1A5B" w:rsidRPr="00CD1A5B" w:rsidDel="00055E48" w:rsidRDefault="00CD1A5B" w:rsidP="006039FF">
            <w:pPr>
              <w:pStyle w:val="Tablelevel1bold"/>
              <w:jc w:val="center"/>
              <w:rPr>
                <w:del w:id="782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3E76B153" w:rsidR="00CD1A5B" w:rsidRPr="00CD1A5B" w:rsidDel="00055E48" w:rsidRDefault="00CD1A5B" w:rsidP="006039FF">
            <w:pPr>
              <w:rPr>
                <w:del w:id="7823" w:author="Jillian Carson-Jackson" w:date="2020-12-27T16:41:00Z"/>
                <w:rFonts w:ascii="Calibri" w:hAnsi="Calibri"/>
                <w:sz w:val="22"/>
                <w:szCs w:val="22"/>
              </w:rPr>
            </w:pPr>
          </w:p>
        </w:tc>
      </w:tr>
      <w:tr w:rsidR="00CD1A5B" w:rsidRPr="00CD1A5B" w:rsidDel="00055E48" w14:paraId="40081CCC" w14:textId="0D108FDA"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del w:id="7824"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904F4AC" w14:textId="67FF2741" w:rsidR="00CD1A5B" w:rsidRPr="00CD1A5B" w:rsidDel="00055E48" w:rsidRDefault="00CD1A5B" w:rsidP="006039FF">
            <w:pPr>
              <w:pStyle w:val="Tablelevel1bold"/>
              <w:rPr>
                <w:del w:id="7825" w:author="Jillian Carson-Jackson" w:date="2020-12-27T16:41:00Z"/>
                <w:rFonts w:ascii="Calibri" w:hAnsi="Calibri"/>
                <w:b w:val="0"/>
                <w:sz w:val="22"/>
                <w:szCs w:val="22"/>
              </w:rPr>
            </w:pPr>
            <w:bookmarkStart w:id="7826" w:name="_Toc446917530"/>
            <w:bookmarkStart w:id="7827" w:name="_Toc111617490"/>
            <w:del w:id="7828" w:author="Jillian Carson-Jackson" w:date="2020-12-27T16:41:00Z">
              <w:r w:rsidRPr="00CD1A5B" w:rsidDel="00055E48">
                <w:rPr>
                  <w:rFonts w:ascii="Calibri" w:hAnsi="Calibri"/>
                  <w:b w:val="0"/>
                  <w:sz w:val="22"/>
                  <w:szCs w:val="22"/>
                </w:rPr>
                <w:delText>State the purposes and requirements for statement and report writing</w:delText>
              </w:r>
              <w:bookmarkEnd w:id="7826"/>
              <w:bookmarkEnd w:id="7827"/>
            </w:del>
          </w:p>
          <w:p w14:paraId="4E2B5ACD" w14:textId="6E6A5BF7" w:rsidR="00CD1A5B" w:rsidRPr="00CD1A5B" w:rsidDel="00055E48" w:rsidRDefault="00CD1A5B" w:rsidP="006039FF">
            <w:pPr>
              <w:pStyle w:val="Tablelevel2"/>
              <w:rPr>
                <w:del w:id="7829" w:author="Jillian Carson-Jackson" w:date="2020-12-27T16:41:00Z"/>
                <w:rFonts w:ascii="Calibri" w:hAnsi="Calibri"/>
                <w:sz w:val="22"/>
                <w:szCs w:val="22"/>
              </w:rPr>
            </w:pPr>
            <w:del w:id="7830" w:author="Jillian Carson-Jackson" w:date="2020-12-27T16:41:00Z">
              <w:r w:rsidRPr="00CD1A5B" w:rsidDel="00055E48">
                <w:rPr>
                  <w:rFonts w:ascii="Calibri" w:hAnsi="Calibri"/>
                  <w:sz w:val="22"/>
                  <w:szCs w:val="22"/>
                </w:rPr>
                <w:delText>Statutory</w:delText>
              </w:r>
            </w:del>
          </w:p>
          <w:p w14:paraId="70474F19" w14:textId="7FAFE3EB" w:rsidR="00CD1A5B" w:rsidRPr="00CD1A5B" w:rsidDel="00055E48" w:rsidRDefault="00CD1A5B" w:rsidP="006039FF">
            <w:pPr>
              <w:pStyle w:val="Tablelevel2"/>
              <w:rPr>
                <w:del w:id="7831" w:author="Jillian Carson-Jackson" w:date="2020-12-27T16:41:00Z"/>
                <w:rFonts w:ascii="Calibri" w:hAnsi="Calibri"/>
                <w:sz w:val="22"/>
                <w:szCs w:val="22"/>
              </w:rPr>
            </w:pPr>
            <w:del w:id="7832" w:author="Jillian Carson-Jackson" w:date="2020-12-27T16:41:00Z">
              <w:r w:rsidRPr="00CD1A5B" w:rsidDel="00055E48">
                <w:rPr>
                  <w:rFonts w:ascii="Calibri" w:hAnsi="Calibri"/>
                  <w:sz w:val="22"/>
                  <w:szCs w:val="22"/>
                </w:rPr>
                <w:delText>Electronic and manual</w:delText>
              </w:r>
            </w:del>
          </w:p>
          <w:p w14:paraId="7AB2701C" w14:textId="6E87D72C" w:rsidR="00CD1A5B" w:rsidRPr="00CD1A5B" w:rsidDel="00055E48" w:rsidRDefault="00CD1A5B" w:rsidP="006039FF">
            <w:pPr>
              <w:pStyle w:val="Tablelevel2"/>
              <w:rPr>
                <w:del w:id="7833" w:author="Jillian Carson-Jackson" w:date="2020-12-27T16:41:00Z"/>
                <w:rFonts w:ascii="Calibri" w:hAnsi="Calibri"/>
                <w:sz w:val="22"/>
                <w:szCs w:val="22"/>
              </w:rPr>
            </w:pPr>
            <w:del w:id="7834" w:author="Jillian Carson-Jackson" w:date="2020-12-27T16:41:00Z">
              <w:r w:rsidRPr="00CD1A5B" w:rsidDel="00055E48">
                <w:rPr>
                  <w:rFonts w:ascii="Calibri" w:hAnsi="Calibri"/>
                  <w:sz w:val="22"/>
                  <w:szCs w:val="22"/>
                </w:rPr>
                <w:delText>Legal implications</w:delText>
              </w:r>
            </w:del>
          </w:p>
        </w:tc>
        <w:tc>
          <w:tcPr>
            <w:tcW w:w="2552" w:type="dxa"/>
            <w:tcBorders>
              <w:top w:val="single" w:sz="4" w:space="0" w:color="auto"/>
              <w:left w:val="single" w:sz="4" w:space="0" w:color="auto"/>
              <w:bottom w:val="single" w:sz="4" w:space="0" w:color="auto"/>
              <w:right w:val="single" w:sz="4" w:space="0" w:color="auto"/>
            </w:tcBorders>
          </w:tcPr>
          <w:p w14:paraId="2A83D018" w14:textId="6C56AED7" w:rsidR="00CD1A5B" w:rsidRPr="00CD1A5B" w:rsidDel="00055E48" w:rsidRDefault="00CD1A5B" w:rsidP="006039FF">
            <w:pPr>
              <w:pStyle w:val="Tablelevel1bold"/>
              <w:jc w:val="center"/>
              <w:rPr>
                <w:del w:id="7835"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547E51AF" w:rsidR="00CD1A5B" w:rsidRPr="00CD1A5B" w:rsidDel="00055E48" w:rsidRDefault="00CD1A5B" w:rsidP="006039FF">
            <w:pPr>
              <w:rPr>
                <w:del w:id="7836" w:author="Jillian Carson-Jackson" w:date="2020-12-27T16:41:00Z"/>
                <w:rFonts w:ascii="Calibri" w:hAnsi="Calibri"/>
                <w:sz w:val="22"/>
                <w:szCs w:val="22"/>
              </w:rPr>
            </w:pPr>
          </w:p>
        </w:tc>
      </w:tr>
    </w:tbl>
    <w:p w14:paraId="12459FE5" w14:textId="4F6B598A" w:rsidR="00CD1A5B" w:rsidRPr="00C50983" w:rsidDel="00055E48" w:rsidRDefault="00CD1A5B" w:rsidP="00CD1A5B">
      <w:pPr>
        <w:rPr>
          <w:del w:id="7837" w:author="Jillian Carson-Jackson" w:date="2020-12-27T16:41:00Z"/>
        </w:rPr>
      </w:pPr>
    </w:p>
    <w:p w14:paraId="1413C93E" w14:textId="77777777" w:rsidR="00CD1A5B" w:rsidRPr="00C50983" w:rsidRDefault="00CD1A5B" w:rsidP="00CD1A5B">
      <w:pPr>
        <w:jc w:val="center"/>
        <w:rPr>
          <w:b/>
          <w:sz w:val="32"/>
        </w:rPr>
        <w:sectPr w:rsidR="00CD1A5B" w:rsidRPr="00C50983" w:rsidSect="006039FF">
          <w:headerReference w:type="default" r:id="rId36"/>
          <w:pgSz w:w="16838" w:h="11906" w:orient="landscape" w:code="9"/>
          <w:pgMar w:top="1134" w:right="1134" w:bottom="1134" w:left="1134" w:header="706" w:footer="706" w:gutter="0"/>
          <w:cols w:space="708"/>
          <w:docGrid w:linePitch="360"/>
        </w:sectPr>
      </w:pPr>
    </w:p>
    <w:p w14:paraId="1B551246" w14:textId="026150EA" w:rsidR="00203FE9" w:rsidRPr="00C50983" w:rsidDel="00803B93" w:rsidRDefault="00203FE9" w:rsidP="00203FE9">
      <w:pPr>
        <w:pStyle w:val="Module"/>
        <w:rPr>
          <w:del w:id="7838" w:author="Jillian Carson-Jackson" w:date="2020-12-27T16:48:00Z"/>
          <w:caps/>
        </w:rPr>
      </w:pPr>
      <w:bookmarkStart w:id="7839" w:name="_Toc111617491"/>
      <w:bookmarkStart w:id="7840" w:name="_Toc245254450"/>
      <w:bookmarkStart w:id="7841" w:name="_Toc61927108"/>
      <w:commentRangeStart w:id="7842"/>
      <w:del w:id="7843" w:author="Jillian Carson-Jackson" w:date="2020-12-27T16:48:00Z">
        <w:r w:rsidRPr="00C50983" w:rsidDel="00803B93">
          <w:delText>VHF RADIO</w:delText>
        </w:r>
        <w:bookmarkEnd w:id="7839"/>
        <w:bookmarkEnd w:id="7840"/>
        <w:commentRangeEnd w:id="7842"/>
        <w:r w:rsidR="00B406CD" w:rsidDel="00803B93">
          <w:rPr>
            <w:rStyle w:val="CommentReference"/>
            <w:rFonts w:eastAsiaTheme="minorHAnsi"/>
            <w:b w:val="0"/>
            <w:color w:val="auto"/>
            <w:u w:val="none"/>
          </w:rPr>
          <w:commentReference w:id="7842"/>
        </w:r>
        <w:bookmarkEnd w:id="7841"/>
      </w:del>
    </w:p>
    <w:p w14:paraId="29AAC147" w14:textId="6EEBC4C0" w:rsidR="00203FE9" w:rsidDel="00803B93" w:rsidRDefault="00203FE9" w:rsidP="00F64B31">
      <w:pPr>
        <w:pStyle w:val="ModuleHeading1"/>
        <w:rPr>
          <w:del w:id="7844" w:author="Jillian Carson-Jackson" w:date="2020-12-27T16:48:00Z"/>
        </w:rPr>
      </w:pPr>
      <w:bookmarkStart w:id="7845" w:name="_Toc446917599"/>
      <w:bookmarkStart w:id="7846" w:name="_Toc111617492"/>
      <w:bookmarkStart w:id="7847" w:name="_Toc245254451"/>
      <w:bookmarkStart w:id="7848" w:name="_Toc61927109"/>
      <w:del w:id="7849" w:author="Jillian Carson-Jackson" w:date="2020-12-27T16:48:00Z">
        <w:r w:rsidRPr="00C50983" w:rsidDel="00803B93">
          <w:delText>INTRODUCTION</w:delText>
        </w:r>
        <w:bookmarkEnd w:id="7845"/>
        <w:bookmarkEnd w:id="7846"/>
        <w:bookmarkEnd w:id="7847"/>
        <w:bookmarkEnd w:id="7848"/>
      </w:del>
    </w:p>
    <w:p w14:paraId="542C6D04" w14:textId="65E7E0C6" w:rsidR="00203FE9" w:rsidRPr="00203FE9" w:rsidDel="00803B93" w:rsidRDefault="00203FE9" w:rsidP="00203FE9">
      <w:pPr>
        <w:pStyle w:val="Heading1separatationline"/>
        <w:rPr>
          <w:del w:id="7850" w:author="Jillian Carson-Jackson" w:date="2020-12-27T16:48:00Z"/>
        </w:rPr>
      </w:pPr>
    </w:p>
    <w:p w14:paraId="16C57CF7" w14:textId="10FA2F20" w:rsidR="00203FE9" w:rsidRPr="00C50983" w:rsidDel="00803B93" w:rsidRDefault="00203FE9" w:rsidP="00203FE9">
      <w:pPr>
        <w:pStyle w:val="BodyText"/>
        <w:rPr>
          <w:del w:id="7851" w:author="Jillian Carson-Jackson" w:date="2020-12-27T16:48:00Z"/>
        </w:rPr>
      </w:pPr>
      <w:del w:id="7852" w:author="Jillian Carson-Jackson" w:date="2020-12-27T16:48:00Z">
        <w:r w:rsidRPr="00C50983" w:rsidDel="00803B93">
          <w:delTex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delText>
        </w:r>
      </w:del>
    </w:p>
    <w:p w14:paraId="3157BDBD" w14:textId="39FC8506" w:rsidR="00203FE9" w:rsidDel="00803B93" w:rsidRDefault="00203FE9" w:rsidP="00F64B31">
      <w:pPr>
        <w:pStyle w:val="ModuleHeading1"/>
        <w:rPr>
          <w:del w:id="7853" w:author="Jillian Carson-Jackson" w:date="2020-12-27T16:48:00Z"/>
        </w:rPr>
      </w:pPr>
      <w:bookmarkStart w:id="7854" w:name="_Toc446917600"/>
      <w:bookmarkStart w:id="7855" w:name="_Toc111617493"/>
      <w:bookmarkStart w:id="7856" w:name="_Toc245254452"/>
      <w:bookmarkStart w:id="7857" w:name="_Toc61927110"/>
      <w:del w:id="7858" w:author="Jillian Carson-Jackson" w:date="2020-12-27T16:48:00Z">
        <w:r w:rsidRPr="00C50983" w:rsidDel="00803B93">
          <w:delText>SUBJECT FRAMEWOR</w:delText>
        </w:r>
        <w:bookmarkEnd w:id="7854"/>
        <w:r w:rsidRPr="00C50983" w:rsidDel="00803B93">
          <w:delText>K</w:delText>
        </w:r>
        <w:bookmarkEnd w:id="7855"/>
        <w:bookmarkEnd w:id="7856"/>
        <w:bookmarkEnd w:id="7857"/>
      </w:del>
    </w:p>
    <w:p w14:paraId="40080CBC" w14:textId="27880F39" w:rsidR="00203FE9" w:rsidRPr="00203FE9" w:rsidDel="00803B93" w:rsidRDefault="00203FE9" w:rsidP="00203FE9">
      <w:pPr>
        <w:pStyle w:val="Heading1separatationline"/>
        <w:rPr>
          <w:del w:id="7859" w:author="Jillian Carson-Jackson" w:date="2020-12-27T16:48:00Z"/>
        </w:rPr>
      </w:pPr>
    </w:p>
    <w:p w14:paraId="0E16C35F" w14:textId="5B61E7BC" w:rsidR="00203FE9" w:rsidRPr="00C50983" w:rsidDel="00803B93" w:rsidRDefault="00203FE9" w:rsidP="00F64B31">
      <w:pPr>
        <w:pStyle w:val="ModuleHeading2"/>
        <w:rPr>
          <w:del w:id="7860" w:author="Jillian Carson-Jackson" w:date="2020-12-27T16:48:00Z"/>
        </w:rPr>
      </w:pPr>
      <w:bookmarkStart w:id="7861" w:name="_Toc446917601"/>
      <w:bookmarkStart w:id="7862" w:name="_Toc111617494"/>
      <w:del w:id="7863" w:author="Jillian Carson-Jackson" w:date="2020-12-27T16:48:00Z">
        <w:r w:rsidRPr="00C50983" w:rsidDel="00803B93">
          <w:delText>Scope</w:delText>
        </w:r>
        <w:bookmarkEnd w:id="7861"/>
        <w:bookmarkEnd w:id="7862"/>
      </w:del>
    </w:p>
    <w:p w14:paraId="1A51C079" w14:textId="400DFCF1" w:rsidR="00203FE9" w:rsidRPr="00C50983" w:rsidDel="00803B93" w:rsidRDefault="00203FE9" w:rsidP="00203FE9">
      <w:pPr>
        <w:pStyle w:val="BodyText"/>
        <w:rPr>
          <w:del w:id="7864" w:author="Jillian Carson-Jackson" w:date="2020-12-27T16:48:00Z"/>
        </w:rPr>
      </w:pPr>
      <w:del w:id="7865" w:author="Jillian Carson-Jackson" w:date="2020-12-27T16:48:00Z">
        <w:r w:rsidRPr="00C50983" w:rsidDel="00803B93">
          <w:delText>This syllabus covers the requirement for VTS Operators to be able to transmit voice and data messages using radio sub-systems and equipment for the purpose of fulfilling the functional requirements of VTS centres.</w:delText>
        </w:r>
      </w:del>
    </w:p>
    <w:p w14:paraId="4D5194D5" w14:textId="1CE3082C" w:rsidR="00203FE9" w:rsidRPr="00C50983" w:rsidDel="00803B93" w:rsidRDefault="00203FE9" w:rsidP="00203FE9">
      <w:pPr>
        <w:pStyle w:val="BodyText"/>
        <w:rPr>
          <w:del w:id="7866" w:author="Jillian Carson-Jackson" w:date="2020-12-27T16:48:00Z"/>
        </w:rPr>
      </w:pPr>
      <w:del w:id="7867" w:author="Jillian Carson-Jackson" w:date="2020-12-27T16:48:00Z">
        <w:r w:rsidRPr="00C50983" w:rsidDel="00803B93">
          <w:delText>This course covers the theory and practice of using basic VHF radio equipment to transmit and receive calls, messages and information by radiotelephony, the Digital Selective Calling (DSC) system and VHF Automatic Identification System (AIS).</w:delText>
        </w:r>
      </w:del>
    </w:p>
    <w:p w14:paraId="4DC79608" w14:textId="4284664B" w:rsidR="00203FE9" w:rsidRPr="00C50983" w:rsidDel="00803B93" w:rsidRDefault="00203FE9" w:rsidP="00F64B31">
      <w:pPr>
        <w:pStyle w:val="ModuleHeading2"/>
        <w:rPr>
          <w:del w:id="7868" w:author="Jillian Carson-Jackson" w:date="2020-12-27T16:48:00Z"/>
        </w:rPr>
      </w:pPr>
      <w:bookmarkStart w:id="7869" w:name="_Toc446917602"/>
      <w:bookmarkStart w:id="7870" w:name="_Toc111617495"/>
      <w:del w:id="7871" w:author="Jillian Carson-Jackson" w:date="2020-12-27T16:48:00Z">
        <w:r w:rsidRPr="00C50983" w:rsidDel="00803B93">
          <w:delText>Aims</w:delText>
        </w:r>
        <w:bookmarkEnd w:id="7869"/>
        <w:bookmarkEnd w:id="7870"/>
      </w:del>
    </w:p>
    <w:p w14:paraId="7CD384E6" w14:textId="0BDD1B1B" w:rsidR="00203FE9" w:rsidRPr="00C50983" w:rsidDel="00803B93" w:rsidRDefault="00203FE9" w:rsidP="00203FE9">
      <w:pPr>
        <w:pStyle w:val="BodyText"/>
        <w:rPr>
          <w:del w:id="7872" w:author="Jillian Carson-Jackson" w:date="2020-12-27T16:48:00Z"/>
        </w:rPr>
      </w:pPr>
      <w:del w:id="7873" w:author="Jillian Carson-Jackson" w:date="2020-12-27T16:48:00Z">
        <w:r w:rsidRPr="00C50983" w:rsidDel="00803B93">
          <w:delText xml:space="preserve">On completion of the course the trainees will have the ability to transmit and receive, efficiently and effectively, voice and data radio communications by all radio sub-systems used in VTS provided by the </w:delText>
        </w:r>
        <w:r w:rsidDel="00803B93">
          <w:delText>Competent Authority</w:delText>
        </w:r>
        <w:r w:rsidRPr="00C50983" w:rsidDel="00803B93">
          <w:delText xml:space="preserve"> concerned, in accordance with international regulations and procedures.</w:delText>
        </w:r>
      </w:del>
    </w:p>
    <w:p w14:paraId="599E5D25" w14:textId="0827CF96" w:rsidR="00203FE9" w:rsidRPr="00C50983" w:rsidDel="00803B93" w:rsidRDefault="00203FE9" w:rsidP="00203FE9">
      <w:pPr>
        <w:pStyle w:val="BodyText"/>
        <w:rPr>
          <w:del w:id="7874" w:author="Jillian Carson-Jackson" w:date="2020-12-27T16:48:00Z"/>
        </w:rPr>
      </w:pPr>
      <w:del w:id="7875" w:author="Jillian Carson-Jackson" w:date="2020-12-27T16:48:00Z">
        <w:r w:rsidRPr="00C50983" w:rsidDel="00803B93">
          <w:delText>They will also know the procedures used in radiotelephone and radio data communications and be able to use radiotelephones and radio data equipment, particularly with respect to VTS, distress, safety and navigational messages.</w:delText>
        </w:r>
      </w:del>
    </w:p>
    <w:p w14:paraId="2B683C5E" w14:textId="6BD89A78" w:rsidR="00203FE9" w:rsidRPr="00C50983" w:rsidDel="00803B93" w:rsidRDefault="00203FE9" w:rsidP="00203FE9">
      <w:pPr>
        <w:pStyle w:val="BodyText"/>
        <w:rPr>
          <w:del w:id="7876" w:author="Jillian Carson-Jackson" w:date="2020-12-27T16:48:00Z"/>
        </w:rPr>
      </w:pPr>
      <w:del w:id="7877" w:author="Jillian Carson-Jackson" w:date="2020-12-27T16:48:00Z">
        <w:r w:rsidRPr="00C50983" w:rsidDel="00803B93">
          <w:delText>Trainees will also have the skills to ensure that English language messages (SMCP) relevant to VTS are correctly handled.</w:delText>
        </w:r>
      </w:del>
    </w:p>
    <w:p w14:paraId="58E0B983" w14:textId="27B58ACE" w:rsidR="00203FE9" w:rsidRPr="00C50983" w:rsidDel="00803B93" w:rsidRDefault="00203FE9" w:rsidP="00203FE9">
      <w:pPr>
        <w:pStyle w:val="BodyText"/>
        <w:rPr>
          <w:del w:id="7878" w:author="Jillian Carson-Jackson" w:date="2020-12-27T16:48:00Z"/>
        </w:rPr>
      </w:pPr>
      <w:del w:id="7879" w:author="Jillian Carson-Jackson" w:date="2020-12-27T16:48:00Z">
        <w:r w:rsidRPr="00C50983" w:rsidDel="00803B93">
          <w:delText>If suitable facilities are available it is possible to give the trainees realistic exercises on the transmission and reception of radio traffic within a VTS area.  Integrated exercises involving several radio stations could also be carried out.</w:delText>
        </w:r>
      </w:del>
    </w:p>
    <w:p w14:paraId="4039CEDA" w14:textId="6ECFD674" w:rsidR="00203FE9" w:rsidDel="00803B93" w:rsidRDefault="00203FE9" w:rsidP="00F64B31">
      <w:pPr>
        <w:pStyle w:val="ModuleHeading1"/>
        <w:rPr>
          <w:del w:id="7880" w:author="Jillian Carson-Jackson" w:date="2020-12-27T16:48:00Z"/>
        </w:rPr>
      </w:pPr>
      <w:del w:id="7881" w:author="Jillian Carson-Jackson" w:date="2020-12-27T16:48:00Z">
        <w:r w:rsidRPr="00C50983" w:rsidDel="00803B93">
          <w:br w:type="page"/>
        </w:r>
        <w:bookmarkStart w:id="7882" w:name="_Toc446917603"/>
        <w:bookmarkStart w:id="7883" w:name="_Toc111617496"/>
        <w:bookmarkStart w:id="7884" w:name="_Toc245254453"/>
        <w:r w:rsidRPr="00C50983" w:rsidDel="00803B93">
          <w:delText>SUBJECT OUTLIN</w:delText>
        </w:r>
        <w:bookmarkEnd w:id="7882"/>
        <w:r w:rsidRPr="00C50983" w:rsidDel="00803B93">
          <w:delText>E</w:delText>
        </w:r>
        <w:bookmarkEnd w:id="7883"/>
        <w:r w:rsidRPr="00C50983" w:rsidDel="00803B93">
          <w:delText xml:space="preserve"> OF MODULE 6</w:delText>
        </w:r>
        <w:bookmarkEnd w:id="7884"/>
      </w:del>
    </w:p>
    <w:p w14:paraId="00A35527" w14:textId="3663206B" w:rsidR="00203FE9" w:rsidRPr="00203FE9" w:rsidDel="00803B93" w:rsidRDefault="00203FE9" w:rsidP="00203FE9">
      <w:pPr>
        <w:pStyle w:val="Heading1separatationline"/>
        <w:rPr>
          <w:del w:id="7885" w:author="Jillian Carson-Jackson" w:date="2020-12-27T16:48:00Z"/>
        </w:rPr>
      </w:pPr>
    </w:p>
    <w:p w14:paraId="04C14921" w14:textId="36068DB6" w:rsidR="00203FE9" w:rsidRPr="00C50983" w:rsidDel="00803B93" w:rsidRDefault="00203FE9" w:rsidP="00203FE9">
      <w:pPr>
        <w:pStyle w:val="Tablecaption"/>
        <w:rPr>
          <w:del w:id="7886" w:author="Jillian Carson-Jackson" w:date="2020-12-27T16:48:00Z"/>
        </w:rPr>
      </w:pPr>
      <w:bookmarkStart w:id="7887" w:name="_Toc245254479"/>
      <w:bookmarkStart w:id="7888" w:name="_Toc531423239"/>
      <w:del w:id="7889" w:author="Jillian Carson-Jackson" w:date="2020-12-27T16:48:00Z">
        <w:r w:rsidRPr="00C50983" w:rsidDel="00803B93">
          <w:delText>Subject outline – VHF radio</w:delText>
        </w:r>
        <w:bookmarkEnd w:id="7887"/>
        <w:bookmarkEnd w:id="7888"/>
      </w:del>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rsidDel="00803B93" w14:paraId="5B472EEE" w14:textId="282D84B2" w:rsidTr="00203FE9">
        <w:trPr>
          <w:trHeight w:val="328"/>
          <w:jc w:val="center"/>
          <w:del w:id="7890" w:author="Jillian Carson-Jackson" w:date="2020-12-27T16:48:00Z"/>
        </w:trPr>
        <w:tc>
          <w:tcPr>
            <w:tcW w:w="4602" w:type="dxa"/>
            <w:vMerge w:val="restart"/>
            <w:vAlign w:val="center"/>
          </w:tcPr>
          <w:p w14:paraId="061F38DB" w14:textId="615A63A6" w:rsidR="00203FE9" w:rsidRPr="00203FE9" w:rsidDel="00803B93" w:rsidRDefault="00203FE9" w:rsidP="00203FE9">
            <w:pPr>
              <w:pStyle w:val="Tableheading"/>
              <w:rPr>
                <w:del w:id="7891" w:author="Jillian Carson-Jackson" w:date="2020-12-27T16:48:00Z"/>
              </w:rPr>
            </w:pPr>
            <w:del w:id="7892" w:author="Jillian Carson-Jackson" w:date="2020-12-27T16:48:00Z">
              <w:r w:rsidRPr="00203FE9" w:rsidDel="00803B93">
                <w:delText>Subject Area</w:delText>
              </w:r>
            </w:del>
          </w:p>
        </w:tc>
        <w:tc>
          <w:tcPr>
            <w:tcW w:w="1843" w:type="dxa"/>
            <w:vMerge w:val="restart"/>
            <w:vAlign w:val="center"/>
          </w:tcPr>
          <w:p w14:paraId="76D4D012" w14:textId="1C152BB9" w:rsidR="00203FE9" w:rsidRPr="00203FE9" w:rsidDel="00803B93" w:rsidRDefault="00203FE9" w:rsidP="00203FE9">
            <w:pPr>
              <w:pStyle w:val="Tableheading"/>
              <w:rPr>
                <w:del w:id="7893" w:author="Jillian Carson-Jackson" w:date="2020-12-27T16:48:00Z"/>
              </w:rPr>
            </w:pPr>
            <w:del w:id="7894" w:author="Jillian Carson-Jackson" w:date="2020-12-27T16:48:00Z">
              <w:r w:rsidRPr="00203FE9" w:rsidDel="00803B93">
                <w:delText>Recommended Competence Level</w:delText>
              </w:r>
            </w:del>
          </w:p>
        </w:tc>
        <w:tc>
          <w:tcPr>
            <w:tcW w:w="3324" w:type="dxa"/>
            <w:gridSpan w:val="2"/>
            <w:vAlign w:val="center"/>
          </w:tcPr>
          <w:p w14:paraId="5D3F2A50" w14:textId="3F8338F9" w:rsidR="00203FE9" w:rsidRPr="00203FE9" w:rsidDel="00803B93" w:rsidRDefault="00203FE9" w:rsidP="00203FE9">
            <w:pPr>
              <w:pStyle w:val="Tableheading"/>
              <w:rPr>
                <w:del w:id="7895" w:author="Jillian Carson-Jackson" w:date="2020-12-27T16:48:00Z"/>
              </w:rPr>
            </w:pPr>
            <w:del w:id="7896" w:author="Jillian Carson-Jackson" w:date="2020-12-27T16:48:00Z">
              <w:r w:rsidRPr="00203FE9" w:rsidDel="00803B93">
                <w:delText>Recommended Hours</w:delText>
              </w:r>
            </w:del>
          </w:p>
        </w:tc>
      </w:tr>
      <w:tr w:rsidR="00203FE9" w:rsidRPr="00203FE9" w:rsidDel="00803B93" w14:paraId="4DEA7D5A" w14:textId="6EC416C0" w:rsidTr="00203FE9">
        <w:trPr>
          <w:trHeight w:val="701"/>
          <w:jc w:val="center"/>
          <w:del w:id="7897" w:author="Jillian Carson-Jackson" w:date="2020-12-27T16:48:00Z"/>
        </w:trPr>
        <w:tc>
          <w:tcPr>
            <w:tcW w:w="4602" w:type="dxa"/>
            <w:vMerge/>
            <w:tcBorders>
              <w:bottom w:val="single" w:sz="12" w:space="0" w:color="auto"/>
            </w:tcBorders>
            <w:vAlign w:val="center"/>
          </w:tcPr>
          <w:p w14:paraId="54E04191" w14:textId="75486B24" w:rsidR="00203FE9" w:rsidRPr="00203FE9" w:rsidDel="00803B93" w:rsidRDefault="00203FE9" w:rsidP="00203FE9">
            <w:pPr>
              <w:pStyle w:val="Tableheading"/>
              <w:rPr>
                <w:del w:id="7898" w:author="Jillian Carson-Jackson" w:date="2020-12-27T16:48:00Z"/>
              </w:rPr>
            </w:pPr>
          </w:p>
        </w:tc>
        <w:tc>
          <w:tcPr>
            <w:tcW w:w="1843" w:type="dxa"/>
            <w:vMerge/>
            <w:tcBorders>
              <w:bottom w:val="single" w:sz="12" w:space="0" w:color="auto"/>
            </w:tcBorders>
            <w:vAlign w:val="center"/>
          </w:tcPr>
          <w:p w14:paraId="3A40411A" w14:textId="7643330B" w:rsidR="00203FE9" w:rsidRPr="00203FE9" w:rsidDel="00803B93" w:rsidRDefault="00203FE9" w:rsidP="00203FE9">
            <w:pPr>
              <w:pStyle w:val="Tableheading"/>
              <w:rPr>
                <w:del w:id="7899" w:author="Jillian Carson-Jackson" w:date="2020-12-27T16:48:00Z"/>
              </w:rPr>
            </w:pPr>
          </w:p>
        </w:tc>
        <w:tc>
          <w:tcPr>
            <w:tcW w:w="1623" w:type="dxa"/>
            <w:tcBorders>
              <w:bottom w:val="single" w:sz="12" w:space="0" w:color="auto"/>
            </w:tcBorders>
            <w:vAlign w:val="center"/>
          </w:tcPr>
          <w:p w14:paraId="4E0E4BBA" w14:textId="20860E80" w:rsidR="00203FE9" w:rsidRPr="00203FE9" w:rsidDel="00803B93" w:rsidRDefault="00203FE9" w:rsidP="00203FE9">
            <w:pPr>
              <w:pStyle w:val="Tableheading"/>
              <w:rPr>
                <w:del w:id="7900" w:author="Jillian Carson-Jackson" w:date="2020-12-27T16:48:00Z"/>
              </w:rPr>
            </w:pPr>
            <w:del w:id="7901" w:author="Jillian Carson-Jackson" w:date="2020-12-27T16:48:00Z">
              <w:r w:rsidRPr="00203FE9" w:rsidDel="00803B93">
                <w:delText>Presentations/ Lectures</w:delText>
              </w:r>
            </w:del>
          </w:p>
        </w:tc>
        <w:tc>
          <w:tcPr>
            <w:tcW w:w="1701" w:type="dxa"/>
            <w:tcBorders>
              <w:bottom w:val="single" w:sz="12" w:space="0" w:color="auto"/>
            </w:tcBorders>
            <w:vAlign w:val="center"/>
          </w:tcPr>
          <w:p w14:paraId="157BEAC6" w14:textId="27C940B5" w:rsidR="00203FE9" w:rsidRPr="00203FE9" w:rsidDel="00803B93" w:rsidRDefault="00203FE9" w:rsidP="00203FE9">
            <w:pPr>
              <w:pStyle w:val="Tableheading"/>
              <w:rPr>
                <w:del w:id="7902" w:author="Jillian Carson-Jackson" w:date="2020-12-27T16:48:00Z"/>
              </w:rPr>
            </w:pPr>
            <w:del w:id="7903" w:author="Jillian Carson-Jackson" w:date="2020-12-27T16:48:00Z">
              <w:r w:rsidRPr="00203FE9" w:rsidDel="00803B93">
                <w:delText>Exercises/ Simulation</w:delText>
              </w:r>
            </w:del>
          </w:p>
        </w:tc>
      </w:tr>
      <w:tr w:rsidR="00203FE9" w:rsidRPr="00203FE9" w:rsidDel="00803B93" w14:paraId="75684EC6" w14:textId="057882F1" w:rsidTr="00203FE9">
        <w:trPr>
          <w:jc w:val="center"/>
          <w:del w:id="7904" w:author="Jillian Carson-Jackson" w:date="2020-12-27T16:48:00Z"/>
        </w:trPr>
        <w:tc>
          <w:tcPr>
            <w:tcW w:w="4602" w:type="dxa"/>
            <w:tcBorders>
              <w:top w:val="single" w:sz="12" w:space="0" w:color="auto"/>
            </w:tcBorders>
          </w:tcPr>
          <w:p w14:paraId="37D7D437" w14:textId="4EECA622" w:rsidR="00203FE9" w:rsidRPr="00203FE9" w:rsidDel="00803B93" w:rsidRDefault="00203FE9" w:rsidP="006039FF">
            <w:pPr>
              <w:pStyle w:val="Tablelevel1bold"/>
              <w:rPr>
                <w:del w:id="7905" w:author="Jillian Carson-Jackson" w:date="2020-12-27T16:48:00Z"/>
                <w:rFonts w:ascii="Calibri" w:hAnsi="Calibri"/>
                <w:sz w:val="22"/>
                <w:szCs w:val="22"/>
              </w:rPr>
            </w:pPr>
            <w:del w:id="7906" w:author="Jillian Carson-Jackson" w:date="2020-12-27T16:48:00Z">
              <w:r w:rsidRPr="00203FE9" w:rsidDel="00803B93">
                <w:rPr>
                  <w:rFonts w:ascii="Calibri" w:hAnsi="Calibri"/>
                  <w:sz w:val="22"/>
                  <w:szCs w:val="22"/>
                </w:rPr>
                <w:delText>Radio operator practices and procedures</w:delText>
              </w:r>
            </w:del>
          </w:p>
          <w:p w14:paraId="6DF518BF" w14:textId="30741953" w:rsidR="00203FE9" w:rsidRPr="00203FE9" w:rsidDel="00803B93" w:rsidRDefault="00203FE9" w:rsidP="006039FF">
            <w:pPr>
              <w:pStyle w:val="Tablelevel2"/>
              <w:rPr>
                <w:del w:id="7907" w:author="Jillian Carson-Jackson" w:date="2020-12-27T16:48:00Z"/>
                <w:rFonts w:ascii="Calibri" w:hAnsi="Calibri"/>
                <w:sz w:val="22"/>
                <w:szCs w:val="22"/>
              </w:rPr>
            </w:pPr>
            <w:del w:id="7908" w:author="Jillian Carson-Jackson" w:date="2020-12-27T16:48:00Z">
              <w:r w:rsidRPr="00203FE9" w:rsidDel="00803B93">
                <w:rPr>
                  <w:rFonts w:ascii="Calibri" w:hAnsi="Calibri"/>
                  <w:sz w:val="22"/>
                  <w:szCs w:val="22"/>
                </w:rPr>
                <w:delText>GMDSS Restricted Operator’s Certificate (ROC) or internationally recognised radio certification</w:delText>
              </w:r>
            </w:del>
          </w:p>
        </w:tc>
        <w:tc>
          <w:tcPr>
            <w:tcW w:w="1843" w:type="dxa"/>
            <w:tcBorders>
              <w:top w:val="single" w:sz="12" w:space="0" w:color="auto"/>
            </w:tcBorders>
          </w:tcPr>
          <w:p w14:paraId="6EC33E43" w14:textId="195CCFE9" w:rsidR="00203FE9" w:rsidRPr="00203FE9" w:rsidDel="00803B93" w:rsidRDefault="00203FE9" w:rsidP="006039FF">
            <w:pPr>
              <w:pStyle w:val="Tablelevel1"/>
              <w:jc w:val="center"/>
              <w:rPr>
                <w:del w:id="7909" w:author="Jillian Carson-Jackson" w:date="2020-12-27T16:48:00Z"/>
                <w:rFonts w:ascii="Calibri" w:hAnsi="Calibri"/>
                <w:szCs w:val="22"/>
              </w:rPr>
            </w:pPr>
            <w:del w:id="7910" w:author="Jillian Carson-Jackson" w:date="2020-12-27T16:48:00Z">
              <w:r w:rsidRPr="00203FE9" w:rsidDel="00803B93">
                <w:rPr>
                  <w:rFonts w:ascii="Calibri" w:hAnsi="Calibri"/>
                  <w:szCs w:val="22"/>
                </w:rPr>
                <w:delText>Level 4</w:delText>
              </w:r>
            </w:del>
          </w:p>
        </w:tc>
        <w:tc>
          <w:tcPr>
            <w:tcW w:w="1623" w:type="dxa"/>
            <w:tcBorders>
              <w:top w:val="single" w:sz="12" w:space="0" w:color="auto"/>
            </w:tcBorders>
          </w:tcPr>
          <w:p w14:paraId="53387950" w14:textId="18A0D82B" w:rsidR="00203FE9" w:rsidRPr="00203FE9" w:rsidDel="00803B93" w:rsidRDefault="00203FE9" w:rsidP="006039FF">
            <w:pPr>
              <w:jc w:val="center"/>
              <w:rPr>
                <w:del w:id="7911" w:author="Jillian Carson-Jackson" w:date="2020-12-27T16:48:00Z"/>
                <w:rFonts w:ascii="Calibri" w:hAnsi="Calibri"/>
                <w:sz w:val="22"/>
                <w:szCs w:val="22"/>
              </w:rPr>
            </w:pPr>
          </w:p>
        </w:tc>
        <w:tc>
          <w:tcPr>
            <w:tcW w:w="1701" w:type="dxa"/>
            <w:tcBorders>
              <w:top w:val="single" w:sz="12" w:space="0" w:color="auto"/>
            </w:tcBorders>
          </w:tcPr>
          <w:p w14:paraId="3892DE56" w14:textId="6D9197C6" w:rsidR="00203FE9" w:rsidRPr="00203FE9" w:rsidDel="00803B93" w:rsidRDefault="00203FE9" w:rsidP="006039FF">
            <w:pPr>
              <w:jc w:val="center"/>
              <w:rPr>
                <w:del w:id="7912" w:author="Jillian Carson-Jackson" w:date="2020-12-27T16:48:00Z"/>
                <w:rFonts w:ascii="Calibri" w:hAnsi="Calibri"/>
                <w:sz w:val="22"/>
                <w:szCs w:val="22"/>
              </w:rPr>
            </w:pPr>
          </w:p>
        </w:tc>
      </w:tr>
      <w:tr w:rsidR="00203FE9" w:rsidRPr="00203FE9" w:rsidDel="00803B93" w14:paraId="6C61FDDF" w14:textId="0E45A065" w:rsidTr="00203FE9">
        <w:trPr>
          <w:jc w:val="center"/>
          <w:del w:id="7913" w:author="Jillian Carson-Jackson" w:date="2020-12-27T16:48:00Z"/>
        </w:trPr>
        <w:tc>
          <w:tcPr>
            <w:tcW w:w="4602" w:type="dxa"/>
          </w:tcPr>
          <w:p w14:paraId="3DA2F159" w14:textId="7A34768F" w:rsidR="00203FE9" w:rsidRPr="00203FE9" w:rsidDel="00803B93" w:rsidRDefault="00203FE9" w:rsidP="006039FF">
            <w:pPr>
              <w:pStyle w:val="Tablelevel1bold"/>
              <w:rPr>
                <w:del w:id="7914" w:author="Jillian Carson-Jackson" w:date="2020-12-27T16:48:00Z"/>
                <w:rFonts w:ascii="Calibri" w:hAnsi="Calibri"/>
                <w:sz w:val="22"/>
                <w:szCs w:val="22"/>
              </w:rPr>
            </w:pPr>
            <w:del w:id="7915" w:author="Jillian Carson-Jackson" w:date="2020-12-27T16:48:00Z">
              <w:r w:rsidRPr="00203FE9" w:rsidDel="00803B93">
                <w:rPr>
                  <w:rFonts w:ascii="Calibri" w:hAnsi="Calibri"/>
                  <w:sz w:val="22"/>
                  <w:szCs w:val="22"/>
                </w:rPr>
                <w:delText>VHF radio systems and their use in VTS</w:delText>
              </w:r>
            </w:del>
          </w:p>
          <w:p w14:paraId="2F11C112" w14:textId="4B7C42CF" w:rsidR="00203FE9" w:rsidRPr="00203FE9" w:rsidDel="00803B93" w:rsidRDefault="00203FE9" w:rsidP="006039FF">
            <w:pPr>
              <w:pStyle w:val="Tablelevel2"/>
              <w:rPr>
                <w:del w:id="7916" w:author="Jillian Carson-Jackson" w:date="2020-12-27T16:48:00Z"/>
                <w:rFonts w:ascii="Calibri" w:hAnsi="Calibri"/>
                <w:sz w:val="22"/>
                <w:szCs w:val="22"/>
              </w:rPr>
            </w:pPr>
            <w:del w:id="7917" w:author="Jillian Carson-Jackson" w:date="2020-12-27T16:48:00Z">
              <w:r w:rsidRPr="00203FE9" w:rsidDel="00803B93">
                <w:rPr>
                  <w:rFonts w:ascii="Calibri" w:hAnsi="Calibri"/>
                  <w:sz w:val="22"/>
                  <w:szCs w:val="22"/>
                </w:rPr>
                <w:delText>Frequencies in the VHF maritime mobile band (ITU RR Appendix S18)</w:delText>
              </w:r>
            </w:del>
          </w:p>
          <w:p w14:paraId="57288BEE" w14:textId="3FC91F1F" w:rsidR="00203FE9" w:rsidRPr="00203FE9" w:rsidDel="00803B93" w:rsidRDefault="00203FE9" w:rsidP="006039FF">
            <w:pPr>
              <w:pStyle w:val="Tablelevel2"/>
              <w:rPr>
                <w:del w:id="7918" w:author="Jillian Carson-Jackson" w:date="2020-12-27T16:48:00Z"/>
                <w:rFonts w:ascii="Calibri" w:hAnsi="Calibri"/>
                <w:sz w:val="22"/>
                <w:szCs w:val="22"/>
              </w:rPr>
            </w:pPr>
            <w:del w:id="7919" w:author="Jillian Carson-Jackson" w:date="2020-12-27T16:48:00Z">
              <w:r w:rsidRPr="00203FE9" w:rsidDel="00803B93">
                <w:rPr>
                  <w:rFonts w:ascii="Calibri" w:hAnsi="Calibri"/>
                  <w:sz w:val="22"/>
                  <w:szCs w:val="22"/>
                </w:rPr>
                <w:delText>National frequency assignments to VTS</w:delText>
              </w:r>
            </w:del>
          </w:p>
        </w:tc>
        <w:tc>
          <w:tcPr>
            <w:tcW w:w="1843" w:type="dxa"/>
          </w:tcPr>
          <w:p w14:paraId="498D12BC" w14:textId="37DC161B" w:rsidR="00203FE9" w:rsidRPr="00203FE9" w:rsidDel="00803B93" w:rsidRDefault="00203FE9" w:rsidP="006039FF">
            <w:pPr>
              <w:pStyle w:val="Tablelevel1"/>
              <w:jc w:val="center"/>
              <w:rPr>
                <w:del w:id="7920" w:author="Jillian Carson-Jackson" w:date="2020-12-27T16:48:00Z"/>
                <w:rFonts w:ascii="Calibri" w:hAnsi="Calibri"/>
                <w:szCs w:val="22"/>
              </w:rPr>
            </w:pPr>
            <w:del w:id="7921" w:author="Jillian Carson-Jackson" w:date="2020-12-27T16:48:00Z">
              <w:r w:rsidRPr="00203FE9" w:rsidDel="00803B93">
                <w:rPr>
                  <w:rFonts w:ascii="Calibri" w:hAnsi="Calibri"/>
                  <w:szCs w:val="22"/>
                </w:rPr>
                <w:delText>Level 3</w:delText>
              </w:r>
            </w:del>
          </w:p>
        </w:tc>
        <w:tc>
          <w:tcPr>
            <w:tcW w:w="1623" w:type="dxa"/>
          </w:tcPr>
          <w:p w14:paraId="44149801" w14:textId="1148D890" w:rsidR="00203FE9" w:rsidRPr="00203FE9" w:rsidDel="00803B93" w:rsidRDefault="00203FE9" w:rsidP="006039FF">
            <w:pPr>
              <w:jc w:val="center"/>
              <w:rPr>
                <w:del w:id="7922" w:author="Jillian Carson-Jackson" w:date="2020-12-27T16:48:00Z"/>
                <w:rFonts w:ascii="Calibri" w:hAnsi="Calibri"/>
                <w:sz w:val="22"/>
                <w:szCs w:val="22"/>
              </w:rPr>
            </w:pPr>
          </w:p>
        </w:tc>
        <w:tc>
          <w:tcPr>
            <w:tcW w:w="1701" w:type="dxa"/>
          </w:tcPr>
          <w:p w14:paraId="651832CE" w14:textId="32A8BC1E" w:rsidR="00203FE9" w:rsidRPr="00203FE9" w:rsidDel="00803B93" w:rsidRDefault="00203FE9" w:rsidP="006039FF">
            <w:pPr>
              <w:jc w:val="center"/>
              <w:rPr>
                <w:del w:id="7923" w:author="Jillian Carson-Jackson" w:date="2020-12-27T16:48:00Z"/>
                <w:rFonts w:ascii="Calibri" w:hAnsi="Calibri"/>
                <w:sz w:val="22"/>
                <w:szCs w:val="22"/>
              </w:rPr>
            </w:pPr>
          </w:p>
        </w:tc>
      </w:tr>
      <w:tr w:rsidR="00203FE9" w:rsidRPr="00203FE9" w:rsidDel="00803B93" w14:paraId="206A58A6" w14:textId="2107449C" w:rsidTr="00203FE9">
        <w:trPr>
          <w:jc w:val="center"/>
          <w:del w:id="7924" w:author="Jillian Carson-Jackson" w:date="2020-12-27T16:48:00Z"/>
        </w:trPr>
        <w:tc>
          <w:tcPr>
            <w:tcW w:w="4602" w:type="dxa"/>
          </w:tcPr>
          <w:p w14:paraId="06554994" w14:textId="1331709D" w:rsidR="00203FE9" w:rsidRPr="00203FE9" w:rsidDel="00803B93" w:rsidRDefault="00203FE9" w:rsidP="006039FF">
            <w:pPr>
              <w:pStyle w:val="Tablelevel1bold"/>
              <w:rPr>
                <w:del w:id="7925" w:author="Jillian Carson-Jackson" w:date="2020-12-27T16:48:00Z"/>
                <w:rFonts w:ascii="Calibri" w:hAnsi="Calibri"/>
                <w:sz w:val="22"/>
                <w:szCs w:val="22"/>
              </w:rPr>
            </w:pPr>
            <w:del w:id="7926" w:author="Jillian Carson-Jackson" w:date="2020-12-27T16:48:00Z">
              <w:r w:rsidRPr="00203FE9" w:rsidDel="00803B93">
                <w:rPr>
                  <w:rFonts w:ascii="Calibri" w:hAnsi="Calibri"/>
                  <w:sz w:val="22"/>
                  <w:szCs w:val="22"/>
                </w:rPr>
                <w:delText>Operation of radio equipment</w:delText>
              </w:r>
            </w:del>
          </w:p>
          <w:p w14:paraId="10F46618" w14:textId="471B1B67" w:rsidR="00203FE9" w:rsidRPr="00203FE9" w:rsidDel="00803B93" w:rsidRDefault="00203FE9" w:rsidP="006039FF">
            <w:pPr>
              <w:pStyle w:val="Tablelevel2"/>
              <w:rPr>
                <w:del w:id="7927" w:author="Jillian Carson-Jackson" w:date="2020-12-27T16:48:00Z"/>
                <w:rFonts w:ascii="Calibri" w:hAnsi="Calibri"/>
                <w:sz w:val="22"/>
                <w:szCs w:val="22"/>
              </w:rPr>
            </w:pPr>
            <w:del w:id="7928" w:author="Jillian Carson-Jackson" w:date="2020-12-27T16:48:00Z">
              <w:r w:rsidRPr="00203FE9" w:rsidDel="00803B93">
                <w:rPr>
                  <w:rFonts w:ascii="Calibri" w:hAnsi="Calibri"/>
                  <w:sz w:val="22"/>
                  <w:szCs w:val="22"/>
                </w:rPr>
                <w:delText>Introduction to basic VTS VHF radiotelephone, DSC and AIS equipment</w:delText>
              </w:r>
            </w:del>
          </w:p>
          <w:p w14:paraId="0AFD6A75" w14:textId="256FD65F" w:rsidR="00203FE9" w:rsidRPr="00203FE9" w:rsidDel="00803B93" w:rsidRDefault="00203FE9" w:rsidP="006039FF">
            <w:pPr>
              <w:pStyle w:val="Tablelevel2"/>
              <w:rPr>
                <w:del w:id="7929" w:author="Jillian Carson-Jackson" w:date="2020-12-27T16:48:00Z"/>
                <w:rFonts w:ascii="Calibri" w:hAnsi="Calibri"/>
                <w:sz w:val="22"/>
                <w:szCs w:val="22"/>
              </w:rPr>
            </w:pPr>
            <w:del w:id="7930" w:author="Jillian Carson-Jackson" w:date="2020-12-27T16:48:00Z">
              <w:r w:rsidRPr="00203FE9" w:rsidDel="00803B93">
                <w:rPr>
                  <w:rFonts w:ascii="Calibri" w:hAnsi="Calibri"/>
                  <w:sz w:val="22"/>
                  <w:szCs w:val="22"/>
                </w:rPr>
                <w:delText>Controls and operation of VHF radiotelephone equipment</w:delText>
              </w:r>
            </w:del>
          </w:p>
          <w:p w14:paraId="36E9C5C6" w14:textId="17086922" w:rsidR="00203FE9" w:rsidRPr="00203FE9" w:rsidDel="00803B93" w:rsidRDefault="00203FE9" w:rsidP="006039FF">
            <w:pPr>
              <w:pStyle w:val="Tablelevel2"/>
              <w:rPr>
                <w:del w:id="7931" w:author="Jillian Carson-Jackson" w:date="2020-12-27T16:48:00Z"/>
                <w:rFonts w:ascii="Calibri" w:hAnsi="Calibri"/>
                <w:sz w:val="22"/>
                <w:szCs w:val="22"/>
              </w:rPr>
            </w:pPr>
            <w:del w:id="7932" w:author="Jillian Carson-Jackson" w:date="2020-12-27T16:48:00Z">
              <w:r w:rsidRPr="00203FE9" w:rsidDel="00803B93">
                <w:rPr>
                  <w:rFonts w:ascii="Calibri" w:hAnsi="Calibri"/>
                  <w:sz w:val="22"/>
                  <w:szCs w:val="22"/>
                </w:rPr>
                <w:delText>Controls and operation of VHF DSC equipment</w:delText>
              </w:r>
            </w:del>
          </w:p>
          <w:p w14:paraId="41550A68" w14:textId="36498DAC" w:rsidR="00203FE9" w:rsidRPr="00203FE9" w:rsidDel="00803B93" w:rsidRDefault="00203FE9" w:rsidP="006039FF">
            <w:pPr>
              <w:pStyle w:val="Tablelevel2"/>
              <w:rPr>
                <w:del w:id="7933" w:author="Jillian Carson-Jackson" w:date="2020-12-27T16:48:00Z"/>
                <w:rFonts w:ascii="Calibri" w:hAnsi="Calibri"/>
                <w:sz w:val="22"/>
                <w:szCs w:val="22"/>
              </w:rPr>
            </w:pPr>
            <w:del w:id="7934" w:author="Jillian Carson-Jackson" w:date="2020-12-27T16:48:00Z">
              <w:r w:rsidRPr="00203FE9" w:rsidDel="00803B93">
                <w:rPr>
                  <w:rFonts w:ascii="Calibri" w:hAnsi="Calibri"/>
                  <w:sz w:val="22"/>
                  <w:szCs w:val="22"/>
                </w:rPr>
                <w:delText>Controls and operation of VHF AIS equipment</w:delText>
              </w:r>
            </w:del>
          </w:p>
        </w:tc>
        <w:tc>
          <w:tcPr>
            <w:tcW w:w="1843" w:type="dxa"/>
          </w:tcPr>
          <w:p w14:paraId="767D0A93" w14:textId="5283A4CA" w:rsidR="00203FE9" w:rsidRPr="00203FE9" w:rsidDel="00803B93" w:rsidRDefault="00203FE9" w:rsidP="006039FF">
            <w:pPr>
              <w:pStyle w:val="Tablelevel1"/>
              <w:jc w:val="center"/>
              <w:rPr>
                <w:del w:id="7935" w:author="Jillian Carson-Jackson" w:date="2020-12-27T16:48:00Z"/>
                <w:rFonts w:ascii="Calibri" w:hAnsi="Calibri"/>
                <w:szCs w:val="22"/>
              </w:rPr>
            </w:pPr>
            <w:del w:id="7936" w:author="Jillian Carson-Jackson" w:date="2020-12-27T16:48:00Z">
              <w:r w:rsidRPr="00203FE9" w:rsidDel="00803B93">
                <w:rPr>
                  <w:rFonts w:ascii="Calibri" w:hAnsi="Calibri"/>
                  <w:szCs w:val="22"/>
                </w:rPr>
                <w:delText>Level 4</w:delText>
              </w:r>
            </w:del>
          </w:p>
        </w:tc>
        <w:tc>
          <w:tcPr>
            <w:tcW w:w="1623" w:type="dxa"/>
          </w:tcPr>
          <w:p w14:paraId="360B9E97" w14:textId="1F55C9DA" w:rsidR="00203FE9" w:rsidRPr="00203FE9" w:rsidDel="00803B93" w:rsidRDefault="00203FE9" w:rsidP="006039FF">
            <w:pPr>
              <w:jc w:val="center"/>
              <w:rPr>
                <w:del w:id="7937" w:author="Jillian Carson-Jackson" w:date="2020-12-27T16:48:00Z"/>
                <w:rFonts w:ascii="Calibri" w:hAnsi="Calibri"/>
                <w:sz w:val="22"/>
                <w:szCs w:val="22"/>
              </w:rPr>
            </w:pPr>
          </w:p>
        </w:tc>
        <w:tc>
          <w:tcPr>
            <w:tcW w:w="1701" w:type="dxa"/>
          </w:tcPr>
          <w:p w14:paraId="76CFE3FD" w14:textId="392D7C53" w:rsidR="00203FE9" w:rsidRPr="00203FE9" w:rsidDel="00803B93" w:rsidRDefault="00203FE9" w:rsidP="006039FF">
            <w:pPr>
              <w:jc w:val="center"/>
              <w:rPr>
                <w:del w:id="7938" w:author="Jillian Carson-Jackson" w:date="2020-12-27T16:48:00Z"/>
                <w:rFonts w:ascii="Calibri" w:hAnsi="Calibri"/>
                <w:sz w:val="22"/>
                <w:szCs w:val="22"/>
              </w:rPr>
            </w:pPr>
          </w:p>
        </w:tc>
      </w:tr>
      <w:tr w:rsidR="00203FE9" w:rsidRPr="00203FE9" w:rsidDel="00803B93" w14:paraId="5BF9557D" w14:textId="6715AE76" w:rsidTr="00203FE9">
        <w:trPr>
          <w:jc w:val="center"/>
          <w:del w:id="7939" w:author="Jillian Carson-Jackson" w:date="2020-12-27T16:48:00Z"/>
        </w:trPr>
        <w:tc>
          <w:tcPr>
            <w:tcW w:w="4602" w:type="dxa"/>
          </w:tcPr>
          <w:p w14:paraId="2AD795F9" w14:textId="5DC5A0AB" w:rsidR="00203FE9" w:rsidRPr="00203FE9" w:rsidDel="00803B93" w:rsidRDefault="00203FE9" w:rsidP="006039FF">
            <w:pPr>
              <w:pStyle w:val="Tablelevel1bold"/>
              <w:rPr>
                <w:del w:id="7940" w:author="Jillian Carson-Jackson" w:date="2020-12-27T16:48:00Z"/>
                <w:rFonts w:ascii="Calibri" w:hAnsi="Calibri"/>
                <w:sz w:val="22"/>
                <w:szCs w:val="22"/>
              </w:rPr>
            </w:pPr>
            <w:del w:id="7941" w:author="Jillian Carson-Jackson" w:date="2020-12-27T16:48:00Z">
              <w:r w:rsidRPr="00203FE9" w:rsidDel="00803B93">
                <w:rPr>
                  <w:rFonts w:ascii="Calibri" w:hAnsi="Calibri"/>
                  <w:sz w:val="22"/>
                  <w:szCs w:val="22"/>
                </w:rPr>
                <w:delText>Communication procedures, including SAR</w:delText>
              </w:r>
            </w:del>
          </w:p>
          <w:p w14:paraId="2BA137BE" w14:textId="284476DD" w:rsidR="00203FE9" w:rsidRPr="00203FE9" w:rsidDel="00803B93" w:rsidRDefault="00203FE9" w:rsidP="006039FF">
            <w:pPr>
              <w:pStyle w:val="Tablelevel2"/>
              <w:rPr>
                <w:del w:id="7942" w:author="Jillian Carson-Jackson" w:date="2020-12-27T16:48:00Z"/>
                <w:rFonts w:ascii="Calibri" w:hAnsi="Calibri"/>
                <w:sz w:val="22"/>
                <w:szCs w:val="22"/>
              </w:rPr>
            </w:pPr>
            <w:del w:id="7943" w:author="Jillian Carson-Jackson" w:date="2020-12-27T16:48:00Z">
              <w:r w:rsidRPr="00203FE9" w:rsidDel="00803B93">
                <w:rPr>
                  <w:rFonts w:ascii="Calibri" w:hAnsi="Calibri"/>
                  <w:sz w:val="22"/>
                  <w:szCs w:val="22"/>
                </w:rPr>
                <w:delText>VHF radiotelephone procedures</w:delText>
              </w:r>
            </w:del>
          </w:p>
          <w:p w14:paraId="62E43609" w14:textId="7D515F60" w:rsidR="00203FE9" w:rsidRPr="00203FE9" w:rsidDel="00803B93" w:rsidRDefault="00203FE9" w:rsidP="006039FF">
            <w:pPr>
              <w:pStyle w:val="Tablelevel2"/>
              <w:rPr>
                <w:del w:id="7944" w:author="Jillian Carson-Jackson" w:date="2020-12-27T16:48:00Z"/>
                <w:rFonts w:ascii="Calibri" w:hAnsi="Calibri"/>
                <w:sz w:val="22"/>
                <w:szCs w:val="22"/>
              </w:rPr>
            </w:pPr>
            <w:del w:id="7945" w:author="Jillian Carson-Jackson" w:date="2020-12-27T16:48:00Z">
              <w:r w:rsidRPr="00203FE9" w:rsidDel="00803B93">
                <w:rPr>
                  <w:rFonts w:ascii="Calibri" w:hAnsi="Calibri"/>
                  <w:sz w:val="22"/>
                  <w:szCs w:val="22"/>
                </w:rPr>
                <w:delText>VHF DSC communication procedures</w:delText>
              </w:r>
            </w:del>
          </w:p>
          <w:p w14:paraId="67F9D215" w14:textId="5D7F01CD" w:rsidR="00203FE9" w:rsidRPr="00203FE9" w:rsidDel="00803B93" w:rsidRDefault="00203FE9" w:rsidP="006039FF">
            <w:pPr>
              <w:pStyle w:val="Tablelevel2"/>
              <w:rPr>
                <w:del w:id="7946" w:author="Jillian Carson-Jackson" w:date="2020-12-27T16:48:00Z"/>
                <w:rFonts w:ascii="Calibri" w:hAnsi="Calibri"/>
                <w:sz w:val="22"/>
                <w:szCs w:val="22"/>
              </w:rPr>
            </w:pPr>
            <w:del w:id="7947" w:author="Jillian Carson-Jackson" w:date="2020-12-27T16:48:00Z">
              <w:r w:rsidRPr="00203FE9" w:rsidDel="00803B93">
                <w:rPr>
                  <w:rFonts w:ascii="Calibri" w:hAnsi="Calibri"/>
                  <w:sz w:val="22"/>
                  <w:szCs w:val="22"/>
                </w:rPr>
                <w:delText>VHF AIS communication procedures</w:delText>
              </w:r>
            </w:del>
          </w:p>
          <w:p w14:paraId="75FD4F29" w14:textId="608B9983" w:rsidR="00203FE9" w:rsidRPr="00203FE9" w:rsidDel="00803B93" w:rsidRDefault="00203FE9" w:rsidP="006039FF">
            <w:pPr>
              <w:pStyle w:val="Tablelevel2"/>
              <w:rPr>
                <w:del w:id="7948" w:author="Jillian Carson-Jackson" w:date="2020-12-27T16:48:00Z"/>
                <w:rFonts w:ascii="Calibri" w:hAnsi="Calibri"/>
                <w:sz w:val="22"/>
                <w:szCs w:val="22"/>
              </w:rPr>
            </w:pPr>
            <w:del w:id="7949" w:author="Jillian Carson-Jackson" w:date="2020-12-27T16:48:00Z">
              <w:r w:rsidRPr="00203FE9" w:rsidDel="00803B93">
                <w:rPr>
                  <w:rFonts w:ascii="Calibri" w:hAnsi="Calibri"/>
                  <w:sz w:val="22"/>
                  <w:szCs w:val="22"/>
                </w:rPr>
                <w:delText xml:space="preserve">Equipment failure and channel saturation </w:delText>
              </w:r>
            </w:del>
          </w:p>
        </w:tc>
        <w:tc>
          <w:tcPr>
            <w:tcW w:w="1843" w:type="dxa"/>
          </w:tcPr>
          <w:p w14:paraId="11D2C871" w14:textId="5014B718" w:rsidR="00203FE9" w:rsidRPr="00203FE9" w:rsidDel="00803B93" w:rsidRDefault="00203FE9" w:rsidP="006039FF">
            <w:pPr>
              <w:pStyle w:val="Tablelevel1"/>
              <w:jc w:val="center"/>
              <w:rPr>
                <w:del w:id="7950" w:author="Jillian Carson-Jackson" w:date="2020-12-27T16:48:00Z"/>
                <w:rFonts w:ascii="Calibri" w:hAnsi="Calibri"/>
                <w:szCs w:val="22"/>
              </w:rPr>
            </w:pPr>
            <w:del w:id="7951" w:author="Jillian Carson-Jackson" w:date="2020-12-27T16:48:00Z">
              <w:r w:rsidRPr="00203FE9" w:rsidDel="00803B93">
                <w:rPr>
                  <w:rFonts w:ascii="Calibri" w:hAnsi="Calibri"/>
                  <w:szCs w:val="22"/>
                </w:rPr>
                <w:delText>Level 3</w:delText>
              </w:r>
            </w:del>
          </w:p>
        </w:tc>
        <w:tc>
          <w:tcPr>
            <w:tcW w:w="1623" w:type="dxa"/>
          </w:tcPr>
          <w:p w14:paraId="5E6043EE" w14:textId="45C0ECA9" w:rsidR="00203FE9" w:rsidRPr="00203FE9" w:rsidDel="00803B93" w:rsidRDefault="00203FE9" w:rsidP="006039FF">
            <w:pPr>
              <w:jc w:val="center"/>
              <w:rPr>
                <w:del w:id="7952" w:author="Jillian Carson-Jackson" w:date="2020-12-27T16:48:00Z"/>
                <w:rFonts w:ascii="Calibri" w:hAnsi="Calibri"/>
                <w:sz w:val="22"/>
                <w:szCs w:val="22"/>
              </w:rPr>
            </w:pPr>
          </w:p>
        </w:tc>
        <w:tc>
          <w:tcPr>
            <w:tcW w:w="1701" w:type="dxa"/>
          </w:tcPr>
          <w:p w14:paraId="2E1AFA19" w14:textId="1543DA2D" w:rsidR="00203FE9" w:rsidRPr="00203FE9" w:rsidDel="00803B93" w:rsidRDefault="00203FE9" w:rsidP="006039FF">
            <w:pPr>
              <w:jc w:val="center"/>
              <w:rPr>
                <w:del w:id="7953" w:author="Jillian Carson-Jackson" w:date="2020-12-27T16:48:00Z"/>
                <w:rFonts w:ascii="Calibri" w:hAnsi="Calibri"/>
                <w:sz w:val="22"/>
                <w:szCs w:val="22"/>
              </w:rPr>
            </w:pPr>
          </w:p>
        </w:tc>
      </w:tr>
      <w:tr w:rsidR="00203FE9" w:rsidRPr="00203FE9" w:rsidDel="00803B93" w14:paraId="63F28252" w14:textId="552E7202" w:rsidTr="00203FE9">
        <w:trPr>
          <w:jc w:val="center"/>
          <w:del w:id="7954" w:author="Jillian Carson-Jackson" w:date="2020-12-27T16:48:00Z"/>
        </w:trPr>
        <w:tc>
          <w:tcPr>
            <w:tcW w:w="4602" w:type="dxa"/>
            <w:vAlign w:val="center"/>
          </w:tcPr>
          <w:p w14:paraId="07519666" w14:textId="45D2D4F6" w:rsidR="00203FE9" w:rsidRPr="00203FE9" w:rsidDel="00803B93" w:rsidRDefault="00203FE9" w:rsidP="006039FF">
            <w:pPr>
              <w:pStyle w:val="Tablelevel1bold"/>
              <w:jc w:val="center"/>
              <w:rPr>
                <w:del w:id="7955" w:author="Jillian Carson-Jackson" w:date="2020-12-27T16:48:00Z"/>
                <w:rFonts w:ascii="Calibri" w:hAnsi="Calibri"/>
                <w:sz w:val="22"/>
                <w:szCs w:val="22"/>
              </w:rPr>
            </w:pPr>
          </w:p>
        </w:tc>
        <w:tc>
          <w:tcPr>
            <w:tcW w:w="1843" w:type="dxa"/>
            <w:vAlign w:val="center"/>
          </w:tcPr>
          <w:p w14:paraId="60036F70" w14:textId="4440B104" w:rsidR="00203FE9" w:rsidRPr="00203FE9" w:rsidDel="00803B93" w:rsidRDefault="00203FE9" w:rsidP="006039FF">
            <w:pPr>
              <w:pStyle w:val="Tablelevel1"/>
              <w:jc w:val="center"/>
              <w:rPr>
                <w:del w:id="7956" w:author="Jillian Carson-Jackson" w:date="2020-12-27T16:48:00Z"/>
                <w:rFonts w:ascii="Calibri" w:hAnsi="Calibri"/>
                <w:szCs w:val="22"/>
              </w:rPr>
            </w:pPr>
          </w:p>
        </w:tc>
        <w:tc>
          <w:tcPr>
            <w:tcW w:w="1623" w:type="dxa"/>
            <w:vAlign w:val="center"/>
          </w:tcPr>
          <w:p w14:paraId="7ED71837" w14:textId="5700695B" w:rsidR="00203FE9" w:rsidRPr="00203FE9" w:rsidDel="00803B93" w:rsidRDefault="00203FE9" w:rsidP="006039FF">
            <w:pPr>
              <w:jc w:val="center"/>
              <w:rPr>
                <w:del w:id="7957" w:author="Jillian Carson-Jackson" w:date="2020-12-27T16:48:00Z"/>
                <w:rFonts w:ascii="Calibri" w:hAnsi="Calibri"/>
                <w:sz w:val="22"/>
                <w:szCs w:val="22"/>
              </w:rPr>
            </w:pPr>
            <w:del w:id="7958" w:author="Jillian Carson-Jackson" w:date="2020-12-27T16:48:00Z">
              <w:r w:rsidRPr="00203FE9" w:rsidDel="00803B93">
                <w:rPr>
                  <w:rFonts w:ascii="Calibri" w:hAnsi="Calibri"/>
                  <w:sz w:val="22"/>
                  <w:szCs w:val="22"/>
                </w:rPr>
                <w:delText>Total 15 hours</w:delText>
              </w:r>
            </w:del>
          </w:p>
        </w:tc>
        <w:tc>
          <w:tcPr>
            <w:tcW w:w="1701" w:type="dxa"/>
            <w:vAlign w:val="center"/>
          </w:tcPr>
          <w:p w14:paraId="1CC8F1D7" w14:textId="582D193F" w:rsidR="00203FE9" w:rsidRPr="00203FE9" w:rsidDel="00803B93" w:rsidRDefault="00203FE9" w:rsidP="006039FF">
            <w:pPr>
              <w:jc w:val="center"/>
              <w:rPr>
                <w:del w:id="7959" w:author="Jillian Carson-Jackson" w:date="2020-12-27T16:48:00Z"/>
                <w:rFonts w:ascii="Calibri" w:hAnsi="Calibri"/>
                <w:sz w:val="22"/>
                <w:szCs w:val="22"/>
              </w:rPr>
            </w:pPr>
            <w:del w:id="7960" w:author="Jillian Carson-Jackson" w:date="2020-12-27T16:48:00Z">
              <w:r w:rsidRPr="00203FE9" w:rsidDel="00803B93">
                <w:rPr>
                  <w:rFonts w:ascii="Calibri" w:hAnsi="Calibri"/>
                  <w:sz w:val="22"/>
                  <w:szCs w:val="22"/>
                </w:rPr>
                <w:delText>Total 42 hours</w:delText>
              </w:r>
            </w:del>
          </w:p>
        </w:tc>
      </w:tr>
    </w:tbl>
    <w:p w14:paraId="697E6CFC" w14:textId="71D894AF" w:rsidR="00203FE9" w:rsidRPr="00C50983" w:rsidDel="00803B93" w:rsidRDefault="00203FE9" w:rsidP="00203FE9">
      <w:pPr>
        <w:pStyle w:val="BodyText"/>
        <w:rPr>
          <w:del w:id="7961" w:author="Jillian Carson-Jackson" w:date="2020-12-27T16:48:00Z"/>
        </w:rPr>
      </w:pPr>
    </w:p>
    <w:p w14:paraId="3232C496" w14:textId="1CCCF53D" w:rsidR="008A0F75" w:rsidRPr="00C50983" w:rsidDel="00803B93" w:rsidRDefault="008A0F75" w:rsidP="008A0F75">
      <w:pPr>
        <w:pStyle w:val="BodyText"/>
        <w:rPr>
          <w:del w:id="7962" w:author="Jillian Carson-Jackson" w:date="2020-12-27T16:48:00Z"/>
        </w:rPr>
        <w:sectPr w:rsidR="008A0F75" w:rsidRPr="00C50983" w:rsidDel="00803B93" w:rsidSect="006039FF">
          <w:headerReference w:type="default" r:id="rId37"/>
          <w:pgSz w:w="11906" w:h="16838"/>
          <w:pgMar w:top="1134" w:right="1134" w:bottom="1134" w:left="1134" w:header="708" w:footer="708" w:gutter="0"/>
          <w:cols w:space="708"/>
          <w:docGrid w:linePitch="360"/>
        </w:sectPr>
      </w:pPr>
    </w:p>
    <w:p w14:paraId="60AC8508" w14:textId="04679B22" w:rsidR="008A0F75" w:rsidDel="00803B93" w:rsidRDefault="008A0F75" w:rsidP="00F64B31">
      <w:pPr>
        <w:pStyle w:val="ModuleHeading1"/>
        <w:rPr>
          <w:del w:id="7963" w:author="Jillian Carson-Jackson" w:date="2020-12-27T16:48:00Z"/>
        </w:rPr>
      </w:pPr>
      <w:bookmarkStart w:id="7964" w:name="_Toc446917604"/>
      <w:bookmarkStart w:id="7965" w:name="_Toc111617497"/>
      <w:bookmarkStart w:id="7966" w:name="_Toc245254454"/>
      <w:bookmarkStart w:id="7967" w:name="_Toc61927111"/>
      <w:del w:id="7968" w:author="Jillian Carson-Jackson" w:date="2020-12-27T16:48:00Z">
        <w:r w:rsidRPr="00C50983" w:rsidDel="00803B93">
          <w:delText>DETAILED TEACHING SYLL</w:delText>
        </w:r>
        <w:bookmarkEnd w:id="7964"/>
        <w:r w:rsidRPr="00C50983" w:rsidDel="00803B93">
          <w:delText>ABUS</w:delText>
        </w:r>
        <w:bookmarkEnd w:id="7965"/>
        <w:r w:rsidRPr="00C50983" w:rsidDel="00803B93">
          <w:delText xml:space="preserve"> OF MODULE 6</w:delText>
        </w:r>
        <w:bookmarkEnd w:id="7966"/>
        <w:bookmarkEnd w:id="7967"/>
      </w:del>
    </w:p>
    <w:p w14:paraId="3581D411" w14:textId="15B72C70" w:rsidR="008A0F75" w:rsidRPr="008A0F75" w:rsidDel="00803B93" w:rsidRDefault="008A0F75" w:rsidP="008A0F75">
      <w:pPr>
        <w:pStyle w:val="Heading1separatationline"/>
        <w:rPr>
          <w:del w:id="7969" w:author="Jillian Carson-Jackson" w:date="2020-12-27T16:48:00Z"/>
        </w:rPr>
      </w:pPr>
    </w:p>
    <w:p w14:paraId="55787C3D" w14:textId="1C01AEB6" w:rsidR="008A0F75" w:rsidRPr="00C50983" w:rsidDel="00803B93" w:rsidRDefault="008A0F75" w:rsidP="008A0F75">
      <w:pPr>
        <w:pStyle w:val="Tablecaption"/>
        <w:rPr>
          <w:del w:id="7970" w:author="Jillian Carson-Jackson" w:date="2020-12-27T16:48:00Z"/>
        </w:rPr>
      </w:pPr>
      <w:bookmarkStart w:id="7971" w:name="_Toc245254480"/>
      <w:bookmarkStart w:id="7972" w:name="_Toc531423240"/>
      <w:del w:id="7973" w:author="Jillian Carson-Jackson" w:date="2020-12-27T16:48:00Z">
        <w:r w:rsidRPr="00C50983" w:rsidDel="00803B93">
          <w:delText>Detailed teaching syllabus – VHF radio</w:delText>
        </w:r>
        <w:bookmarkEnd w:id="7971"/>
        <w:bookmarkEnd w:id="7972"/>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rsidDel="00803B93" w14:paraId="5E6717D0" w14:textId="7912BA38" w:rsidTr="006039FF">
        <w:trPr>
          <w:cantSplit/>
          <w:tblHeader/>
          <w:jc w:val="center"/>
          <w:del w:id="7974" w:author="Jillian Carson-Jackson" w:date="2020-12-27T16:48:00Z"/>
        </w:trPr>
        <w:tc>
          <w:tcPr>
            <w:tcW w:w="8897" w:type="dxa"/>
            <w:tcBorders>
              <w:bottom w:val="single" w:sz="12" w:space="0" w:color="auto"/>
            </w:tcBorders>
            <w:vAlign w:val="center"/>
          </w:tcPr>
          <w:p w14:paraId="0A43256D" w14:textId="78C1F9B6" w:rsidR="008A0F75" w:rsidRPr="008A0F75" w:rsidDel="00803B93" w:rsidRDefault="008A0F75" w:rsidP="008A0F75">
            <w:pPr>
              <w:pStyle w:val="Tableheading"/>
              <w:rPr>
                <w:del w:id="7975" w:author="Jillian Carson-Jackson" w:date="2020-12-27T16:48:00Z"/>
              </w:rPr>
            </w:pPr>
            <w:del w:id="7976" w:author="Jillian Carson-Jackson" w:date="2020-12-27T16:48:00Z">
              <w:r w:rsidRPr="008A0F75" w:rsidDel="00803B93">
                <w:delText>Subjects / Learning Objectives</w:delText>
              </w:r>
            </w:del>
          </w:p>
        </w:tc>
        <w:tc>
          <w:tcPr>
            <w:tcW w:w="2410" w:type="dxa"/>
            <w:tcBorders>
              <w:bottom w:val="single" w:sz="12" w:space="0" w:color="auto"/>
            </w:tcBorders>
            <w:vAlign w:val="center"/>
          </w:tcPr>
          <w:p w14:paraId="4CFF8457" w14:textId="3B467851" w:rsidR="008A0F75" w:rsidRPr="008A0F75" w:rsidDel="00803B93" w:rsidRDefault="008A0F75" w:rsidP="008A0F75">
            <w:pPr>
              <w:pStyle w:val="Tableheading"/>
              <w:rPr>
                <w:del w:id="7977" w:author="Jillian Carson-Jackson" w:date="2020-12-27T16:48:00Z"/>
              </w:rPr>
            </w:pPr>
            <w:del w:id="7978" w:author="Jillian Carson-Jackson" w:date="2020-12-27T16:48:00Z">
              <w:r w:rsidRPr="008A0F75" w:rsidDel="00803B93">
                <w:delText>Reference</w:delText>
              </w:r>
            </w:del>
          </w:p>
        </w:tc>
        <w:tc>
          <w:tcPr>
            <w:tcW w:w="2976" w:type="dxa"/>
            <w:tcBorders>
              <w:bottom w:val="single" w:sz="12" w:space="0" w:color="auto"/>
            </w:tcBorders>
            <w:vAlign w:val="center"/>
          </w:tcPr>
          <w:p w14:paraId="0184CADC" w14:textId="42C77650" w:rsidR="008A0F75" w:rsidRPr="008A0F75" w:rsidDel="00803B93" w:rsidRDefault="008A0F75" w:rsidP="008A0F75">
            <w:pPr>
              <w:pStyle w:val="Tableheading"/>
              <w:rPr>
                <w:del w:id="7979" w:author="Jillian Carson-Jackson" w:date="2020-12-27T16:48:00Z"/>
              </w:rPr>
            </w:pPr>
            <w:del w:id="7980" w:author="Jillian Carson-Jackson" w:date="2020-12-27T16:48:00Z">
              <w:r w:rsidRPr="008A0F75" w:rsidDel="00803B93">
                <w:delText>Teaching Aid</w:delText>
              </w:r>
            </w:del>
          </w:p>
        </w:tc>
      </w:tr>
      <w:tr w:rsidR="008A0F75" w:rsidRPr="008A0F75" w:rsidDel="00803B93" w14:paraId="1A048289" w14:textId="6431F16B" w:rsidTr="006039FF">
        <w:trPr>
          <w:cantSplit/>
          <w:trHeight w:hRule="exact" w:val="505"/>
          <w:jc w:val="center"/>
          <w:del w:id="7981" w:author="Jillian Carson-Jackson" w:date="2020-12-27T16:48:00Z"/>
        </w:trPr>
        <w:tc>
          <w:tcPr>
            <w:tcW w:w="8897" w:type="dxa"/>
            <w:tcBorders>
              <w:top w:val="single" w:sz="12" w:space="0" w:color="auto"/>
            </w:tcBorders>
            <w:vAlign w:val="center"/>
          </w:tcPr>
          <w:p w14:paraId="340961C1" w14:textId="45F37F8F" w:rsidR="008A0F75" w:rsidRPr="008A0F75" w:rsidDel="00803B93" w:rsidRDefault="008A0F75" w:rsidP="006039FF">
            <w:pPr>
              <w:pStyle w:val="Tablelevel1bold"/>
              <w:rPr>
                <w:del w:id="7982" w:author="Jillian Carson-Jackson" w:date="2020-12-27T16:48:00Z"/>
                <w:rFonts w:ascii="Calibri" w:hAnsi="Calibri"/>
                <w:sz w:val="22"/>
                <w:szCs w:val="22"/>
              </w:rPr>
            </w:pPr>
            <w:del w:id="7983" w:author="Jillian Carson-Jackson" w:date="2020-12-27T16:48:00Z">
              <w:r w:rsidRPr="008A0F75" w:rsidDel="00803B93">
                <w:rPr>
                  <w:rFonts w:ascii="Calibri" w:hAnsi="Calibri"/>
                  <w:sz w:val="22"/>
                  <w:szCs w:val="22"/>
                </w:rPr>
                <w:delText>Radio operator practices and procedures</w:delText>
              </w:r>
            </w:del>
          </w:p>
        </w:tc>
        <w:tc>
          <w:tcPr>
            <w:tcW w:w="2410" w:type="dxa"/>
            <w:tcBorders>
              <w:top w:val="single" w:sz="12" w:space="0" w:color="auto"/>
            </w:tcBorders>
          </w:tcPr>
          <w:p w14:paraId="66F7EA39" w14:textId="29715A61" w:rsidR="008A0F75" w:rsidRPr="008A0F75" w:rsidDel="00803B93" w:rsidRDefault="008A0F75" w:rsidP="006039FF">
            <w:pPr>
              <w:pStyle w:val="BodyText"/>
              <w:jc w:val="center"/>
              <w:rPr>
                <w:del w:id="7984" w:author="Jillian Carson-Jackson" w:date="2020-12-27T16:48:00Z"/>
                <w:rFonts w:ascii="Calibri" w:hAnsi="Calibri"/>
                <w:szCs w:val="22"/>
              </w:rPr>
            </w:pPr>
          </w:p>
        </w:tc>
        <w:tc>
          <w:tcPr>
            <w:tcW w:w="2976" w:type="dxa"/>
            <w:tcBorders>
              <w:top w:val="single" w:sz="12" w:space="0" w:color="auto"/>
            </w:tcBorders>
          </w:tcPr>
          <w:p w14:paraId="4FE186FD" w14:textId="7CA51560" w:rsidR="008A0F75" w:rsidRPr="008A0F75" w:rsidDel="00803B93" w:rsidRDefault="008A0F75" w:rsidP="006039FF">
            <w:pPr>
              <w:pStyle w:val="BodyText"/>
              <w:jc w:val="center"/>
              <w:rPr>
                <w:del w:id="7985" w:author="Jillian Carson-Jackson" w:date="2020-12-27T16:48:00Z"/>
                <w:rFonts w:ascii="Calibri" w:hAnsi="Calibri"/>
                <w:szCs w:val="22"/>
              </w:rPr>
            </w:pPr>
          </w:p>
        </w:tc>
      </w:tr>
      <w:tr w:rsidR="008A0F75" w:rsidRPr="008A0F75" w:rsidDel="00803B93" w14:paraId="0C75DF1B" w14:textId="0A4AABB9" w:rsidTr="006039FF">
        <w:trPr>
          <w:cantSplit/>
          <w:trHeight w:hRule="exact" w:val="407"/>
          <w:jc w:val="center"/>
          <w:del w:id="7986" w:author="Jillian Carson-Jackson" w:date="2020-12-27T16:48:00Z"/>
        </w:trPr>
        <w:tc>
          <w:tcPr>
            <w:tcW w:w="8897" w:type="dxa"/>
          </w:tcPr>
          <w:p w14:paraId="3A108774" w14:textId="70749100" w:rsidR="008A0F75" w:rsidRPr="008A0F75" w:rsidDel="00803B93" w:rsidRDefault="008A0F75" w:rsidP="006039FF">
            <w:pPr>
              <w:pStyle w:val="Tablelevel1"/>
              <w:rPr>
                <w:del w:id="7987" w:author="Jillian Carson-Jackson" w:date="2020-12-27T16:48:00Z"/>
                <w:rFonts w:ascii="Calibri" w:hAnsi="Calibri"/>
                <w:i/>
                <w:szCs w:val="22"/>
              </w:rPr>
            </w:pPr>
            <w:bookmarkStart w:id="7988" w:name="_Toc446917605"/>
            <w:bookmarkStart w:id="7989" w:name="_Toc111617498"/>
            <w:del w:id="7990" w:author="Jillian Carson-Jackson" w:date="2020-12-27T16:48:00Z">
              <w:r w:rsidRPr="008A0F75" w:rsidDel="00803B93">
                <w:rPr>
                  <w:rFonts w:ascii="Calibri" w:hAnsi="Calibri"/>
                  <w:i/>
                  <w:szCs w:val="22"/>
                </w:rPr>
                <w:delText>Describe and perform exercises on radio operator practices and procedures</w:delText>
              </w:r>
              <w:bookmarkEnd w:id="7988"/>
              <w:bookmarkEnd w:id="7989"/>
            </w:del>
          </w:p>
        </w:tc>
        <w:tc>
          <w:tcPr>
            <w:tcW w:w="2410" w:type="dxa"/>
          </w:tcPr>
          <w:p w14:paraId="27294422" w14:textId="42EB9BF8" w:rsidR="008A0F75" w:rsidRPr="008A0F75" w:rsidDel="00803B93" w:rsidRDefault="008A0F75" w:rsidP="006039FF">
            <w:pPr>
              <w:pStyle w:val="Tablelevel2"/>
              <w:ind w:left="0"/>
              <w:jc w:val="center"/>
              <w:rPr>
                <w:del w:id="7991" w:author="Jillian Carson-Jackson" w:date="2020-12-27T16:48:00Z"/>
                <w:rFonts w:ascii="Calibri" w:hAnsi="Calibri"/>
                <w:i/>
                <w:sz w:val="22"/>
                <w:szCs w:val="22"/>
              </w:rPr>
            </w:pPr>
          </w:p>
        </w:tc>
        <w:tc>
          <w:tcPr>
            <w:tcW w:w="2976" w:type="dxa"/>
          </w:tcPr>
          <w:p w14:paraId="7527A1C4" w14:textId="63CB5361" w:rsidR="008A0F75" w:rsidRPr="008A0F75" w:rsidDel="00803B93" w:rsidRDefault="008A0F75" w:rsidP="006039FF">
            <w:pPr>
              <w:pStyle w:val="Tablelevel1"/>
              <w:rPr>
                <w:del w:id="7992" w:author="Jillian Carson-Jackson" w:date="2020-12-27T16:48:00Z"/>
                <w:rFonts w:ascii="Calibri" w:hAnsi="Calibri"/>
                <w:i/>
                <w:szCs w:val="22"/>
              </w:rPr>
            </w:pPr>
          </w:p>
        </w:tc>
      </w:tr>
      <w:tr w:rsidR="008A0F75" w:rsidRPr="008A0F75" w:rsidDel="00803B93" w14:paraId="1FC356DF" w14:textId="4AA65C82" w:rsidTr="006039FF">
        <w:trPr>
          <w:cantSplit/>
          <w:trHeight w:hRule="exact" w:val="707"/>
          <w:jc w:val="center"/>
          <w:del w:id="7993" w:author="Jillian Carson-Jackson" w:date="2020-12-27T16:48:00Z"/>
        </w:trPr>
        <w:tc>
          <w:tcPr>
            <w:tcW w:w="8897" w:type="dxa"/>
          </w:tcPr>
          <w:p w14:paraId="20FCCEE0" w14:textId="4CD6392F" w:rsidR="008A0F75" w:rsidRPr="008A0F75" w:rsidDel="00803B93" w:rsidRDefault="008A0F75" w:rsidP="006039FF">
            <w:pPr>
              <w:pStyle w:val="Tablelevel1"/>
              <w:rPr>
                <w:del w:id="7994" w:author="Jillian Carson-Jackson" w:date="2020-12-27T16:48:00Z"/>
                <w:rFonts w:ascii="Calibri" w:hAnsi="Calibri"/>
                <w:b/>
                <w:i/>
                <w:szCs w:val="22"/>
              </w:rPr>
            </w:pPr>
            <w:bookmarkStart w:id="7995" w:name="_Toc446917606"/>
            <w:bookmarkStart w:id="7996" w:name="_Toc111617499"/>
            <w:del w:id="7997" w:author="Jillian Carson-Jackson" w:date="2020-12-27T16:48:00Z">
              <w:r w:rsidRPr="008A0F75" w:rsidDel="00803B93">
                <w:rPr>
                  <w:rFonts w:ascii="Calibri" w:hAnsi="Calibri"/>
                  <w:szCs w:val="22"/>
                </w:rPr>
                <w:delText>GMDSS Restricted Operator’s Certificate (ROC)</w:delText>
              </w:r>
              <w:r w:rsidRPr="008A0F75" w:rsidDel="00803B93">
                <w:rPr>
                  <w:rFonts w:ascii="Calibri" w:hAnsi="Calibri"/>
                  <w:b/>
                  <w:i/>
                  <w:szCs w:val="22"/>
                </w:rPr>
                <w:delText xml:space="preserve"> </w:delText>
              </w:r>
            </w:del>
          </w:p>
          <w:p w14:paraId="1D992678" w14:textId="527D9182" w:rsidR="008A0F75" w:rsidRPr="008A0F75" w:rsidDel="00803B93" w:rsidRDefault="008A0F75" w:rsidP="006039FF">
            <w:pPr>
              <w:pStyle w:val="Tablelevel1"/>
              <w:rPr>
                <w:del w:id="7998" w:author="Jillian Carson-Jackson" w:date="2020-12-27T16:48:00Z"/>
                <w:rFonts w:ascii="Calibri" w:hAnsi="Calibri"/>
                <w:szCs w:val="22"/>
              </w:rPr>
            </w:pPr>
            <w:del w:id="7999" w:author="Jillian Carson-Jackson" w:date="2020-12-27T16:48:00Z">
              <w:r w:rsidRPr="008A0F75" w:rsidDel="00803B93">
                <w:rPr>
                  <w:rFonts w:ascii="Calibri" w:hAnsi="Calibri"/>
                  <w:szCs w:val="22"/>
                </w:rPr>
                <w:delText>Internationally recognised radio certification</w:delText>
              </w:r>
              <w:r w:rsidRPr="008A0F75" w:rsidDel="00803B93">
                <w:rPr>
                  <w:rFonts w:ascii="Calibri" w:hAnsi="Calibri"/>
                  <w:b/>
                  <w:i/>
                  <w:szCs w:val="22"/>
                </w:rPr>
                <w:delText xml:space="preserve"> </w:delText>
              </w:r>
              <w:bookmarkEnd w:id="7995"/>
              <w:bookmarkEnd w:id="7996"/>
            </w:del>
          </w:p>
        </w:tc>
        <w:tc>
          <w:tcPr>
            <w:tcW w:w="2410" w:type="dxa"/>
          </w:tcPr>
          <w:p w14:paraId="17657AD3" w14:textId="6B43AA02" w:rsidR="008A0F75" w:rsidRPr="008A0F75" w:rsidDel="00803B93" w:rsidRDefault="008A0F75" w:rsidP="006039FF">
            <w:pPr>
              <w:pStyle w:val="Tablelevel2"/>
              <w:ind w:left="0"/>
              <w:jc w:val="center"/>
              <w:rPr>
                <w:del w:id="8000" w:author="Jillian Carson-Jackson" w:date="2020-12-27T16:48:00Z"/>
                <w:rFonts w:ascii="Calibri" w:hAnsi="Calibri"/>
                <w:sz w:val="22"/>
                <w:szCs w:val="22"/>
              </w:rPr>
            </w:pPr>
            <w:del w:id="8001" w:author="Jillian Carson-Jackson" w:date="2020-12-27T16:48:00Z">
              <w:r w:rsidRPr="008A0F75" w:rsidDel="00803B93">
                <w:rPr>
                  <w:rFonts w:ascii="Calibri" w:hAnsi="Calibri"/>
                  <w:sz w:val="22"/>
                  <w:szCs w:val="22"/>
                </w:rPr>
                <w:delText>R10, R33, R28, R29, R30, R31</w:delText>
              </w:r>
            </w:del>
          </w:p>
        </w:tc>
        <w:tc>
          <w:tcPr>
            <w:tcW w:w="2976" w:type="dxa"/>
          </w:tcPr>
          <w:p w14:paraId="2B25B118" w14:textId="680713A0" w:rsidR="008A0F75" w:rsidRPr="008A0F75" w:rsidDel="00803B93" w:rsidRDefault="008A0F75" w:rsidP="006039FF">
            <w:pPr>
              <w:pStyle w:val="Tablelevel1"/>
              <w:rPr>
                <w:del w:id="8002" w:author="Jillian Carson-Jackson" w:date="2020-12-27T16:48:00Z"/>
                <w:rFonts w:ascii="Calibri" w:hAnsi="Calibri"/>
                <w:szCs w:val="22"/>
              </w:rPr>
            </w:pPr>
            <w:del w:id="8003" w:author="Jillian Carson-Jackson" w:date="2020-12-27T16:48:00Z">
              <w:r w:rsidRPr="008A0F75" w:rsidDel="00803B93">
                <w:rPr>
                  <w:rFonts w:ascii="Calibri" w:hAnsi="Calibri"/>
                  <w:szCs w:val="22"/>
                </w:rPr>
                <w:delText xml:space="preserve">A12 or A13, </w:delText>
              </w:r>
            </w:del>
          </w:p>
          <w:p w14:paraId="6007A149" w14:textId="072251BC" w:rsidR="008A0F75" w:rsidRPr="008A0F75" w:rsidDel="00803B93" w:rsidRDefault="008A0F75" w:rsidP="006039FF">
            <w:pPr>
              <w:pStyle w:val="Tablelevel1"/>
              <w:rPr>
                <w:del w:id="8004" w:author="Jillian Carson-Jackson" w:date="2020-12-27T16:48:00Z"/>
                <w:rFonts w:ascii="Calibri" w:hAnsi="Calibri"/>
                <w:szCs w:val="22"/>
              </w:rPr>
            </w:pPr>
            <w:del w:id="8005" w:author="Jillian Carson-Jackson" w:date="2020-12-27T16:48:00Z">
              <w:r w:rsidRPr="008A0F75" w:rsidDel="00803B93">
                <w:rPr>
                  <w:rFonts w:ascii="Calibri" w:hAnsi="Calibri"/>
                  <w:szCs w:val="22"/>
                </w:rPr>
                <w:delText>E1, E5</w:delText>
              </w:r>
            </w:del>
          </w:p>
        </w:tc>
      </w:tr>
      <w:tr w:rsidR="008A0F75" w:rsidRPr="008A0F75" w:rsidDel="00803B93" w14:paraId="3605BA31" w14:textId="606FBCB3" w:rsidTr="006039FF">
        <w:trPr>
          <w:cantSplit/>
          <w:trHeight w:hRule="exact" w:val="365"/>
          <w:jc w:val="center"/>
          <w:del w:id="8006" w:author="Jillian Carson-Jackson" w:date="2020-12-27T16:48:00Z"/>
        </w:trPr>
        <w:tc>
          <w:tcPr>
            <w:tcW w:w="8897" w:type="dxa"/>
          </w:tcPr>
          <w:p w14:paraId="23E86B53" w14:textId="5491DF60" w:rsidR="008A0F75" w:rsidRPr="008A0F75" w:rsidDel="00803B93" w:rsidRDefault="008A0F75" w:rsidP="006039FF">
            <w:pPr>
              <w:pStyle w:val="Tablelevel1bold"/>
              <w:rPr>
                <w:del w:id="8007" w:author="Jillian Carson-Jackson" w:date="2020-12-27T16:48:00Z"/>
                <w:rFonts w:ascii="Calibri" w:hAnsi="Calibri"/>
                <w:sz w:val="22"/>
                <w:szCs w:val="22"/>
              </w:rPr>
            </w:pPr>
            <w:del w:id="8008" w:author="Jillian Carson-Jackson" w:date="2020-12-27T16:48:00Z">
              <w:r w:rsidRPr="008A0F75" w:rsidDel="00803B93">
                <w:rPr>
                  <w:rFonts w:ascii="Calibri" w:hAnsi="Calibri"/>
                  <w:sz w:val="22"/>
                  <w:szCs w:val="22"/>
                </w:rPr>
                <w:delText>VHF radio systems and their use in VTS</w:delText>
              </w:r>
            </w:del>
          </w:p>
        </w:tc>
        <w:tc>
          <w:tcPr>
            <w:tcW w:w="2410" w:type="dxa"/>
          </w:tcPr>
          <w:p w14:paraId="266A1F7A" w14:textId="7B33361F" w:rsidR="008A0F75" w:rsidRPr="008A0F75" w:rsidDel="00803B93" w:rsidRDefault="008A0F75" w:rsidP="006039FF">
            <w:pPr>
              <w:pStyle w:val="BodyText"/>
              <w:jc w:val="center"/>
              <w:rPr>
                <w:del w:id="8009" w:author="Jillian Carson-Jackson" w:date="2020-12-27T16:48:00Z"/>
                <w:rFonts w:ascii="Calibri" w:hAnsi="Calibri"/>
                <w:szCs w:val="22"/>
              </w:rPr>
            </w:pPr>
          </w:p>
        </w:tc>
        <w:tc>
          <w:tcPr>
            <w:tcW w:w="2976" w:type="dxa"/>
          </w:tcPr>
          <w:p w14:paraId="50465A5E" w14:textId="76B031B4" w:rsidR="008A0F75" w:rsidRPr="008A0F75" w:rsidDel="00803B93" w:rsidRDefault="008A0F75" w:rsidP="006039FF">
            <w:pPr>
              <w:pStyle w:val="BodyText"/>
              <w:jc w:val="center"/>
              <w:rPr>
                <w:del w:id="8010" w:author="Jillian Carson-Jackson" w:date="2020-12-27T16:48:00Z"/>
                <w:rFonts w:ascii="Calibri" w:hAnsi="Calibri"/>
                <w:szCs w:val="22"/>
              </w:rPr>
            </w:pPr>
          </w:p>
        </w:tc>
      </w:tr>
      <w:tr w:rsidR="008A0F75" w:rsidRPr="008A0F75" w:rsidDel="00803B93" w14:paraId="522A156F" w14:textId="36DC692F" w:rsidTr="006039FF">
        <w:trPr>
          <w:cantSplit/>
          <w:trHeight w:hRule="exact" w:val="365"/>
          <w:jc w:val="center"/>
          <w:del w:id="8011" w:author="Jillian Carson-Jackson" w:date="2020-12-27T16:48:00Z"/>
        </w:trPr>
        <w:tc>
          <w:tcPr>
            <w:tcW w:w="8897" w:type="dxa"/>
          </w:tcPr>
          <w:p w14:paraId="14C4AED0" w14:textId="11EDD95F" w:rsidR="008A0F75" w:rsidRPr="008A0F75" w:rsidDel="00803B93" w:rsidRDefault="008A0F75" w:rsidP="006039FF">
            <w:pPr>
              <w:pStyle w:val="Tablelevel1bold"/>
              <w:rPr>
                <w:del w:id="8012" w:author="Jillian Carson-Jackson" w:date="2020-12-27T16:48:00Z"/>
                <w:rFonts w:ascii="Calibri" w:hAnsi="Calibri"/>
                <w:b w:val="0"/>
                <w:i/>
                <w:sz w:val="22"/>
                <w:szCs w:val="22"/>
              </w:rPr>
            </w:pPr>
            <w:bookmarkStart w:id="8013" w:name="_Toc446917607"/>
            <w:bookmarkStart w:id="8014" w:name="_Toc111617500"/>
            <w:del w:id="8015" w:author="Jillian Carson-Jackson" w:date="2020-12-27T16:48:00Z">
              <w:r w:rsidRPr="008A0F75" w:rsidDel="00803B93">
                <w:rPr>
                  <w:rFonts w:ascii="Calibri" w:hAnsi="Calibri"/>
                  <w:b w:val="0"/>
                  <w:i/>
                  <w:sz w:val="22"/>
                  <w:szCs w:val="22"/>
                </w:rPr>
                <w:delText>Describe VHF radio systems and their use in VTS</w:delText>
              </w:r>
              <w:bookmarkEnd w:id="8013"/>
              <w:bookmarkEnd w:id="8014"/>
            </w:del>
          </w:p>
        </w:tc>
        <w:tc>
          <w:tcPr>
            <w:tcW w:w="2410" w:type="dxa"/>
          </w:tcPr>
          <w:p w14:paraId="58732034" w14:textId="6CB8D7B8" w:rsidR="008A0F75" w:rsidRPr="008A0F75" w:rsidDel="00803B93" w:rsidRDefault="008A0F75" w:rsidP="006039FF">
            <w:pPr>
              <w:pStyle w:val="BodyText"/>
              <w:jc w:val="center"/>
              <w:rPr>
                <w:del w:id="8016" w:author="Jillian Carson-Jackson" w:date="2020-12-27T16:48:00Z"/>
                <w:rFonts w:ascii="Calibri" w:hAnsi="Calibri"/>
                <w:i/>
                <w:szCs w:val="22"/>
              </w:rPr>
            </w:pPr>
          </w:p>
        </w:tc>
        <w:tc>
          <w:tcPr>
            <w:tcW w:w="2976" w:type="dxa"/>
          </w:tcPr>
          <w:p w14:paraId="53A73F09" w14:textId="0A388F41" w:rsidR="008A0F75" w:rsidRPr="008A0F75" w:rsidDel="00803B93" w:rsidRDefault="008A0F75" w:rsidP="006039FF">
            <w:pPr>
              <w:pStyle w:val="BodyText"/>
              <w:jc w:val="center"/>
              <w:rPr>
                <w:del w:id="8017" w:author="Jillian Carson-Jackson" w:date="2020-12-27T16:48:00Z"/>
                <w:rFonts w:ascii="Calibri" w:hAnsi="Calibri"/>
                <w:i/>
                <w:szCs w:val="22"/>
              </w:rPr>
            </w:pPr>
          </w:p>
        </w:tc>
      </w:tr>
      <w:tr w:rsidR="008A0F75" w:rsidRPr="008A0F75" w:rsidDel="00803B93" w14:paraId="43E61C5A" w14:textId="3163D9E7" w:rsidTr="006039FF">
        <w:trPr>
          <w:cantSplit/>
          <w:trHeight w:hRule="exact" w:val="3121"/>
          <w:jc w:val="center"/>
          <w:del w:id="8018" w:author="Jillian Carson-Jackson" w:date="2020-12-27T16:48:00Z"/>
        </w:trPr>
        <w:tc>
          <w:tcPr>
            <w:tcW w:w="8897" w:type="dxa"/>
          </w:tcPr>
          <w:p w14:paraId="33852302" w14:textId="70C52924" w:rsidR="008A0F75" w:rsidRPr="008A0F75" w:rsidDel="00803B93" w:rsidRDefault="008A0F75" w:rsidP="006039FF">
            <w:pPr>
              <w:pStyle w:val="Tablelevel1bold"/>
              <w:rPr>
                <w:del w:id="8019" w:author="Jillian Carson-Jackson" w:date="2020-12-27T16:48:00Z"/>
                <w:rFonts w:ascii="Calibri" w:hAnsi="Calibri"/>
                <w:b w:val="0"/>
                <w:sz w:val="22"/>
                <w:szCs w:val="22"/>
              </w:rPr>
            </w:pPr>
            <w:bookmarkStart w:id="8020" w:name="_Toc446917608"/>
            <w:bookmarkStart w:id="8021" w:name="_Toc111617501"/>
            <w:del w:id="8022" w:author="Jillian Carson-Jackson" w:date="2020-12-27T16:48:00Z">
              <w:r w:rsidRPr="008A0F75" w:rsidDel="00803B93">
                <w:rPr>
                  <w:rFonts w:ascii="Calibri" w:hAnsi="Calibri"/>
                  <w:b w:val="0"/>
                  <w:sz w:val="22"/>
                  <w:szCs w:val="22"/>
                </w:rPr>
                <w:delText>Frequencies in the international VHF maritime mobile band</w:delText>
              </w:r>
              <w:bookmarkEnd w:id="8020"/>
              <w:bookmarkEnd w:id="8021"/>
            </w:del>
          </w:p>
          <w:p w14:paraId="159CDBD8" w14:textId="5855D1D6" w:rsidR="008A0F75" w:rsidRPr="008A0F75" w:rsidDel="00803B93" w:rsidRDefault="008A0F75" w:rsidP="006039FF">
            <w:pPr>
              <w:pStyle w:val="Tablelevel2"/>
              <w:rPr>
                <w:del w:id="8023" w:author="Jillian Carson-Jackson" w:date="2020-12-27T16:48:00Z"/>
                <w:rFonts w:ascii="Calibri" w:hAnsi="Calibri"/>
                <w:sz w:val="22"/>
                <w:szCs w:val="22"/>
              </w:rPr>
            </w:pPr>
            <w:del w:id="8024" w:author="Jillian Carson-Jackson" w:date="2020-12-27T16:48:00Z">
              <w:r w:rsidRPr="008A0F75" w:rsidDel="00803B93">
                <w:rPr>
                  <w:rFonts w:ascii="Calibri" w:hAnsi="Calibri"/>
                  <w:sz w:val="22"/>
                  <w:szCs w:val="22"/>
                </w:rPr>
                <w:delText>Single frequency and two frequency channels</w:delText>
              </w:r>
            </w:del>
          </w:p>
          <w:p w14:paraId="3DAAB853" w14:textId="4D7A217A" w:rsidR="008A0F75" w:rsidRPr="008A0F75" w:rsidDel="00803B93" w:rsidRDefault="008A0F75" w:rsidP="006039FF">
            <w:pPr>
              <w:pStyle w:val="Tablelevel3"/>
              <w:rPr>
                <w:del w:id="8025" w:author="Jillian Carson-Jackson" w:date="2020-12-27T16:48:00Z"/>
                <w:rFonts w:ascii="Calibri" w:hAnsi="Calibri"/>
                <w:sz w:val="22"/>
                <w:szCs w:val="22"/>
              </w:rPr>
            </w:pPr>
            <w:del w:id="8026" w:author="Jillian Carson-Jackson" w:date="2020-12-27T16:48:00Z">
              <w:r w:rsidRPr="008A0F75" w:rsidDel="00803B93">
                <w:rPr>
                  <w:rFonts w:ascii="Calibri" w:hAnsi="Calibri"/>
                  <w:sz w:val="22"/>
                  <w:szCs w:val="22"/>
                </w:rPr>
                <w:delText>Simplex working</w:delText>
              </w:r>
            </w:del>
          </w:p>
          <w:p w14:paraId="596E0D3C" w14:textId="355B5ACA" w:rsidR="008A0F75" w:rsidRPr="008A0F75" w:rsidDel="00803B93" w:rsidRDefault="008A0F75" w:rsidP="006039FF">
            <w:pPr>
              <w:pStyle w:val="Tablelevel3"/>
              <w:rPr>
                <w:del w:id="8027" w:author="Jillian Carson-Jackson" w:date="2020-12-27T16:48:00Z"/>
                <w:rFonts w:ascii="Calibri" w:hAnsi="Calibri"/>
                <w:sz w:val="22"/>
                <w:szCs w:val="22"/>
              </w:rPr>
            </w:pPr>
            <w:del w:id="8028" w:author="Jillian Carson-Jackson" w:date="2020-12-27T16:48:00Z">
              <w:r w:rsidRPr="008A0F75" w:rsidDel="00803B93">
                <w:rPr>
                  <w:rFonts w:ascii="Calibri" w:hAnsi="Calibri"/>
                  <w:sz w:val="22"/>
                  <w:szCs w:val="22"/>
                </w:rPr>
                <w:delText>Semi duplex</w:delText>
              </w:r>
            </w:del>
          </w:p>
          <w:p w14:paraId="6DFEA2C4" w14:textId="59326FA8" w:rsidR="008A0F75" w:rsidRPr="008A0F75" w:rsidDel="00803B93" w:rsidRDefault="008A0F75" w:rsidP="006039FF">
            <w:pPr>
              <w:pStyle w:val="Tablelevel3"/>
              <w:rPr>
                <w:del w:id="8029" w:author="Jillian Carson-Jackson" w:date="2020-12-27T16:48:00Z"/>
                <w:rFonts w:ascii="Calibri" w:hAnsi="Calibri"/>
                <w:sz w:val="22"/>
                <w:szCs w:val="22"/>
              </w:rPr>
            </w:pPr>
            <w:del w:id="8030" w:author="Jillian Carson-Jackson" w:date="2020-12-27T16:48:00Z">
              <w:r w:rsidRPr="008A0F75" w:rsidDel="00803B93">
                <w:rPr>
                  <w:rFonts w:ascii="Calibri" w:hAnsi="Calibri"/>
                  <w:sz w:val="22"/>
                  <w:szCs w:val="22"/>
                </w:rPr>
                <w:delText>Duplex working</w:delText>
              </w:r>
            </w:del>
          </w:p>
          <w:p w14:paraId="5CB72F97" w14:textId="36F21DB2" w:rsidR="008A0F75" w:rsidRPr="008A0F75" w:rsidDel="00803B93" w:rsidRDefault="008A0F75" w:rsidP="006039FF">
            <w:pPr>
              <w:pStyle w:val="Tablelevel2"/>
              <w:rPr>
                <w:del w:id="8031" w:author="Jillian Carson-Jackson" w:date="2020-12-27T16:48:00Z"/>
                <w:rFonts w:ascii="Calibri" w:hAnsi="Calibri"/>
                <w:sz w:val="22"/>
                <w:szCs w:val="22"/>
              </w:rPr>
            </w:pPr>
            <w:del w:id="8032" w:author="Jillian Carson-Jackson" w:date="2020-12-27T16:48:00Z">
              <w:r w:rsidRPr="008A0F75" w:rsidDel="00803B93">
                <w:rPr>
                  <w:rFonts w:ascii="Calibri" w:hAnsi="Calibri"/>
                  <w:sz w:val="22"/>
                  <w:szCs w:val="22"/>
                </w:rPr>
                <w:delText>Port operation and ship movement frequencies</w:delText>
              </w:r>
            </w:del>
          </w:p>
          <w:p w14:paraId="7AA98D64" w14:textId="5BC22677" w:rsidR="008A0F75" w:rsidRPr="008A0F75" w:rsidDel="00803B93" w:rsidRDefault="008A0F75" w:rsidP="006039FF">
            <w:pPr>
              <w:pStyle w:val="Tablelevel2"/>
              <w:rPr>
                <w:del w:id="8033" w:author="Jillian Carson-Jackson" w:date="2020-12-27T16:48:00Z"/>
                <w:rFonts w:ascii="Calibri" w:hAnsi="Calibri"/>
                <w:sz w:val="22"/>
                <w:szCs w:val="22"/>
              </w:rPr>
            </w:pPr>
            <w:del w:id="8034" w:author="Jillian Carson-Jackson" w:date="2020-12-27T16:48:00Z">
              <w:r w:rsidRPr="008A0F75" w:rsidDel="00803B93">
                <w:rPr>
                  <w:rFonts w:ascii="Calibri" w:hAnsi="Calibri"/>
                  <w:sz w:val="22"/>
                  <w:szCs w:val="22"/>
                </w:rPr>
                <w:delText>Distress, safety and calling frequencies</w:delText>
              </w:r>
            </w:del>
          </w:p>
          <w:p w14:paraId="55A237DA" w14:textId="42E0084F" w:rsidR="008A0F75" w:rsidRPr="008A0F75" w:rsidDel="00803B93" w:rsidRDefault="008A0F75" w:rsidP="006039FF">
            <w:pPr>
              <w:pStyle w:val="Tablelevel3"/>
              <w:rPr>
                <w:del w:id="8035" w:author="Jillian Carson-Jackson" w:date="2020-12-27T16:48:00Z"/>
                <w:rFonts w:ascii="Calibri" w:hAnsi="Calibri"/>
                <w:sz w:val="22"/>
                <w:szCs w:val="22"/>
              </w:rPr>
            </w:pPr>
            <w:del w:id="8036" w:author="Jillian Carson-Jackson" w:date="2020-12-27T16:48:00Z">
              <w:r w:rsidRPr="008A0F75" w:rsidDel="00803B93">
                <w:rPr>
                  <w:rFonts w:ascii="Calibri" w:hAnsi="Calibri"/>
                  <w:sz w:val="22"/>
                  <w:szCs w:val="22"/>
                </w:rPr>
                <w:delText>Radiotelephone</w:delText>
              </w:r>
            </w:del>
          </w:p>
          <w:p w14:paraId="4B459038" w14:textId="7AC0320E" w:rsidR="008A0F75" w:rsidRPr="008A0F75" w:rsidDel="00803B93" w:rsidRDefault="008A0F75" w:rsidP="006039FF">
            <w:pPr>
              <w:pStyle w:val="Tablelevel3"/>
              <w:rPr>
                <w:del w:id="8037" w:author="Jillian Carson-Jackson" w:date="2020-12-27T16:48:00Z"/>
                <w:rFonts w:ascii="Calibri" w:hAnsi="Calibri"/>
                <w:sz w:val="22"/>
                <w:szCs w:val="22"/>
              </w:rPr>
            </w:pPr>
            <w:del w:id="8038" w:author="Jillian Carson-Jackson" w:date="2020-12-27T16:48:00Z">
              <w:r w:rsidRPr="008A0F75" w:rsidDel="00803B93">
                <w:rPr>
                  <w:rFonts w:ascii="Calibri" w:hAnsi="Calibri"/>
                  <w:sz w:val="22"/>
                  <w:szCs w:val="22"/>
                </w:rPr>
                <w:delText>DSC</w:delText>
              </w:r>
            </w:del>
          </w:p>
          <w:p w14:paraId="46BA8F02" w14:textId="3FED6D49" w:rsidR="008A0F75" w:rsidRPr="008A0F75" w:rsidDel="00803B93" w:rsidRDefault="008A0F75" w:rsidP="006039FF">
            <w:pPr>
              <w:pStyle w:val="Tablelevel2"/>
              <w:rPr>
                <w:del w:id="8039" w:author="Jillian Carson-Jackson" w:date="2020-12-27T16:48:00Z"/>
                <w:rFonts w:ascii="Calibri" w:hAnsi="Calibri"/>
                <w:sz w:val="22"/>
                <w:szCs w:val="22"/>
              </w:rPr>
            </w:pPr>
            <w:del w:id="8040" w:author="Jillian Carson-Jackson" w:date="2020-12-27T16:48:00Z">
              <w:r w:rsidRPr="008A0F75" w:rsidDel="00803B93">
                <w:rPr>
                  <w:rFonts w:ascii="Calibri" w:hAnsi="Calibri"/>
                  <w:sz w:val="22"/>
                  <w:szCs w:val="22"/>
                </w:rPr>
                <w:delText xml:space="preserve">Automatic Identification Systems (AIS) </w:delText>
              </w:r>
            </w:del>
          </w:p>
          <w:p w14:paraId="7E0D1152" w14:textId="467F4A89" w:rsidR="008A0F75" w:rsidRPr="008A0F75" w:rsidDel="00803B93" w:rsidRDefault="008A0F75" w:rsidP="006039FF">
            <w:pPr>
              <w:pStyle w:val="Tablelevel3"/>
              <w:rPr>
                <w:del w:id="8041" w:author="Jillian Carson-Jackson" w:date="2020-12-27T16:48:00Z"/>
                <w:rFonts w:ascii="Calibri" w:hAnsi="Calibri"/>
                <w:sz w:val="22"/>
                <w:szCs w:val="22"/>
              </w:rPr>
            </w:pPr>
            <w:del w:id="8042" w:author="Jillian Carson-Jackson" w:date="2020-12-27T16:48:00Z">
              <w:r w:rsidRPr="008A0F75" w:rsidDel="00803B93">
                <w:rPr>
                  <w:rFonts w:ascii="Calibri" w:hAnsi="Calibri"/>
                  <w:sz w:val="22"/>
                  <w:szCs w:val="22"/>
                </w:rPr>
                <w:delText>Introduction to AIS</w:delText>
              </w:r>
            </w:del>
          </w:p>
          <w:p w14:paraId="565E6F93" w14:textId="75E9D612" w:rsidR="008A0F75" w:rsidRPr="008A0F75" w:rsidDel="00803B93" w:rsidRDefault="008A0F75" w:rsidP="006039FF">
            <w:pPr>
              <w:pStyle w:val="Tablelevel3"/>
              <w:rPr>
                <w:del w:id="8043" w:author="Jillian Carson-Jackson" w:date="2020-12-27T16:48:00Z"/>
                <w:rFonts w:ascii="Calibri" w:hAnsi="Calibri"/>
                <w:sz w:val="22"/>
                <w:szCs w:val="22"/>
              </w:rPr>
            </w:pPr>
            <w:del w:id="8044" w:author="Jillian Carson-Jackson" w:date="2020-12-27T16:48:00Z">
              <w:r w:rsidRPr="008A0F75" w:rsidDel="00803B93">
                <w:rPr>
                  <w:rFonts w:ascii="Calibri" w:hAnsi="Calibri"/>
                  <w:sz w:val="22"/>
                  <w:szCs w:val="22"/>
                </w:rPr>
                <w:delText>Application of AIS to VTS</w:delText>
              </w:r>
            </w:del>
          </w:p>
        </w:tc>
        <w:tc>
          <w:tcPr>
            <w:tcW w:w="2410" w:type="dxa"/>
          </w:tcPr>
          <w:p w14:paraId="7FEB2CBF" w14:textId="25C61C03" w:rsidR="008A0F75" w:rsidRPr="008A0F75" w:rsidDel="00803B93" w:rsidRDefault="008A0F75" w:rsidP="006039FF">
            <w:pPr>
              <w:pStyle w:val="Tablelevel2"/>
              <w:ind w:left="0"/>
              <w:jc w:val="center"/>
              <w:rPr>
                <w:del w:id="8045" w:author="Jillian Carson-Jackson" w:date="2020-12-27T16:48:00Z"/>
                <w:rFonts w:ascii="Calibri" w:hAnsi="Calibri"/>
                <w:sz w:val="22"/>
                <w:szCs w:val="22"/>
              </w:rPr>
            </w:pPr>
            <w:del w:id="8046" w:author="Jillian Carson-Jackson" w:date="2020-12-27T16:48:00Z">
              <w:r w:rsidRPr="008A0F75" w:rsidDel="00803B93">
                <w:rPr>
                  <w:rFonts w:ascii="Calibri" w:hAnsi="Calibri"/>
                  <w:sz w:val="22"/>
                  <w:szCs w:val="22"/>
                </w:rPr>
                <w:delText>R10, Appendix S18</w:delText>
              </w:r>
            </w:del>
          </w:p>
          <w:p w14:paraId="7C208D20" w14:textId="3C2D5EC8" w:rsidR="008A0F75" w:rsidRPr="008A0F75" w:rsidDel="00803B93" w:rsidRDefault="008A0F75" w:rsidP="006039FF">
            <w:pPr>
              <w:pStyle w:val="Tablelevel2"/>
              <w:ind w:left="0"/>
              <w:jc w:val="center"/>
              <w:rPr>
                <w:del w:id="8047" w:author="Jillian Carson-Jackson" w:date="2020-12-27T16:48:00Z"/>
                <w:rFonts w:ascii="Calibri" w:hAnsi="Calibri"/>
                <w:sz w:val="22"/>
                <w:szCs w:val="22"/>
              </w:rPr>
            </w:pPr>
          </w:p>
        </w:tc>
        <w:tc>
          <w:tcPr>
            <w:tcW w:w="2976" w:type="dxa"/>
          </w:tcPr>
          <w:p w14:paraId="07D2FAA4" w14:textId="3399E145" w:rsidR="008A0F75" w:rsidRPr="008A0F75" w:rsidDel="00803B93" w:rsidRDefault="008A0F75" w:rsidP="006039FF">
            <w:pPr>
              <w:pStyle w:val="BodyText"/>
              <w:jc w:val="center"/>
              <w:rPr>
                <w:del w:id="8048" w:author="Jillian Carson-Jackson" w:date="2020-12-27T16:48:00Z"/>
                <w:rFonts w:ascii="Calibri" w:hAnsi="Calibri"/>
                <w:szCs w:val="22"/>
              </w:rPr>
            </w:pPr>
          </w:p>
        </w:tc>
      </w:tr>
      <w:tr w:rsidR="008A0F75" w:rsidRPr="008A0F75" w:rsidDel="00803B93" w14:paraId="3FAB494F" w14:textId="4AC55AA9" w:rsidTr="006039FF">
        <w:trPr>
          <w:cantSplit/>
          <w:trHeight w:val="322"/>
          <w:jc w:val="center"/>
          <w:del w:id="8049" w:author="Jillian Carson-Jackson" w:date="2020-12-27T16:48:00Z"/>
        </w:trPr>
        <w:tc>
          <w:tcPr>
            <w:tcW w:w="8897" w:type="dxa"/>
          </w:tcPr>
          <w:p w14:paraId="6DDA7A11" w14:textId="68962F39" w:rsidR="008A0F75" w:rsidRPr="008A0F75" w:rsidDel="00803B93" w:rsidRDefault="008A0F75" w:rsidP="006039FF">
            <w:pPr>
              <w:pStyle w:val="BodyText"/>
              <w:spacing w:before="60"/>
              <w:rPr>
                <w:del w:id="8050" w:author="Jillian Carson-Jackson" w:date="2020-12-27T16:48:00Z"/>
                <w:rFonts w:ascii="Calibri" w:hAnsi="Calibri"/>
                <w:szCs w:val="22"/>
              </w:rPr>
            </w:pPr>
            <w:del w:id="8051" w:author="Jillian Carson-Jackson" w:date="2020-12-27T16:48:00Z">
              <w:r w:rsidRPr="008A0F75" w:rsidDel="00803B93">
                <w:rPr>
                  <w:rFonts w:ascii="Calibri" w:hAnsi="Calibri"/>
                  <w:szCs w:val="22"/>
                </w:rPr>
                <w:delText>Restrictions on the use of Radio Regulations (RR) Appendix S18 frequencies</w:delText>
              </w:r>
            </w:del>
          </w:p>
        </w:tc>
        <w:tc>
          <w:tcPr>
            <w:tcW w:w="2410" w:type="dxa"/>
          </w:tcPr>
          <w:p w14:paraId="7189C20D" w14:textId="2EE14195" w:rsidR="008A0F75" w:rsidRPr="008A0F75" w:rsidDel="00803B93" w:rsidRDefault="008A0F75" w:rsidP="006039FF">
            <w:pPr>
              <w:pStyle w:val="Tablelevel2"/>
              <w:spacing w:before="60"/>
              <w:ind w:left="0"/>
              <w:jc w:val="center"/>
              <w:rPr>
                <w:del w:id="8052" w:author="Jillian Carson-Jackson" w:date="2020-12-27T16:48:00Z"/>
                <w:rFonts w:ascii="Calibri" w:hAnsi="Calibri"/>
                <w:sz w:val="22"/>
                <w:szCs w:val="22"/>
              </w:rPr>
            </w:pPr>
            <w:del w:id="8053" w:author="Jillian Carson-Jackson" w:date="2020-12-27T16:48:00Z">
              <w:r w:rsidRPr="008A0F75" w:rsidDel="00803B93">
                <w:rPr>
                  <w:rFonts w:ascii="Calibri" w:hAnsi="Calibri"/>
                  <w:sz w:val="22"/>
                  <w:szCs w:val="22"/>
                </w:rPr>
                <w:delText>R10, Appendix S18</w:delText>
              </w:r>
            </w:del>
          </w:p>
        </w:tc>
        <w:tc>
          <w:tcPr>
            <w:tcW w:w="2976" w:type="dxa"/>
          </w:tcPr>
          <w:p w14:paraId="4CE671DF" w14:textId="129DCCC5" w:rsidR="008A0F75" w:rsidRPr="008A0F75" w:rsidDel="00803B93" w:rsidRDefault="008A0F75" w:rsidP="006039FF">
            <w:pPr>
              <w:pStyle w:val="Tablelevel2"/>
              <w:spacing w:before="60"/>
              <w:ind w:left="0"/>
              <w:jc w:val="center"/>
              <w:rPr>
                <w:del w:id="8054" w:author="Jillian Carson-Jackson" w:date="2020-12-27T16:48:00Z"/>
                <w:rFonts w:ascii="Calibri" w:hAnsi="Calibri"/>
                <w:sz w:val="22"/>
                <w:szCs w:val="22"/>
              </w:rPr>
            </w:pPr>
          </w:p>
        </w:tc>
      </w:tr>
      <w:tr w:rsidR="008A0F75" w:rsidRPr="008A0F75" w:rsidDel="00803B93" w14:paraId="051394EE" w14:textId="4BDF220C" w:rsidTr="006039FF">
        <w:trPr>
          <w:cantSplit/>
          <w:jc w:val="center"/>
          <w:del w:id="8055" w:author="Jillian Carson-Jackson" w:date="2020-12-27T16:48:00Z"/>
        </w:trPr>
        <w:tc>
          <w:tcPr>
            <w:tcW w:w="8897" w:type="dxa"/>
          </w:tcPr>
          <w:p w14:paraId="2928389D" w14:textId="7CF0DB2D" w:rsidR="008A0F75" w:rsidRPr="008A0F75" w:rsidDel="00803B93" w:rsidRDefault="008A0F75" w:rsidP="006039FF">
            <w:pPr>
              <w:pStyle w:val="Tablelevel1bold"/>
              <w:rPr>
                <w:del w:id="8056" w:author="Jillian Carson-Jackson" w:date="2020-12-27T16:48:00Z"/>
                <w:rFonts w:ascii="Calibri" w:hAnsi="Calibri"/>
                <w:b w:val="0"/>
                <w:sz w:val="22"/>
                <w:szCs w:val="22"/>
              </w:rPr>
            </w:pPr>
            <w:bookmarkStart w:id="8057" w:name="_Toc446917609"/>
            <w:bookmarkStart w:id="8058" w:name="_Toc111617502"/>
            <w:del w:id="8059" w:author="Jillian Carson-Jackson" w:date="2020-12-27T16:48:00Z">
              <w:r w:rsidRPr="008A0F75" w:rsidDel="00803B93">
                <w:rPr>
                  <w:rFonts w:ascii="Calibri" w:hAnsi="Calibri"/>
                  <w:b w:val="0"/>
                  <w:sz w:val="22"/>
                  <w:szCs w:val="22"/>
                </w:rPr>
                <w:delText>National frequencies assigned to VTS</w:delText>
              </w:r>
              <w:bookmarkEnd w:id="8057"/>
              <w:bookmarkEnd w:id="8058"/>
            </w:del>
          </w:p>
          <w:p w14:paraId="07109B82" w14:textId="2EDFB0E3" w:rsidR="008A0F75" w:rsidRPr="008A0F75" w:rsidDel="00803B93" w:rsidRDefault="008A0F75" w:rsidP="006039FF">
            <w:pPr>
              <w:pStyle w:val="Tablelevel2"/>
              <w:rPr>
                <w:del w:id="8060" w:author="Jillian Carson-Jackson" w:date="2020-12-27T16:48:00Z"/>
                <w:rFonts w:ascii="Calibri" w:hAnsi="Calibri"/>
                <w:sz w:val="22"/>
                <w:szCs w:val="22"/>
              </w:rPr>
            </w:pPr>
            <w:del w:id="8061" w:author="Jillian Carson-Jackson" w:date="2020-12-27T16:48:00Z">
              <w:r w:rsidRPr="008A0F75" w:rsidDel="00803B93">
                <w:rPr>
                  <w:rFonts w:ascii="Calibri" w:hAnsi="Calibri"/>
                  <w:sz w:val="22"/>
                  <w:szCs w:val="22"/>
                </w:rPr>
                <w:delText>Assignment and use of single and two frequency channels for VTS purposes</w:delText>
              </w:r>
            </w:del>
          </w:p>
          <w:p w14:paraId="232A6DBF" w14:textId="2E57698A" w:rsidR="008A0F75" w:rsidRPr="008A0F75" w:rsidDel="00803B93" w:rsidRDefault="008A0F75" w:rsidP="006039FF">
            <w:pPr>
              <w:pStyle w:val="Tablelevel2"/>
              <w:rPr>
                <w:del w:id="8062" w:author="Jillian Carson-Jackson" w:date="2020-12-27T16:48:00Z"/>
                <w:rFonts w:ascii="Calibri" w:hAnsi="Calibri"/>
                <w:sz w:val="22"/>
                <w:szCs w:val="22"/>
              </w:rPr>
            </w:pPr>
            <w:del w:id="8063" w:author="Jillian Carson-Jackson" w:date="2020-12-27T16:48:00Z">
              <w:r w:rsidRPr="008A0F75" w:rsidDel="00803B93">
                <w:rPr>
                  <w:rFonts w:ascii="Calibri" w:hAnsi="Calibri"/>
                  <w:sz w:val="22"/>
                  <w:szCs w:val="22"/>
                </w:rPr>
                <w:delText>National restrictions on the use of RR Appendix S18 frequencies</w:delText>
              </w:r>
            </w:del>
          </w:p>
        </w:tc>
        <w:tc>
          <w:tcPr>
            <w:tcW w:w="2410" w:type="dxa"/>
          </w:tcPr>
          <w:p w14:paraId="2DC0EF9C" w14:textId="33513577" w:rsidR="008A0F75" w:rsidRPr="008A0F75" w:rsidDel="00803B93" w:rsidRDefault="008A0F75" w:rsidP="006039FF">
            <w:pPr>
              <w:pStyle w:val="Tablelevel2"/>
              <w:spacing w:before="60"/>
              <w:ind w:left="0"/>
              <w:jc w:val="center"/>
              <w:rPr>
                <w:del w:id="8064" w:author="Jillian Carson-Jackson" w:date="2020-12-27T16:48:00Z"/>
                <w:rFonts w:ascii="Calibri" w:hAnsi="Calibri"/>
                <w:sz w:val="22"/>
                <w:szCs w:val="22"/>
              </w:rPr>
            </w:pPr>
            <w:del w:id="8065" w:author="Jillian Carson-Jackson" w:date="2020-12-27T16:48:00Z">
              <w:r w:rsidRPr="008A0F75" w:rsidDel="00803B93">
                <w:rPr>
                  <w:rFonts w:ascii="Calibri" w:hAnsi="Calibri"/>
                  <w:sz w:val="22"/>
                  <w:szCs w:val="22"/>
                </w:rPr>
                <w:delText>R37</w:delText>
              </w:r>
            </w:del>
          </w:p>
        </w:tc>
        <w:tc>
          <w:tcPr>
            <w:tcW w:w="2976" w:type="dxa"/>
          </w:tcPr>
          <w:p w14:paraId="5DB5087D" w14:textId="4D7CE80D" w:rsidR="008A0F75" w:rsidRPr="008A0F75" w:rsidDel="00803B93" w:rsidRDefault="008A0F75" w:rsidP="006039FF">
            <w:pPr>
              <w:pStyle w:val="Tablelevel2"/>
              <w:ind w:left="0"/>
              <w:jc w:val="center"/>
              <w:rPr>
                <w:del w:id="8066" w:author="Jillian Carson-Jackson" w:date="2020-12-27T16:48:00Z"/>
                <w:rFonts w:ascii="Calibri" w:hAnsi="Calibri"/>
                <w:sz w:val="22"/>
                <w:szCs w:val="22"/>
              </w:rPr>
            </w:pPr>
          </w:p>
        </w:tc>
      </w:tr>
    </w:tbl>
    <w:p w14:paraId="5B45290E" w14:textId="4B1C7641" w:rsidR="008A0F75" w:rsidDel="00803B93" w:rsidRDefault="008A0F75" w:rsidP="008A0F75">
      <w:pPr>
        <w:rPr>
          <w:del w:id="8067" w:author="Jillian Carson-Jackson" w:date="2020-12-27T16:48:00Z"/>
        </w:rPr>
      </w:pPr>
      <w:del w:id="8068" w:author="Jillian Carson-Jackson" w:date="2020-12-27T16:48:00Z">
        <w:r w:rsidDel="00803B93">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rsidDel="00803B93" w14:paraId="201C7FC4" w14:textId="42FCA490" w:rsidTr="006039FF">
        <w:trPr>
          <w:cantSplit/>
          <w:tblHeader/>
          <w:jc w:val="center"/>
          <w:del w:id="8069" w:author="Jillian Carson-Jackson" w:date="2020-12-27T16:48:00Z"/>
        </w:trPr>
        <w:tc>
          <w:tcPr>
            <w:tcW w:w="8897" w:type="dxa"/>
            <w:tcBorders>
              <w:bottom w:val="single" w:sz="12" w:space="0" w:color="auto"/>
            </w:tcBorders>
            <w:vAlign w:val="center"/>
          </w:tcPr>
          <w:p w14:paraId="0744D994" w14:textId="55D176AE" w:rsidR="008A0F75" w:rsidRPr="008A0F75" w:rsidDel="00803B93" w:rsidRDefault="008A0F75" w:rsidP="008A0F75">
            <w:pPr>
              <w:pStyle w:val="Tableheading"/>
              <w:rPr>
                <w:del w:id="8070" w:author="Jillian Carson-Jackson" w:date="2020-12-27T16:48:00Z"/>
              </w:rPr>
            </w:pPr>
            <w:del w:id="8071" w:author="Jillian Carson-Jackson" w:date="2020-12-27T16:48:00Z">
              <w:r w:rsidRPr="008A0F75" w:rsidDel="00803B93">
                <w:delText>Subjects / Learning Objectives</w:delText>
              </w:r>
            </w:del>
          </w:p>
        </w:tc>
        <w:tc>
          <w:tcPr>
            <w:tcW w:w="2726" w:type="dxa"/>
            <w:tcBorders>
              <w:bottom w:val="single" w:sz="12" w:space="0" w:color="auto"/>
            </w:tcBorders>
            <w:vAlign w:val="center"/>
          </w:tcPr>
          <w:p w14:paraId="775BADEC" w14:textId="4EB8261C" w:rsidR="008A0F75" w:rsidRPr="008A0F75" w:rsidDel="00803B93" w:rsidRDefault="008A0F75" w:rsidP="008A0F75">
            <w:pPr>
              <w:pStyle w:val="Tableheading"/>
              <w:rPr>
                <w:del w:id="8072" w:author="Jillian Carson-Jackson" w:date="2020-12-27T16:48:00Z"/>
              </w:rPr>
            </w:pPr>
            <w:del w:id="8073" w:author="Jillian Carson-Jackson" w:date="2020-12-27T16:48:00Z">
              <w:r w:rsidRPr="008A0F75" w:rsidDel="00803B93">
                <w:delText>Reference</w:delText>
              </w:r>
            </w:del>
          </w:p>
        </w:tc>
        <w:tc>
          <w:tcPr>
            <w:tcW w:w="2709" w:type="dxa"/>
            <w:tcBorders>
              <w:bottom w:val="single" w:sz="12" w:space="0" w:color="auto"/>
            </w:tcBorders>
            <w:vAlign w:val="center"/>
          </w:tcPr>
          <w:p w14:paraId="132C288E" w14:textId="1611C699" w:rsidR="008A0F75" w:rsidRPr="008A0F75" w:rsidDel="00803B93" w:rsidRDefault="008A0F75" w:rsidP="008A0F75">
            <w:pPr>
              <w:pStyle w:val="Tableheading"/>
              <w:rPr>
                <w:del w:id="8074" w:author="Jillian Carson-Jackson" w:date="2020-12-27T16:48:00Z"/>
              </w:rPr>
            </w:pPr>
            <w:del w:id="8075" w:author="Jillian Carson-Jackson" w:date="2020-12-27T16:48:00Z">
              <w:r w:rsidRPr="008A0F75" w:rsidDel="00803B93">
                <w:delText>Teaching Aid</w:delText>
              </w:r>
            </w:del>
          </w:p>
        </w:tc>
      </w:tr>
      <w:tr w:rsidR="008A0F75" w:rsidRPr="008A0F75" w:rsidDel="00803B93" w14:paraId="16B1C8EA" w14:textId="10126C0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8076" w:author="Jillian Carson-Jackson" w:date="2020-12-27T16:48:00Z"/>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0BE0A946" w:rsidR="008A0F75" w:rsidRPr="008A0F75" w:rsidDel="00803B93" w:rsidRDefault="008A0F75" w:rsidP="006039FF">
            <w:pPr>
              <w:pStyle w:val="Tablelevel1bold"/>
              <w:rPr>
                <w:del w:id="8077" w:author="Jillian Carson-Jackson" w:date="2020-12-27T16:48:00Z"/>
                <w:rFonts w:ascii="Calibri" w:hAnsi="Calibri"/>
                <w:sz w:val="22"/>
                <w:szCs w:val="22"/>
              </w:rPr>
            </w:pPr>
            <w:del w:id="8078" w:author="Jillian Carson-Jackson" w:date="2020-12-27T16:48:00Z">
              <w:r w:rsidRPr="008A0F75" w:rsidDel="00803B93">
                <w:rPr>
                  <w:rFonts w:ascii="Calibri" w:hAnsi="Calibri"/>
                  <w:sz w:val="22"/>
                  <w:szCs w:val="22"/>
                </w:rPr>
                <w:delText>Operation of radio equipment</w:delText>
              </w:r>
            </w:del>
          </w:p>
        </w:tc>
        <w:tc>
          <w:tcPr>
            <w:tcW w:w="2726" w:type="dxa"/>
            <w:tcBorders>
              <w:top w:val="single" w:sz="4" w:space="0" w:color="auto"/>
              <w:left w:val="single" w:sz="4" w:space="0" w:color="auto"/>
              <w:bottom w:val="single" w:sz="4" w:space="0" w:color="auto"/>
              <w:right w:val="single" w:sz="4" w:space="0" w:color="auto"/>
            </w:tcBorders>
          </w:tcPr>
          <w:p w14:paraId="3DD0113F" w14:textId="44CAA916" w:rsidR="008A0F75" w:rsidRPr="008A0F75" w:rsidDel="00803B93" w:rsidRDefault="008A0F75" w:rsidP="006039FF">
            <w:pPr>
              <w:jc w:val="center"/>
              <w:rPr>
                <w:del w:id="8079" w:author="Jillian Carson-Jackson" w:date="2020-12-27T16:48:00Z"/>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2DC595D9" w:rsidR="008A0F75" w:rsidRPr="008A0F75" w:rsidDel="00803B93" w:rsidRDefault="008A0F75" w:rsidP="006039FF">
            <w:pPr>
              <w:jc w:val="center"/>
              <w:rPr>
                <w:del w:id="8080" w:author="Jillian Carson-Jackson" w:date="2020-12-27T16:48:00Z"/>
                <w:rFonts w:ascii="Calibri" w:hAnsi="Calibri"/>
                <w:sz w:val="22"/>
                <w:szCs w:val="22"/>
              </w:rPr>
            </w:pPr>
          </w:p>
        </w:tc>
      </w:tr>
      <w:tr w:rsidR="008A0F75" w:rsidRPr="008A0F75" w:rsidDel="00803B93" w14:paraId="7B15096E" w14:textId="2D32E7FA"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8081" w:author="Jillian Carson-Jackson" w:date="2020-12-27T16:48:00Z"/>
        </w:trPr>
        <w:tc>
          <w:tcPr>
            <w:tcW w:w="8897" w:type="dxa"/>
            <w:tcBorders>
              <w:top w:val="single" w:sz="4" w:space="0" w:color="auto"/>
              <w:left w:val="single" w:sz="4" w:space="0" w:color="auto"/>
              <w:bottom w:val="single" w:sz="4" w:space="0" w:color="auto"/>
              <w:right w:val="single" w:sz="4" w:space="0" w:color="auto"/>
            </w:tcBorders>
          </w:tcPr>
          <w:p w14:paraId="3D75722E" w14:textId="5965872D" w:rsidR="008A0F75" w:rsidRPr="008A0F75" w:rsidDel="00803B93" w:rsidRDefault="008A0F75" w:rsidP="006039FF">
            <w:pPr>
              <w:pStyle w:val="Tablelevel1bold"/>
              <w:rPr>
                <w:del w:id="8082" w:author="Jillian Carson-Jackson" w:date="2020-12-27T16:48:00Z"/>
                <w:rFonts w:ascii="Calibri" w:hAnsi="Calibri"/>
                <w:b w:val="0"/>
                <w:i/>
                <w:sz w:val="22"/>
                <w:szCs w:val="22"/>
              </w:rPr>
            </w:pPr>
            <w:bookmarkStart w:id="8083" w:name="_Toc446917610"/>
            <w:bookmarkStart w:id="8084" w:name="_Toc111617503"/>
            <w:del w:id="8085" w:author="Jillian Carson-Jackson" w:date="2020-12-27T16:48:00Z">
              <w:r w:rsidRPr="008A0F75" w:rsidDel="00803B93">
                <w:rPr>
                  <w:rFonts w:ascii="Calibri" w:hAnsi="Calibri"/>
                  <w:b w:val="0"/>
                  <w:i/>
                  <w:sz w:val="22"/>
                  <w:szCs w:val="22"/>
                </w:rPr>
                <w:delText>Describe and demonstrate the operation of radio equipmen</w:delText>
              </w:r>
              <w:bookmarkEnd w:id="8083"/>
              <w:bookmarkEnd w:id="8084"/>
              <w:r w:rsidRPr="008A0F75" w:rsidDel="00803B93">
                <w:rPr>
                  <w:rFonts w:ascii="Calibri" w:hAnsi="Calibri"/>
                  <w:b w:val="0"/>
                  <w:i/>
                  <w:sz w:val="22"/>
                  <w:szCs w:val="22"/>
                </w:rPr>
                <w:delText>t</w:delText>
              </w:r>
            </w:del>
          </w:p>
        </w:tc>
        <w:tc>
          <w:tcPr>
            <w:tcW w:w="2726" w:type="dxa"/>
            <w:tcBorders>
              <w:top w:val="single" w:sz="4" w:space="0" w:color="auto"/>
              <w:left w:val="single" w:sz="4" w:space="0" w:color="auto"/>
              <w:bottom w:val="single" w:sz="4" w:space="0" w:color="auto"/>
              <w:right w:val="single" w:sz="4" w:space="0" w:color="auto"/>
            </w:tcBorders>
          </w:tcPr>
          <w:p w14:paraId="5DAA18E3" w14:textId="26FFB4B9" w:rsidR="008A0F75" w:rsidRPr="008A0F75" w:rsidDel="00803B93" w:rsidRDefault="008A0F75" w:rsidP="006039FF">
            <w:pPr>
              <w:jc w:val="center"/>
              <w:rPr>
                <w:del w:id="8086" w:author="Jillian Carson-Jackson" w:date="2020-12-27T16:48:00Z"/>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3AC4DBD9" w:rsidR="008A0F75" w:rsidRPr="008A0F75" w:rsidDel="00803B93" w:rsidRDefault="008A0F75" w:rsidP="006039FF">
            <w:pPr>
              <w:jc w:val="center"/>
              <w:rPr>
                <w:del w:id="8087" w:author="Jillian Carson-Jackson" w:date="2020-12-27T16:48:00Z"/>
                <w:rFonts w:ascii="Calibri" w:hAnsi="Calibri"/>
                <w:i/>
                <w:sz w:val="22"/>
                <w:szCs w:val="22"/>
              </w:rPr>
            </w:pPr>
          </w:p>
        </w:tc>
      </w:tr>
      <w:tr w:rsidR="008A0F75" w:rsidRPr="008A0F75" w:rsidDel="00803B93" w14:paraId="13FE272A" w14:textId="5986E77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8088" w:author="Jillian Carson-Jackson" w:date="2020-12-27T16:48:00Z"/>
        </w:trPr>
        <w:tc>
          <w:tcPr>
            <w:tcW w:w="8897" w:type="dxa"/>
            <w:tcBorders>
              <w:top w:val="single" w:sz="4" w:space="0" w:color="auto"/>
              <w:left w:val="single" w:sz="6" w:space="0" w:color="auto"/>
              <w:bottom w:val="single" w:sz="6" w:space="0" w:color="auto"/>
              <w:right w:val="single" w:sz="6" w:space="0" w:color="auto"/>
            </w:tcBorders>
          </w:tcPr>
          <w:p w14:paraId="7117B3F9" w14:textId="101F753E" w:rsidR="008A0F75" w:rsidRPr="008A0F75" w:rsidDel="00803B93" w:rsidRDefault="008A0F75" w:rsidP="006039FF">
            <w:pPr>
              <w:pStyle w:val="Tablelevel1bold"/>
              <w:rPr>
                <w:del w:id="8089" w:author="Jillian Carson-Jackson" w:date="2020-12-27T16:48:00Z"/>
                <w:rFonts w:ascii="Calibri" w:hAnsi="Calibri"/>
                <w:b w:val="0"/>
                <w:sz w:val="22"/>
                <w:szCs w:val="22"/>
              </w:rPr>
            </w:pPr>
            <w:bookmarkStart w:id="8090" w:name="_Toc446917611"/>
            <w:bookmarkStart w:id="8091" w:name="_Toc111617504"/>
            <w:del w:id="8092" w:author="Jillian Carson-Jackson" w:date="2020-12-27T16:48:00Z">
              <w:r w:rsidRPr="008A0F75" w:rsidDel="00803B93">
                <w:rPr>
                  <w:rFonts w:ascii="Calibri" w:hAnsi="Calibri"/>
                  <w:b w:val="0"/>
                  <w:sz w:val="22"/>
                  <w:szCs w:val="22"/>
                </w:rPr>
                <w:delText>Introduction to basic VTS VHF radiotelephone, DSC and AIS equipment</w:delText>
              </w:r>
              <w:bookmarkEnd w:id="8090"/>
              <w:bookmarkEnd w:id="8091"/>
            </w:del>
          </w:p>
          <w:p w14:paraId="356050C4" w14:textId="63AF4AB6" w:rsidR="008A0F75" w:rsidRPr="008A0F75" w:rsidDel="00803B93" w:rsidRDefault="008A0F75" w:rsidP="006039FF">
            <w:pPr>
              <w:pStyle w:val="Tablelevel2"/>
              <w:rPr>
                <w:del w:id="8093" w:author="Jillian Carson-Jackson" w:date="2020-12-27T16:48:00Z"/>
                <w:rFonts w:ascii="Calibri" w:hAnsi="Calibri"/>
                <w:sz w:val="22"/>
                <w:szCs w:val="22"/>
              </w:rPr>
            </w:pPr>
            <w:del w:id="8094" w:author="Jillian Carson-Jackson" w:date="2020-12-27T16:48:00Z">
              <w:r w:rsidRPr="008A0F75" w:rsidDel="00803B93">
                <w:rPr>
                  <w:rFonts w:ascii="Calibri" w:hAnsi="Calibri"/>
                  <w:sz w:val="22"/>
                  <w:szCs w:val="22"/>
                </w:rPr>
                <w:delText>Principles, controls and operation of VHF</w:delText>
              </w:r>
            </w:del>
          </w:p>
          <w:p w14:paraId="4B074C0A" w14:textId="55C0D636" w:rsidR="008A0F75" w:rsidRPr="008A0F75" w:rsidDel="00803B93" w:rsidRDefault="008A0F75" w:rsidP="006039FF">
            <w:pPr>
              <w:pStyle w:val="Tablelevel3"/>
              <w:rPr>
                <w:del w:id="8095" w:author="Jillian Carson-Jackson" w:date="2020-12-27T16:48:00Z"/>
                <w:rFonts w:ascii="Calibri" w:hAnsi="Calibri"/>
                <w:sz w:val="22"/>
                <w:szCs w:val="22"/>
              </w:rPr>
            </w:pPr>
            <w:del w:id="8096" w:author="Jillian Carson-Jackson" w:date="2020-12-27T16:48:00Z">
              <w:r w:rsidRPr="008A0F75" w:rsidDel="00803B93">
                <w:rPr>
                  <w:rFonts w:ascii="Calibri" w:hAnsi="Calibri"/>
                  <w:sz w:val="22"/>
                  <w:szCs w:val="22"/>
                </w:rPr>
                <w:delText>Channel spacing</w:delText>
              </w:r>
            </w:del>
          </w:p>
          <w:p w14:paraId="71FCF77E" w14:textId="6D24A7CC" w:rsidR="008A0F75" w:rsidRPr="008A0F75" w:rsidDel="00803B93" w:rsidRDefault="008A0F75" w:rsidP="006039FF">
            <w:pPr>
              <w:pStyle w:val="Tablelevel3"/>
              <w:rPr>
                <w:del w:id="8097" w:author="Jillian Carson-Jackson" w:date="2020-12-27T16:48:00Z"/>
                <w:rFonts w:ascii="Calibri" w:hAnsi="Calibri"/>
                <w:sz w:val="22"/>
                <w:szCs w:val="22"/>
              </w:rPr>
            </w:pPr>
            <w:del w:id="8098" w:author="Jillian Carson-Jackson" w:date="2020-12-27T16:48:00Z">
              <w:r w:rsidRPr="008A0F75" w:rsidDel="00803B93">
                <w:rPr>
                  <w:rFonts w:ascii="Calibri" w:hAnsi="Calibri"/>
                  <w:sz w:val="22"/>
                  <w:szCs w:val="22"/>
                </w:rPr>
                <w:delText>Modulation</w:delText>
              </w:r>
            </w:del>
          </w:p>
          <w:p w14:paraId="10AF9124" w14:textId="4B579BA2" w:rsidR="008A0F75" w:rsidRPr="008A0F75" w:rsidDel="00803B93" w:rsidRDefault="008A0F75" w:rsidP="006039FF">
            <w:pPr>
              <w:pStyle w:val="Tablelevel3"/>
              <w:rPr>
                <w:del w:id="8099" w:author="Jillian Carson-Jackson" w:date="2020-12-27T16:48:00Z"/>
                <w:rFonts w:ascii="Calibri" w:hAnsi="Calibri"/>
                <w:sz w:val="22"/>
                <w:szCs w:val="22"/>
              </w:rPr>
            </w:pPr>
            <w:del w:id="8100" w:author="Jillian Carson-Jackson" w:date="2020-12-27T16:48:00Z">
              <w:r w:rsidRPr="008A0F75" w:rsidDel="00803B93">
                <w:rPr>
                  <w:rFonts w:ascii="Calibri" w:hAnsi="Calibri"/>
                  <w:sz w:val="22"/>
                  <w:szCs w:val="22"/>
                </w:rPr>
                <w:delText>Range</w:delText>
              </w:r>
            </w:del>
          </w:p>
        </w:tc>
        <w:tc>
          <w:tcPr>
            <w:tcW w:w="2726" w:type="dxa"/>
            <w:tcBorders>
              <w:top w:val="single" w:sz="4" w:space="0" w:color="auto"/>
              <w:bottom w:val="single" w:sz="6" w:space="0" w:color="auto"/>
            </w:tcBorders>
          </w:tcPr>
          <w:p w14:paraId="3A5FC900" w14:textId="7AFA8198" w:rsidR="008A0F75" w:rsidRPr="008A0F75" w:rsidDel="00803B93" w:rsidRDefault="008A0F75" w:rsidP="006039FF">
            <w:pPr>
              <w:pStyle w:val="Tablelevel2"/>
              <w:spacing w:before="60"/>
              <w:ind w:left="0"/>
              <w:jc w:val="center"/>
              <w:rPr>
                <w:del w:id="8101" w:author="Jillian Carson-Jackson" w:date="2020-12-27T16:48:00Z"/>
                <w:rFonts w:ascii="Calibri" w:hAnsi="Calibri"/>
                <w:sz w:val="22"/>
                <w:szCs w:val="22"/>
              </w:rPr>
            </w:pPr>
          </w:p>
          <w:p w14:paraId="07AEE450" w14:textId="774AAC10" w:rsidR="008A0F75" w:rsidRPr="008A0F75" w:rsidDel="00803B93" w:rsidRDefault="008A0F75" w:rsidP="006039FF">
            <w:pPr>
              <w:pStyle w:val="Tablelevel2"/>
              <w:spacing w:before="60"/>
              <w:ind w:left="0"/>
              <w:jc w:val="center"/>
              <w:rPr>
                <w:del w:id="8102" w:author="Jillian Carson-Jackson" w:date="2020-12-27T16:48:00Z"/>
                <w:rFonts w:ascii="Calibri" w:hAnsi="Calibri"/>
                <w:sz w:val="22"/>
                <w:szCs w:val="22"/>
              </w:rPr>
            </w:pPr>
          </w:p>
          <w:p w14:paraId="5B798656" w14:textId="53787277" w:rsidR="008A0F75" w:rsidRPr="008A0F75" w:rsidDel="00803B93" w:rsidRDefault="008A0F75" w:rsidP="006039FF">
            <w:pPr>
              <w:pStyle w:val="Tablelevel2"/>
              <w:spacing w:before="60"/>
              <w:ind w:left="0"/>
              <w:jc w:val="center"/>
              <w:rPr>
                <w:del w:id="8103" w:author="Jillian Carson-Jackson" w:date="2020-12-27T16:48:00Z"/>
                <w:rFonts w:ascii="Calibri" w:hAnsi="Calibri"/>
                <w:sz w:val="22"/>
                <w:szCs w:val="22"/>
              </w:rPr>
            </w:pPr>
            <w:del w:id="8104" w:author="Jillian Carson-Jackson" w:date="2020-12-27T16:48:00Z">
              <w:r w:rsidRPr="008A0F75" w:rsidDel="00803B93">
                <w:rPr>
                  <w:rFonts w:ascii="Calibri" w:hAnsi="Calibri"/>
                  <w:sz w:val="22"/>
                  <w:szCs w:val="22"/>
                </w:rPr>
                <w:delText>R35</w:delText>
              </w:r>
            </w:del>
          </w:p>
        </w:tc>
        <w:tc>
          <w:tcPr>
            <w:tcW w:w="2709" w:type="dxa"/>
            <w:tcBorders>
              <w:top w:val="single" w:sz="4" w:space="0" w:color="auto"/>
              <w:left w:val="single" w:sz="6" w:space="0" w:color="auto"/>
              <w:bottom w:val="single" w:sz="6" w:space="0" w:color="auto"/>
              <w:right w:val="single" w:sz="6" w:space="0" w:color="auto"/>
            </w:tcBorders>
          </w:tcPr>
          <w:p w14:paraId="602370B3" w14:textId="0594889B" w:rsidR="008A0F75" w:rsidRPr="008A0F75" w:rsidDel="00803B93" w:rsidRDefault="008A0F75" w:rsidP="006039FF">
            <w:pPr>
              <w:pStyle w:val="Tablelevel2"/>
              <w:spacing w:before="60"/>
              <w:ind w:left="0"/>
              <w:jc w:val="center"/>
              <w:rPr>
                <w:del w:id="8105" w:author="Jillian Carson-Jackson" w:date="2020-12-27T16:48:00Z"/>
                <w:rFonts w:ascii="Calibri" w:hAnsi="Calibri"/>
                <w:sz w:val="22"/>
                <w:szCs w:val="22"/>
              </w:rPr>
            </w:pPr>
            <w:del w:id="8106" w:author="Jillian Carson-Jackson" w:date="2020-12-27T16:48:00Z">
              <w:r w:rsidRPr="008A0F75" w:rsidDel="00803B93">
                <w:rPr>
                  <w:rFonts w:ascii="Calibri" w:hAnsi="Calibri"/>
                  <w:sz w:val="22"/>
                  <w:szCs w:val="22"/>
                </w:rPr>
                <w:delText xml:space="preserve">A12 or A13, </w:delText>
              </w:r>
            </w:del>
          </w:p>
          <w:p w14:paraId="4AA76C9A" w14:textId="4D1C80D2" w:rsidR="008A0F75" w:rsidRPr="008A0F75" w:rsidDel="00803B93" w:rsidRDefault="008A0F75" w:rsidP="006039FF">
            <w:pPr>
              <w:pStyle w:val="Tablelevel2"/>
              <w:spacing w:before="60"/>
              <w:ind w:left="0"/>
              <w:jc w:val="center"/>
              <w:rPr>
                <w:del w:id="8107" w:author="Jillian Carson-Jackson" w:date="2020-12-27T16:48:00Z"/>
                <w:rFonts w:ascii="Calibri" w:hAnsi="Calibri"/>
                <w:sz w:val="22"/>
                <w:szCs w:val="22"/>
              </w:rPr>
            </w:pPr>
            <w:del w:id="8108" w:author="Jillian Carson-Jackson" w:date="2020-12-27T16:48:00Z">
              <w:r w:rsidRPr="008A0F75" w:rsidDel="00803B93">
                <w:rPr>
                  <w:rFonts w:ascii="Calibri" w:hAnsi="Calibri"/>
                  <w:sz w:val="22"/>
                  <w:szCs w:val="22"/>
                </w:rPr>
                <w:delText>E1, E5</w:delText>
              </w:r>
            </w:del>
          </w:p>
        </w:tc>
      </w:tr>
      <w:tr w:rsidR="008A0F75" w:rsidRPr="008A0F75" w:rsidDel="00803B93" w14:paraId="2AFD87B4" w14:textId="2781F26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8109"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18313A38" w14:textId="53216808" w:rsidR="008A0F75" w:rsidRPr="008A0F75" w:rsidDel="00803B93" w:rsidRDefault="008A0F75" w:rsidP="006039FF">
            <w:pPr>
              <w:pStyle w:val="Tablelevel1"/>
              <w:rPr>
                <w:del w:id="8110" w:author="Jillian Carson-Jackson" w:date="2020-12-27T16:48:00Z"/>
                <w:rFonts w:ascii="Calibri" w:hAnsi="Calibri"/>
                <w:szCs w:val="22"/>
              </w:rPr>
            </w:pPr>
            <w:del w:id="8111" w:author="Jillian Carson-Jackson" w:date="2020-12-27T16:48:00Z">
              <w:r w:rsidRPr="008A0F75" w:rsidDel="00803B93">
                <w:rPr>
                  <w:rFonts w:ascii="Calibri" w:hAnsi="Calibri"/>
                  <w:szCs w:val="22"/>
                </w:rPr>
                <w:delText>Principles, controls and operation of DSC</w:delText>
              </w:r>
            </w:del>
          </w:p>
          <w:p w14:paraId="33934685" w14:textId="0EC335E5" w:rsidR="008A0F75" w:rsidRPr="008A0F75" w:rsidDel="00803B93" w:rsidRDefault="008A0F75" w:rsidP="006039FF">
            <w:pPr>
              <w:pStyle w:val="Tablelevel2"/>
              <w:rPr>
                <w:del w:id="8112" w:author="Jillian Carson-Jackson" w:date="2020-12-27T16:48:00Z"/>
                <w:rFonts w:ascii="Calibri" w:hAnsi="Calibri"/>
                <w:sz w:val="22"/>
                <w:szCs w:val="22"/>
              </w:rPr>
            </w:pPr>
            <w:del w:id="8113" w:author="Jillian Carson-Jackson" w:date="2020-12-27T16:48:00Z">
              <w:r w:rsidRPr="008A0F75" w:rsidDel="00803B93">
                <w:rPr>
                  <w:rFonts w:ascii="Calibri" w:hAnsi="Calibri"/>
                  <w:sz w:val="22"/>
                  <w:szCs w:val="22"/>
                </w:rPr>
                <w:delText>Format of a transmission sequence</w:delText>
              </w:r>
            </w:del>
          </w:p>
          <w:p w14:paraId="34051D6E" w14:textId="36CB1C33" w:rsidR="008A0F75" w:rsidRPr="008A0F75" w:rsidDel="00803B93" w:rsidRDefault="008A0F75" w:rsidP="006039FF">
            <w:pPr>
              <w:pStyle w:val="Tablelevel2"/>
              <w:rPr>
                <w:del w:id="8114" w:author="Jillian Carson-Jackson" w:date="2020-12-27T16:48:00Z"/>
                <w:rFonts w:ascii="Calibri" w:hAnsi="Calibri"/>
                <w:sz w:val="22"/>
                <w:szCs w:val="22"/>
              </w:rPr>
            </w:pPr>
            <w:del w:id="8115" w:author="Jillian Carson-Jackson" w:date="2020-12-27T16:48:00Z">
              <w:r w:rsidRPr="008A0F75" w:rsidDel="00803B93">
                <w:rPr>
                  <w:rFonts w:ascii="Calibri" w:hAnsi="Calibri"/>
                  <w:sz w:val="22"/>
                  <w:szCs w:val="22"/>
                </w:rPr>
                <w:delText>Message composition</w:delText>
              </w:r>
            </w:del>
          </w:p>
          <w:p w14:paraId="4346D8E1" w14:textId="56970A27" w:rsidR="008A0F75" w:rsidRPr="008A0F75" w:rsidDel="00803B93" w:rsidRDefault="008A0F75" w:rsidP="006039FF">
            <w:pPr>
              <w:pStyle w:val="Tablelevel2"/>
              <w:rPr>
                <w:del w:id="8116" w:author="Jillian Carson-Jackson" w:date="2020-12-27T16:48:00Z"/>
                <w:rFonts w:ascii="Calibri" w:hAnsi="Calibri"/>
                <w:sz w:val="22"/>
                <w:szCs w:val="22"/>
              </w:rPr>
            </w:pPr>
            <w:del w:id="8117" w:author="Jillian Carson-Jackson" w:date="2020-12-27T16:48:00Z">
              <w:r w:rsidRPr="008A0F75" w:rsidDel="00803B93">
                <w:rPr>
                  <w:rFonts w:ascii="Calibri" w:hAnsi="Calibri"/>
                  <w:sz w:val="22"/>
                  <w:szCs w:val="22"/>
                </w:rPr>
                <w:delText>Error checks</w:delText>
              </w:r>
            </w:del>
          </w:p>
          <w:p w14:paraId="0FFB1A5D" w14:textId="2B56ACBF" w:rsidR="008A0F75" w:rsidRPr="008A0F75" w:rsidDel="00803B93" w:rsidRDefault="008A0F75" w:rsidP="006039FF">
            <w:pPr>
              <w:pStyle w:val="Tablelevel1"/>
              <w:rPr>
                <w:del w:id="8118" w:author="Jillian Carson-Jackson" w:date="2020-12-27T16:48:00Z"/>
                <w:rFonts w:ascii="Calibri" w:hAnsi="Calibri"/>
                <w:szCs w:val="22"/>
              </w:rPr>
            </w:pPr>
            <w:del w:id="8119" w:author="Jillian Carson-Jackson" w:date="2020-12-27T16:48:00Z">
              <w:r w:rsidRPr="008A0F75" w:rsidDel="00803B93">
                <w:rPr>
                  <w:rFonts w:ascii="Calibri" w:hAnsi="Calibri"/>
                  <w:szCs w:val="22"/>
                </w:rPr>
                <w:delText>Principles, controls and operation of AIS</w:delText>
              </w:r>
            </w:del>
          </w:p>
          <w:p w14:paraId="2F2F2778" w14:textId="76C41F28" w:rsidR="008A0F75" w:rsidRPr="008A0F75" w:rsidDel="00803B93" w:rsidRDefault="008A0F75" w:rsidP="006039FF">
            <w:pPr>
              <w:pStyle w:val="Tablelevel2"/>
              <w:rPr>
                <w:del w:id="8120" w:author="Jillian Carson-Jackson" w:date="2020-12-27T16:48:00Z"/>
                <w:rFonts w:ascii="Calibri" w:hAnsi="Calibri"/>
                <w:sz w:val="22"/>
                <w:szCs w:val="22"/>
              </w:rPr>
            </w:pPr>
            <w:del w:id="8121" w:author="Jillian Carson-Jackson" w:date="2020-12-27T16:48:00Z">
              <w:r w:rsidRPr="008A0F75" w:rsidDel="00803B93">
                <w:rPr>
                  <w:rFonts w:ascii="Calibri" w:hAnsi="Calibri"/>
                  <w:sz w:val="22"/>
                  <w:szCs w:val="22"/>
                </w:rPr>
                <w:delText xml:space="preserve">Format of a transmission sequence </w:delText>
              </w:r>
            </w:del>
          </w:p>
          <w:p w14:paraId="3F09FD96" w14:textId="6D43EAD2" w:rsidR="008A0F75" w:rsidRPr="008A0F75" w:rsidDel="00803B93" w:rsidRDefault="008A0F75" w:rsidP="006039FF">
            <w:pPr>
              <w:pStyle w:val="Tablelevel2"/>
              <w:rPr>
                <w:del w:id="8122" w:author="Jillian Carson-Jackson" w:date="2020-12-27T16:48:00Z"/>
                <w:rFonts w:ascii="Calibri" w:hAnsi="Calibri"/>
                <w:sz w:val="22"/>
                <w:szCs w:val="22"/>
              </w:rPr>
            </w:pPr>
            <w:del w:id="8123" w:author="Jillian Carson-Jackson" w:date="2020-12-27T16:48:00Z">
              <w:r w:rsidRPr="008A0F75" w:rsidDel="00803B93">
                <w:rPr>
                  <w:rFonts w:ascii="Calibri" w:hAnsi="Calibri"/>
                  <w:sz w:val="22"/>
                  <w:szCs w:val="22"/>
                </w:rPr>
                <w:delText>Message composition</w:delText>
              </w:r>
            </w:del>
          </w:p>
          <w:p w14:paraId="7D5238E8" w14:textId="1401956E" w:rsidR="008A0F75" w:rsidRPr="008A0F75" w:rsidDel="00803B93" w:rsidRDefault="008A0F75" w:rsidP="006039FF">
            <w:pPr>
              <w:pStyle w:val="Tablelevel2"/>
              <w:rPr>
                <w:del w:id="8124" w:author="Jillian Carson-Jackson" w:date="2020-12-27T16:48:00Z"/>
                <w:rFonts w:ascii="Calibri" w:hAnsi="Calibri"/>
                <w:sz w:val="22"/>
                <w:szCs w:val="22"/>
              </w:rPr>
            </w:pPr>
            <w:del w:id="8125" w:author="Jillian Carson-Jackson" w:date="2020-12-27T16:48:00Z">
              <w:r w:rsidRPr="008A0F75" w:rsidDel="00803B93">
                <w:rPr>
                  <w:rFonts w:ascii="Calibri" w:hAnsi="Calibri"/>
                  <w:sz w:val="22"/>
                  <w:szCs w:val="22"/>
                </w:rPr>
                <w:delText xml:space="preserve">Automatic and manual modes </w:delText>
              </w:r>
            </w:del>
          </w:p>
        </w:tc>
        <w:tc>
          <w:tcPr>
            <w:tcW w:w="2726" w:type="dxa"/>
            <w:tcBorders>
              <w:top w:val="single" w:sz="6" w:space="0" w:color="auto"/>
              <w:bottom w:val="single" w:sz="6" w:space="0" w:color="auto"/>
              <w:right w:val="single" w:sz="6" w:space="0" w:color="auto"/>
            </w:tcBorders>
          </w:tcPr>
          <w:p w14:paraId="565E1F2E" w14:textId="1BCE4A5F" w:rsidR="008A0F75" w:rsidRPr="008A0F75" w:rsidDel="00803B93" w:rsidRDefault="008A0F75" w:rsidP="006039FF">
            <w:pPr>
              <w:pStyle w:val="Tablelevel2"/>
              <w:spacing w:before="60"/>
              <w:ind w:left="0"/>
              <w:jc w:val="center"/>
              <w:rPr>
                <w:del w:id="8126" w:author="Jillian Carson-Jackson" w:date="2020-12-27T16:48:00Z"/>
                <w:rFonts w:ascii="Calibri" w:hAnsi="Calibri"/>
                <w:sz w:val="22"/>
                <w:szCs w:val="22"/>
              </w:rPr>
            </w:pPr>
          </w:p>
          <w:p w14:paraId="73DF0E23" w14:textId="4B7CE3AB" w:rsidR="008A0F75" w:rsidRPr="008A0F75" w:rsidDel="00803B93" w:rsidRDefault="008A0F75" w:rsidP="006039FF">
            <w:pPr>
              <w:pStyle w:val="Tablelevel2"/>
              <w:ind w:left="0"/>
              <w:jc w:val="center"/>
              <w:rPr>
                <w:del w:id="8127" w:author="Jillian Carson-Jackson" w:date="2020-12-27T16:48:00Z"/>
                <w:rFonts w:ascii="Calibri" w:hAnsi="Calibri"/>
                <w:sz w:val="22"/>
                <w:szCs w:val="22"/>
              </w:rPr>
            </w:pPr>
            <w:del w:id="8128" w:author="Jillian Carson-Jackson" w:date="2020-12-27T16:48:00Z">
              <w:r w:rsidRPr="008A0F75" w:rsidDel="00803B93">
                <w:rPr>
                  <w:rFonts w:ascii="Calibri" w:hAnsi="Calibri"/>
                  <w:sz w:val="22"/>
                  <w:szCs w:val="22"/>
                </w:rPr>
                <w:delText>R34</w:delText>
              </w:r>
            </w:del>
          </w:p>
          <w:p w14:paraId="4F2E3A2B" w14:textId="033CE540" w:rsidR="008A0F75" w:rsidRPr="008A0F75" w:rsidDel="00803B93" w:rsidRDefault="008A0F75" w:rsidP="006039FF">
            <w:pPr>
              <w:pStyle w:val="Tablelevel2"/>
              <w:ind w:left="0"/>
              <w:jc w:val="center"/>
              <w:rPr>
                <w:del w:id="8129" w:author="Jillian Carson-Jackson" w:date="2020-12-27T16:48:00Z"/>
                <w:rFonts w:ascii="Calibri" w:hAnsi="Calibri"/>
                <w:sz w:val="22"/>
                <w:szCs w:val="22"/>
              </w:rPr>
            </w:pPr>
            <w:del w:id="8130" w:author="Jillian Carson-Jackson" w:date="2020-12-27T16:48:00Z">
              <w:r w:rsidRPr="008A0F75" w:rsidDel="00803B93">
                <w:rPr>
                  <w:rFonts w:ascii="Calibri" w:hAnsi="Calibri"/>
                  <w:sz w:val="22"/>
                  <w:szCs w:val="22"/>
                </w:rPr>
                <w:delText>R29</w:delText>
              </w:r>
            </w:del>
          </w:p>
          <w:p w14:paraId="3B7A5B5D" w14:textId="1CF316AD" w:rsidR="008A0F75" w:rsidRPr="008A0F75" w:rsidDel="00803B93" w:rsidRDefault="008A0F75" w:rsidP="006039FF">
            <w:pPr>
              <w:pStyle w:val="Tablelevel2"/>
              <w:ind w:left="0"/>
              <w:jc w:val="center"/>
              <w:rPr>
                <w:del w:id="8131" w:author="Jillian Carson-Jackson" w:date="2020-12-27T16:48:00Z"/>
                <w:rFonts w:ascii="Calibri" w:hAnsi="Calibri"/>
                <w:sz w:val="22"/>
                <w:szCs w:val="22"/>
              </w:rPr>
            </w:pPr>
            <w:del w:id="8132" w:author="Jillian Carson-Jackson" w:date="2020-12-27T16:48:00Z">
              <w:r w:rsidRPr="008A0F75" w:rsidDel="00803B93">
                <w:rPr>
                  <w:rFonts w:ascii="Calibri" w:hAnsi="Calibri"/>
                  <w:sz w:val="22"/>
                  <w:szCs w:val="22"/>
                </w:rPr>
                <w:delText>R30</w:delText>
              </w:r>
            </w:del>
          </w:p>
          <w:p w14:paraId="600FCD29" w14:textId="34B9B6D3" w:rsidR="008A0F75" w:rsidRPr="008A0F75" w:rsidDel="00803B93" w:rsidRDefault="008A0F75" w:rsidP="006039FF">
            <w:pPr>
              <w:pStyle w:val="Tablelevel2"/>
              <w:spacing w:before="60"/>
              <w:ind w:left="0"/>
              <w:jc w:val="center"/>
              <w:rPr>
                <w:del w:id="8133" w:author="Jillian Carson-Jackson" w:date="2020-12-27T16:48:00Z"/>
                <w:rFonts w:ascii="Calibri" w:hAnsi="Calibri"/>
                <w:sz w:val="22"/>
                <w:szCs w:val="22"/>
              </w:rPr>
            </w:pPr>
          </w:p>
          <w:p w14:paraId="593E7795" w14:textId="7A619D86" w:rsidR="008A0F75" w:rsidRPr="008A0F75" w:rsidDel="00803B93" w:rsidRDefault="008A0F75" w:rsidP="006039FF">
            <w:pPr>
              <w:pStyle w:val="Tablelevel2"/>
              <w:spacing w:before="60"/>
              <w:ind w:left="0"/>
              <w:jc w:val="center"/>
              <w:rPr>
                <w:del w:id="8134" w:author="Jillian Carson-Jackson" w:date="2020-12-27T16:48:00Z"/>
                <w:rFonts w:ascii="Calibri" w:hAnsi="Calibri"/>
                <w:sz w:val="22"/>
                <w:szCs w:val="22"/>
              </w:rPr>
            </w:pPr>
            <w:del w:id="8135" w:author="Jillian Carson-Jackson" w:date="2020-12-27T16:48:00Z">
              <w:r w:rsidRPr="008A0F75" w:rsidDel="00803B93">
                <w:rPr>
                  <w:rFonts w:ascii="Calibri" w:hAnsi="Calibri"/>
                  <w:sz w:val="22"/>
                  <w:szCs w:val="22"/>
                </w:rPr>
                <w:delText>R18, R25, R34, R31, R47, R51, R53</w:delText>
              </w:r>
            </w:del>
          </w:p>
        </w:tc>
        <w:tc>
          <w:tcPr>
            <w:tcW w:w="2709" w:type="dxa"/>
            <w:tcBorders>
              <w:top w:val="single" w:sz="6" w:space="0" w:color="auto"/>
              <w:bottom w:val="single" w:sz="6" w:space="0" w:color="auto"/>
              <w:right w:val="single" w:sz="6" w:space="0" w:color="auto"/>
            </w:tcBorders>
          </w:tcPr>
          <w:p w14:paraId="4C7E793A" w14:textId="0DE50F20" w:rsidR="008A0F75" w:rsidRPr="008A0F75" w:rsidDel="00803B93" w:rsidRDefault="008A0F75" w:rsidP="006039FF">
            <w:pPr>
              <w:rPr>
                <w:del w:id="8136" w:author="Jillian Carson-Jackson" w:date="2020-12-27T16:48:00Z"/>
                <w:rFonts w:ascii="Calibri" w:hAnsi="Calibri"/>
                <w:sz w:val="22"/>
                <w:szCs w:val="22"/>
              </w:rPr>
            </w:pPr>
          </w:p>
        </w:tc>
      </w:tr>
      <w:tr w:rsidR="008A0F75" w:rsidRPr="008A0F75" w:rsidDel="00803B93" w14:paraId="32B7F94C" w14:textId="27B93AC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8137"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B4BD1DD" w14:textId="27187CDA" w:rsidR="008A0F75" w:rsidRPr="008A0F75" w:rsidDel="00803B93" w:rsidRDefault="008A0F75" w:rsidP="006039FF">
            <w:pPr>
              <w:pStyle w:val="Tablelevel1bold"/>
              <w:rPr>
                <w:del w:id="8138" w:author="Jillian Carson-Jackson" w:date="2020-12-27T16:48:00Z"/>
                <w:rFonts w:ascii="Calibri" w:hAnsi="Calibri"/>
                <w:sz w:val="22"/>
                <w:szCs w:val="22"/>
              </w:rPr>
            </w:pPr>
            <w:del w:id="8139" w:author="Jillian Carson-Jackson" w:date="2020-12-27T16:48:00Z">
              <w:r w:rsidRPr="008A0F75" w:rsidDel="00803B93">
                <w:rPr>
                  <w:rFonts w:ascii="Calibri" w:hAnsi="Calibri"/>
                  <w:sz w:val="22"/>
                  <w:szCs w:val="22"/>
                </w:rPr>
                <w:delText>Communication procedures, including SAR</w:delText>
              </w:r>
            </w:del>
          </w:p>
        </w:tc>
        <w:tc>
          <w:tcPr>
            <w:tcW w:w="2726" w:type="dxa"/>
            <w:tcBorders>
              <w:top w:val="single" w:sz="6" w:space="0" w:color="auto"/>
              <w:bottom w:val="single" w:sz="6" w:space="0" w:color="auto"/>
              <w:right w:val="single" w:sz="6" w:space="0" w:color="auto"/>
            </w:tcBorders>
          </w:tcPr>
          <w:p w14:paraId="06BF0473" w14:textId="717A86EB" w:rsidR="008A0F75" w:rsidRPr="008A0F75" w:rsidDel="00803B93" w:rsidRDefault="008A0F75" w:rsidP="006039FF">
            <w:pPr>
              <w:pStyle w:val="Tablelevel2"/>
              <w:spacing w:before="60"/>
              <w:ind w:left="0"/>
              <w:jc w:val="center"/>
              <w:rPr>
                <w:del w:id="8140" w:author="Jillian Carson-Jackson" w:date="2020-12-27T16:48:00Z"/>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0496C968" w:rsidR="008A0F75" w:rsidRPr="008A0F75" w:rsidDel="00803B93" w:rsidRDefault="008A0F75" w:rsidP="006039FF">
            <w:pPr>
              <w:rPr>
                <w:del w:id="8141" w:author="Jillian Carson-Jackson" w:date="2020-12-27T16:48:00Z"/>
                <w:rFonts w:ascii="Calibri" w:hAnsi="Calibri"/>
                <w:sz w:val="22"/>
                <w:szCs w:val="22"/>
              </w:rPr>
            </w:pPr>
          </w:p>
        </w:tc>
      </w:tr>
      <w:tr w:rsidR="008A0F75" w:rsidRPr="008A0F75" w:rsidDel="00803B93" w14:paraId="702328EE" w14:textId="320C40E9"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8142"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6E3A9FB" w14:textId="1AFFE0A4" w:rsidR="008A0F75" w:rsidRPr="008A0F75" w:rsidDel="00803B93" w:rsidRDefault="008A0F75" w:rsidP="006039FF">
            <w:pPr>
              <w:pStyle w:val="Tablelevel1bold"/>
              <w:rPr>
                <w:del w:id="8143" w:author="Jillian Carson-Jackson" w:date="2020-12-27T16:48:00Z"/>
                <w:rFonts w:ascii="Calibri" w:hAnsi="Calibri"/>
                <w:b w:val="0"/>
                <w:i/>
                <w:sz w:val="22"/>
                <w:szCs w:val="22"/>
              </w:rPr>
            </w:pPr>
            <w:bookmarkStart w:id="8144" w:name="_Toc446917612"/>
            <w:bookmarkStart w:id="8145" w:name="_Toc111617505"/>
            <w:del w:id="8146" w:author="Jillian Carson-Jackson" w:date="2020-12-27T16:48:00Z">
              <w:r w:rsidRPr="008A0F75" w:rsidDel="00803B93">
                <w:rPr>
                  <w:rFonts w:ascii="Calibri" w:hAnsi="Calibri"/>
                  <w:b w:val="0"/>
                  <w:i/>
                  <w:sz w:val="22"/>
                  <w:szCs w:val="22"/>
                </w:rPr>
                <w:delText>Describe and demonstrate the communication procedures, including SAR</w:delText>
              </w:r>
              <w:bookmarkEnd w:id="8144"/>
              <w:bookmarkEnd w:id="8145"/>
            </w:del>
          </w:p>
        </w:tc>
        <w:tc>
          <w:tcPr>
            <w:tcW w:w="2726" w:type="dxa"/>
            <w:tcBorders>
              <w:top w:val="single" w:sz="6" w:space="0" w:color="auto"/>
              <w:bottom w:val="single" w:sz="6" w:space="0" w:color="auto"/>
              <w:right w:val="single" w:sz="6" w:space="0" w:color="auto"/>
            </w:tcBorders>
          </w:tcPr>
          <w:p w14:paraId="76FCE60F" w14:textId="6559A5C8" w:rsidR="008A0F75" w:rsidRPr="008A0F75" w:rsidDel="00803B93" w:rsidRDefault="008A0F75" w:rsidP="006039FF">
            <w:pPr>
              <w:pStyle w:val="Tablelevel2"/>
              <w:spacing w:before="60"/>
              <w:ind w:left="0"/>
              <w:jc w:val="center"/>
              <w:rPr>
                <w:del w:id="8147" w:author="Jillian Carson-Jackson" w:date="2020-12-27T16:48:00Z"/>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3B39C375" w:rsidR="008A0F75" w:rsidRPr="008A0F75" w:rsidDel="00803B93" w:rsidRDefault="008A0F75" w:rsidP="006039FF">
            <w:pPr>
              <w:rPr>
                <w:del w:id="8148" w:author="Jillian Carson-Jackson" w:date="2020-12-27T16:48:00Z"/>
                <w:rFonts w:ascii="Calibri" w:hAnsi="Calibri"/>
                <w:i/>
                <w:sz w:val="22"/>
                <w:szCs w:val="22"/>
              </w:rPr>
            </w:pPr>
          </w:p>
        </w:tc>
      </w:tr>
      <w:tr w:rsidR="008A0F75" w:rsidRPr="008A0F75" w:rsidDel="00803B93" w14:paraId="1BDCCD02" w14:textId="59588A5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del w:id="8149"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0FE632E4" w14:textId="6C5BBE6C" w:rsidR="008A0F75" w:rsidRPr="008A0F75" w:rsidDel="00803B93" w:rsidRDefault="008A0F75" w:rsidP="006039FF">
            <w:pPr>
              <w:pStyle w:val="Tablelevel1"/>
              <w:rPr>
                <w:del w:id="8150" w:author="Jillian Carson-Jackson" w:date="2020-12-27T16:48:00Z"/>
                <w:rFonts w:ascii="Calibri" w:hAnsi="Calibri"/>
                <w:szCs w:val="22"/>
              </w:rPr>
            </w:pPr>
            <w:bookmarkStart w:id="8151" w:name="_Toc446917613"/>
            <w:bookmarkStart w:id="8152" w:name="_Toc111617506"/>
            <w:del w:id="8153" w:author="Jillian Carson-Jackson" w:date="2020-12-27T16:48:00Z">
              <w:r w:rsidRPr="008A0F75" w:rsidDel="00803B93">
                <w:rPr>
                  <w:rFonts w:ascii="Calibri" w:hAnsi="Calibri"/>
                  <w:szCs w:val="22"/>
                </w:rPr>
                <w:delText>VHF Radiotelephone procedures</w:delText>
              </w:r>
              <w:bookmarkEnd w:id="8151"/>
              <w:bookmarkEnd w:id="8152"/>
            </w:del>
          </w:p>
          <w:p w14:paraId="0D3B1532" w14:textId="57DDDF71" w:rsidR="008A0F75" w:rsidRPr="008A0F75" w:rsidDel="00803B93" w:rsidRDefault="008A0F75" w:rsidP="006039FF">
            <w:pPr>
              <w:pStyle w:val="Tablelevel2"/>
              <w:rPr>
                <w:del w:id="8154" w:author="Jillian Carson-Jackson" w:date="2020-12-27T16:48:00Z"/>
                <w:rFonts w:ascii="Calibri" w:hAnsi="Calibri"/>
                <w:sz w:val="22"/>
                <w:szCs w:val="22"/>
              </w:rPr>
            </w:pPr>
            <w:del w:id="8155" w:author="Jillian Carson-Jackson" w:date="2020-12-27T16:48:00Z">
              <w:r w:rsidRPr="008A0F75" w:rsidDel="00803B93">
                <w:rPr>
                  <w:rFonts w:ascii="Calibri" w:hAnsi="Calibri"/>
                  <w:sz w:val="22"/>
                  <w:szCs w:val="22"/>
                </w:rPr>
                <w:delText>Distress, urgency, safety and calling</w:delText>
              </w:r>
            </w:del>
          </w:p>
          <w:p w14:paraId="2EA8D3C4" w14:textId="5BA3AECC" w:rsidR="008A0F75" w:rsidRPr="008A0F75" w:rsidDel="00803B93" w:rsidRDefault="008A0F75" w:rsidP="006039FF">
            <w:pPr>
              <w:pStyle w:val="Tablelevel1"/>
              <w:rPr>
                <w:del w:id="8156" w:author="Jillian Carson-Jackson" w:date="2020-12-27T16:48:00Z"/>
                <w:rFonts w:ascii="Calibri" w:hAnsi="Calibri"/>
                <w:szCs w:val="22"/>
              </w:rPr>
            </w:pPr>
            <w:bookmarkStart w:id="8157" w:name="_Toc446917614"/>
            <w:bookmarkStart w:id="8158" w:name="_Toc111617507"/>
            <w:del w:id="8159" w:author="Jillian Carson-Jackson" w:date="2020-12-27T16:48:00Z">
              <w:r w:rsidRPr="008A0F75" w:rsidDel="00803B93">
                <w:rPr>
                  <w:rFonts w:ascii="Calibri" w:hAnsi="Calibri"/>
                  <w:szCs w:val="22"/>
                </w:rPr>
                <w:delText>DSC communication procedures using VHF</w:delText>
              </w:r>
              <w:bookmarkEnd w:id="8157"/>
              <w:bookmarkEnd w:id="8158"/>
            </w:del>
          </w:p>
          <w:p w14:paraId="1DD0CD50" w14:textId="3A430DAC" w:rsidR="008A0F75" w:rsidRPr="008A0F75" w:rsidDel="00803B93" w:rsidRDefault="008A0F75" w:rsidP="006039FF">
            <w:pPr>
              <w:pStyle w:val="Tablelevel2"/>
              <w:rPr>
                <w:del w:id="8160" w:author="Jillian Carson-Jackson" w:date="2020-12-27T16:48:00Z"/>
                <w:rFonts w:ascii="Calibri" w:hAnsi="Calibri"/>
                <w:sz w:val="22"/>
                <w:szCs w:val="22"/>
              </w:rPr>
            </w:pPr>
            <w:del w:id="8161" w:author="Jillian Carson-Jackson" w:date="2020-12-27T16:48:00Z">
              <w:r w:rsidRPr="008A0F75" w:rsidDel="00803B93">
                <w:rPr>
                  <w:rFonts w:ascii="Calibri" w:hAnsi="Calibri"/>
                  <w:sz w:val="22"/>
                  <w:szCs w:val="22"/>
                </w:rPr>
                <w:delText>Distress, urgency, safety and calling</w:delText>
              </w:r>
            </w:del>
          </w:p>
          <w:p w14:paraId="6E6137FF" w14:textId="4590E14A" w:rsidR="008A0F75" w:rsidRPr="008A0F75" w:rsidDel="00803B93" w:rsidRDefault="008A0F75" w:rsidP="006039FF">
            <w:pPr>
              <w:pStyle w:val="Tablelevel1"/>
              <w:rPr>
                <w:del w:id="8162" w:author="Jillian Carson-Jackson" w:date="2020-12-27T16:48:00Z"/>
                <w:rFonts w:ascii="Calibri" w:hAnsi="Calibri"/>
                <w:szCs w:val="22"/>
              </w:rPr>
            </w:pPr>
            <w:bookmarkStart w:id="8163" w:name="_Toc446917615"/>
            <w:bookmarkStart w:id="8164" w:name="_Toc111617508"/>
            <w:del w:id="8165" w:author="Jillian Carson-Jackson" w:date="2020-12-27T16:48:00Z">
              <w:r w:rsidRPr="008A0F75" w:rsidDel="00803B93">
                <w:rPr>
                  <w:rFonts w:ascii="Calibri" w:hAnsi="Calibri"/>
                  <w:szCs w:val="22"/>
                </w:rPr>
                <w:delText>AIS communication procedures using VHF</w:delText>
              </w:r>
              <w:bookmarkEnd w:id="8163"/>
              <w:bookmarkEnd w:id="8164"/>
              <w:r w:rsidRPr="008A0F75" w:rsidDel="00803B93">
                <w:rPr>
                  <w:rFonts w:ascii="Calibri" w:hAnsi="Calibri"/>
                  <w:szCs w:val="22"/>
                </w:rPr>
                <w:delText xml:space="preserve"> </w:delText>
              </w:r>
            </w:del>
          </w:p>
          <w:p w14:paraId="22AE2BD9" w14:textId="76A5A95D" w:rsidR="008A0F75" w:rsidRPr="008A0F75" w:rsidDel="00803B93" w:rsidRDefault="008A0F75" w:rsidP="006039FF">
            <w:pPr>
              <w:pStyle w:val="Tablelevel2"/>
              <w:rPr>
                <w:del w:id="8166" w:author="Jillian Carson-Jackson" w:date="2020-12-27T16:48:00Z"/>
                <w:rFonts w:ascii="Calibri" w:hAnsi="Calibri"/>
                <w:sz w:val="22"/>
                <w:szCs w:val="22"/>
              </w:rPr>
            </w:pPr>
            <w:del w:id="8167" w:author="Jillian Carson-Jackson" w:date="2020-12-27T16:48:00Z">
              <w:r w:rsidRPr="008A0F75" w:rsidDel="00803B93">
                <w:rPr>
                  <w:rFonts w:ascii="Calibri" w:hAnsi="Calibri"/>
                  <w:sz w:val="22"/>
                  <w:szCs w:val="22"/>
                </w:rPr>
                <w:delText>Distress, urgency, safety and calling</w:delText>
              </w:r>
            </w:del>
          </w:p>
          <w:p w14:paraId="0ED4E134" w14:textId="7FD764B4" w:rsidR="008A0F75" w:rsidRPr="008A0F75" w:rsidDel="00803B93" w:rsidRDefault="008A0F75" w:rsidP="006039FF">
            <w:pPr>
              <w:pStyle w:val="Tablelevel1"/>
              <w:rPr>
                <w:del w:id="8168" w:author="Jillian Carson-Jackson" w:date="2020-12-27T16:48:00Z"/>
                <w:rFonts w:ascii="Calibri" w:hAnsi="Calibri"/>
                <w:szCs w:val="22"/>
              </w:rPr>
            </w:pPr>
            <w:bookmarkStart w:id="8169" w:name="_Toc446917616"/>
            <w:bookmarkStart w:id="8170" w:name="_Toc111617509"/>
            <w:del w:id="8171" w:author="Jillian Carson-Jackson" w:date="2020-12-27T16:48:00Z">
              <w:r w:rsidRPr="008A0F75" w:rsidDel="00803B93">
                <w:rPr>
                  <w:rFonts w:ascii="Calibri" w:hAnsi="Calibri"/>
                  <w:szCs w:val="22"/>
                </w:rPr>
                <w:delText>Equipment failure and channel saturation</w:delText>
              </w:r>
              <w:bookmarkEnd w:id="8169"/>
              <w:bookmarkEnd w:id="8170"/>
            </w:del>
          </w:p>
        </w:tc>
        <w:tc>
          <w:tcPr>
            <w:tcW w:w="2726" w:type="dxa"/>
            <w:tcBorders>
              <w:top w:val="single" w:sz="6" w:space="0" w:color="auto"/>
              <w:bottom w:val="single" w:sz="6" w:space="0" w:color="auto"/>
              <w:right w:val="single" w:sz="6" w:space="0" w:color="auto"/>
            </w:tcBorders>
          </w:tcPr>
          <w:p w14:paraId="17D0324E" w14:textId="689651B4" w:rsidR="008A0F75" w:rsidRPr="008A0F75" w:rsidDel="00803B93" w:rsidRDefault="008A0F75" w:rsidP="006039FF">
            <w:pPr>
              <w:pStyle w:val="Tablelevel1"/>
              <w:jc w:val="center"/>
              <w:rPr>
                <w:del w:id="8172" w:author="Jillian Carson-Jackson" w:date="2020-12-27T16:48:00Z"/>
                <w:rFonts w:ascii="Calibri" w:hAnsi="Calibri"/>
                <w:szCs w:val="22"/>
              </w:rPr>
            </w:pPr>
            <w:del w:id="8173" w:author="Jillian Carson-Jackson" w:date="2020-12-27T16:48:00Z">
              <w:r w:rsidRPr="008A0F75" w:rsidDel="00803B93">
                <w:rPr>
                  <w:rFonts w:ascii="Calibri" w:hAnsi="Calibri"/>
                  <w:szCs w:val="22"/>
                </w:rPr>
                <w:delText>R13, R21, R28, R29, R34</w:delText>
              </w:r>
            </w:del>
          </w:p>
          <w:p w14:paraId="29268678" w14:textId="69C964DE" w:rsidR="008A0F75" w:rsidRPr="008A0F75" w:rsidDel="00803B93" w:rsidRDefault="008A0F75" w:rsidP="006039FF">
            <w:pPr>
              <w:pStyle w:val="Tablelevel2"/>
              <w:ind w:left="0"/>
              <w:jc w:val="center"/>
              <w:rPr>
                <w:del w:id="8174" w:author="Jillian Carson-Jackson" w:date="2020-12-27T16:48:00Z"/>
                <w:rFonts w:ascii="Calibri" w:hAnsi="Calibri"/>
                <w:sz w:val="22"/>
                <w:szCs w:val="22"/>
              </w:rPr>
            </w:pPr>
          </w:p>
          <w:p w14:paraId="460182E9" w14:textId="30C8CEBC" w:rsidR="008A0F75" w:rsidRPr="008A0F75" w:rsidDel="00803B93" w:rsidRDefault="008A0F75" w:rsidP="006039FF">
            <w:pPr>
              <w:pStyle w:val="Tablelevel1"/>
              <w:jc w:val="center"/>
              <w:rPr>
                <w:del w:id="8175" w:author="Jillian Carson-Jackson" w:date="2020-12-27T16:48:00Z"/>
                <w:rFonts w:ascii="Calibri" w:hAnsi="Calibri"/>
                <w:szCs w:val="22"/>
              </w:rPr>
            </w:pPr>
            <w:del w:id="8176" w:author="Jillian Carson-Jackson" w:date="2020-12-27T16:48:00Z">
              <w:r w:rsidRPr="008A0F75" w:rsidDel="00803B93">
                <w:rPr>
                  <w:rFonts w:ascii="Calibri" w:hAnsi="Calibri"/>
                  <w:szCs w:val="22"/>
                </w:rPr>
                <w:delText>R29, R30</w:delText>
              </w:r>
            </w:del>
          </w:p>
          <w:p w14:paraId="4307EBE7" w14:textId="22AFC80F" w:rsidR="008A0F75" w:rsidRPr="008A0F75" w:rsidDel="00803B93" w:rsidRDefault="008A0F75" w:rsidP="006039FF">
            <w:pPr>
              <w:pStyle w:val="Tablelevel2"/>
              <w:ind w:left="0"/>
              <w:jc w:val="center"/>
              <w:rPr>
                <w:del w:id="8177" w:author="Jillian Carson-Jackson" w:date="2020-12-27T16:48:00Z"/>
                <w:rFonts w:ascii="Calibri" w:hAnsi="Calibri"/>
                <w:sz w:val="22"/>
                <w:szCs w:val="22"/>
              </w:rPr>
            </w:pPr>
          </w:p>
          <w:p w14:paraId="21F1CCCB" w14:textId="62D460A8" w:rsidR="008A0F75" w:rsidRPr="008A0F75" w:rsidDel="00803B93" w:rsidRDefault="008A0F75" w:rsidP="006039FF">
            <w:pPr>
              <w:pStyle w:val="Tablelevel1"/>
              <w:jc w:val="center"/>
              <w:rPr>
                <w:del w:id="8178" w:author="Jillian Carson-Jackson" w:date="2020-12-27T16:48:00Z"/>
                <w:rFonts w:ascii="Calibri" w:hAnsi="Calibri"/>
                <w:szCs w:val="22"/>
              </w:rPr>
            </w:pPr>
            <w:del w:id="8179" w:author="Jillian Carson-Jackson" w:date="2020-12-27T16:48:00Z">
              <w:r w:rsidRPr="008A0F75" w:rsidDel="00803B93">
                <w:rPr>
                  <w:rFonts w:ascii="Calibri" w:hAnsi="Calibri"/>
                  <w:szCs w:val="22"/>
                </w:rPr>
                <w:delText>R18, R25, R34, R31, R47, R51, R53</w:delText>
              </w:r>
            </w:del>
          </w:p>
          <w:p w14:paraId="544A5359" w14:textId="20F7A562" w:rsidR="008A0F75" w:rsidRPr="008A0F75" w:rsidDel="00803B93" w:rsidRDefault="008A0F75" w:rsidP="006039FF">
            <w:pPr>
              <w:pStyle w:val="Tablelevel1"/>
              <w:jc w:val="center"/>
              <w:rPr>
                <w:del w:id="8180" w:author="Jillian Carson-Jackson" w:date="2020-12-27T16:48:00Z"/>
                <w:rFonts w:ascii="Calibri" w:hAnsi="Calibri"/>
                <w:szCs w:val="22"/>
              </w:rPr>
            </w:pPr>
            <w:del w:id="8181" w:author="Jillian Carson-Jackson" w:date="2020-12-27T16:48:00Z">
              <w:r w:rsidRPr="008A0F75" w:rsidDel="00803B93">
                <w:rPr>
                  <w:rFonts w:ascii="Calibri" w:hAnsi="Calibri"/>
                  <w:szCs w:val="22"/>
                </w:rPr>
                <w:delText>R34</w:delText>
              </w:r>
            </w:del>
          </w:p>
        </w:tc>
        <w:tc>
          <w:tcPr>
            <w:tcW w:w="2709" w:type="dxa"/>
            <w:tcBorders>
              <w:top w:val="single" w:sz="6" w:space="0" w:color="auto"/>
              <w:bottom w:val="single" w:sz="6" w:space="0" w:color="auto"/>
              <w:right w:val="single" w:sz="6" w:space="0" w:color="auto"/>
            </w:tcBorders>
          </w:tcPr>
          <w:p w14:paraId="426C61BC" w14:textId="5A51CE45" w:rsidR="008A0F75" w:rsidRPr="008A0F75" w:rsidDel="00803B93" w:rsidRDefault="008A0F75" w:rsidP="006039FF">
            <w:pPr>
              <w:pStyle w:val="Tablelevel2"/>
              <w:spacing w:before="60"/>
              <w:ind w:left="0"/>
              <w:jc w:val="center"/>
              <w:rPr>
                <w:del w:id="8182" w:author="Jillian Carson-Jackson" w:date="2020-12-27T16:48:00Z"/>
                <w:rFonts w:ascii="Calibri" w:hAnsi="Calibri"/>
                <w:sz w:val="22"/>
                <w:szCs w:val="22"/>
              </w:rPr>
            </w:pPr>
            <w:del w:id="8183" w:author="Jillian Carson-Jackson" w:date="2020-12-27T16:48:00Z">
              <w:r w:rsidRPr="008A0F75" w:rsidDel="00803B93">
                <w:rPr>
                  <w:rFonts w:ascii="Calibri" w:hAnsi="Calibri"/>
                  <w:sz w:val="22"/>
                  <w:szCs w:val="22"/>
                </w:rPr>
                <w:delText xml:space="preserve">A12 or A13, </w:delText>
              </w:r>
            </w:del>
          </w:p>
          <w:p w14:paraId="52EE526C" w14:textId="644C2C9E" w:rsidR="008A0F75" w:rsidRPr="008A0F75" w:rsidDel="00803B93" w:rsidRDefault="008A0F75" w:rsidP="006039FF">
            <w:pPr>
              <w:pStyle w:val="Tablelevel2"/>
              <w:spacing w:before="60"/>
              <w:ind w:left="0"/>
              <w:jc w:val="center"/>
              <w:rPr>
                <w:del w:id="8184" w:author="Jillian Carson-Jackson" w:date="2020-12-27T16:48:00Z"/>
                <w:rFonts w:ascii="Calibri" w:hAnsi="Calibri"/>
                <w:sz w:val="22"/>
                <w:szCs w:val="22"/>
              </w:rPr>
            </w:pPr>
            <w:del w:id="8185" w:author="Jillian Carson-Jackson" w:date="2020-12-27T16:48:00Z">
              <w:r w:rsidRPr="008A0F75" w:rsidDel="00803B93">
                <w:rPr>
                  <w:rFonts w:ascii="Calibri" w:hAnsi="Calibri"/>
                  <w:sz w:val="22"/>
                  <w:szCs w:val="22"/>
                </w:rPr>
                <w:delText>E1, E5</w:delText>
              </w:r>
            </w:del>
          </w:p>
        </w:tc>
      </w:tr>
    </w:tbl>
    <w:p w14:paraId="00B17C0E" w14:textId="34C0A08C" w:rsidR="008A0F75" w:rsidRPr="00C50983" w:rsidDel="00803B93" w:rsidRDefault="008A0F75" w:rsidP="00272E98">
      <w:pPr>
        <w:pStyle w:val="Heading1"/>
        <w:keepLines w:val="0"/>
        <w:numPr>
          <w:ilvl w:val="0"/>
          <w:numId w:val="33"/>
        </w:numPr>
        <w:spacing w:after="120" w:line="240" w:lineRule="auto"/>
        <w:ind w:left="993"/>
        <w:rPr>
          <w:del w:id="8186" w:author="Jillian Carson-Jackson" w:date="2020-12-27T16:48:00Z"/>
        </w:rPr>
        <w:sectPr w:rsidR="008A0F75" w:rsidRPr="00C50983" w:rsidDel="00803B93" w:rsidSect="006039FF">
          <w:headerReference w:type="default" r:id="rId38"/>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8187" w:name="_Toc111617510"/>
      <w:bookmarkStart w:id="8188" w:name="_Toc245254455"/>
      <w:bookmarkStart w:id="8189" w:name="_Toc62642365"/>
      <w:r w:rsidRPr="00C50983">
        <w:t>PERSONAL ATTRIBUTES</w:t>
      </w:r>
      <w:bookmarkEnd w:id="8187"/>
      <w:bookmarkEnd w:id="8188"/>
      <w:bookmarkEnd w:id="8189"/>
    </w:p>
    <w:p w14:paraId="21E3B095" w14:textId="77777777" w:rsidR="00AD3510" w:rsidRDefault="00AD3510" w:rsidP="00F64B31">
      <w:pPr>
        <w:pStyle w:val="ModuleHeading1"/>
      </w:pPr>
      <w:bookmarkStart w:id="8190" w:name="_Toc446917662"/>
      <w:bookmarkStart w:id="8191" w:name="_Toc111617511"/>
      <w:bookmarkStart w:id="8192" w:name="_Toc245254456"/>
      <w:bookmarkStart w:id="8193" w:name="_Toc62642366"/>
      <w:r w:rsidRPr="00C50983">
        <w:t>INTRODUCTION</w:t>
      </w:r>
      <w:bookmarkEnd w:id="8190"/>
      <w:bookmarkEnd w:id="8191"/>
      <w:bookmarkEnd w:id="8192"/>
      <w:bookmarkEnd w:id="8193"/>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8194" w:name="_Toc446917663"/>
      <w:bookmarkStart w:id="8195" w:name="_Toc111617512"/>
      <w:bookmarkStart w:id="8196" w:name="_Toc245254457"/>
      <w:bookmarkStart w:id="8197" w:name="_Toc62642367"/>
      <w:r w:rsidRPr="00C50983">
        <w:t>SUBJECT FRAMEW</w:t>
      </w:r>
      <w:bookmarkEnd w:id="8194"/>
      <w:r w:rsidRPr="00C50983">
        <w:t>ORK</w:t>
      </w:r>
      <w:bookmarkEnd w:id="8195"/>
      <w:bookmarkEnd w:id="8196"/>
      <w:bookmarkEnd w:id="8197"/>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8198" w:name="_Toc446917664"/>
      <w:bookmarkStart w:id="8199" w:name="_Toc111617513"/>
      <w:r w:rsidRPr="00C50983">
        <w:t>Scope</w:t>
      </w:r>
      <w:bookmarkEnd w:id="8198"/>
      <w:bookmarkEnd w:id="8199"/>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8200" w:name="_Toc446917666"/>
      <w:bookmarkStart w:id="8201" w:name="_Toc111617515"/>
      <w:bookmarkStart w:id="8202" w:name="_Toc245254458"/>
      <w:bookmarkStart w:id="8203" w:name="_Toc62642368"/>
      <w:r w:rsidRPr="00C50983">
        <w:t>SUBJECT OUTLINE</w:t>
      </w:r>
      <w:bookmarkEnd w:id="8200"/>
      <w:bookmarkEnd w:id="8201"/>
      <w:r w:rsidRPr="00C50983">
        <w:t xml:space="preserve"> OF MODULE </w:t>
      </w:r>
      <w:del w:id="8204" w:author="Jillian Carson-Jackson" w:date="2020-12-27T16:54:00Z">
        <w:r w:rsidRPr="00C50983" w:rsidDel="00A43780">
          <w:delText>7</w:delText>
        </w:r>
      </w:del>
      <w:bookmarkEnd w:id="8202"/>
      <w:ins w:id="8205" w:author="Jillian Carson-Jackson" w:date="2020-12-27T16:54:00Z">
        <w:r w:rsidR="00A43780">
          <w:t>6</w:t>
        </w:r>
      </w:ins>
      <w:bookmarkEnd w:id="8203"/>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8206" w:name="_Toc245254481"/>
      <w:bookmarkStart w:id="8207" w:name="_Toc531423241"/>
      <w:r w:rsidRPr="00C50983">
        <w:t>Subject outline – Personal attributes</w:t>
      </w:r>
      <w:bookmarkEnd w:id="8206"/>
      <w:bookmarkEnd w:id="8207"/>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p w14:paraId="18F638F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Public relations</w:t>
            </w:r>
          </w:p>
          <w:p w14:paraId="38F3164C"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Establishing and sustaining a good working relationship with VTS stakeholders </w:t>
            </w:r>
          </w:p>
          <w:p w14:paraId="60AB238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Negotiations with VTS stakeholders </w:t>
            </w:r>
          </w:p>
          <w:p w14:paraId="207F85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Successful conflict resolution</w:t>
            </w:r>
          </w:p>
          <w:p w14:paraId="57392E0B" w14:textId="1BBDBEEF" w:rsidR="00AD3510" w:rsidRPr="00BA2BD0" w:rsidRDefault="00AD3510" w:rsidP="006039FF">
            <w:pPr>
              <w:pStyle w:val="Tablelevel2"/>
              <w:rPr>
                <w:rFonts w:ascii="Calibri" w:hAnsi="Calibri"/>
                <w:sz w:val="22"/>
                <w:szCs w:val="22"/>
              </w:rPr>
            </w:pPr>
            <w:del w:id="8208"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8209" w:author="Jillian Carson-Jackson" w:date="2020-12-27T16:53:00Z"/>
                <w:rFonts w:ascii="Calibri" w:hAnsi="Calibri"/>
                <w:sz w:val="22"/>
                <w:szCs w:val="22"/>
              </w:rPr>
            </w:pPr>
            <w:del w:id="8210"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8211" w:author="Jillian Carson-Jackson" w:date="2020-12-27T16:53:00Z"/>
                <w:rFonts w:ascii="Calibri" w:hAnsi="Calibri"/>
                <w:sz w:val="22"/>
                <w:szCs w:val="22"/>
              </w:rPr>
            </w:pPr>
            <w:del w:id="8212" w:author="Jillian Carson-Jackson" w:date="2020-12-27T16:53:00Z">
              <w:r w:rsidRPr="00BA2BD0" w:rsidDel="00ED2B45">
                <w:rPr>
                  <w:rFonts w:ascii="Calibri" w:hAnsi="Calibri"/>
                  <w:sz w:val="22"/>
                  <w:szCs w:val="22"/>
                </w:rPr>
                <w:delText>Health awareness</w:delText>
              </w:r>
            </w:del>
          </w:p>
          <w:p w14:paraId="3B318D8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Punctuality</w:t>
            </w:r>
          </w:p>
          <w:p w14:paraId="770F3E7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Attentiveness</w:t>
            </w:r>
          </w:p>
          <w:p w14:paraId="1EDB836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Importance of maintaining the trust of all VTS stakeholders</w:t>
            </w:r>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8213" w:author="Jillian Carson-Jackson" w:date="2020-12-27T16:49:00Z"/>
        </w:trPr>
        <w:tc>
          <w:tcPr>
            <w:tcW w:w="4428" w:type="dxa"/>
          </w:tcPr>
          <w:p w14:paraId="62017374" w14:textId="77777777" w:rsidR="0026268A" w:rsidRDefault="0054534D" w:rsidP="006039FF">
            <w:pPr>
              <w:pStyle w:val="Tablelevel1bold"/>
              <w:rPr>
                <w:ins w:id="8214" w:author="Jillian Carson-Jackson" w:date="2020-12-27T16:49:00Z"/>
                <w:rFonts w:ascii="Calibri" w:hAnsi="Calibri"/>
                <w:sz w:val="22"/>
                <w:szCs w:val="22"/>
              </w:rPr>
            </w:pPr>
            <w:ins w:id="8215" w:author="Jillian Carson-Jackson" w:date="2020-12-27T16:49:00Z">
              <w:r>
                <w:rPr>
                  <w:rFonts w:ascii="Calibri" w:hAnsi="Calibri"/>
                  <w:sz w:val="22"/>
                  <w:szCs w:val="22"/>
                </w:rPr>
                <w:t>Fatigue Management and</w:t>
              </w:r>
              <w:commentRangeStart w:id="8216"/>
              <w:r>
                <w:rPr>
                  <w:rFonts w:ascii="Calibri" w:hAnsi="Calibri"/>
                  <w:sz w:val="22"/>
                  <w:szCs w:val="22"/>
                </w:rPr>
                <w:t xml:space="preserve"> </w:t>
              </w:r>
              <w:proofErr w:type="spellStart"/>
              <w:r>
                <w:rPr>
                  <w:rFonts w:ascii="Calibri" w:hAnsi="Calibri"/>
                  <w:sz w:val="22"/>
                  <w:szCs w:val="22"/>
                </w:rPr>
                <w:t>Shiftwork</w:t>
              </w:r>
            </w:ins>
            <w:commentRangeEnd w:id="8216"/>
            <w:proofErr w:type="spellEnd"/>
            <w:ins w:id="8217" w:author="Jillian Carson-Jackson" w:date="2020-12-27T16:52:00Z">
              <w:r w:rsidR="00D5740A">
                <w:rPr>
                  <w:rStyle w:val="CommentReference"/>
                  <w:rFonts w:asciiTheme="minorHAnsi" w:eastAsiaTheme="minorHAnsi" w:hAnsiTheme="minorHAnsi"/>
                  <w:b w:val="0"/>
                </w:rPr>
                <w:commentReference w:id="8216"/>
              </w:r>
            </w:ins>
          </w:p>
          <w:p w14:paraId="1B6013A0" w14:textId="112F5315" w:rsidR="00ED2B45" w:rsidRPr="00BA2BD0" w:rsidRDefault="00ED2B45" w:rsidP="00A43780">
            <w:pPr>
              <w:pStyle w:val="Tablelevel2"/>
              <w:ind w:left="0"/>
              <w:rPr>
                <w:ins w:id="8218" w:author="Jillian Carson-Jackson" w:date="2020-12-27T16:53:00Z"/>
                <w:rFonts w:ascii="Calibri" w:hAnsi="Calibri"/>
                <w:sz w:val="22"/>
                <w:szCs w:val="22"/>
              </w:rPr>
            </w:pPr>
            <w:ins w:id="8219" w:author="Jillian Carson-Jackson" w:date="2020-12-27T16:53:00Z">
              <w:r w:rsidRPr="00BA2BD0">
                <w:rPr>
                  <w:rFonts w:ascii="Calibri" w:hAnsi="Calibri"/>
                  <w:sz w:val="22"/>
                  <w:szCs w:val="22"/>
                </w:rPr>
                <w:t xml:space="preserve">Safety </w:t>
              </w:r>
              <w:r>
                <w:rPr>
                  <w:rFonts w:ascii="Calibri" w:hAnsi="Calibri"/>
                  <w:sz w:val="22"/>
                  <w:szCs w:val="22"/>
                </w:rPr>
                <w:t xml:space="preserve">and </w:t>
              </w:r>
              <w:r w:rsidRPr="00BA2BD0">
                <w:rPr>
                  <w:rFonts w:ascii="Calibri" w:hAnsi="Calibri"/>
                  <w:sz w:val="22"/>
                  <w:szCs w:val="22"/>
                </w:rPr>
                <w:t>Health awareness</w:t>
              </w:r>
            </w:ins>
          </w:p>
          <w:p w14:paraId="03C0C4C8" w14:textId="77777777" w:rsidR="0054534D" w:rsidRPr="009F4532" w:rsidRDefault="000E10E5" w:rsidP="006039FF">
            <w:pPr>
              <w:pStyle w:val="Tablelevel1bold"/>
              <w:rPr>
                <w:ins w:id="8220" w:author="Jillian Carson-Jackson" w:date="2020-12-27T16:51:00Z"/>
                <w:rFonts w:ascii="Calibri" w:hAnsi="Calibri"/>
                <w:b w:val="0"/>
                <w:bCs/>
                <w:sz w:val="22"/>
                <w:szCs w:val="22"/>
              </w:rPr>
            </w:pPr>
            <w:ins w:id="8221" w:author="Jillian Carson-Jackson" w:date="2020-12-27T16:50:00Z">
              <w:r w:rsidRPr="009F4532">
                <w:rPr>
                  <w:rFonts w:ascii="Calibri" w:hAnsi="Calibri"/>
                  <w:b w:val="0"/>
                  <w:bCs/>
                  <w:sz w:val="22"/>
                  <w:szCs w:val="22"/>
                </w:rPr>
                <w:t>Stress and fatigue</w:t>
              </w:r>
            </w:ins>
          </w:p>
          <w:p w14:paraId="3BE3507F" w14:textId="77777777" w:rsidR="000E10E5" w:rsidRPr="009F4532" w:rsidRDefault="009F4532" w:rsidP="006039FF">
            <w:pPr>
              <w:pStyle w:val="Tablelevel1bold"/>
              <w:rPr>
                <w:ins w:id="8222" w:author="Jillian Carson-Jackson" w:date="2020-12-27T16:51:00Z"/>
                <w:rFonts w:ascii="Calibri" w:hAnsi="Calibri"/>
                <w:b w:val="0"/>
                <w:bCs/>
                <w:sz w:val="22"/>
                <w:szCs w:val="22"/>
              </w:rPr>
            </w:pPr>
            <w:ins w:id="8223" w:author="Jillian Carson-Jackson" w:date="2020-12-27T16:51:00Z">
              <w:r w:rsidRPr="009F4532">
                <w:rPr>
                  <w:rFonts w:ascii="Calibri" w:hAnsi="Calibri"/>
                  <w:b w:val="0"/>
                  <w:bCs/>
                  <w:sz w:val="22"/>
                  <w:szCs w:val="22"/>
                </w:rPr>
                <w:t xml:space="preserve">Managing fatigue </w:t>
              </w:r>
            </w:ins>
          </w:p>
          <w:p w14:paraId="5B77AE64" w14:textId="00B0F5E0" w:rsidR="009F4532" w:rsidRPr="00BA2BD0" w:rsidRDefault="009F4532" w:rsidP="006039FF">
            <w:pPr>
              <w:pStyle w:val="Tablelevel1bold"/>
              <w:rPr>
                <w:ins w:id="8224" w:author="Jillian Carson-Jackson" w:date="2020-12-27T16:49:00Z"/>
                <w:rFonts w:ascii="Calibri" w:hAnsi="Calibri"/>
                <w:sz w:val="22"/>
                <w:szCs w:val="22"/>
              </w:rPr>
            </w:pPr>
            <w:proofErr w:type="spellStart"/>
            <w:ins w:id="8225" w:author="Jillian Carson-Jackson" w:date="2020-12-27T16:51:00Z">
              <w:r w:rsidRPr="009F4532">
                <w:rPr>
                  <w:rFonts w:ascii="Calibri" w:hAnsi="Calibri"/>
                  <w:b w:val="0"/>
                  <w:bCs/>
                  <w:sz w:val="22"/>
                  <w:szCs w:val="22"/>
                </w:rPr>
                <w:t>Shiftwork</w:t>
              </w:r>
              <w:proofErr w:type="spellEnd"/>
              <w:r w:rsidRPr="009F4532">
                <w:rPr>
                  <w:rFonts w:ascii="Calibri" w:hAnsi="Calibri"/>
                  <w:b w:val="0"/>
                  <w:bCs/>
                  <w:sz w:val="22"/>
                  <w:szCs w:val="22"/>
                </w:rPr>
                <w:t xml:space="preserve"> and rosters</w:t>
              </w:r>
            </w:ins>
          </w:p>
        </w:tc>
        <w:tc>
          <w:tcPr>
            <w:tcW w:w="1917" w:type="dxa"/>
          </w:tcPr>
          <w:p w14:paraId="196A268B" w14:textId="77777777" w:rsidR="0026268A" w:rsidRPr="00BA2BD0" w:rsidRDefault="0026268A" w:rsidP="006039FF">
            <w:pPr>
              <w:pStyle w:val="Tablelevel1"/>
              <w:jc w:val="center"/>
              <w:rPr>
                <w:ins w:id="8226" w:author="Jillian Carson-Jackson" w:date="2020-12-27T16:49:00Z"/>
                <w:rFonts w:ascii="Calibri" w:hAnsi="Calibri"/>
                <w:szCs w:val="22"/>
              </w:rPr>
            </w:pPr>
          </w:p>
        </w:tc>
        <w:tc>
          <w:tcPr>
            <w:tcW w:w="1701" w:type="dxa"/>
          </w:tcPr>
          <w:p w14:paraId="185571C6" w14:textId="77777777" w:rsidR="0026268A" w:rsidRPr="00BA2BD0" w:rsidRDefault="0026268A" w:rsidP="006039FF">
            <w:pPr>
              <w:pStyle w:val="Tablelevel1"/>
              <w:jc w:val="center"/>
              <w:rPr>
                <w:ins w:id="8227"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8228" w:author="Jillian Carson-Jackson" w:date="2020-12-27T16:49:00Z"/>
                <w:rFonts w:ascii="Calibri" w:hAnsi="Calibri"/>
                <w:szCs w:val="22"/>
              </w:rPr>
            </w:pPr>
          </w:p>
        </w:tc>
      </w:tr>
      <w:tr w:rsidR="0026268A" w:rsidRPr="00BA2BD0" w14:paraId="5D891EB5" w14:textId="77777777" w:rsidTr="00D32A0B">
        <w:trPr>
          <w:jc w:val="center"/>
          <w:ins w:id="8229" w:author="Jillian Carson-Jackson" w:date="2020-12-27T16:49:00Z"/>
        </w:trPr>
        <w:tc>
          <w:tcPr>
            <w:tcW w:w="4428" w:type="dxa"/>
          </w:tcPr>
          <w:p w14:paraId="4E1DC714" w14:textId="77777777" w:rsidR="0026268A" w:rsidRDefault="0054534D" w:rsidP="006039FF">
            <w:pPr>
              <w:pStyle w:val="Tablelevel1bold"/>
              <w:rPr>
                <w:ins w:id="8230" w:author="Jillian Carson-Jackson" w:date="2020-12-27T16:50:00Z"/>
                <w:rFonts w:ascii="Calibri" w:hAnsi="Calibri"/>
                <w:sz w:val="22"/>
                <w:szCs w:val="22"/>
              </w:rPr>
            </w:pPr>
            <w:commentRangeStart w:id="8231"/>
            <w:ins w:id="8232" w:author="Jillian Carson-Jackson" w:date="2020-12-27T16:50:00Z">
              <w:r>
                <w:rPr>
                  <w:rFonts w:ascii="Calibri" w:hAnsi="Calibri"/>
                  <w:sz w:val="22"/>
                  <w:szCs w:val="22"/>
                </w:rPr>
                <w:t xml:space="preserve">Teamwork </w:t>
              </w:r>
            </w:ins>
            <w:commentRangeEnd w:id="8231"/>
            <w:ins w:id="8233" w:author="Jillian Carson-Jackson" w:date="2020-12-27T16:53:00Z">
              <w:r w:rsidR="00A43780">
                <w:rPr>
                  <w:rStyle w:val="CommentReference"/>
                  <w:rFonts w:asciiTheme="minorHAnsi" w:eastAsiaTheme="minorHAnsi" w:hAnsiTheme="minorHAnsi"/>
                  <w:b w:val="0"/>
                </w:rPr>
                <w:commentReference w:id="8231"/>
              </w:r>
            </w:ins>
          </w:p>
          <w:p w14:paraId="1FB695F2" w14:textId="77777777" w:rsidR="0054534D" w:rsidRDefault="0054534D" w:rsidP="006039FF">
            <w:pPr>
              <w:pStyle w:val="Tablelevel1bold"/>
              <w:rPr>
                <w:ins w:id="8234" w:author="Jillian Carson-Jackson" w:date="2020-12-27T16:51:00Z"/>
                <w:rFonts w:ascii="Calibri" w:hAnsi="Calibri"/>
                <w:b w:val="0"/>
                <w:bCs/>
                <w:sz w:val="22"/>
                <w:szCs w:val="22"/>
              </w:rPr>
            </w:pPr>
            <w:ins w:id="8235" w:author="Jillian Carson-Jackson" w:date="2020-12-27T16:50:00Z">
              <w:r w:rsidRPr="0054534D">
                <w:rPr>
                  <w:rFonts w:ascii="Calibri" w:hAnsi="Calibri"/>
                  <w:b w:val="0"/>
                  <w:bCs/>
                  <w:sz w:val="22"/>
                  <w:szCs w:val="22"/>
                </w:rPr>
                <w:t>Team working skills</w:t>
              </w:r>
            </w:ins>
          </w:p>
          <w:p w14:paraId="4B1304A8" w14:textId="77777777" w:rsidR="009F4532" w:rsidRDefault="009F4532" w:rsidP="006039FF">
            <w:pPr>
              <w:pStyle w:val="Tablelevel1bold"/>
              <w:rPr>
                <w:ins w:id="8236" w:author="Jillian Carson-Jackson" w:date="2020-12-27T16:51:00Z"/>
                <w:rFonts w:ascii="Calibri" w:hAnsi="Calibri"/>
                <w:b w:val="0"/>
                <w:bCs/>
                <w:sz w:val="22"/>
                <w:szCs w:val="22"/>
              </w:rPr>
            </w:pPr>
            <w:ins w:id="8237" w:author="Jillian Carson-Jackson" w:date="2020-12-27T16:51:00Z">
              <w:r>
                <w:rPr>
                  <w:rFonts w:ascii="Calibri" w:hAnsi="Calibri"/>
                  <w:b w:val="0"/>
                  <w:bCs/>
                  <w:sz w:val="22"/>
                  <w:szCs w:val="22"/>
                </w:rPr>
                <w:t>Port re</w:t>
              </w:r>
              <w:commentRangeStart w:id="8238"/>
              <w:r>
                <w:rPr>
                  <w:rFonts w:ascii="Calibri" w:hAnsi="Calibri"/>
                  <w:b w:val="0"/>
                  <w:bCs/>
                  <w:sz w:val="22"/>
                  <w:szCs w:val="22"/>
                </w:rPr>
                <w:t>source management</w:t>
              </w:r>
            </w:ins>
            <w:commentRangeEnd w:id="8238"/>
            <w:r w:rsidR="00697DD5">
              <w:rPr>
                <w:rStyle w:val="CommentReference"/>
                <w:rFonts w:asciiTheme="minorHAnsi" w:eastAsiaTheme="minorHAnsi" w:hAnsiTheme="minorHAnsi"/>
                <w:b w:val="0"/>
              </w:rPr>
              <w:commentReference w:id="8238"/>
            </w:r>
          </w:p>
          <w:p w14:paraId="61C72AFC" w14:textId="07C89FD3" w:rsidR="009F4532" w:rsidRPr="0054534D" w:rsidRDefault="00D5740A" w:rsidP="006039FF">
            <w:pPr>
              <w:pStyle w:val="Tablelevel1bold"/>
              <w:rPr>
                <w:ins w:id="8239" w:author="Jillian Carson-Jackson" w:date="2020-12-27T16:49:00Z"/>
                <w:rFonts w:ascii="Calibri" w:hAnsi="Calibri"/>
                <w:b w:val="0"/>
                <w:bCs/>
                <w:sz w:val="22"/>
                <w:szCs w:val="22"/>
              </w:rPr>
            </w:pPr>
            <w:ins w:id="8240" w:author="Jillian Carson-Jackson" w:date="2020-12-27T16:51:00Z">
              <w:r>
                <w:rPr>
                  <w:rFonts w:ascii="Calibri" w:hAnsi="Calibri"/>
                  <w:b w:val="0"/>
                  <w:bCs/>
                  <w:sz w:val="22"/>
                  <w:szCs w:val="22"/>
                </w:rPr>
                <w:t>Leade</w:t>
              </w:r>
            </w:ins>
            <w:ins w:id="8241" w:author="Jillian Carson-Jackson" w:date="2020-12-27T16:52:00Z">
              <w:r>
                <w:rPr>
                  <w:rFonts w:ascii="Calibri" w:hAnsi="Calibri"/>
                  <w:b w:val="0"/>
                  <w:bCs/>
                  <w:sz w:val="22"/>
                  <w:szCs w:val="22"/>
                </w:rPr>
                <w:t>rship/followership</w:t>
              </w:r>
            </w:ins>
          </w:p>
        </w:tc>
        <w:tc>
          <w:tcPr>
            <w:tcW w:w="1917" w:type="dxa"/>
          </w:tcPr>
          <w:p w14:paraId="30C8DEB6" w14:textId="77777777" w:rsidR="0026268A" w:rsidRPr="00BA2BD0" w:rsidRDefault="0026268A" w:rsidP="006039FF">
            <w:pPr>
              <w:pStyle w:val="Tablelevel1"/>
              <w:jc w:val="center"/>
              <w:rPr>
                <w:ins w:id="8242" w:author="Jillian Carson-Jackson" w:date="2020-12-27T16:49:00Z"/>
                <w:rFonts w:ascii="Calibri" w:hAnsi="Calibri"/>
                <w:szCs w:val="22"/>
              </w:rPr>
            </w:pPr>
          </w:p>
        </w:tc>
        <w:tc>
          <w:tcPr>
            <w:tcW w:w="1701" w:type="dxa"/>
          </w:tcPr>
          <w:p w14:paraId="2514CBCD" w14:textId="77777777" w:rsidR="0026268A" w:rsidRPr="00BA2BD0" w:rsidRDefault="0026268A" w:rsidP="006039FF">
            <w:pPr>
              <w:pStyle w:val="Tablelevel1"/>
              <w:jc w:val="center"/>
              <w:rPr>
                <w:ins w:id="8243" w:author="Jillian Carson-Jackson" w:date="2020-12-27T16:49:00Z"/>
                <w:rFonts w:ascii="Calibri" w:hAnsi="Calibri"/>
                <w:szCs w:val="22"/>
              </w:rPr>
            </w:pPr>
          </w:p>
        </w:tc>
        <w:tc>
          <w:tcPr>
            <w:tcW w:w="1701" w:type="dxa"/>
          </w:tcPr>
          <w:p w14:paraId="29DB4F97" w14:textId="77777777" w:rsidR="0026268A" w:rsidRPr="00BA2BD0" w:rsidRDefault="0026268A" w:rsidP="006039FF">
            <w:pPr>
              <w:pStyle w:val="Tablelevel1"/>
              <w:jc w:val="center"/>
              <w:rPr>
                <w:ins w:id="8244"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39"/>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8245" w:name="_Toc446917667"/>
      <w:bookmarkStart w:id="8246" w:name="_Toc111617516"/>
      <w:bookmarkStart w:id="8247" w:name="_Toc245254459"/>
      <w:bookmarkStart w:id="8248" w:name="_Toc62642369"/>
      <w:r w:rsidRPr="00C50983">
        <w:t>DETAILED TEACHING SYLLAB</w:t>
      </w:r>
      <w:bookmarkEnd w:id="8245"/>
      <w:r w:rsidRPr="00C50983">
        <w:t>US</w:t>
      </w:r>
      <w:bookmarkEnd w:id="8246"/>
      <w:r w:rsidRPr="00C50983">
        <w:t xml:space="preserve"> OF MODULE </w:t>
      </w:r>
      <w:del w:id="8249" w:author="Jillian Carson-Jackson" w:date="2020-12-27T16:54:00Z">
        <w:r w:rsidRPr="00C50983" w:rsidDel="00A43780">
          <w:delText>7</w:delText>
        </w:r>
      </w:del>
      <w:bookmarkEnd w:id="8247"/>
      <w:ins w:id="8250" w:author="Jillian Carson-Jackson" w:date="2020-12-27T16:54:00Z">
        <w:r w:rsidR="00A43780">
          <w:t>6</w:t>
        </w:r>
      </w:ins>
      <w:bookmarkEnd w:id="8248"/>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8251" w:name="_Toc245254482"/>
      <w:bookmarkStart w:id="8252" w:name="_Toc531423242"/>
      <w:r w:rsidRPr="00C50983">
        <w:t xml:space="preserve">Detailed teaching syllabus – </w:t>
      </w:r>
      <w:commentRangeStart w:id="8253"/>
      <w:r w:rsidRPr="00C50983">
        <w:t>Personal attributes</w:t>
      </w:r>
      <w:bookmarkEnd w:id="8251"/>
      <w:bookmarkEnd w:id="8252"/>
      <w:commentRangeEnd w:id="8253"/>
      <w:r w:rsidR="00A43780">
        <w:rPr>
          <w:rStyle w:val="CommentReference"/>
          <w:b w:val="0"/>
          <w:bCs w:val="0"/>
          <w:i w:val="0"/>
          <w:color w:val="auto"/>
          <w:u w:val="none"/>
        </w:rPr>
        <w:commentReference w:id="8253"/>
      </w:r>
    </w:p>
    <w:tbl>
      <w:tblPr>
        <w:tblW w:w="0" w:type="auto"/>
        <w:jc w:val="center"/>
        <w:tblLayout w:type="fixed"/>
        <w:tblLook w:val="0000" w:firstRow="0" w:lastRow="0" w:firstColumn="0" w:lastColumn="0" w:noHBand="0" w:noVBand="0"/>
      </w:tblPr>
      <w:tblGrid>
        <w:gridCol w:w="8897"/>
        <w:gridCol w:w="2835"/>
        <w:gridCol w:w="2835"/>
      </w:tblGrid>
      <w:tr w:rsidR="00AD3510" w:rsidRPr="00BA2BD0" w14:paraId="7156B97B" w14:textId="77777777" w:rsidTr="00575E73">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575E73">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575E73">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77777777" w:rsidR="00AD3510" w:rsidRPr="00BA2BD0" w:rsidRDefault="00AD3510" w:rsidP="006039FF">
            <w:pPr>
              <w:pStyle w:val="Tablelevel1bold"/>
              <w:rPr>
                <w:rFonts w:ascii="Calibri" w:hAnsi="Calibri"/>
                <w:sz w:val="22"/>
                <w:szCs w:val="22"/>
              </w:rPr>
            </w:pPr>
            <w:r w:rsidRPr="00BA2BD0">
              <w:rPr>
                <w:rFonts w:ascii="Calibri" w:hAnsi="Calibri"/>
                <w:b w:val="0"/>
                <w:i/>
                <w:sz w:val="22"/>
                <w:szCs w:val="22"/>
              </w:rPr>
              <w:t>Have the knowledge and ability to conduct their duties in a manner which conforms to accepted principles and procedures.</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575E73">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77777777" w:rsidR="00AD3510" w:rsidRPr="00BA2BD0" w:rsidRDefault="00AD3510" w:rsidP="006039FF">
            <w:pPr>
              <w:pStyle w:val="Tablelevel1bold"/>
              <w:rPr>
                <w:rFonts w:ascii="Calibri" w:hAnsi="Calibri"/>
                <w:b w:val="0"/>
                <w:sz w:val="22"/>
                <w:szCs w:val="22"/>
              </w:rPr>
            </w:pPr>
            <w:bookmarkStart w:id="8254" w:name="_Toc446917669"/>
            <w:bookmarkStart w:id="8255" w:name="_Toc111617518"/>
            <w:commentRangeStart w:id="8256"/>
            <w:r w:rsidRPr="00BA2BD0">
              <w:rPr>
                <w:rFonts w:ascii="Calibri" w:hAnsi="Calibri"/>
                <w:b w:val="0"/>
                <w:sz w:val="22"/>
                <w:szCs w:val="22"/>
              </w:rPr>
              <w:t>Describe public relations</w:t>
            </w:r>
            <w:bookmarkEnd w:id="8254"/>
            <w:bookmarkEnd w:id="8255"/>
            <w:r w:rsidRPr="00BA2BD0">
              <w:rPr>
                <w:rFonts w:ascii="Calibri" w:hAnsi="Calibri"/>
                <w:b w:val="0"/>
                <w:sz w:val="22"/>
                <w:szCs w:val="22"/>
              </w:rPr>
              <w:t xml:space="preserve"> policy</w:t>
            </w:r>
          </w:p>
          <w:p w14:paraId="06216F5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General introduction to the maintenance of good public relations. </w:t>
            </w:r>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commentRangeEnd w:id="8256"/>
            <w:r w:rsidR="002371C0">
              <w:rPr>
                <w:rStyle w:val="CommentReference"/>
                <w:rFonts w:asciiTheme="minorHAnsi" w:eastAsiaTheme="minorHAnsi" w:hAnsiTheme="minorHAnsi"/>
              </w:rPr>
              <w:commentReference w:id="8256"/>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575E73">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27749423" w:rsidR="00AD3510" w:rsidRPr="00BA2BD0" w:rsidDel="00266961" w:rsidRDefault="00AD3510" w:rsidP="006039FF">
            <w:pPr>
              <w:pStyle w:val="Tablelevel1bold"/>
              <w:rPr>
                <w:del w:id="8257" w:author="Abercrombie, Kerrie" w:date="2021-01-22T12:35:00Z"/>
                <w:rFonts w:ascii="Calibri" w:hAnsi="Calibri"/>
                <w:b w:val="0"/>
                <w:sz w:val="22"/>
                <w:szCs w:val="22"/>
              </w:rPr>
            </w:pPr>
            <w:bookmarkStart w:id="8258" w:name="_Toc446917670"/>
            <w:bookmarkStart w:id="8259" w:name="_Toc111617519"/>
            <w:commentRangeStart w:id="8260"/>
            <w:del w:id="8261" w:author="Abercrombie, Kerrie" w:date="2021-01-22T12:35:00Z">
              <w:r w:rsidRPr="00BA2BD0" w:rsidDel="00266961">
                <w:rPr>
                  <w:rFonts w:ascii="Calibri" w:hAnsi="Calibri"/>
                  <w:b w:val="0"/>
                  <w:sz w:val="22"/>
                  <w:szCs w:val="22"/>
                </w:rPr>
                <w:delText>Describe how to establish and sustain working relationships</w:delText>
              </w:r>
              <w:bookmarkEnd w:id="8258"/>
              <w:bookmarkEnd w:id="8259"/>
            </w:del>
          </w:p>
          <w:p w14:paraId="1C41261E" w14:textId="2FFF639F" w:rsidR="00AD3510" w:rsidRPr="00BA2BD0" w:rsidDel="00266961" w:rsidRDefault="00AD3510" w:rsidP="006039FF">
            <w:pPr>
              <w:pStyle w:val="Tablelevel2"/>
              <w:rPr>
                <w:del w:id="8262" w:author="Abercrombie, Kerrie" w:date="2021-01-22T12:35:00Z"/>
                <w:rFonts w:ascii="Calibri" w:hAnsi="Calibri"/>
                <w:sz w:val="22"/>
                <w:szCs w:val="22"/>
              </w:rPr>
            </w:pPr>
            <w:del w:id="8263" w:author="Abercrombie, Kerrie" w:date="2021-01-22T12:35:00Z">
              <w:r w:rsidRPr="00BA2BD0" w:rsidDel="00266961">
                <w:rPr>
                  <w:rFonts w:ascii="Calibri" w:hAnsi="Calibri"/>
                  <w:sz w:val="22"/>
                  <w:szCs w:val="22"/>
                </w:rPr>
                <w:delText>Internal</w:delText>
              </w:r>
            </w:del>
          </w:p>
          <w:p w14:paraId="0A601B34" w14:textId="739D9B3B" w:rsidR="00AD3510" w:rsidRPr="00BA2BD0" w:rsidDel="00266961" w:rsidRDefault="00AD3510" w:rsidP="006039FF">
            <w:pPr>
              <w:pStyle w:val="Tablelevel2"/>
              <w:rPr>
                <w:del w:id="8264" w:author="Abercrombie, Kerrie" w:date="2021-01-22T12:35:00Z"/>
                <w:rFonts w:ascii="Calibri" w:hAnsi="Calibri"/>
                <w:sz w:val="22"/>
                <w:szCs w:val="22"/>
              </w:rPr>
            </w:pPr>
            <w:del w:id="8265" w:author="Abercrombie, Kerrie" w:date="2021-01-22T12:35:00Z">
              <w:r w:rsidRPr="00BA2BD0" w:rsidDel="00266961">
                <w:rPr>
                  <w:rFonts w:ascii="Calibri" w:hAnsi="Calibri"/>
                  <w:sz w:val="22"/>
                  <w:szCs w:val="22"/>
                </w:rPr>
                <w:delText xml:space="preserve">External </w:delText>
              </w:r>
            </w:del>
          </w:p>
          <w:p w14:paraId="24004640" w14:textId="005929C9" w:rsidR="00AD3510" w:rsidRPr="00BA2BD0" w:rsidDel="00266961" w:rsidRDefault="00AD3510" w:rsidP="006039FF">
            <w:pPr>
              <w:pStyle w:val="Tablelevel3"/>
              <w:rPr>
                <w:del w:id="8266" w:author="Abercrombie, Kerrie" w:date="2021-01-22T12:35:00Z"/>
                <w:rFonts w:ascii="Calibri" w:hAnsi="Calibri"/>
                <w:sz w:val="22"/>
                <w:szCs w:val="22"/>
              </w:rPr>
            </w:pPr>
            <w:del w:id="8267" w:author="Abercrombie, Kerrie" w:date="2021-01-22T12:35:00Z">
              <w:r w:rsidRPr="00BA2BD0" w:rsidDel="00266961">
                <w:rPr>
                  <w:rFonts w:ascii="Calibri" w:hAnsi="Calibri"/>
                  <w:sz w:val="22"/>
                  <w:szCs w:val="22"/>
                </w:rPr>
                <w:delText>Importance of maintaining the trust of all VTS stakeholders</w:delText>
              </w:r>
            </w:del>
          </w:p>
          <w:p w14:paraId="3993CD1B" w14:textId="77A4C787" w:rsidR="00AD3510" w:rsidRPr="00BA2BD0" w:rsidDel="00266961" w:rsidRDefault="00AD3510" w:rsidP="006039FF">
            <w:pPr>
              <w:pStyle w:val="Tablelevel3"/>
              <w:rPr>
                <w:del w:id="8268" w:author="Abercrombie, Kerrie" w:date="2021-01-22T12:35:00Z"/>
                <w:rFonts w:ascii="Calibri" w:hAnsi="Calibri"/>
                <w:sz w:val="22"/>
                <w:szCs w:val="22"/>
              </w:rPr>
            </w:pPr>
            <w:del w:id="8269" w:author="Abercrombie, Kerrie" w:date="2021-01-22T12:35:00Z">
              <w:r w:rsidRPr="00BA2BD0" w:rsidDel="00266961">
                <w:rPr>
                  <w:rFonts w:ascii="Calibri" w:hAnsi="Calibri"/>
                  <w:sz w:val="22"/>
                  <w:szCs w:val="22"/>
                </w:rPr>
                <w:delText>Ship masters</w:delText>
              </w:r>
            </w:del>
          </w:p>
          <w:p w14:paraId="76306610" w14:textId="07877923" w:rsidR="00AD3510" w:rsidRPr="00BA2BD0" w:rsidDel="00266961" w:rsidRDefault="00AD3510" w:rsidP="006039FF">
            <w:pPr>
              <w:pStyle w:val="Tablelevel3"/>
              <w:rPr>
                <w:del w:id="8270" w:author="Abercrombie, Kerrie" w:date="2021-01-22T12:35:00Z"/>
                <w:rFonts w:ascii="Calibri" w:hAnsi="Calibri"/>
                <w:sz w:val="22"/>
                <w:szCs w:val="22"/>
              </w:rPr>
            </w:pPr>
            <w:del w:id="8271" w:author="Abercrombie, Kerrie" w:date="2021-01-22T12:35:00Z">
              <w:r w:rsidRPr="00BA2BD0" w:rsidDel="00266961">
                <w:rPr>
                  <w:rFonts w:ascii="Calibri" w:hAnsi="Calibri"/>
                  <w:sz w:val="22"/>
                  <w:szCs w:val="22"/>
                </w:rPr>
                <w:delText>Pilots</w:delText>
              </w:r>
            </w:del>
          </w:p>
          <w:p w14:paraId="39C86B2D" w14:textId="733EF593" w:rsidR="00AD3510" w:rsidRPr="00BA2BD0" w:rsidDel="00266961" w:rsidRDefault="00AD3510" w:rsidP="006039FF">
            <w:pPr>
              <w:pStyle w:val="Tablelevel3"/>
              <w:rPr>
                <w:del w:id="8272" w:author="Abercrombie, Kerrie" w:date="2021-01-22T12:35:00Z"/>
                <w:rFonts w:ascii="Calibri" w:hAnsi="Calibri"/>
                <w:sz w:val="22"/>
                <w:szCs w:val="22"/>
              </w:rPr>
            </w:pPr>
            <w:del w:id="8273" w:author="Abercrombie, Kerrie" w:date="2021-01-22T12:35:00Z">
              <w:r w:rsidRPr="00BA2BD0" w:rsidDel="00266961">
                <w:rPr>
                  <w:rFonts w:ascii="Calibri" w:hAnsi="Calibri"/>
                  <w:sz w:val="22"/>
                  <w:szCs w:val="22"/>
                </w:rPr>
                <w:delText>Other authorities and organisations</w:delText>
              </w:r>
            </w:del>
          </w:p>
          <w:p w14:paraId="58C45E76" w14:textId="515FFBA4" w:rsidR="00AD3510" w:rsidRPr="00BA2BD0" w:rsidDel="00266961" w:rsidRDefault="00AD3510" w:rsidP="006039FF">
            <w:pPr>
              <w:pStyle w:val="Tablelevel3"/>
              <w:rPr>
                <w:del w:id="8274" w:author="Abercrombie, Kerrie" w:date="2021-01-22T12:35:00Z"/>
                <w:rFonts w:ascii="Calibri" w:hAnsi="Calibri"/>
                <w:sz w:val="22"/>
                <w:szCs w:val="22"/>
              </w:rPr>
            </w:pPr>
            <w:del w:id="8275" w:author="Abercrombie, Kerrie" w:date="2021-01-22T12:35:00Z">
              <w:r w:rsidRPr="00BA2BD0" w:rsidDel="00266961">
                <w:rPr>
                  <w:rFonts w:ascii="Calibri" w:hAnsi="Calibri"/>
                  <w:sz w:val="22"/>
                  <w:szCs w:val="22"/>
                </w:rPr>
                <w:delText>Allied services</w:delText>
              </w:r>
            </w:del>
            <w:commentRangeEnd w:id="8260"/>
            <w:r w:rsidR="00266961">
              <w:rPr>
                <w:rStyle w:val="CommentReference"/>
                <w:rFonts w:asciiTheme="minorHAnsi" w:eastAsiaTheme="minorHAnsi" w:hAnsiTheme="minorHAnsi"/>
                <w:lang w:eastAsia="en-GB"/>
              </w:rPr>
              <w:commentReference w:id="8260"/>
            </w:r>
          </w:p>
          <w:p w14:paraId="0068A8CB" w14:textId="6A45AA80" w:rsidR="00AD3510" w:rsidRPr="00BA2BD0" w:rsidRDefault="00AD3510" w:rsidP="006039FF">
            <w:pPr>
              <w:pStyle w:val="Tablelevel3"/>
              <w:rPr>
                <w:rFonts w:ascii="Calibri" w:hAnsi="Calibri"/>
                <w:sz w:val="22"/>
                <w:szCs w:val="22"/>
              </w:rPr>
            </w:pPr>
            <w:del w:id="8276" w:author="Abercrombie, Kerrie" w:date="2021-01-22T12:35:00Z">
              <w:r w:rsidRPr="00BA2BD0" w:rsidDel="00266961">
                <w:rPr>
                  <w:rFonts w:ascii="Calibri" w:hAnsi="Calibri"/>
                  <w:sz w:val="22"/>
                  <w:szCs w:val="22"/>
                </w:rPr>
                <w:delText>Other services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AD3510" w:rsidRPr="00BA2BD0" w14:paraId="36C9FBE7" w14:textId="77777777" w:rsidTr="00575E73">
        <w:trPr>
          <w:trHeight w:hRule="exact" w:val="1185"/>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595C1172" w:rsidR="00AD3510" w:rsidRPr="00BA2BD0" w:rsidDel="00266961" w:rsidRDefault="00AD3510" w:rsidP="006039FF">
            <w:pPr>
              <w:pStyle w:val="Tablelevel1bold"/>
              <w:rPr>
                <w:del w:id="8277" w:author="Abercrombie, Kerrie" w:date="2021-01-22T12:34:00Z"/>
                <w:rFonts w:ascii="Calibri" w:hAnsi="Calibri"/>
                <w:b w:val="0"/>
                <w:sz w:val="22"/>
                <w:szCs w:val="22"/>
              </w:rPr>
            </w:pPr>
            <w:bookmarkStart w:id="8278" w:name="_Toc446917672"/>
            <w:bookmarkStart w:id="8279" w:name="_Toc111617521"/>
            <w:commentRangeStart w:id="8280"/>
            <w:del w:id="8281" w:author="Abercrombie, Kerrie" w:date="2021-01-22T12:34:00Z">
              <w:r w:rsidRPr="00BA2BD0" w:rsidDel="00266961">
                <w:rPr>
                  <w:rFonts w:ascii="Calibri" w:hAnsi="Calibri"/>
                  <w:b w:val="0"/>
                  <w:sz w:val="22"/>
                  <w:szCs w:val="22"/>
                </w:rPr>
                <w:delText>Identify methods of conflict resolution</w:delText>
              </w:r>
              <w:bookmarkEnd w:id="8278"/>
              <w:bookmarkEnd w:id="8279"/>
            </w:del>
          </w:p>
          <w:p w14:paraId="2FD963F9" w14:textId="379177EC" w:rsidR="00AD3510" w:rsidRPr="00BA2BD0" w:rsidDel="00266961" w:rsidRDefault="00AD3510" w:rsidP="006039FF">
            <w:pPr>
              <w:pStyle w:val="Tablelevel2"/>
              <w:rPr>
                <w:del w:id="8282" w:author="Abercrombie, Kerrie" w:date="2021-01-22T12:34:00Z"/>
                <w:rFonts w:ascii="Calibri" w:hAnsi="Calibri"/>
                <w:sz w:val="22"/>
                <w:szCs w:val="22"/>
              </w:rPr>
            </w:pPr>
            <w:del w:id="8283" w:author="Abercrombie, Kerrie" w:date="2021-01-22T12:34:00Z">
              <w:r w:rsidRPr="00BA2BD0" w:rsidDel="00266961">
                <w:rPr>
                  <w:rFonts w:ascii="Calibri" w:hAnsi="Calibri"/>
                  <w:sz w:val="22"/>
                  <w:szCs w:val="22"/>
                </w:rPr>
                <w:delText>When and how to intervene</w:delText>
              </w:r>
            </w:del>
          </w:p>
          <w:p w14:paraId="41DD02A7" w14:textId="62B27A10" w:rsidR="00AD3510" w:rsidRPr="00BA2BD0" w:rsidDel="00266961" w:rsidRDefault="00AD3510" w:rsidP="006039FF">
            <w:pPr>
              <w:pStyle w:val="Tablelevel2"/>
              <w:rPr>
                <w:del w:id="8284" w:author="Abercrombie, Kerrie" w:date="2021-01-22T12:34:00Z"/>
                <w:rFonts w:ascii="Calibri" w:hAnsi="Calibri"/>
                <w:sz w:val="22"/>
                <w:szCs w:val="22"/>
              </w:rPr>
            </w:pPr>
            <w:del w:id="8285" w:author="Abercrombie, Kerrie" w:date="2021-01-22T12:34:00Z">
              <w:r w:rsidRPr="00BA2BD0" w:rsidDel="00266961">
                <w:rPr>
                  <w:rFonts w:ascii="Calibri" w:hAnsi="Calibri"/>
                  <w:sz w:val="22"/>
                  <w:szCs w:val="22"/>
                </w:rPr>
                <w:delText>Internal</w:delText>
              </w:r>
            </w:del>
          </w:p>
          <w:p w14:paraId="56BB872D" w14:textId="00B5665D" w:rsidR="00AD3510" w:rsidRPr="00BA2BD0" w:rsidRDefault="00AD3510" w:rsidP="006039FF">
            <w:pPr>
              <w:pStyle w:val="Tablelevel2"/>
              <w:rPr>
                <w:rFonts w:ascii="Calibri" w:hAnsi="Calibri"/>
                <w:sz w:val="22"/>
                <w:szCs w:val="22"/>
                <w:u w:val="single"/>
              </w:rPr>
            </w:pPr>
            <w:del w:id="8286" w:author="Abercrombie, Kerrie" w:date="2021-01-22T12:34:00Z">
              <w:r w:rsidRPr="00BA2BD0" w:rsidDel="00266961">
                <w:rPr>
                  <w:rFonts w:ascii="Calibri" w:hAnsi="Calibri"/>
                  <w:sz w:val="22"/>
                  <w:szCs w:val="22"/>
                </w:rPr>
                <w:delText>External</w:delText>
              </w:r>
              <w:commentRangeEnd w:id="8280"/>
              <w:r w:rsidR="00266961" w:rsidDel="00266961">
                <w:rPr>
                  <w:rStyle w:val="CommentReference"/>
                  <w:rFonts w:asciiTheme="minorHAnsi" w:eastAsiaTheme="minorHAnsi" w:hAnsiTheme="minorHAnsi"/>
                </w:rPr>
                <w:commentReference w:id="8280"/>
              </w:r>
            </w:del>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575E73">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7DD1937F" w14:textId="366C6E35" w:rsidR="00AD3510" w:rsidRPr="00BA2BD0" w:rsidDel="00D3671F" w:rsidRDefault="00AD3510" w:rsidP="006039FF">
            <w:pPr>
              <w:pStyle w:val="Tablelevel1bold"/>
              <w:rPr>
                <w:del w:id="8287" w:author="Abercrombie, Kerrie" w:date="2021-01-25T13:01:00Z"/>
                <w:rFonts w:ascii="Calibri" w:hAnsi="Calibri"/>
                <w:b w:val="0"/>
                <w:sz w:val="22"/>
                <w:szCs w:val="22"/>
              </w:rPr>
            </w:pPr>
            <w:bookmarkStart w:id="8288" w:name="_Toc446917673"/>
            <w:bookmarkStart w:id="8289" w:name="_Toc111617522"/>
            <w:del w:id="8290" w:author="Abercrombie, Kerrie" w:date="2021-01-25T13:01:00Z">
              <w:r w:rsidRPr="00BA2BD0" w:rsidDel="00D3671F">
                <w:rPr>
                  <w:rFonts w:ascii="Calibri" w:hAnsi="Calibri"/>
                  <w:b w:val="0"/>
                  <w:sz w:val="22"/>
                  <w:szCs w:val="22"/>
                </w:rPr>
                <w:delText>Describe the benefits of team working skills</w:delText>
              </w:r>
              <w:bookmarkEnd w:id="8288"/>
              <w:bookmarkEnd w:id="8289"/>
            </w:del>
          </w:p>
          <w:p w14:paraId="6C147362" w14:textId="3BADD59B" w:rsidR="00AD3510" w:rsidRPr="00BA2BD0" w:rsidDel="00D3671F" w:rsidRDefault="00AD3510" w:rsidP="006039FF">
            <w:pPr>
              <w:pStyle w:val="Tablelevel2"/>
              <w:rPr>
                <w:del w:id="8291" w:author="Abercrombie, Kerrie" w:date="2021-01-25T13:01:00Z"/>
                <w:rFonts w:ascii="Calibri" w:hAnsi="Calibri"/>
                <w:sz w:val="22"/>
                <w:szCs w:val="22"/>
              </w:rPr>
            </w:pPr>
            <w:commentRangeStart w:id="8292"/>
            <w:del w:id="8293" w:author="Abercrombie, Kerrie" w:date="2021-01-25T13:01:00Z">
              <w:r w:rsidRPr="00BA2BD0" w:rsidDel="00D3671F">
                <w:rPr>
                  <w:rFonts w:ascii="Calibri" w:hAnsi="Calibri"/>
                  <w:sz w:val="22"/>
                  <w:szCs w:val="22"/>
                </w:rPr>
                <w:delText>Characteristics of leaders and followers</w:delText>
              </w:r>
              <w:commentRangeEnd w:id="8292"/>
              <w:r w:rsidR="00D3671F" w:rsidDel="00D3671F">
                <w:rPr>
                  <w:rStyle w:val="CommentReference"/>
                  <w:rFonts w:asciiTheme="minorHAnsi" w:eastAsiaTheme="minorHAnsi" w:hAnsiTheme="minorHAnsi"/>
                </w:rPr>
                <w:commentReference w:id="8292"/>
              </w:r>
            </w:del>
          </w:p>
          <w:p w14:paraId="679B675E" w14:textId="16E85EAC" w:rsidR="00AD3510" w:rsidRPr="00BA2BD0" w:rsidDel="00D3671F" w:rsidRDefault="00AD3510" w:rsidP="006039FF">
            <w:pPr>
              <w:pStyle w:val="Tablelevel2"/>
              <w:rPr>
                <w:del w:id="8294" w:author="Abercrombie, Kerrie" w:date="2021-01-25T13:01:00Z"/>
                <w:rFonts w:ascii="Calibri" w:hAnsi="Calibri"/>
                <w:sz w:val="22"/>
                <w:szCs w:val="22"/>
              </w:rPr>
            </w:pPr>
            <w:commentRangeStart w:id="8295"/>
            <w:del w:id="8296" w:author="Abercrombie, Kerrie" w:date="2021-01-25T13:01:00Z">
              <w:r w:rsidRPr="00BA2BD0" w:rsidDel="00D3671F">
                <w:rPr>
                  <w:rFonts w:ascii="Calibri" w:hAnsi="Calibri"/>
                  <w:sz w:val="22"/>
                  <w:szCs w:val="22"/>
                </w:rPr>
                <w:delText>Adaptability/ flexibility</w:delText>
              </w:r>
            </w:del>
          </w:p>
          <w:p w14:paraId="4FD96939" w14:textId="5D213896" w:rsidR="00AD3510" w:rsidRPr="00BA2BD0" w:rsidDel="00D3671F" w:rsidRDefault="00AD3510" w:rsidP="006039FF">
            <w:pPr>
              <w:pStyle w:val="Tablelevel3"/>
              <w:rPr>
                <w:del w:id="8297" w:author="Abercrombie, Kerrie" w:date="2021-01-25T13:01:00Z"/>
                <w:rFonts w:ascii="Calibri" w:hAnsi="Calibri"/>
                <w:sz w:val="22"/>
                <w:szCs w:val="22"/>
              </w:rPr>
            </w:pPr>
            <w:del w:id="8298" w:author="Abercrombie, Kerrie" w:date="2021-01-25T13:01:00Z">
              <w:r w:rsidRPr="00BA2BD0" w:rsidDel="00D3671F">
                <w:rPr>
                  <w:rFonts w:ascii="Calibri" w:hAnsi="Calibri"/>
                  <w:sz w:val="22"/>
                  <w:szCs w:val="22"/>
                </w:rPr>
                <w:delText>Diplomacy</w:delText>
              </w:r>
              <w:commentRangeEnd w:id="8295"/>
              <w:r w:rsidR="00D3671F" w:rsidDel="00D3671F">
                <w:rPr>
                  <w:rStyle w:val="CommentReference"/>
                  <w:rFonts w:asciiTheme="minorHAnsi" w:eastAsiaTheme="minorHAnsi" w:hAnsiTheme="minorHAnsi"/>
                  <w:lang w:eastAsia="en-GB"/>
                </w:rPr>
                <w:commentReference w:id="8295"/>
              </w:r>
            </w:del>
          </w:p>
          <w:p w14:paraId="62A69502" w14:textId="336E7AD3" w:rsidR="00AD3510" w:rsidRPr="00BA2BD0" w:rsidDel="00D3671F" w:rsidRDefault="00AD3510" w:rsidP="006039FF">
            <w:pPr>
              <w:pStyle w:val="Tablelevel2"/>
              <w:rPr>
                <w:del w:id="8299" w:author="Abercrombie, Kerrie" w:date="2021-01-25T13:01:00Z"/>
                <w:rFonts w:ascii="Calibri" w:hAnsi="Calibri"/>
                <w:sz w:val="22"/>
                <w:szCs w:val="22"/>
              </w:rPr>
            </w:pPr>
            <w:commentRangeStart w:id="8300"/>
            <w:del w:id="8301" w:author="Abercrombie, Kerrie" w:date="2021-01-25T13:01:00Z">
              <w:r w:rsidRPr="00BA2BD0" w:rsidDel="00D3671F">
                <w:rPr>
                  <w:rFonts w:ascii="Calibri" w:hAnsi="Calibri"/>
                  <w:sz w:val="22"/>
                  <w:szCs w:val="22"/>
                </w:rPr>
                <w:delText>Ability to analyse the role of VTS</w:delText>
              </w:r>
              <w:commentRangeEnd w:id="8300"/>
              <w:r w:rsidR="00D3671F" w:rsidDel="00D3671F">
                <w:rPr>
                  <w:rStyle w:val="CommentReference"/>
                  <w:rFonts w:asciiTheme="minorHAnsi" w:eastAsiaTheme="minorHAnsi" w:hAnsiTheme="minorHAnsi"/>
                </w:rPr>
                <w:commentReference w:id="8300"/>
              </w:r>
            </w:del>
          </w:p>
          <w:p w14:paraId="2BAF5DBF" w14:textId="306AB5F6" w:rsidR="00AD3510" w:rsidRPr="00BA2BD0" w:rsidDel="00D3671F" w:rsidRDefault="00AD3510" w:rsidP="006039FF">
            <w:pPr>
              <w:pStyle w:val="Tablelevel2"/>
              <w:rPr>
                <w:del w:id="8302" w:author="Abercrombie, Kerrie" w:date="2021-01-25T13:01:00Z"/>
                <w:rFonts w:ascii="Calibri" w:hAnsi="Calibri"/>
                <w:sz w:val="22"/>
                <w:szCs w:val="22"/>
              </w:rPr>
            </w:pPr>
            <w:commentRangeStart w:id="8303"/>
            <w:del w:id="8304" w:author="Abercrombie, Kerrie" w:date="2021-01-25T13:01:00Z">
              <w:r w:rsidRPr="00BA2BD0" w:rsidDel="00D3671F">
                <w:rPr>
                  <w:rFonts w:ascii="Calibri" w:hAnsi="Calibri"/>
                  <w:sz w:val="22"/>
                  <w:szCs w:val="22"/>
                </w:rPr>
                <w:delText>Decision making process</w:delText>
              </w:r>
            </w:del>
          </w:p>
          <w:p w14:paraId="01AC3112" w14:textId="08D378E2" w:rsidR="00AD3510" w:rsidRPr="00BA2BD0" w:rsidDel="00D3671F" w:rsidRDefault="00AD3510" w:rsidP="006039FF">
            <w:pPr>
              <w:pStyle w:val="Tablelevel3"/>
              <w:rPr>
                <w:del w:id="8305" w:author="Abercrombie, Kerrie" w:date="2021-01-25T13:01:00Z"/>
                <w:rFonts w:ascii="Calibri" w:hAnsi="Calibri"/>
                <w:sz w:val="22"/>
                <w:szCs w:val="22"/>
              </w:rPr>
            </w:pPr>
            <w:del w:id="8306" w:author="Abercrombie, Kerrie" w:date="2021-01-25T13:01:00Z">
              <w:r w:rsidRPr="00BA2BD0" w:rsidDel="00D3671F">
                <w:rPr>
                  <w:rFonts w:ascii="Calibri" w:hAnsi="Calibri"/>
                  <w:sz w:val="22"/>
                  <w:szCs w:val="22"/>
                </w:rPr>
                <w:delText>Taking initiative</w:delText>
              </w:r>
            </w:del>
          </w:p>
          <w:p w14:paraId="45E33A5C" w14:textId="33D139C3" w:rsidR="00AD3510" w:rsidRPr="00BA2BD0" w:rsidDel="00D3671F" w:rsidRDefault="00AD3510" w:rsidP="006039FF">
            <w:pPr>
              <w:pStyle w:val="Tablelevel3"/>
              <w:rPr>
                <w:del w:id="8307" w:author="Abercrombie, Kerrie" w:date="2021-01-25T13:01:00Z"/>
                <w:rFonts w:ascii="Calibri" w:hAnsi="Calibri"/>
                <w:sz w:val="22"/>
                <w:szCs w:val="22"/>
              </w:rPr>
            </w:pPr>
            <w:del w:id="8308" w:author="Abercrombie, Kerrie" w:date="2021-01-25T13:01:00Z">
              <w:r w:rsidRPr="00BA2BD0" w:rsidDel="00D3671F">
                <w:rPr>
                  <w:rFonts w:ascii="Calibri" w:hAnsi="Calibri"/>
                  <w:sz w:val="22"/>
                  <w:szCs w:val="22"/>
                </w:rPr>
                <w:delText>Prioritising tasks</w:delText>
              </w:r>
            </w:del>
          </w:p>
          <w:p w14:paraId="3942A574" w14:textId="7CA1C880" w:rsidR="00AD3510" w:rsidRPr="00BA2BD0" w:rsidDel="00D3671F" w:rsidRDefault="00AD3510" w:rsidP="006039FF">
            <w:pPr>
              <w:pStyle w:val="Tablelevel3"/>
              <w:rPr>
                <w:del w:id="8309" w:author="Abercrombie, Kerrie" w:date="2021-01-25T13:01:00Z"/>
                <w:rFonts w:ascii="Calibri" w:hAnsi="Calibri"/>
                <w:sz w:val="22"/>
                <w:szCs w:val="22"/>
              </w:rPr>
            </w:pPr>
            <w:del w:id="8310" w:author="Abercrombie, Kerrie" w:date="2021-01-25T13:01:00Z">
              <w:r w:rsidRPr="00BA2BD0" w:rsidDel="00D3671F">
                <w:rPr>
                  <w:rFonts w:ascii="Calibri" w:hAnsi="Calibri"/>
                  <w:sz w:val="22"/>
                  <w:szCs w:val="22"/>
                </w:rPr>
                <w:delText>Thinking critically</w:delText>
              </w:r>
            </w:del>
          </w:p>
          <w:p w14:paraId="4CD22F4D" w14:textId="6595CE75" w:rsidR="00AD3510" w:rsidRPr="00BA2BD0" w:rsidDel="00D3671F" w:rsidRDefault="00AD3510" w:rsidP="006039FF">
            <w:pPr>
              <w:pStyle w:val="Tablelevel3"/>
              <w:rPr>
                <w:del w:id="8311" w:author="Abercrombie, Kerrie" w:date="2021-01-25T13:01:00Z"/>
                <w:rFonts w:ascii="Calibri" w:hAnsi="Calibri"/>
                <w:sz w:val="22"/>
                <w:szCs w:val="22"/>
              </w:rPr>
            </w:pPr>
            <w:del w:id="8312" w:author="Abercrombie, Kerrie" w:date="2021-01-25T13:01:00Z">
              <w:r w:rsidRPr="00BA2BD0" w:rsidDel="00D3671F">
                <w:rPr>
                  <w:rFonts w:ascii="Calibri" w:hAnsi="Calibri"/>
                  <w:sz w:val="22"/>
                  <w:szCs w:val="22"/>
                </w:rPr>
                <w:delText>Communicating with team members</w:delText>
              </w:r>
            </w:del>
          </w:p>
          <w:p w14:paraId="366D86D9" w14:textId="0A0A641A" w:rsidR="00AD3510" w:rsidRPr="00BA2BD0" w:rsidRDefault="00AD3510" w:rsidP="006039FF">
            <w:pPr>
              <w:pStyle w:val="Tablelevel3"/>
              <w:rPr>
                <w:rFonts w:ascii="Calibri" w:hAnsi="Calibri"/>
                <w:sz w:val="22"/>
                <w:szCs w:val="22"/>
              </w:rPr>
            </w:pPr>
            <w:del w:id="8313" w:author="Abercrombie, Kerrie" w:date="2021-01-25T13:01:00Z">
              <w:r w:rsidRPr="00BA2BD0" w:rsidDel="00D3671F">
                <w:rPr>
                  <w:rFonts w:ascii="Calibri" w:hAnsi="Calibri"/>
                  <w:sz w:val="22"/>
                  <w:szCs w:val="22"/>
                </w:rPr>
                <w:delText>Assertiveness</w:delText>
              </w:r>
              <w:commentRangeEnd w:id="8303"/>
              <w:r w:rsidR="00D3671F" w:rsidDel="00D3671F">
                <w:rPr>
                  <w:rStyle w:val="CommentReference"/>
                  <w:rFonts w:asciiTheme="minorHAnsi" w:eastAsiaTheme="minorHAnsi" w:hAnsiTheme="minorHAnsi"/>
                  <w:lang w:eastAsia="en-GB"/>
                </w:rPr>
                <w:commentReference w:id="8303"/>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AD3510" w:rsidRPr="00BA2BD0" w14:paraId="2D36E25A"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77777777" w:rsidR="00AD3510" w:rsidRPr="00BA2BD0" w:rsidRDefault="00AD3510" w:rsidP="006039FF">
            <w:pPr>
              <w:pStyle w:val="Tablelevel1bold"/>
              <w:rPr>
                <w:rFonts w:ascii="Calibri" w:hAnsi="Calibri"/>
                <w:b w:val="0"/>
                <w:sz w:val="22"/>
                <w:szCs w:val="22"/>
              </w:rPr>
            </w:pPr>
            <w:bookmarkStart w:id="8314" w:name="_Toc446917674"/>
            <w:bookmarkStart w:id="8315" w:name="_Toc111617523"/>
            <w:r w:rsidRPr="00BA2BD0">
              <w:rPr>
                <w:rFonts w:ascii="Calibri" w:hAnsi="Calibri"/>
                <w:b w:val="0"/>
                <w:sz w:val="22"/>
                <w:szCs w:val="22"/>
              </w:rPr>
              <w:t>Explain the role of health and safety performing the VTS mission</w:t>
            </w:r>
          </w:p>
          <w:bookmarkEnd w:id="8314"/>
          <w:bookmarkEnd w:id="8315"/>
          <w:p w14:paraId="40C9C5FA" w14:textId="77777777" w:rsidR="00AD3510" w:rsidRPr="00BA2BD0" w:rsidRDefault="00AD3510" w:rsidP="006039FF">
            <w:pPr>
              <w:pStyle w:val="Tablelevel2"/>
              <w:rPr>
                <w:rFonts w:ascii="Calibri" w:hAnsi="Calibri"/>
                <w:sz w:val="22"/>
                <w:szCs w:val="22"/>
              </w:rPr>
            </w:pPr>
            <w:commentRangeStart w:id="8316"/>
            <w:r w:rsidRPr="00BA2BD0">
              <w:rPr>
                <w:rFonts w:ascii="Calibri" w:hAnsi="Calibri"/>
                <w:sz w:val="22"/>
                <w:szCs w:val="22"/>
              </w:rPr>
              <w:t>Personal safety</w:t>
            </w:r>
          </w:p>
          <w:p w14:paraId="17BCDD7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Safety of VTS stakeholders</w:t>
            </w:r>
            <w:commentRangeEnd w:id="8316"/>
            <w:r w:rsidR="00697DD5">
              <w:rPr>
                <w:rStyle w:val="CommentReference"/>
                <w:rFonts w:asciiTheme="minorHAnsi" w:eastAsiaTheme="minorHAnsi" w:hAnsiTheme="minorHAnsi"/>
              </w:rPr>
              <w:commentReference w:id="8316"/>
            </w:r>
          </w:p>
          <w:p w14:paraId="4388E94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Personal health</w:t>
            </w:r>
          </w:p>
          <w:p w14:paraId="766B55AF" w14:textId="42160A28" w:rsidR="00AD3510" w:rsidRPr="00BA2BD0" w:rsidDel="00697DD5" w:rsidRDefault="00AD3510" w:rsidP="006039FF">
            <w:pPr>
              <w:pStyle w:val="Tablelevel3"/>
              <w:rPr>
                <w:del w:id="8317" w:author="Abercrombie, Kerrie" w:date="2021-01-25T13:10:00Z"/>
                <w:rFonts w:ascii="Calibri" w:hAnsi="Calibri"/>
                <w:sz w:val="22"/>
                <w:szCs w:val="22"/>
              </w:rPr>
            </w:pPr>
            <w:commentRangeStart w:id="8318"/>
            <w:del w:id="8319" w:author="Abercrombie, Kerrie" w:date="2021-01-25T13:10:00Z">
              <w:r w:rsidRPr="00BA2BD0" w:rsidDel="00697DD5">
                <w:rPr>
                  <w:rFonts w:ascii="Calibri" w:hAnsi="Calibri"/>
                  <w:sz w:val="22"/>
                  <w:szCs w:val="22"/>
                </w:rPr>
                <w:delText>Causes of stress</w:delText>
              </w:r>
            </w:del>
          </w:p>
          <w:p w14:paraId="0EC3208D" w14:textId="629088AE" w:rsidR="00AD3510" w:rsidRPr="00BA2BD0" w:rsidDel="00697DD5" w:rsidRDefault="00AD3510" w:rsidP="006039FF">
            <w:pPr>
              <w:pStyle w:val="Tablelevel3"/>
              <w:rPr>
                <w:del w:id="8320" w:author="Abercrombie, Kerrie" w:date="2021-01-25T13:10:00Z"/>
                <w:rFonts w:ascii="Calibri" w:hAnsi="Calibri"/>
                <w:sz w:val="22"/>
                <w:szCs w:val="22"/>
              </w:rPr>
            </w:pPr>
            <w:del w:id="8321" w:author="Abercrombie, Kerrie" w:date="2021-01-25T13:10:00Z">
              <w:r w:rsidRPr="00BA2BD0" w:rsidDel="00697DD5">
                <w:rPr>
                  <w:rFonts w:ascii="Calibri" w:hAnsi="Calibri"/>
                  <w:sz w:val="22"/>
                  <w:szCs w:val="22"/>
                </w:rPr>
                <w:delText>Managing work related stress</w:delText>
              </w:r>
            </w:del>
          </w:p>
          <w:p w14:paraId="6EC46C01" w14:textId="68D6AE2F" w:rsidR="00AD3510" w:rsidRPr="00BA2BD0" w:rsidDel="00697DD5" w:rsidRDefault="00AD3510" w:rsidP="006039FF">
            <w:pPr>
              <w:pStyle w:val="Tablelevel3"/>
              <w:rPr>
                <w:del w:id="8322" w:author="Abercrombie, Kerrie" w:date="2021-01-25T13:10:00Z"/>
                <w:rFonts w:ascii="Calibri" w:hAnsi="Calibri"/>
                <w:sz w:val="22"/>
                <w:szCs w:val="22"/>
              </w:rPr>
            </w:pPr>
            <w:del w:id="8323" w:author="Abercrombie, Kerrie" w:date="2021-01-25T13:10:00Z">
              <w:r w:rsidRPr="00BA2BD0" w:rsidDel="00697DD5">
                <w:rPr>
                  <w:rFonts w:ascii="Calibri" w:hAnsi="Calibri"/>
                  <w:sz w:val="22"/>
                  <w:szCs w:val="22"/>
                </w:rPr>
                <w:delText>Managing personal stress</w:delText>
              </w:r>
              <w:commentRangeEnd w:id="8318"/>
              <w:r w:rsidR="00697DD5" w:rsidDel="00697DD5">
                <w:rPr>
                  <w:rStyle w:val="CommentReference"/>
                  <w:rFonts w:asciiTheme="minorHAnsi" w:eastAsiaTheme="minorHAnsi" w:hAnsiTheme="minorHAnsi"/>
                  <w:lang w:eastAsia="en-GB"/>
                </w:rPr>
                <w:commentReference w:id="8318"/>
              </w:r>
            </w:del>
          </w:p>
          <w:p w14:paraId="007057B5" w14:textId="77777777" w:rsidR="00AD3510" w:rsidRPr="00BA2BD0" w:rsidRDefault="00AD3510" w:rsidP="006039FF">
            <w:pPr>
              <w:pStyle w:val="Tablelevel3"/>
              <w:rPr>
                <w:rFonts w:ascii="Calibri" w:hAnsi="Calibri"/>
                <w:sz w:val="22"/>
                <w:szCs w:val="22"/>
              </w:rPr>
            </w:pPr>
            <w:commentRangeStart w:id="8324"/>
            <w:r w:rsidRPr="00BA2BD0">
              <w:rPr>
                <w:rFonts w:ascii="Calibri" w:hAnsi="Calibri"/>
                <w:sz w:val="22"/>
                <w:szCs w:val="22"/>
              </w:rPr>
              <w:t>Substance abus</w:t>
            </w:r>
            <w:r w:rsidRPr="00697DD5">
              <w:rPr>
                <w:rFonts w:ascii="Calibri" w:hAnsi="Calibri"/>
                <w:b/>
                <w:sz w:val="22"/>
                <w:szCs w:val="22"/>
              </w:rPr>
              <w:t>e</w:t>
            </w:r>
            <w:commentRangeEnd w:id="8324"/>
            <w:r w:rsidR="00697DD5">
              <w:rPr>
                <w:rStyle w:val="CommentReference"/>
                <w:rFonts w:asciiTheme="minorHAnsi" w:eastAsiaTheme="minorHAnsi" w:hAnsiTheme="minorHAnsi"/>
                <w:lang w:eastAsia="en-GB"/>
              </w:rPr>
              <w:commentReference w:id="8324"/>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77777777" w:rsidR="00AD3510" w:rsidRPr="00BA2BD0" w:rsidRDefault="00AD3510" w:rsidP="006039FF">
            <w:pPr>
              <w:pStyle w:val="Tablelevel1bold"/>
              <w:rPr>
                <w:rFonts w:ascii="Calibri" w:hAnsi="Calibri"/>
                <w:b w:val="0"/>
                <w:sz w:val="22"/>
                <w:szCs w:val="22"/>
              </w:rPr>
            </w:pPr>
            <w:r w:rsidRPr="00BA2BD0">
              <w:rPr>
                <w:rFonts w:ascii="Calibri" w:hAnsi="Calibri"/>
                <w:b w:val="0"/>
                <w:sz w:val="22"/>
                <w:szCs w:val="22"/>
              </w:rPr>
              <w:t>Cite the reasons for time management</w:t>
            </w:r>
          </w:p>
          <w:p w14:paraId="7F092D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Relief of watch</w:t>
            </w:r>
          </w:p>
          <w:p w14:paraId="1E2B670D"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Planning</w:t>
            </w:r>
          </w:p>
          <w:p w14:paraId="021D1F9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Reducing fatigue</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575E73">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77777777" w:rsidR="00AD3510" w:rsidRPr="00BA2BD0" w:rsidRDefault="00AD3510" w:rsidP="006039FF">
            <w:pPr>
              <w:pStyle w:val="Tablelevel1bold"/>
              <w:rPr>
                <w:rFonts w:ascii="Calibri" w:hAnsi="Calibri"/>
                <w:b w:val="0"/>
                <w:sz w:val="22"/>
                <w:szCs w:val="22"/>
              </w:rPr>
            </w:pPr>
            <w:commentRangeStart w:id="8325"/>
            <w:r w:rsidRPr="00BA2BD0">
              <w:rPr>
                <w:rFonts w:ascii="Calibri" w:hAnsi="Calibri"/>
                <w:b w:val="0"/>
                <w:sz w:val="22"/>
                <w:szCs w:val="22"/>
              </w:rPr>
              <w:t>Describe how professionalism and mission focus is important</w:t>
            </w:r>
          </w:p>
          <w:p w14:paraId="59B65F8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Working climate</w:t>
            </w:r>
          </w:p>
          <w:p w14:paraId="447CDC06"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Team spirit</w:t>
            </w:r>
          </w:p>
          <w:p w14:paraId="05119B5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Awareness of personal circumstances</w:t>
            </w:r>
          </w:p>
        </w:tc>
        <w:commentRangeEnd w:id="8325"/>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697DD5" w:rsidP="006039FF">
            <w:pPr>
              <w:jc w:val="center"/>
              <w:rPr>
                <w:rFonts w:ascii="Calibri" w:hAnsi="Calibri"/>
                <w:sz w:val="22"/>
                <w:szCs w:val="22"/>
              </w:rPr>
            </w:pPr>
            <w:r>
              <w:rPr>
                <w:rStyle w:val="CommentReference"/>
              </w:rPr>
              <w:commentReference w:id="8325"/>
            </w: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0"/>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8326" w:name="_Toc111617529"/>
      <w:bookmarkStart w:id="8327" w:name="_Toc245254460"/>
      <w:bookmarkStart w:id="8328" w:name="_Toc62642370"/>
      <w:r w:rsidRPr="00C50983">
        <w:t>EMERGENCY SITUATIONS</w:t>
      </w:r>
      <w:bookmarkEnd w:id="8326"/>
      <w:bookmarkEnd w:id="8327"/>
      <w:bookmarkEnd w:id="8328"/>
    </w:p>
    <w:p w14:paraId="315800EF" w14:textId="77777777" w:rsidR="00110CAF" w:rsidRDefault="00110CAF" w:rsidP="00F64B31">
      <w:pPr>
        <w:pStyle w:val="ModuleHeading1"/>
      </w:pPr>
      <w:bookmarkStart w:id="8329" w:name="_Toc414878175"/>
      <w:bookmarkStart w:id="8330" w:name="_Toc446917723"/>
      <w:bookmarkStart w:id="8331" w:name="_Toc111617530"/>
      <w:bookmarkStart w:id="8332" w:name="_Toc245254461"/>
      <w:bookmarkStart w:id="8333" w:name="_Toc62642371"/>
      <w:r w:rsidRPr="00C50983">
        <w:t>INTRODUCTI</w:t>
      </w:r>
      <w:bookmarkEnd w:id="8329"/>
      <w:bookmarkEnd w:id="8330"/>
      <w:r w:rsidRPr="00C50983">
        <w:t>ON</w:t>
      </w:r>
      <w:bookmarkEnd w:id="8331"/>
      <w:bookmarkEnd w:id="8332"/>
      <w:bookmarkEnd w:id="8333"/>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8334" w:name="_Toc446917724"/>
      <w:bookmarkStart w:id="8335" w:name="_Toc111617531"/>
      <w:bookmarkStart w:id="8336" w:name="_Toc245254462"/>
      <w:bookmarkStart w:id="8337" w:name="_Toc62642372"/>
      <w:r w:rsidRPr="00C50983">
        <w:t>SUBJECT FRAMEWORK</w:t>
      </w:r>
      <w:bookmarkStart w:id="8338" w:name="_Toc446917725"/>
      <w:bookmarkStart w:id="8339" w:name="_Toc111617532"/>
      <w:bookmarkEnd w:id="8334"/>
      <w:bookmarkEnd w:id="8335"/>
      <w:bookmarkEnd w:id="8336"/>
      <w:bookmarkEnd w:id="8337"/>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8338"/>
      <w:bookmarkEnd w:id="8339"/>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8340" w:name="_Toc446917726"/>
      <w:bookmarkStart w:id="8341" w:name="_Toc111617533"/>
      <w:r w:rsidRPr="00C50983">
        <w:t>Aims</w:t>
      </w:r>
      <w:bookmarkEnd w:id="8340"/>
      <w:bookmarkEnd w:id="8341"/>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8342" w:name="_Toc446917727"/>
      <w:bookmarkStart w:id="8343" w:name="_Toc111617534"/>
      <w:bookmarkStart w:id="8344" w:name="_Toc245254463"/>
      <w:bookmarkStart w:id="8345" w:name="_Toc62642373"/>
      <w:r w:rsidRPr="00C50983">
        <w:t>SUBJECT OUTLINE</w:t>
      </w:r>
      <w:bookmarkEnd w:id="8342"/>
      <w:bookmarkEnd w:id="8343"/>
      <w:r w:rsidRPr="00C50983">
        <w:t xml:space="preserve"> OF MODULE </w:t>
      </w:r>
      <w:del w:id="8346" w:author="Jillian Carson-Jackson" w:date="2020-12-27T16:55:00Z">
        <w:r w:rsidRPr="00C50983" w:rsidDel="00A43780">
          <w:delText>8</w:delText>
        </w:r>
      </w:del>
      <w:bookmarkEnd w:id="8344"/>
      <w:ins w:id="8347" w:author="Jillian Carson-Jackson" w:date="2020-12-27T16:55:00Z">
        <w:r w:rsidR="00A43780">
          <w:t>7</w:t>
        </w:r>
      </w:ins>
      <w:bookmarkEnd w:id="8345"/>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8348" w:name="_Toc245254483"/>
      <w:bookmarkStart w:id="8349" w:name="_Toc531423243"/>
      <w:r w:rsidRPr="00C50983">
        <w:t>Subject outline – Emergency situations</w:t>
      </w:r>
      <w:bookmarkEnd w:id="8348"/>
      <w:bookmarkEnd w:id="8349"/>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8350" w:author="Jillian Carson-Jackson" w:date="2020-12-27T16:56:00Z"/>
                <w:rFonts w:ascii="Calibri" w:hAnsi="Calibri"/>
                <w:sz w:val="22"/>
                <w:szCs w:val="22"/>
              </w:rPr>
            </w:pPr>
            <w:commentRangeStart w:id="8351"/>
            <w:del w:id="8352"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8353" w:author="Jillian Carson-Jackson" w:date="2020-12-27T16:56:00Z"/>
                <w:rFonts w:ascii="Calibri" w:hAnsi="Calibri"/>
                <w:sz w:val="22"/>
                <w:szCs w:val="22"/>
              </w:rPr>
            </w:pPr>
            <w:del w:id="8354"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8355" w:author="Jillian Carson-Jackson" w:date="2020-12-27T16:56:00Z">
              <w:r w:rsidRPr="00110CAF" w:rsidDel="0092777B">
                <w:rPr>
                  <w:rFonts w:ascii="Calibri" w:hAnsi="Calibri"/>
                  <w:sz w:val="22"/>
                  <w:szCs w:val="22"/>
                </w:rPr>
                <w:delText>Local regulations, bye laws</w:delText>
              </w:r>
              <w:commentRangeEnd w:id="8351"/>
              <w:r w:rsidR="0092777B" w:rsidDel="0092777B">
                <w:rPr>
                  <w:rStyle w:val="CommentReference"/>
                  <w:rFonts w:asciiTheme="minorHAnsi" w:eastAsiaTheme="minorHAnsi" w:hAnsiTheme="minorHAnsi"/>
                </w:rPr>
                <w:commentReference w:id="8351"/>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8356"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8357"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1"/>
          <w:headerReference w:type="first" r:id="rId42"/>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8358" w:name="_Toc111617535"/>
      <w:bookmarkStart w:id="8359" w:name="_Toc245254464"/>
      <w:bookmarkStart w:id="8360" w:name="_Toc62642374"/>
      <w:r w:rsidRPr="00C50983">
        <w:t>DETAILED TEACHING SYLLABUS</w:t>
      </w:r>
      <w:bookmarkEnd w:id="8357"/>
      <w:bookmarkEnd w:id="8358"/>
      <w:r w:rsidRPr="00C50983">
        <w:t xml:space="preserve"> OF MODULE </w:t>
      </w:r>
      <w:del w:id="8361" w:author="Jillian Carson-Jackson" w:date="2020-12-27T16:56:00Z">
        <w:r w:rsidRPr="00C50983" w:rsidDel="0008442E">
          <w:delText>8</w:delText>
        </w:r>
      </w:del>
      <w:bookmarkEnd w:id="8359"/>
      <w:ins w:id="8362" w:author="Jillian Carson-Jackson" w:date="2020-12-27T16:56:00Z">
        <w:r w:rsidR="0008442E">
          <w:t>7</w:t>
        </w:r>
      </w:ins>
      <w:bookmarkEnd w:id="8360"/>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8363" w:name="_Toc245254484"/>
      <w:bookmarkStart w:id="8364" w:name="_Toc531423244"/>
      <w:r w:rsidRPr="00C50983">
        <w:t xml:space="preserve">Detailed teaching syllabus – </w:t>
      </w:r>
      <w:commentRangeStart w:id="8365"/>
      <w:r w:rsidRPr="00C50983">
        <w:t>Emergency situations</w:t>
      </w:r>
      <w:bookmarkEnd w:id="8363"/>
      <w:bookmarkEnd w:id="8364"/>
      <w:commentRangeEnd w:id="8365"/>
      <w:r w:rsidR="0008442E">
        <w:rPr>
          <w:rStyle w:val="CommentReference"/>
          <w:b w:val="0"/>
          <w:bCs w:val="0"/>
          <w:i w:val="0"/>
          <w:color w:val="auto"/>
          <w:u w:val="none"/>
        </w:rPr>
        <w:commentReference w:id="836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International, regional and local regulations</w:t>
            </w:r>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national and international regulations and procedures relating to emergency situations, security alerts, pollution response and special circumstances</w:t>
            </w:r>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77777777" w:rsidR="00110CAF" w:rsidRPr="00110CAF" w:rsidRDefault="00110CAF" w:rsidP="006039FF">
            <w:pPr>
              <w:pStyle w:val="Tablelevel1bold"/>
              <w:rPr>
                <w:rFonts w:ascii="Calibri" w:hAnsi="Calibri"/>
                <w:b w:val="0"/>
                <w:sz w:val="22"/>
                <w:szCs w:val="22"/>
              </w:rPr>
            </w:pPr>
            <w:bookmarkStart w:id="8366" w:name="_Toc446917730"/>
            <w:bookmarkStart w:id="8367" w:name="_Toc111617537"/>
            <w:r w:rsidRPr="00110CAF">
              <w:rPr>
                <w:rFonts w:ascii="Calibri" w:hAnsi="Calibri"/>
                <w:b w:val="0"/>
                <w:sz w:val="22"/>
                <w:szCs w:val="22"/>
              </w:rPr>
              <w:t>Scope of responsibilities and authority to act in emergency situations</w:t>
            </w:r>
          </w:p>
          <w:p w14:paraId="31BC680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(local/regional/national/international)</w:t>
            </w:r>
            <w:bookmarkEnd w:id="8366"/>
            <w:bookmarkEnd w:id="8367"/>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77777777" w:rsidR="00110CAF" w:rsidRPr="00110CAF" w:rsidRDefault="00110CAF" w:rsidP="006039FF">
            <w:pPr>
              <w:pStyle w:val="Tablelevel1bold"/>
              <w:rPr>
                <w:rFonts w:ascii="Calibri" w:hAnsi="Calibri"/>
                <w:b w:val="0"/>
                <w:sz w:val="22"/>
                <w:szCs w:val="22"/>
              </w:rPr>
            </w:pPr>
            <w:bookmarkStart w:id="8368" w:name="_Toc446917731"/>
            <w:bookmarkStart w:id="8369" w:name="_Toc111617538"/>
            <w:r w:rsidRPr="00110CAF">
              <w:rPr>
                <w:rFonts w:ascii="Calibri" w:hAnsi="Calibri"/>
                <w:b w:val="0"/>
                <w:sz w:val="22"/>
                <w:szCs w:val="22"/>
              </w:rPr>
              <w:t>Local regulations, bye laws</w:t>
            </w:r>
            <w:bookmarkEnd w:id="8368"/>
            <w:bookmarkEnd w:id="8369"/>
          </w:p>
          <w:p w14:paraId="51EF17D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Supporting and allied services</w:t>
            </w:r>
          </w:p>
          <w:p w14:paraId="5C71F6A2"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supporting and allied services which are available</w:t>
            </w:r>
          </w:p>
          <w:p w14:paraId="1B0F7DCB"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assets which are available for deployment</w:t>
            </w:r>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commentRangeStart w:id="8370"/>
            <w:r w:rsidRPr="00110CAF">
              <w:rPr>
                <w:rFonts w:ascii="Calibri" w:hAnsi="Calibri"/>
                <w:b/>
                <w:szCs w:val="22"/>
              </w:rPr>
              <w:t>Contingency plans</w:t>
            </w:r>
            <w:commentRangeEnd w:id="8370"/>
            <w:r w:rsidR="00FD5556">
              <w:rPr>
                <w:rStyle w:val="CommentReference"/>
                <w:rFonts w:asciiTheme="minorHAnsi" w:eastAsiaTheme="minorHAnsi" w:hAnsiTheme="minorHAnsi"/>
                <w:lang w:eastAsia="en-GB"/>
              </w:rPr>
              <w:commentReference w:id="8370"/>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110CAF" w:rsidRDefault="00110CAF" w:rsidP="006039FF">
            <w:pPr>
              <w:pStyle w:val="Tablelevel1bold"/>
              <w:rPr>
                <w:rFonts w:ascii="Calibri" w:hAnsi="Calibri"/>
                <w:b w:val="0"/>
                <w:sz w:val="22"/>
                <w:szCs w:val="22"/>
              </w:rPr>
            </w:pPr>
            <w:bookmarkStart w:id="8371" w:name="_Toc446917733"/>
            <w:bookmarkStart w:id="8372" w:name="_Toc111617540"/>
            <w:r w:rsidRPr="00110CAF">
              <w:rPr>
                <w:rFonts w:ascii="Calibri" w:hAnsi="Calibri"/>
                <w:b w:val="0"/>
                <w:sz w:val="22"/>
                <w:szCs w:val="22"/>
              </w:rPr>
              <w:t>Introduction, preparation and implementation of contingency plans</w:t>
            </w:r>
            <w:bookmarkEnd w:id="8371"/>
            <w:bookmarkEnd w:id="8372"/>
          </w:p>
          <w:p w14:paraId="575B8D7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Collisions</w:t>
            </w:r>
          </w:p>
          <w:p w14:paraId="6E4F56B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Groundings</w:t>
            </w:r>
          </w:p>
          <w:p w14:paraId="74BF6D3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Marine pollution (air/water)</w:t>
            </w:r>
          </w:p>
          <w:p w14:paraId="6ECCFD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Fire</w:t>
            </w:r>
          </w:p>
          <w:p w14:paraId="49296F6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Hazardous cargoes</w:t>
            </w:r>
          </w:p>
          <w:p w14:paraId="55A2E13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SAR incidents, including man overboard</w:t>
            </w:r>
          </w:p>
          <w:p w14:paraId="64A7A47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0E5C879A"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Organisations to be alerted</w:t>
            </w:r>
          </w:p>
          <w:p w14:paraId="0ECADEC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8373" w:name="_Toc446917734"/>
            <w:bookmarkStart w:id="8374" w:name="_Toc111617541"/>
            <w:r w:rsidRPr="00110CAF">
              <w:rPr>
                <w:rFonts w:ascii="Calibri" w:hAnsi="Calibri"/>
                <w:b w:val="0"/>
                <w:sz w:val="22"/>
                <w:szCs w:val="22"/>
              </w:rPr>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8373"/>
          <w:bookmarkEnd w:id="8374"/>
          <w:p w14:paraId="1F152E4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and use of checklists</w:t>
            </w:r>
          </w:p>
          <w:p w14:paraId="0A9D3895" w14:textId="77777777" w:rsidR="00110CAF" w:rsidRPr="00110CAF" w:rsidRDefault="00110CAF" w:rsidP="006039FF">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4C9056F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8375" w:name="_Toc446917735"/>
            <w:bookmarkStart w:id="8376" w:name="_Toc111617542"/>
            <w:r w:rsidRPr="00110CAF">
              <w:rPr>
                <w:rFonts w:ascii="Calibri" w:hAnsi="Calibri"/>
                <w:sz w:val="22"/>
                <w:szCs w:val="22"/>
              </w:rPr>
              <w:t>Prioritise and respond to incidents</w:t>
            </w:r>
            <w:bookmarkEnd w:id="8375"/>
            <w:bookmarkEnd w:id="8376"/>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8377" w:name="_Toc446917736"/>
            <w:bookmarkStart w:id="8378"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8377"/>
            <w:bookmarkEnd w:id="8378"/>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4553F1DA" w:rsidR="00110CAF" w:rsidRPr="00110CAF" w:rsidRDefault="00110CAF" w:rsidP="006039FF">
            <w:pPr>
              <w:pStyle w:val="Tablelevel1bold"/>
              <w:rPr>
                <w:rFonts w:ascii="Calibri" w:hAnsi="Calibri"/>
                <w:sz w:val="22"/>
                <w:szCs w:val="22"/>
              </w:rPr>
            </w:pPr>
            <w:commentRangeStart w:id="8379"/>
            <w:del w:id="8380" w:author="Abercrombie, Kerrie" w:date="2021-01-22T10:10:00Z">
              <w:r w:rsidRPr="00110CAF" w:rsidDel="00DA2A27">
                <w:rPr>
                  <w:rFonts w:ascii="Calibri" w:hAnsi="Calibri"/>
                  <w:sz w:val="22"/>
                  <w:szCs w:val="22"/>
                </w:rPr>
                <w:delText>Record</w:delText>
              </w:r>
            </w:del>
            <w:commentRangeEnd w:id="8379"/>
            <w:r w:rsidR="00DA2A27">
              <w:rPr>
                <w:rStyle w:val="CommentReference"/>
                <w:rFonts w:asciiTheme="minorHAnsi" w:eastAsiaTheme="minorHAnsi" w:hAnsiTheme="minorHAnsi"/>
                <w:b w:val="0"/>
              </w:rPr>
              <w:commentReference w:id="8379"/>
            </w:r>
            <w:del w:id="8381" w:author="Abercrombie, Kerrie" w:date="2021-01-22T10:10:00Z">
              <w:r w:rsidRPr="00110CAF" w:rsidDel="00DA2A27">
                <w:rPr>
                  <w:rFonts w:ascii="Calibri" w:hAnsi="Calibri"/>
                  <w:sz w:val="22"/>
                  <w:szCs w:val="22"/>
                </w:rPr>
                <w:delText xml:space="preserve"> activities concerning emergencies</w:delText>
              </w:r>
            </w:del>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4C3A2311" w:rsidR="00110CAF" w:rsidRPr="00110CAF" w:rsidRDefault="00110CAF" w:rsidP="006039FF">
            <w:pPr>
              <w:pStyle w:val="Tablelevel1bold"/>
              <w:rPr>
                <w:rFonts w:ascii="Calibri" w:hAnsi="Calibri"/>
                <w:b w:val="0"/>
                <w:i/>
                <w:sz w:val="22"/>
                <w:szCs w:val="22"/>
                <w:u w:val="single"/>
              </w:rPr>
            </w:pPr>
            <w:bookmarkStart w:id="8382" w:name="_Toc446917742"/>
            <w:bookmarkStart w:id="8383" w:name="_Toc111617549"/>
            <w:del w:id="8384" w:author="Abercrombie, Kerrie" w:date="2021-01-22T10:10:00Z">
              <w:r w:rsidRPr="00110CAF" w:rsidDel="00DA2A27">
                <w:rPr>
                  <w:rFonts w:ascii="Calibri" w:hAnsi="Calibri"/>
                  <w:b w:val="0"/>
                  <w:i/>
                  <w:sz w:val="22"/>
                  <w:szCs w:val="22"/>
                </w:rPr>
                <w:delText xml:space="preserve">Describe objectives and procedures for recording activities during emergency situations, including methods, the information </w:delText>
              </w:r>
              <w:r w:rsidR="00722185" w:rsidRPr="00110CAF" w:rsidDel="00DA2A27">
                <w:rPr>
                  <w:rFonts w:ascii="Calibri" w:hAnsi="Calibri"/>
                  <w:b w:val="0"/>
                  <w:i/>
                  <w:sz w:val="22"/>
                  <w:szCs w:val="22"/>
                </w:rPr>
                <w:delText>recorded and</w:delText>
              </w:r>
              <w:r w:rsidRPr="00110CAF" w:rsidDel="00DA2A27">
                <w:rPr>
                  <w:rFonts w:ascii="Calibri" w:hAnsi="Calibri"/>
                  <w:b w:val="0"/>
                  <w:i/>
                  <w:sz w:val="22"/>
                  <w:szCs w:val="22"/>
                </w:rPr>
                <w:delText xml:space="preserve"> security</w:delText>
              </w:r>
              <w:bookmarkEnd w:id="8382"/>
              <w:bookmarkEnd w:id="8383"/>
              <w:r w:rsidRPr="00110CAF" w:rsidDel="00DA2A27">
                <w:rPr>
                  <w:rFonts w:ascii="Calibri" w:hAnsi="Calibri"/>
                  <w:b w:val="0"/>
                  <w:i/>
                  <w:sz w:val="22"/>
                  <w:szCs w:val="22"/>
                </w:rPr>
                <w:delText xml:space="preserve"> of information</w:delText>
              </w:r>
            </w:del>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33A79870" w:rsidR="00110CAF" w:rsidRPr="00110CAF" w:rsidDel="00DA2A27" w:rsidRDefault="00110CAF" w:rsidP="006039FF">
            <w:pPr>
              <w:pStyle w:val="Tablelevel1bold"/>
              <w:rPr>
                <w:del w:id="8385" w:author="Abercrombie, Kerrie" w:date="2021-01-22T10:10:00Z"/>
                <w:rFonts w:ascii="Calibri" w:hAnsi="Calibri"/>
                <w:b w:val="0"/>
                <w:sz w:val="22"/>
                <w:szCs w:val="22"/>
              </w:rPr>
            </w:pPr>
            <w:bookmarkStart w:id="8386" w:name="_Toc446917743"/>
            <w:bookmarkStart w:id="8387" w:name="_Toc111617550"/>
            <w:del w:id="8388" w:author="Abercrombie, Kerrie" w:date="2021-01-22T10:10:00Z">
              <w:r w:rsidRPr="00110CAF" w:rsidDel="00DA2A27">
                <w:rPr>
                  <w:rFonts w:ascii="Calibri" w:hAnsi="Calibri"/>
                  <w:b w:val="0"/>
                  <w:sz w:val="22"/>
                  <w:szCs w:val="22"/>
                </w:rPr>
                <w:delText>Objective of recording activities during emergency situations</w:delText>
              </w:r>
              <w:bookmarkEnd w:id="8386"/>
              <w:bookmarkEnd w:id="8387"/>
            </w:del>
          </w:p>
          <w:p w14:paraId="354A7BBC" w14:textId="164B9CBF" w:rsidR="00110CAF" w:rsidRPr="00110CAF" w:rsidDel="00DA2A27" w:rsidRDefault="00110CAF" w:rsidP="006039FF">
            <w:pPr>
              <w:pStyle w:val="Tablelevel2"/>
              <w:rPr>
                <w:del w:id="8389" w:author="Abercrombie, Kerrie" w:date="2021-01-22T10:10:00Z"/>
                <w:rFonts w:ascii="Calibri" w:hAnsi="Calibri"/>
                <w:sz w:val="22"/>
                <w:szCs w:val="22"/>
              </w:rPr>
            </w:pPr>
            <w:bookmarkStart w:id="8390" w:name="_Toc446917744"/>
            <w:bookmarkStart w:id="8391" w:name="_Toc111617551"/>
            <w:del w:id="8392" w:author="Abercrombie, Kerrie" w:date="2021-01-22T10:10:00Z">
              <w:r w:rsidRPr="00110CAF" w:rsidDel="00DA2A27">
                <w:rPr>
                  <w:rFonts w:ascii="Calibri" w:hAnsi="Calibri"/>
                  <w:sz w:val="22"/>
                  <w:szCs w:val="22"/>
                </w:rPr>
                <w:delText>Introduction to methods of recording activities during emergency situations</w:delText>
              </w:r>
              <w:bookmarkEnd w:id="8390"/>
              <w:bookmarkEnd w:id="8391"/>
            </w:del>
          </w:p>
          <w:p w14:paraId="0579B7C3" w14:textId="047BD5CD" w:rsidR="00110CAF" w:rsidRPr="00110CAF" w:rsidDel="00DA2A27" w:rsidRDefault="00110CAF" w:rsidP="006039FF">
            <w:pPr>
              <w:pStyle w:val="Tablelevel2"/>
              <w:rPr>
                <w:del w:id="8393" w:author="Abercrombie, Kerrie" w:date="2021-01-22T10:10:00Z"/>
                <w:rFonts w:ascii="Calibri" w:hAnsi="Calibri"/>
                <w:sz w:val="22"/>
                <w:szCs w:val="22"/>
              </w:rPr>
            </w:pPr>
            <w:bookmarkStart w:id="8394" w:name="_Toc446917745"/>
            <w:bookmarkStart w:id="8395" w:name="_Toc111617552"/>
            <w:commentRangeStart w:id="8396"/>
            <w:del w:id="8397" w:author="Abercrombie, Kerrie" w:date="2021-01-22T10:10:00Z">
              <w:r w:rsidRPr="00110CAF" w:rsidDel="00DA2A27">
                <w:rPr>
                  <w:rFonts w:ascii="Calibri" w:hAnsi="Calibri"/>
                  <w:sz w:val="22"/>
                  <w:szCs w:val="22"/>
                </w:rPr>
                <w:delText>Information which should be recorded</w:delText>
              </w:r>
              <w:bookmarkEnd w:id="8394"/>
              <w:bookmarkEnd w:id="8395"/>
              <w:commentRangeEnd w:id="8396"/>
              <w:r w:rsidR="00DA2A27" w:rsidDel="00DA2A27">
                <w:rPr>
                  <w:rStyle w:val="CommentReference"/>
                  <w:rFonts w:asciiTheme="minorHAnsi" w:eastAsiaTheme="minorHAnsi" w:hAnsiTheme="minorHAnsi"/>
                </w:rPr>
                <w:commentReference w:id="8396"/>
              </w:r>
            </w:del>
          </w:p>
          <w:p w14:paraId="298B6CDD" w14:textId="46716DAD" w:rsidR="00110CAF" w:rsidRPr="00110CAF" w:rsidRDefault="00110CAF" w:rsidP="006039FF">
            <w:pPr>
              <w:pStyle w:val="Tablelevel2"/>
              <w:rPr>
                <w:rFonts w:ascii="Calibri" w:hAnsi="Calibri"/>
                <w:sz w:val="22"/>
                <w:szCs w:val="22"/>
              </w:rPr>
            </w:pPr>
            <w:bookmarkStart w:id="8398" w:name="_Toc446917746"/>
            <w:bookmarkStart w:id="8399" w:name="_Toc111617553"/>
            <w:commentRangeStart w:id="8400"/>
            <w:del w:id="8401" w:author="Abercrombie, Kerrie" w:date="2021-01-22T10:10:00Z">
              <w:r w:rsidRPr="00110CAF" w:rsidDel="00DA2A27">
                <w:rPr>
                  <w:rFonts w:ascii="Calibri" w:hAnsi="Calibri"/>
                  <w:sz w:val="22"/>
                  <w:szCs w:val="22"/>
                </w:rPr>
                <w:delText>Security of recorded information</w:delText>
              </w:r>
              <w:bookmarkEnd w:id="8398"/>
              <w:bookmarkEnd w:id="8399"/>
              <w:commentRangeEnd w:id="8400"/>
              <w:r w:rsidR="00DA2A27" w:rsidDel="00DA2A27">
                <w:rPr>
                  <w:rStyle w:val="CommentReference"/>
                  <w:rFonts w:asciiTheme="minorHAnsi" w:eastAsiaTheme="minorHAnsi" w:hAnsiTheme="minorHAnsi"/>
                </w:rPr>
                <w:commentReference w:id="8400"/>
              </w:r>
            </w:del>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77777777" w:rsidR="00110CAF" w:rsidRPr="00110CAF" w:rsidRDefault="00110CAF" w:rsidP="006039FF">
            <w:pPr>
              <w:pStyle w:val="Tablelevel1bold"/>
              <w:rPr>
                <w:rFonts w:ascii="Calibri" w:hAnsi="Calibri"/>
                <w:b w:val="0"/>
                <w:sz w:val="22"/>
                <w:szCs w:val="22"/>
              </w:rPr>
            </w:pPr>
            <w:bookmarkStart w:id="8402" w:name="_Toc446917748"/>
            <w:bookmarkStart w:id="8403" w:name="_Toc111617555"/>
            <w:r w:rsidRPr="00110CAF">
              <w:rPr>
                <w:rFonts w:ascii="Calibri" w:hAnsi="Calibri"/>
                <w:b w:val="0"/>
                <w:sz w:val="22"/>
                <w:szCs w:val="22"/>
              </w:rPr>
              <w:t>Maintaining traffic management and monitoring procedures</w:t>
            </w:r>
            <w:bookmarkEnd w:id="8402"/>
            <w:bookmarkEnd w:id="8403"/>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8404" w:name="_Toc446917749"/>
            <w:bookmarkStart w:id="8405" w:name="_Toc111617556"/>
            <w:r w:rsidRPr="00110CAF">
              <w:rPr>
                <w:rFonts w:ascii="Calibri" w:hAnsi="Calibri"/>
                <w:b w:val="0"/>
                <w:i/>
                <w:sz w:val="22"/>
                <w:szCs w:val="22"/>
              </w:rPr>
              <w:t>Describe the procedures for dealing with internal/external emergencies</w:t>
            </w:r>
            <w:bookmarkEnd w:id="8404"/>
            <w:bookmarkEnd w:id="8405"/>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7777777" w:rsidR="00110CAF" w:rsidRPr="00110CAF" w:rsidRDefault="00110CAF" w:rsidP="006039FF">
            <w:pPr>
              <w:pStyle w:val="Tablelevel1bold"/>
              <w:rPr>
                <w:rFonts w:ascii="Calibri" w:hAnsi="Calibri"/>
                <w:b w:val="0"/>
                <w:sz w:val="22"/>
                <w:szCs w:val="22"/>
              </w:rPr>
            </w:pPr>
            <w:bookmarkStart w:id="8406" w:name="_Toc446917750"/>
            <w:bookmarkStart w:id="8407" w:name="_Toc111617557"/>
            <w:r w:rsidRPr="00110CAF">
              <w:rPr>
                <w:rFonts w:ascii="Calibri" w:hAnsi="Calibri"/>
                <w:b w:val="0"/>
                <w:sz w:val="22"/>
                <w:szCs w:val="22"/>
              </w:rPr>
              <w:t>Procedures for individual emergencies</w:t>
            </w:r>
            <w:bookmarkEnd w:id="8406"/>
            <w:bookmarkEnd w:id="8407"/>
          </w:p>
          <w:p w14:paraId="406AB2E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Checklists</w:t>
            </w:r>
          </w:p>
          <w:p w14:paraId="585D99E9" w14:textId="77777777" w:rsidR="00110CAF" w:rsidRPr="00110CAF" w:rsidRDefault="00110CAF" w:rsidP="006039FF">
            <w:pPr>
              <w:pStyle w:val="Tablelevel1bold"/>
              <w:rPr>
                <w:rFonts w:ascii="Calibri" w:hAnsi="Calibri"/>
                <w:b w:val="0"/>
                <w:sz w:val="22"/>
                <w:szCs w:val="22"/>
              </w:rPr>
            </w:pPr>
            <w:bookmarkStart w:id="8408" w:name="_Toc446917751"/>
            <w:bookmarkStart w:id="8409" w:name="_Toc111617558"/>
            <w:r w:rsidRPr="00110CAF">
              <w:rPr>
                <w:rFonts w:ascii="Calibri" w:hAnsi="Calibri"/>
                <w:b w:val="0"/>
                <w:sz w:val="22"/>
                <w:szCs w:val="22"/>
              </w:rPr>
              <w:t>Maintenance of VTS Operations</w:t>
            </w:r>
            <w:bookmarkEnd w:id="8408"/>
            <w:bookmarkEnd w:id="8409"/>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3"/>
          <w:headerReference w:type="first" r:id="rId44"/>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8410" w:name="_Ref245119885"/>
      <w:bookmarkStart w:id="8411" w:name="_Toc62642375"/>
      <w:commentRangeStart w:id="8412"/>
      <w:r w:rsidRPr="00C50983">
        <w:t xml:space="preserve">VTS </w:t>
      </w:r>
      <w:r w:rsidRPr="0070239E">
        <w:t>Operator</w:t>
      </w:r>
      <w:r w:rsidRPr="00C50983">
        <w:t xml:space="preserve"> Competence chart</w:t>
      </w:r>
      <w:bookmarkEnd w:id="8410"/>
      <w:commentRangeEnd w:id="8412"/>
      <w:r w:rsidR="0008442E">
        <w:rPr>
          <w:rStyle w:val="CommentReference"/>
          <w:b w:val="0"/>
          <w:i w:val="0"/>
          <w:caps w:val="0"/>
          <w:color w:val="auto"/>
          <w:u w:val="none"/>
        </w:rPr>
        <w:commentReference w:id="8412"/>
      </w:r>
      <w:bookmarkEnd w:id="8411"/>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proofErr w:type="gramStart"/>
            <w:r w:rsidRPr="0070239E">
              <w:rPr>
                <w:rFonts w:ascii="Calibri" w:hAnsi="Calibri"/>
                <w:sz w:val="22"/>
                <w:szCs w:val="22"/>
              </w:rPr>
              <w:t>safety</w:t>
            </w:r>
            <w:proofErr w:type="gramEnd"/>
            <w:r w:rsidRPr="0070239E">
              <w:rPr>
                <w:rFonts w:ascii="Calibri" w:hAnsi="Calibri"/>
                <w:sz w:val="22"/>
                <w:szCs w:val="22"/>
              </w:rPr>
              <w:t xml:space="preserve">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proofErr w:type="gramStart"/>
            <w:r w:rsidRPr="0070239E">
              <w:rPr>
                <w:rFonts w:ascii="Calibri" w:hAnsi="Calibri"/>
                <w:sz w:val="22"/>
                <w:szCs w:val="22"/>
              </w:rPr>
              <w:t>inland</w:t>
            </w:r>
            <w:proofErr w:type="gramEnd"/>
            <w:r w:rsidRPr="0070239E">
              <w:rPr>
                <w:rFonts w:ascii="Calibri" w:hAnsi="Calibri"/>
                <w:sz w:val="22"/>
                <w:szCs w:val="22"/>
              </w:rPr>
              <w:t xml:space="preserve">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AU" w:eastAsia="en-AU"/>
              </w:rPr>
              <mc:AlternateContent>
                <mc:Choice Requires="wps">
                  <w:drawing>
                    <wp:anchor distT="0" distB="0" distL="114300" distR="114300" simplePos="0" relativeHeight="251659264"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4362CD4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 xml:space="preserve">Carry out </w:t>
            </w:r>
            <w:proofErr w:type="spellStart"/>
            <w:r w:rsidRPr="0070239E">
              <w:rPr>
                <w:rFonts w:ascii="Calibri" w:hAnsi="Calibri"/>
                <w:i/>
                <w:sz w:val="22"/>
                <w:szCs w:val="22"/>
              </w:rPr>
              <w:t>chartwork</w:t>
            </w:r>
            <w:proofErr w:type="spellEnd"/>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proofErr w:type="gramStart"/>
            <w:r w:rsidRPr="0031149C">
              <w:rPr>
                <w:sz w:val="22"/>
                <w:szCs w:val="22"/>
              </w:rPr>
              <w:t>other</w:t>
            </w:r>
            <w:proofErr w:type="gramEnd"/>
            <w:r w:rsidRPr="0031149C">
              <w:rPr>
                <w:sz w:val="22"/>
                <w:szCs w:val="22"/>
              </w:rPr>
              <w:t xml:space="preserve">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proofErr w:type="gramStart"/>
            <w:r w:rsidRPr="0031149C">
              <w:rPr>
                <w:rFonts w:ascii="Calibri" w:hAnsi="Calibri"/>
                <w:sz w:val="22"/>
                <w:szCs w:val="22"/>
              </w:rPr>
              <w:t>cultural</w:t>
            </w:r>
            <w:proofErr w:type="gramEnd"/>
            <w:r w:rsidRPr="0031149C">
              <w:rPr>
                <w:rFonts w:ascii="Calibri" w:hAnsi="Calibri"/>
                <w:sz w:val="22"/>
                <w:szCs w:val="22"/>
              </w:rPr>
              <w:t xml:space="preserve">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proofErr w:type="gramStart"/>
            <w:r w:rsidRPr="0031149C">
              <w:rPr>
                <w:rFonts w:ascii="Calibri" w:hAnsi="Calibri"/>
                <w:sz w:val="22"/>
                <w:szCs w:val="22"/>
              </w:rPr>
              <w:t>radio</w:t>
            </w:r>
            <w:proofErr w:type="gramEnd"/>
            <w:r w:rsidRPr="0031149C">
              <w:rPr>
                <w:rFonts w:ascii="Calibri" w:hAnsi="Calibri"/>
                <w:sz w:val="22"/>
                <w:szCs w:val="22"/>
              </w:rPr>
              <w:t xml:space="preserve">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proofErr w:type="gramStart"/>
            <w:r w:rsidRPr="0031149C">
              <w:rPr>
                <w:rFonts w:ascii="Calibri" w:hAnsi="Calibri"/>
                <w:sz w:val="22"/>
                <w:szCs w:val="22"/>
              </w:rPr>
              <w:t>negotiations</w:t>
            </w:r>
            <w:proofErr w:type="gramEnd"/>
            <w:r w:rsidRPr="0031149C">
              <w:rPr>
                <w:rFonts w:ascii="Calibri" w:hAnsi="Calibri"/>
                <w:sz w:val="22"/>
                <w:szCs w:val="22"/>
              </w:rPr>
              <w:t xml:space="preserve">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proofErr w:type="gramStart"/>
            <w:r w:rsidRPr="0031149C">
              <w:rPr>
                <w:rFonts w:ascii="Calibri" w:hAnsi="Calibri"/>
                <w:sz w:val="22"/>
                <w:szCs w:val="22"/>
              </w:rPr>
              <w:t>decisiveness</w:t>
            </w:r>
            <w:proofErr w:type="gramEnd"/>
            <w:r w:rsidRPr="0031149C">
              <w:rPr>
                <w:rFonts w:ascii="Calibri" w:hAnsi="Calibri"/>
                <w:sz w:val="22"/>
                <w:szCs w:val="22"/>
              </w:rPr>
              <w:t>.</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 xml:space="preserve">Conduct conforms </w:t>
            </w:r>
            <w:proofErr w:type="gramStart"/>
            <w:r w:rsidRPr="0031149C">
              <w:rPr>
                <w:rFonts w:ascii="Calibri" w:hAnsi="Calibri"/>
                <w:sz w:val="22"/>
                <w:szCs w:val="22"/>
              </w:rPr>
              <w:t>with</w:t>
            </w:r>
            <w:proofErr w:type="gramEnd"/>
            <w:r w:rsidRPr="0031149C">
              <w:rPr>
                <w:rFonts w:ascii="Calibri" w:hAnsi="Calibri"/>
                <w:sz w:val="22"/>
                <w:szCs w:val="22"/>
              </w:rPr>
              <w:t xml:space="preserve">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proofErr w:type="gramStart"/>
            <w:r w:rsidRPr="0031149C">
              <w:rPr>
                <w:rFonts w:ascii="Calibri" w:hAnsi="Calibri"/>
                <w:sz w:val="22"/>
                <w:szCs w:val="22"/>
              </w:rPr>
              <w:t>record</w:t>
            </w:r>
            <w:proofErr w:type="gramEnd"/>
            <w:r w:rsidRPr="0031149C">
              <w:rPr>
                <w:rFonts w:ascii="Calibri" w:hAnsi="Calibri"/>
                <w:sz w:val="22"/>
                <w:szCs w:val="22"/>
              </w:rPr>
              <w:t xml:space="preserve">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proofErr w:type="gramStart"/>
            <w:r w:rsidRPr="0031149C">
              <w:rPr>
                <w:rFonts w:ascii="Calibri" w:hAnsi="Calibri"/>
                <w:sz w:val="22"/>
                <w:szCs w:val="22"/>
              </w:rPr>
              <w:t>while</w:t>
            </w:r>
            <w:proofErr w:type="gramEnd"/>
            <w:r w:rsidRPr="0031149C">
              <w:rPr>
                <w:rFonts w:ascii="Calibri" w:hAnsi="Calibri"/>
                <w:sz w:val="22"/>
                <w:szCs w:val="22"/>
              </w:rPr>
              <w:t xml:space="preserv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8413" w:name="_Ref245169068"/>
      <w:bookmarkStart w:id="8414" w:name="_Toc62642376"/>
      <w:r w:rsidR="00635089">
        <w:t xml:space="preserve">Teaching </w:t>
      </w:r>
      <w:commentRangeStart w:id="8415"/>
      <w:r w:rsidR="00635089">
        <w:t>aids and references</w:t>
      </w:r>
      <w:bookmarkEnd w:id="8413"/>
      <w:commentRangeEnd w:id="8415"/>
      <w:r w:rsidR="0008442E">
        <w:rPr>
          <w:rStyle w:val="CommentReference"/>
          <w:b w:val="0"/>
          <w:i w:val="0"/>
          <w:caps w:val="0"/>
          <w:color w:val="auto"/>
          <w:u w:val="none"/>
        </w:rPr>
        <w:commentReference w:id="8415"/>
      </w:r>
      <w:bookmarkEnd w:id="8414"/>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 xml:space="preserve">For </w:t>
      </w:r>
      <w:proofErr w:type="spellStart"/>
      <w:r w:rsidRPr="00C50983">
        <w:t>chartwork</w:t>
      </w:r>
      <w:proofErr w:type="spellEnd"/>
      <w:r w:rsidRPr="00C50983">
        <w:t xml:space="preserve">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 xml:space="preserve">Protractor, parallel ruler, dividers, nautical almanac, charts of a VTS area, calculator, </w:t>
      </w:r>
      <w:proofErr w:type="gramStart"/>
      <w:r w:rsidRPr="00C50983">
        <w:t>chart</w:t>
      </w:r>
      <w:proofErr w:type="gramEnd"/>
      <w:r w:rsidRPr="00C50983">
        <w:t xml:space="preserve">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8416" w:name="_Toc414767085"/>
      <w:bookmarkStart w:id="8417" w:name="_Toc443306624"/>
      <w:bookmarkStart w:id="8418" w:name="_Toc476981661"/>
      <w:bookmarkStart w:id="8419" w:name="_Toc476982737"/>
      <w:bookmarkStart w:id="8420" w:name="_Toc476982860"/>
      <w:bookmarkStart w:id="8421" w:name="_Toc476982957"/>
      <w:bookmarkStart w:id="8422" w:name="_Toc476983230"/>
      <w:bookmarkStart w:id="8423" w:name="_Toc476984510"/>
      <w:bookmarkStart w:id="8424" w:name="_Toc476986731"/>
      <w:bookmarkStart w:id="8425" w:name="_Toc112216876"/>
      <w:r w:rsidRPr="00C50983">
        <w:rPr>
          <w:b/>
          <w:sz w:val="24"/>
        </w:rPr>
        <w:br w:type="page"/>
        <w:t>References</w:t>
      </w:r>
      <w:bookmarkEnd w:id="8416"/>
      <w:bookmarkEnd w:id="8417"/>
      <w:bookmarkEnd w:id="8418"/>
      <w:bookmarkEnd w:id="8419"/>
      <w:bookmarkEnd w:id="8420"/>
      <w:bookmarkEnd w:id="8421"/>
      <w:bookmarkEnd w:id="8422"/>
      <w:bookmarkEnd w:id="8423"/>
      <w:bookmarkEnd w:id="8424"/>
      <w:bookmarkEnd w:id="8425"/>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 xml:space="preserve">International Convention on Standards of Training, Certification and </w:t>
      </w:r>
      <w:proofErr w:type="spellStart"/>
      <w:r w:rsidRPr="00C50983">
        <w:t>Watchkeeping</w:t>
      </w:r>
      <w:proofErr w:type="spellEnd"/>
      <w:r w:rsidRPr="00C50983">
        <w:t xml:space="preserve">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 xml:space="preserve">Seafarer’s Training, Certification and </w:t>
      </w:r>
      <w:proofErr w:type="spellStart"/>
      <w:r w:rsidRPr="00C50983">
        <w:t>Watchkeeping</w:t>
      </w:r>
      <w:proofErr w:type="spellEnd"/>
      <w:r w:rsidRPr="00C50983">
        <w:t xml:space="preserve">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 xml:space="preserve">IMO Assembly resolution </w:t>
      </w:r>
      <w:proofErr w:type="gramStart"/>
      <w:r w:rsidRPr="00C50983">
        <w:t>A.705(</w:t>
      </w:r>
      <w:proofErr w:type="gramEnd"/>
      <w:r w:rsidRPr="00C50983">
        <w:t>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 xml:space="preserve">IMO Assembly resolution </w:t>
      </w:r>
      <w:proofErr w:type="gramStart"/>
      <w:r w:rsidRPr="00C50983">
        <w:t>A.772(</w:t>
      </w:r>
      <w:proofErr w:type="gramEnd"/>
      <w:r w:rsidRPr="00C50983">
        <w:t>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 xml:space="preserve">IMO Assembly resolution </w:t>
      </w:r>
      <w:proofErr w:type="gramStart"/>
      <w:r w:rsidRPr="00C50983">
        <w:t>A.857(</w:t>
      </w:r>
      <w:proofErr w:type="gramEnd"/>
      <w:r w:rsidRPr="00C50983">
        <w:t>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 xml:space="preserve">IMO Assembly resolution </w:t>
      </w:r>
      <w:proofErr w:type="gramStart"/>
      <w:r w:rsidRPr="00C50983">
        <w:t>A.917(</w:t>
      </w:r>
      <w:proofErr w:type="gramEnd"/>
      <w:r w:rsidRPr="00C50983">
        <w:t xml:space="preserve">22), as amended by resolution A.956(23) on Guidelines for the </w:t>
      </w:r>
      <w:proofErr w:type="spellStart"/>
      <w:r w:rsidRPr="00C50983">
        <w:t>onboard</w:t>
      </w:r>
      <w:proofErr w:type="spellEnd"/>
      <w:r w:rsidRPr="00C50983">
        <w:t xml:space="preserve">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w:t>
      </w:r>
      <w:proofErr w:type="gramStart"/>
      <w:r w:rsidRPr="00C50983">
        <w:t>A.918(</w:t>
      </w:r>
      <w:proofErr w:type="gramEnd"/>
      <w:r w:rsidRPr="00C50983">
        <w:t xml:space="preserve">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 xml:space="preserve">IMO Assembly resolution </w:t>
      </w:r>
      <w:proofErr w:type="gramStart"/>
      <w:r w:rsidRPr="00C50983">
        <w:t>A.950(</w:t>
      </w:r>
      <w:proofErr w:type="gramEnd"/>
      <w:r w:rsidRPr="00C50983">
        <w:t>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 xml:space="preserve">IMO Assembly resolution </w:t>
      </w:r>
      <w:proofErr w:type="gramStart"/>
      <w:r w:rsidRPr="00C50983">
        <w:t>A.954(</w:t>
      </w:r>
      <w:proofErr w:type="gramEnd"/>
      <w:r w:rsidRPr="00C50983">
        <w:t>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 xml:space="preserve">IMO Maritime Safety Committee resolution </w:t>
      </w:r>
      <w:proofErr w:type="gramStart"/>
      <w:r w:rsidRPr="00C50983">
        <w:t>MSC.232(</w:t>
      </w:r>
      <w:proofErr w:type="gramEnd"/>
      <w:r w:rsidRPr="00C50983">
        <w:t>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w:t>
      </w:r>
      <w:proofErr w:type="spellStart"/>
      <w:r w:rsidRPr="00C50983">
        <w:t>Locode</w:t>
      </w:r>
      <w:proofErr w:type="spellEnd"/>
      <w:r w:rsidRPr="00C50983">
        <w:t xml:space="preserv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 xml:space="preserve">IALA Recommendation V-125, The Use and Presentation of </w:t>
      </w:r>
      <w:proofErr w:type="spellStart"/>
      <w:r w:rsidRPr="00C50983">
        <w:t>Symbology</w:t>
      </w:r>
      <w:proofErr w:type="spellEnd"/>
      <w:r w:rsidRPr="00C50983">
        <w:t xml:space="preserve">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w:t>
      </w:r>
      <w:proofErr w:type="gramStart"/>
      <w:r w:rsidRPr="00C50983">
        <w:t>The</w:t>
      </w:r>
      <w:proofErr w:type="gramEnd"/>
      <w:r w:rsidRPr="00C50983">
        <w:t xml:space="preserv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45" w:history="1">
        <w:r w:rsidRPr="00C50983">
          <w:rPr>
            <w:rStyle w:val="Hyperlink"/>
            <w:lang w:val="fr-FR"/>
          </w:rPr>
          <w:t>sales@imo.org</w:t>
        </w:r>
      </w:hyperlink>
      <w:r w:rsidRPr="00C50983">
        <w:rPr>
          <w:lang w:val="fr-FR"/>
        </w:rPr>
        <w:tab/>
      </w:r>
      <w:hyperlink r:id="rId46"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8426" w:name="_Ref531294189"/>
      <w:bookmarkStart w:id="8427" w:name="_Toc62642377"/>
      <w:r w:rsidR="00635089">
        <w:rPr>
          <w:lang w:val="fr-FR"/>
        </w:rPr>
        <w:t xml:space="preserve">Example of English </w:t>
      </w:r>
      <w:commentRangeStart w:id="8428"/>
      <w:r w:rsidR="00635089">
        <w:rPr>
          <w:lang w:val="fr-FR"/>
        </w:rPr>
        <w:t>Language Tests</w:t>
      </w:r>
      <w:bookmarkEnd w:id="8426"/>
      <w:r w:rsidRPr="00C50983">
        <w:t xml:space="preserve"> </w:t>
      </w:r>
      <w:commentRangeEnd w:id="8428"/>
      <w:r w:rsidR="0008442E">
        <w:rPr>
          <w:rStyle w:val="CommentReference"/>
          <w:b w:val="0"/>
          <w:i w:val="0"/>
          <w:caps w:val="0"/>
          <w:color w:val="auto"/>
          <w:u w:val="none"/>
        </w:rPr>
        <w:commentReference w:id="8428"/>
      </w:r>
      <w:bookmarkEnd w:id="8427"/>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w:t>
      </w:r>
      <w:proofErr w:type="gramStart"/>
      <w:r w:rsidRPr="00C50983">
        <w:t>”  For</w:t>
      </w:r>
      <w:proofErr w:type="gramEnd"/>
      <w:r w:rsidRPr="00C50983">
        <w:t xml:space="preserve">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w:t>
      </w:r>
      <w:proofErr w:type="gramStart"/>
      <w:r w:rsidRPr="00C50983">
        <w:t>”  For</w:t>
      </w:r>
      <w:proofErr w:type="gramEnd"/>
      <w:r w:rsidRPr="00C50983">
        <w:t xml:space="preserve">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5162"/>
    <w:bookmarkEnd w:id="6269"/>
    <w:bookmarkEnd w:id="6270"/>
    <w:bookmarkEnd w:id="6271"/>
    <w:bookmarkEnd w:id="6272"/>
    <w:bookmarkEnd w:id="6273"/>
    <w:bookmarkEnd w:id="6274"/>
    <w:bookmarkEnd w:id="6275"/>
    <w:bookmarkEnd w:id="6276"/>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47"/>
      <w:footerReference w:type="default" r:id="rId48"/>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Jillian Carson-Jackson" w:date="2020-10-08T19:08:00Z" w:initials="JC">
    <w:p w14:paraId="47B01430" w14:textId="77777777" w:rsidR="00746CF1" w:rsidRDefault="00746CF1">
      <w:pPr>
        <w:pStyle w:val="CommentText"/>
      </w:pPr>
      <w:r>
        <w:rPr>
          <w:rStyle w:val="CommentReference"/>
        </w:rPr>
        <w:annotationRef/>
      </w:r>
      <w:r>
        <w:t xml:space="preserve">Review the structure of the document </w:t>
      </w:r>
    </w:p>
    <w:p w14:paraId="0B8FC5FD" w14:textId="77777777" w:rsidR="00746CF1" w:rsidRDefault="00746CF1">
      <w:pPr>
        <w:pStyle w:val="CommentText"/>
      </w:pPr>
      <w:r>
        <w:t xml:space="preserve">Review the overall structure – rationalise, remove duplication and support consistency with IALA WWA model course structure. </w:t>
      </w:r>
    </w:p>
    <w:p w14:paraId="511BC0FC" w14:textId="2DC577C0" w:rsidR="00746CF1" w:rsidRDefault="00746CF1">
      <w:pPr>
        <w:pStyle w:val="CommentText"/>
      </w:pPr>
    </w:p>
  </w:comment>
  <w:comment w:id="7" w:author="Jillian Carson-Jackson" w:date="2020-10-08T19:10:00Z" w:initials="JC">
    <w:p w14:paraId="43B5FE65" w14:textId="77777777" w:rsidR="00746CF1" w:rsidRDefault="00746CF1">
      <w:pPr>
        <w:pStyle w:val="CommentText"/>
      </w:pPr>
      <w:r>
        <w:rPr>
          <w:rStyle w:val="CommentReference"/>
        </w:rPr>
        <w:annotationRef/>
      </w:r>
      <w:r>
        <w:t>Suggestion from KA</w:t>
      </w:r>
    </w:p>
    <w:p w14:paraId="64171E46" w14:textId="77777777" w:rsidR="00746CF1" w:rsidRPr="00F46310" w:rsidRDefault="00746CF1"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w:t>
      </w:r>
      <w:proofErr w:type="gramStart"/>
      <w:r w:rsidRPr="00F46310">
        <w:t xml:space="preserve">Material </w:t>
      </w:r>
      <w:r w:rsidRPr="00F46310">
        <w:cr/>
        <w:t>4</w:t>
      </w:r>
      <w:proofErr w:type="gramEnd"/>
      <w:r w:rsidRPr="00F46310">
        <w:t xml:space="preserve">.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746CF1" w:rsidRDefault="00746CF1">
      <w:pPr>
        <w:pStyle w:val="CommentText"/>
      </w:pPr>
    </w:p>
  </w:comment>
  <w:comment w:id="8" w:author="Kerrie Abercrombie" w:date="2021-01-15T14:07:00Z" w:initials="KA">
    <w:p w14:paraId="70EB02C4" w14:textId="00A3CDA2" w:rsidR="00746CF1" w:rsidRDefault="00746CF1">
      <w:pPr>
        <w:pStyle w:val="CommentText"/>
      </w:pPr>
      <w:r>
        <w:rPr>
          <w:rStyle w:val="CommentReference"/>
        </w:rPr>
        <w:annotationRef/>
      </w:r>
      <w:r>
        <w:t>Examples of few IALA courses using a more simple structure include:</w:t>
      </w:r>
    </w:p>
    <w:p w14:paraId="65F72C12" w14:textId="77777777" w:rsidR="00746CF1" w:rsidRDefault="00746CF1" w:rsidP="00DC77A1">
      <w:pPr>
        <w:pStyle w:val="CommentText"/>
      </w:pPr>
      <w:r>
        <w:t># L1.3</w:t>
      </w:r>
    </w:p>
    <w:p w14:paraId="5662A0F4" w14:textId="77777777" w:rsidR="00746CF1" w:rsidRDefault="00746CF1" w:rsidP="00DC77A1">
      <w:pPr>
        <w:pStyle w:val="CommentText"/>
      </w:pPr>
      <w:r>
        <w:t>MARINE AIDS TO NAVIGATION MANAGER TRAINING</w:t>
      </w:r>
    </w:p>
    <w:p w14:paraId="1C8D6F37" w14:textId="5987D9D2" w:rsidR="00746CF1" w:rsidRDefault="00746CF1" w:rsidP="00DC77A1">
      <w:pPr>
        <w:pStyle w:val="CommentText"/>
      </w:pPr>
      <w:r>
        <w:t xml:space="preserve">LEVEL 1 - USE OF THE IALA RISK </w:t>
      </w:r>
      <w:proofErr w:type="gramStart"/>
      <w:r>
        <w:t>MANAGEMENT  TOOLS</w:t>
      </w:r>
      <w:proofErr w:type="gramEnd"/>
    </w:p>
    <w:p w14:paraId="7C5222F4" w14:textId="07EB4715" w:rsidR="00746CF1" w:rsidRDefault="00746CF1" w:rsidP="00DC77A1">
      <w:pPr>
        <w:pStyle w:val="CommentText"/>
      </w:pPr>
    </w:p>
    <w:p w14:paraId="669DDAEF" w14:textId="77777777" w:rsidR="00746CF1" w:rsidRDefault="00746CF1" w:rsidP="00DC77A1">
      <w:pPr>
        <w:pStyle w:val="CommentText"/>
      </w:pPr>
      <w:r>
        <w:t># L2.2.4</w:t>
      </w:r>
    </w:p>
    <w:p w14:paraId="50E4EC8C" w14:textId="77777777" w:rsidR="00746CF1" w:rsidRDefault="00746CF1" w:rsidP="00DC77A1">
      <w:pPr>
        <w:pStyle w:val="CommentText"/>
      </w:pPr>
      <w:r>
        <w:t>AIDS TO NAVIGATION ‐ TECHNICIAN TRAINING</w:t>
      </w:r>
    </w:p>
    <w:p w14:paraId="6812951E" w14:textId="0DF02155" w:rsidR="00746CF1" w:rsidRDefault="00746CF1" w:rsidP="00DC77A1">
      <w:pPr>
        <w:pStyle w:val="CommentText"/>
      </w:pPr>
      <w:r>
        <w:t>LEVEL 2 MODULE 2 ELEMENT 2.4 WIND GENERATORS</w:t>
      </w:r>
    </w:p>
    <w:p w14:paraId="5B17B195" w14:textId="2BE97FD1" w:rsidR="00746CF1" w:rsidRDefault="00746CF1" w:rsidP="00DC77A1">
      <w:pPr>
        <w:pStyle w:val="CommentText"/>
      </w:pPr>
    </w:p>
    <w:p w14:paraId="4FA86710" w14:textId="77777777" w:rsidR="00746CF1" w:rsidRDefault="00746CF1" w:rsidP="00DC77A1">
      <w:pPr>
        <w:pStyle w:val="CommentText"/>
      </w:pPr>
      <w:r>
        <w:t># L1.4</w:t>
      </w:r>
    </w:p>
    <w:p w14:paraId="6DFC9B6E" w14:textId="27598562" w:rsidR="00746CF1" w:rsidRDefault="00746CF1" w:rsidP="00DC77A1">
      <w:pPr>
        <w:pStyle w:val="CommentText"/>
      </w:pPr>
      <w:r>
        <w:t>AIDS TO NAVIGTION MANAGEMENT TRAINING</w:t>
      </w:r>
    </w:p>
    <w:p w14:paraId="37D93DAF" w14:textId="14F5A802" w:rsidR="00746CF1" w:rsidRDefault="00746CF1" w:rsidP="00DC77A1">
      <w:pPr>
        <w:pStyle w:val="CommentText"/>
      </w:pPr>
      <w:r>
        <w:t>LEVEL 1 - GLOBAL NAVIGATION SATELLITE SYSTEMS AND e-NAVIGATION</w:t>
      </w:r>
    </w:p>
    <w:p w14:paraId="5B1A5EBB" w14:textId="77777777" w:rsidR="00746CF1" w:rsidRDefault="00746CF1">
      <w:pPr>
        <w:pStyle w:val="CommentText"/>
      </w:pPr>
    </w:p>
  </w:comment>
  <w:comment w:id="325" w:author="Kerrie Abercrombie" w:date="2021-01-15T14:21:00Z" w:initials="KA">
    <w:p w14:paraId="11B3ECC0" w14:textId="24FA2065" w:rsidR="00746CF1" w:rsidRDefault="00746CF1">
      <w:pPr>
        <w:pStyle w:val="CommentText"/>
      </w:pPr>
      <w:r>
        <w:rPr>
          <w:rStyle w:val="CommentReference"/>
        </w:rPr>
        <w:annotationRef/>
      </w:r>
      <w:r>
        <w:t xml:space="preserve">Suggest that the ‘Foreword’ be deleted from the model courses as this content is already contained at a high level Recommendation R103.  </w:t>
      </w:r>
    </w:p>
    <w:p w14:paraId="4F7A3170" w14:textId="77777777" w:rsidR="00746CF1" w:rsidRDefault="00746CF1">
      <w:pPr>
        <w:pStyle w:val="CommentText"/>
      </w:pPr>
    </w:p>
    <w:p w14:paraId="4E54865F" w14:textId="679D4739" w:rsidR="00746CF1" w:rsidRDefault="00746CF1">
      <w:pPr>
        <w:pStyle w:val="CommentText"/>
      </w:pPr>
      <w:r>
        <w:t xml:space="preserve">Unnecessary duplication and another thing for the Committee to maintain when consequential changes are required. </w:t>
      </w:r>
    </w:p>
  </w:comment>
  <w:comment w:id="341" w:author="Jillian Carson-Jackson" w:date="2020-12-18T19:40:00Z" w:initials="JC">
    <w:p w14:paraId="221F5363" w14:textId="77777777" w:rsidR="00746CF1" w:rsidRDefault="00746CF1">
      <w:pPr>
        <w:pStyle w:val="CommentText"/>
      </w:pPr>
      <w:r>
        <w:rPr>
          <w:rStyle w:val="CommentReference"/>
        </w:rPr>
        <w:annotationRef/>
      </w:r>
      <w:r>
        <w:t xml:space="preserve">From Carlos </w:t>
      </w:r>
    </w:p>
    <w:p w14:paraId="4FEA8FC3" w14:textId="7E7C69CF" w:rsidR="00746CF1" w:rsidRDefault="00746CF1">
      <w:pPr>
        <w:pStyle w:val="CommentText"/>
      </w:pPr>
      <w:r>
        <w:t>Should we add in V-103/5?</w:t>
      </w:r>
    </w:p>
  </w:comment>
  <w:comment w:id="344" w:author="Jillian Carson-Jackson" w:date="2020-12-18T19:42:00Z" w:initials="JC">
    <w:p w14:paraId="71BD27E1" w14:textId="77777777" w:rsidR="00746CF1" w:rsidRDefault="00746CF1">
      <w:pPr>
        <w:pStyle w:val="CommentText"/>
      </w:pPr>
      <w:r>
        <w:rPr>
          <w:rStyle w:val="CommentReference"/>
        </w:rPr>
        <w:annotationRef/>
      </w:r>
      <w:r>
        <w:t>From Carlos</w:t>
      </w:r>
    </w:p>
    <w:p w14:paraId="78AC0D4C" w14:textId="799E757A" w:rsidR="00746CF1" w:rsidRDefault="00746CF1">
      <w:pPr>
        <w:pStyle w:val="CommentText"/>
      </w:pPr>
      <w:r>
        <w:t>Should we add in OJT Instructors?</w:t>
      </w:r>
    </w:p>
  </w:comment>
  <w:comment w:id="446" w:author="Abercrombie, Kerrie" w:date="2021-02-02T06:09:00Z" w:initials="AK">
    <w:p w14:paraId="23271778" w14:textId="256CFD69" w:rsidR="00746CF1" w:rsidRDefault="00746CF1" w:rsidP="00F94C1C">
      <w:pPr>
        <w:pStyle w:val="CommentText"/>
      </w:pPr>
      <w:r>
        <w:rPr>
          <w:rStyle w:val="CommentReference"/>
        </w:rPr>
        <w:annotationRef/>
      </w:r>
      <w:r>
        <w:t xml:space="preserve">VHF </w:t>
      </w:r>
      <w:proofErr w:type="spellStart"/>
      <w:r>
        <w:t>quals</w:t>
      </w:r>
      <w:proofErr w:type="spellEnd"/>
      <w:r>
        <w:t xml:space="preserve"> should be mandatory before the person even attends the course.   </w:t>
      </w:r>
    </w:p>
    <w:p w14:paraId="614267FB" w14:textId="4A255066" w:rsidR="00746CF1" w:rsidRDefault="00746CF1" w:rsidP="00F94C1C">
      <w:pPr>
        <w:pStyle w:val="CommentText"/>
      </w:pPr>
    </w:p>
    <w:p w14:paraId="148A3299" w14:textId="7E98B2EB" w:rsidR="00746CF1" w:rsidRDefault="00746CF1" w:rsidP="00F94C1C">
      <w:pPr>
        <w:pStyle w:val="CommentText"/>
      </w:pPr>
      <w:r>
        <w:t>This para is only initial starting text – and expect it will need to be tweaked</w:t>
      </w:r>
    </w:p>
    <w:p w14:paraId="2DBC1CE1" w14:textId="77777777" w:rsidR="00746CF1" w:rsidRDefault="00746CF1" w:rsidP="00F94C1C">
      <w:pPr>
        <w:pStyle w:val="CommentText"/>
      </w:pPr>
    </w:p>
    <w:p w14:paraId="24ACA5C1" w14:textId="2E1DA861" w:rsidR="00746CF1" w:rsidRPr="009F1EDA" w:rsidRDefault="00746CF1" w:rsidP="00F94C1C">
      <w:pPr>
        <w:pStyle w:val="CommentText"/>
      </w:pPr>
      <w:r w:rsidRPr="009F1EDA">
        <w:t>The following text has been proposed for inclusion in the revised G1132</w:t>
      </w:r>
      <w:r>
        <w:t xml:space="preserve"> which should create the link to recommend that VHF </w:t>
      </w:r>
      <w:proofErr w:type="spellStart"/>
      <w:r>
        <w:t>quals</w:t>
      </w:r>
      <w:proofErr w:type="spellEnd"/>
      <w:r>
        <w:t xml:space="preserve"> are mandatory</w:t>
      </w:r>
      <w:r w:rsidRPr="009F1EDA">
        <w:t>:</w:t>
      </w:r>
    </w:p>
    <w:p w14:paraId="0E5F9191" w14:textId="77777777" w:rsidR="00746CF1" w:rsidRPr="009F1EDA" w:rsidRDefault="00746CF1" w:rsidP="00F94C1C">
      <w:pPr>
        <w:pStyle w:val="CommentText"/>
      </w:pPr>
    </w:p>
    <w:p w14:paraId="4F70037A" w14:textId="3AE44518" w:rsidR="00746CF1" w:rsidRPr="009F1EDA" w:rsidRDefault="00746CF1" w:rsidP="009F1EDA">
      <w:pPr>
        <w:pStyle w:val="BodyText"/>
        <w:ind w:left="709"/>
        <w:rPr>
          <w:u w:val="single"/>
        </w:rPr>
      </w:pPr>
      <w:r w:rsidRPr="009F1EDA">
        <w:rPr>
          <w:u w:val="single"/>
        </w:rPr>
        <w:t>International / National Obligations</w:t>
      </w:r>
    </w:p>
    <w:p w14:paraId="3658A843" w14:textId="77777777" w:rsidR="00746CF1" w:rsidRPr="009F1EDA" w:rsidRDefault="00746CF1" w:rsidP="009F1EDA">
      <w:pPr>
        <w:pStyle w:val="BodyText"/>
        <w:ind w:left="709"/>
      </w:pPr>
    </w:p>
    <w:p w14:paraId="036020DA" w14:textId="2D0F1300" w:rsidR="00746CF1" w:rsidRPr="009F1EDA" w:rsidRDefault="00746CF1" w:rsidP="009F1EDA">
      <w:pPr>
        <w:pStyle w:val="BodyText"/>
        <w:ind w:left="709"/>
      </w:pPr>
      <w:r w:rsidRPr="009F1EDA">
        <w:t>ITU Radio Regulations (</w:t>
      </w:r>
      <w:proofErr w:type="spellStart"/>
      <w:r w:rsidRPr="009F1EDA">
        <w:t>ed</w:t>
      </w:r>
      <w:proofErr w:type="spellEnd"/>
      <w:r w:rsidRPr="009F1EDA">
        <w:t xml:space="preserve"> 2020) require shore-based operators to be appropriately qualified: </w:t>
      </w:r>
    </w:p>
    <w:p w14:paraId="19D8EF04" w14:textId="77777777" w:rsidR="00746CF1" w:rsidRPr="009F1EDA" w:rsidRDefault="00746CF1" w:rsidP="009F1EDA">
      <w:pPr>
        <w:pStyle w:val="BodyText"/>
        <w:ind w:left="1417"/>
        <w:rPr>
          <w:i/>
        </w:rPr>
      </w:pPr>
      <w:r w:rsidRPr="009F1EDA">
        <w:rPr>
          <w:i/>
        </w:rPr>
        <w:t>No. 48.1          § 1       Administrations shall ensure that the staff on duty in coast stations and in coast earth stations are adequately qualified to operate the stations efficiently.</w:t>
      </w:r>
    </w:p>
    <w:p w14:paraId="32561930" w14:textId="77777777" w:rsidR="00746CF1" w:rsidRPr="00A93E1F" w:rsidRDefault="00746CF1" w:rsidP="009F1EDA">
      <w:pPr>
        <w:pStyle w:val="BodyText"/>
        <w:ind w:left="709"/>
      </w:pPr>
      <w:r w:rsidRPr="009F1EDA">
        <w:t>It is recommended, as best practice, VTS personnel hold appropriate national qualifications to operate the VHF marine radiotelephony equipment. In particular, this includes operating procedures relating to distress, urgency and safety.</w:t>
      </w:r>
      <w:r>
        <w:t xml:space="preserve"> </w:t>
      </w:r>
    </w:p>
    <w:p w14:paraId="2C110AC6" w14:textId="77777777" w:rsidR="00746CF1" w:rsidRDefault="00746CF1" w:rsidP="00F94C1C">
      <w:pPr>
        <w:pStyle w:val="CommentText"/>
      </w:pPr>
    </w:p>
    <w:p w14:paraId="1D3C4DE9" w14:textId="2D85B265" w:rsidR="00746CF1" w:rsidRDefault="00746CF1">
      <w:pPr>
        <w:pStyle w:val="CommentText"/>
      </w:pPr>
    </w:p>
  </w:comment>
  <w:comment w:id="476" w:author="Abercrombie, Kerrie" w:date="2021-01-27T11:49:00Z" w:initials="AK">
    <w:p w14:paraId="7157E009" w14:textId="1B3685DF" w:rsidR="00746CF1" w:rsidRDefault="00746CF1">
      <w:pPr>
        <w:pStyle w:val="CommentText"/>
      </w:pPr>
      <w:r>
        <w:rPr>
          <w:rStyle w:val="CommentReference"/>
        </w:rPr>
        <w:annotationRef/>
      </w:r>
      <w:r>
        <w:t xml:space="preserve">Content in the current Annex 3, possibly should be retained, </w:t>
      </w:r>
    </w:p>
  </w:comment>
  <w:comment w:id="492" w:author="Kerrie Abercrombie" w:date="2021-01-15T15:36:00Z" w:initials="KA">
    <w:p w14:paraId="0F55F639" w14:textId="3C2F4D56" w:rsidR="00746CF1" w:rsidRDefault="00746CF1" w:rsidP="000E0A26">
      <w:pPr>
        <w:pStyle w:val="CommentText"/>
      </w:pPr>
      <w:r>
        <w:rPr>
          <w:rStyle w:val="CommentReference"/>
        </w:rPr>
        <w:annotationRef/>
      </w:r>
      <w:r>
        <w:t xml:space="preserve">Creating links to G1014 – where the training organisation is made responsible to set/ determine any </w:t>
      </w:r>
      <w:proofErr w:type="spellStart"/>
      <w:r>
        <w:t>a</w:t>
      </w:r>
      <w:proofErr w:type="spellEnd"/>
      <w:r>
        <w:t xml:space="preserve"> entry standards that may be needed. </w:t>
      </w:r>
    </w:p>
  </w:comment>
  <w:comment w:id="523" w:author="Abercrombie, Kerrie" w:date="2021-02-02T06:17:00Z" w:initials="AK">
    <w:p w14:paraId="700E7208" w14:textId="10602CB3" w:rsidR="00746CF1" w:rsidRDefault="00746CF1">
      <w:pPr>
        <w:pStyle w:val="CommentText"/>
      </w:pPr>
      <w:r>
        <w:rPr>
          <w:rStyle w:val="CommentReference"/>
        </w:rPr>
        <w:annotationRef/>
      </w:r>
      <w:r>
        <w:t xml:space="preserve">Perhaps we need to agree in general how long the course should be, then determine the time that should be allocated to each module. </w:t>
      </w:r>
    </w:p>
    <w:p w14:paraId="549F8559" w14:textId="772D0700" w:rsidR="00746CF1" w:rsidRDefault="00746CF1">
      <w:pPr>
        <w:pStyle w:val="CommentText"/>
      </w:pPr>
    </w:p>
    <w:p w14:paraId="15728F8D" w14:textId="15D1DB6E" w:rsidR="00746CF1" w:rsidRDefault="00746CF1">
      <w:pPr>
        <w:pStyle w:val="CommentText"/>
      </w:pPr>
      <w:r>
        <w:t>Does the time need to be split into lecture time and simulation time?</w:t>
      </w:r>
    </w:p>
  </w:comment>
  <w:comment w:id="546" w:author="Kerrie Abercrombie" w:date="2021-01-15T15:46:00Z" w:initials="KA">
    <w:p w14:paraId="1C5152CC" w14:textId="581A91BE" w:rsidR="00746CF1" w:rsidRDefault="00746CF1">
      <w:pPr>
        <w:pStyle w:val="CommentText"/>
      </w:pPr>
      <w:r>
        <w:rPr>
          <w:rStyle w:val="CommentReference"/>
        </w:rPr>
        <w:annotationRef/>
      </w:r>
      <w:r>
        <w:t xml:space="preserve">Propose a new table that summarises the teaching modules and a short overview of the module purpose, expected teaching hours / exercises </w:t>
      </w:r>
      <w:proofErr w:type="spellStart"/>
      <w:r>
        <w:t>etc</w:t>
      </w:r>
      <w:proofErr w:type="spellEnd"/>
    </w:p>
    <w:p w14:paraId="0E560257" w14:textId="7D81626C" w:rsidR="00746CF1" w:rsidRDefault="00746CF1">
      <w:pPr>
        <w:pStyle w:val="CommentText"/>
      </w:pPr>
    </w:p>
    <w:p w14:paraId="67A9C8FC" w14:textId="264B1B0F" w:rsidR="00746CF1" w:rsidRDefault="00746CF1">
      <w:pPr>
        <w:pStyle w:val="CommentText"/>
      </w:pPr>
      <w:r>
        <w:t xml:space="preserve">Perhaps it may be possible to achieve this all in one table, or two one on teaching and one on simulation. </w:t>
      </w:r>
    </w:p>
    <w:p w14:paraId="2A59E30B" w14:textId="45EEE9A9" w:rsidR="00746CF1" w:rsidRDefault="00746CF1">
      <w:pPr>
        <w:pStyle w:val="CommentText"/>
      </w:pPr>
    </w:p>
    <w:p w14:paraId="7986CA4A" w14:textId="6D8D48C6" w:rsidR="00746CF1" w:rsidRDefault="00746CF1">
      <w:pPr>
        <w:pStyle w:val="CommentText"/>
      </w:pPr>
      <w:proofErr w:type="spellStart"/>
      <w:proofErr w:type="gramStart"/>
      <w:r>
        <w:t>Eg</w:t>
      </w:r>
      <w:proofErr w:type="spellEnd"/>
      <w:r>
        <w:t xml:space="preserve">  this</w:t>
      </w:r>
      <w:proofErr w:type="gramEnd"/>
      <w:r>
        <w:t xml:space="preserve"> example came from the IWRAP course</w:t>
      </w:r>
      <w:r>
        <w:rPr>
          <w:noProof/>
          <w:lang w:val="en-AU" w:eastAsia="en-AU"/>
        </w:rPr>
        <w:drawing>
          <wp:inline distT="0" distB="0" distL="0" distR="0" wp14:anchorId="57E698F1" wp14:editId="59E33A3B">
            <wp:extent cx="2405808" cy="30692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15760" cy="3081899"/>
                    </a:xfrm>
                    <a:prstGeom prst="rect">
                      <a:avLst/>
                    </a:prstGeom>
                  </pic:spPr>
                </pic:pic>
              </a:graphicData>
            </a:graphic>
          </wp:inline>
        </w:drawing>
      </w:r>
    </w:p>
  </w:comment>
  <w:comment w:id="655" w:author="Abercrombie, Kerrie" w:date="2021-01-20T08:53:00Z" w:initials="AK">
    <w:p w14:paraId="554BE68D" w14:textId="4A4C47AC" w:rsidR="00746CF1" w:rsidRDefault="00746CF1">
      <w:pPr>
        <w:pStyle w:val="CommentText"/>
      </w:pPr>
      <w:r>
        <w:rPr>
          <w:rStyle w:val="CommentReference"/>
        </w:rPr>
        <w:annotationRef/>
      </w:r>
      <w:r>
        <w:t>Not sure the best way to refer to this?</w:t>
      </w:r>
    </w:p>
    <w:p w14:paraId="2D74C3C5" w14:textId="77777777" w:rsidR="00746CF1" w:rsidRDefault="00746CF1">
      <w:pPr>
        <w:pStyle w:val="CommentText"/>
      </w:pPr>
    </w:p>
    <w:p w14:paraId="63A13EB5" w14:textId="0C134669" w:rsidR="00746CF1" w:rsidRDefault="00746CF1">
      <w:pPr>
        <w:pStyle w:val="CommentText"/>
      </w:pPr>
      <w:r>
        <w:t xml:space="preserve">Schemes or programmes.  Perhaps just ‘Training </w:t>
      </w:r>
      <w:proofErr w:type="gramStart"/>
      <w:r>
        <w:t>courses’ ?</w:t>
      </w:r>
      <w:proofErr w:type="gramEnd"/>
    </w:p>
  </w:comment>
  <w:comment w:id="681" w:author="Abercrombie, Kerrie" w:date="2021-01-25T08:40:00Z" w:initials="AK">
    <w:p w14:paraId="46A9821D" w14:textId="11982928" w:rsidR="00746CF1" w:rsidRDefault="00746CF1">
      <w:pPr>
        <w:pStyle w:val="CommentText"/>
      </w:pPr>
      <w:r>
        <w:rPr>
          <w:rStyle w:val="CommentReference"/>
        </w:rPr>
        <w:annotationRef/>
      </w:r>
      <w:r>
        <w:t>? Do we need to state this?</w:t>
      </w:r>
    </w:p>
  </w:comment>
  <w:comment w:id="709" w:author="Abercrombie, Kerrie" w:date="2021-01-22T16:32:00Z" w:initials="AK">
    <w:p w14:paraId="7F9A4A63" w14:textId="77777777" w:rsidR="00746CF1" w:rsidRDefault="00746CF1" w:rsidP="00992B7F">
      <w:pPr>
        <w:pStyle w:val="CommentText"/>
      </w:pPr>
      <w:r>
        <w:rPr>
          <w:rStyle w:val="CommentReference"/>
        </w:rPr>
        <w:annotationRef/>
      </w:r>
      <w:r>
        <w:t xml:space="preserve">Is there a better way to write this? </w:t>
      </w:r>
    </w:p>
  </w:comment>
  <w:comment w:id="758" w:author="Abercrombie, Kerrie" w:date="2021-01-18T12:44:00Z" w:initials="AK">
    <w:p w14:paraId="72064BA1" w14:textId="45C00813" w:rsidR="00746CF1" w:rsidRDefault="00746CF1" w:rsidP="00E01ABE">
      <w:pPr>
        <w:pStyle w:val="CommentText"/>
      </w:pPr>
      <w:r>
        <w:rPr>
          <w:rStyle w:val="CommentReference"/>
        </w:rPr>
        <w:annotationRef/>
      </w:r>
      <w:r>
        <w:t xml:space="preserve">As oppose to having all the competency charts in Annex 1.  </w:t>
      </w:r>
    </w:p>
    <w:p w14:paraId="769049BC" w14:textId="77777777" w:rsidR="00746CF1" w:rsidRDefault="00746CF1" w:rsidP="00E01ABE">
      <w:pPr>
        <w:pStyle w:val="CommentText"/>
      </w:pPr>
    </w:p>
    <w:p w14:paraId="1869A105" w14:textId="793DC4AD" w:rsidR="00746CF1" w:rsidRDefault="00746CF1" w:rsidP="00E01ABE">
      <w:pPr>
        <w:pStyle w:val="CommentText"/>
      </w:pPr>
      <w:r>
        <w:t xml:space="preserve">Perhaps this could be split it up into smaller sections and place it at the end of the course module, which may make it easier for the training organisation. </w:t>
      </w:r>
    </w:p>
  </w:comment>
  <w:comment w:id="776" w:author="Abercrombie, Kerrie" w:date="2021-01-20T09:15:00Z" w:initials="AK">
    <w:p w14:paraId="32DC4A4D" w14:textId="77777777" w:rsidR="00746CF1" w:rsidRDefault="00746CF1" w:rsidP="00E01ABE">
      <w:pPr>
        <w:pStyle w:val="CommentText"/>
      </w:pPr>
      <w:r>
        <w:rPr>
          <w:rStyle w:val="CommentReference"/>
        </w:rPr>
        <w:annotationRef/>
      </w:r>
      <w:r>
        <w:t>See comment above with regards to Annex 1.  Should it be placed as a section at the bottom of each module</w:t>
      </w:r>
    </w:p>
  </w:comment>
  <w:comment w:id="863" w:author="Abercrombie, Kerrie" w:date="2020-04-23T09:27:00Z" w:initials="AK">
    <w:p w14:paraId="370A492D" w14:textId="77777777" w:rsidR="00746CF1" w:rsidRDefault="00746CF1" w:rsidP="002B221C">
      <w:pPr>
        <w:pStyle w:val="CommentText"/>
      </w:pPr>
      <w:r>
        <w:rPr>
          <w:rStyle w:val="CommentReference"/>
        </w:rPr>
        <w:annotationRef/>
      </w:r>
      <w:r>
        <w:t>Do we still need to provide exhaustive lists that need to be routinely reviewed and updated?  Ongoing maintenance issues to consider?</w:t>
      </w:r>
    </w:p>
    <w:p w14:paraId="20A61279" w14:textId="77777777" w:rsidR="00746CF1" w:rsidRDefault="00746CF1" w:rsidP="002B221C">
      <w:pPr>
        <w:pStyle w:val="CommentText"/>
      </w:pPr>
    </w:p>
    <w:p w14:paraId="1E1F7E9B" w14:textId="77777777" w:rsidR="00746CF1" w:rsidRDefault="00746CF1" w:rsidP="002B221C">
      <w:pPr>
        <w:pStyle w:val="CommentText"/>
      </w:pPr>
      <w:r>
        <w:t xml:space="preserve">Could the references be better placed at the bottom of each module / incorporated into the module text, so the reader doesn’t have to constantly flick between the end of the document and where they are reading. </w:t>
      </w:r>
    </w:p>
    <w:p w14:paraId="3948C132" w14:textId="77777777" w:rsidR="00746CF1" w:rsidRDefault="00746CF1" w:rsidP="002B221C">
      <w:pPr>
        <w:pStyle w:val="CommentText"/>
      </w:pPr>
    </w:p>
    <w:p w14:paraId="3728808B" w14:textId="0A27428A" w:rsidR="00746CF1" w:rsidRDefault="00746CF1" w:rsidP="002B221C">
      <w:pPr>
        <w:pStyle w:val="CommentText"/>
      </w:pPr>
      <w:r>
        <w:t>In terms of suggested teaching aids and equipment to be used.  It is suggested that this is listed in each module as on the whole it doesn’t vary that much.</w:t>
      </w:r>
    </w:p>
  </w:comment>
  <w:comment w:id="946" w:author="Abercrombie, Kerrie" w:date="2020-05-07T11:20:00Z" w:initials="AK">
    <w:p w14:paraId="43729411" w14:textId="77777777" w:rsidR="00746CF1" w:rsidRDefault="00746CF1" w:rsidP="001E181A">
      <w:pPr>
        <w:pStyle w:val="CommentText"/>
      </w:pPr>
      <w:r>
        <w:rPr>
          <w:rStyle w:val="CommentReference"/>
        </w:rPr>
        <w:annotationRef/>
      </w:r>
      <w:r>
        <w:t xml:space="preserve">Should a training organisation be left to determine the HOW and whether a final exam is required.  </w:t>
      </w:r>
    </w:p>
    <w:p w14:paraId="1DA733AF" w14:textId="77777777" w:rsidR="00746CF1" w:rsidRDefault="00746CF1" w:rsidP="001E181A">
      <w:pPr>
        <w:pStyle w:val="CommentText"/>
      </w:pPr>
    </w:p>
    <w:p w14:paraId="32767C71" w14:textId="5EAEF149" w:rsidR="00746CF1" w:rsidRDefault="00746CF1" w:rsidP="001E181A">
      <w:pPr>
        <w:pStyle w:val="CommentText"/>
      </w:pPr>
      <w:r>
        <w:t>Do we want a final exam or not??</w:t>
      </w:r>
    </w:p>
  </w:comment>
  <w:comment w:id="1017" w:author="Abercrombie, Kerrie" w:date="2021-02-02T06:27:00Z" w:initials="AK">
    <w:p w14:paraId="29D44646" w14:textId="304AE6AC" w:rsidR="00746CF1" w:rsidRDefault="00746CF1">
      <w:pPr>
        <w:pStyle w:val="CommentText"/>
      </w:pPr>
      <w:r>
        <w:rPr>
          <w:rStyle w:val="CommentReference"/>
        </w:rPr>
        <w:annotationRef/>
      </w:r>
      <w:r>
        <w:t xml:space="preserve">Are the assessments </w:t>
      </w:r>
      <w:proofErr w:type="gramStart"/>
      <w:r>
        <w:t>outlined ?</w:t>
      </w:r>
      <w:proofErr w:type="gramEnd"/>
      <w:r>
        <w:t xml:space="preserve">    </w:t>
      </w:r>
    </w:p>
    <w:p w14:paraId="1450C88E" w14:textId="77777777" w:rsidR="00746CF1" w:rsidRDefault="00746CF1">
      <w:pPr>
        <w:pStyle w:val="CommentText"/>
      </w:pPr>
    </w:p>
    <w:p w14:paraId="108F242D" w14:textId="393DE77A" w:rsidR="00746CF1" w:rsidRDefault="00746CF1">
      <w:pPr>
        <w:pStyle w:val="CommentText"/>
      </w:pPr>
      <w:proofErr w:type="gramStart"/>
      <w:r>
        <w:t>OR  is</w:t>
      </w:r>
      <w:proofErr w:type="gramEnd"/>
      <w:r>
        <w:t xml:space="preserve"> more that the assessments ensure that the student has met the required competency? </w:t>
      </w:r>
    </w:p>
  </w:comment>
  <w:comment w:id="1096" w:author="Abercrombie, Kerrie" w:date="2021-01-25T08:51:00Z" w:initials="AK">
    <w:p w14:paraId="197E666F" w14:textId="79BF7EFE" w:rsidR="00746CF1" w:rsidRDefault="00746CF1">
      <w:pPr>
        <w:pStyle w:val="CommentText"/>
      </w:pPr>
      <w:r>
        <w:rPr>
          <w:rStyle w:val="CommentReference"/>
        </w:rPr>
        <w:annotationRef/>
      </w:r>
      <w:r>
        <w:t>Compliance and Enforcement probably needs be covered at a high level in this module …… links to A.857</w:t>
      </w:r>
    </w:p>
    <w:p w14:paraId="4277D953" w14:textId="1CD500BB" w:rsidR="00746CF1" w:rsidRDefault="00746CF1">
      <w:pPr>
        <w:pStyle w:val="CommentText"/>
      </w:pPr>
    </w:p>
    <w:p w14:paraId="3289BB35" w14:textId="16B9B8A2" w:rsidR="00746CF1" w:rsidRDefault="00746CF1">
      <w:pPr>
        <w:pStyle w:val="CommentText"/>
      </w:pPr>
      <w:r>
        <w:t>Alternatively – a core subject in OJT</w:t>
      </w:r>
    </w:p>
  </w:comment>
  <w:comment w:id="1118" w:author="Abercrombie, Kerrie" w:date="2021-01-26T20:35:00Z" w:initials="AK">
    <w:p w14:paraId="7C57A8F1" w14:textId="0D2BC51E" w:rsidR="00746CF1" w:rsidRDefault="00746CF1">
      <w:pPr>
        <w:pStyle w:val="CommentText"/>
      </w:pPr>
      <w:r>
        <w:rPr>
          <w:rStyle w:val="CommentReference"/>
        </w:rPr>
        <w:annotationRef/>
      </w:r>
      <w:r>
        <w:t>Content of these topics came from M1, Marine Organisations of the V103/2 course</w:t>
      </w:r>
    </w:p>
    <w:p w14:paraId="6335B835" w14:textId="69EFBC97" w:rsidR="00746CF1" w:rsidRDefault="00746CF1">
      <w:pPr>
        <w:pStyle w:val="CommentText"/>
      </w:pPr>
    </w:p>
    <w:p w14:paraId="568444C8" w14:textId="14665C3E" w:rsidR="00746CF1" w:rsidRDefault="00746CF1" w:rsidP="00A14E47">
      <w:pPr>
        <w:pStyle w:val="CommentText"/>
      </w:pPr>
      <w:r>
        <w:t xml:space="preserve">Comments from our VTS Authorities in Aust – is that it could be scaled back to just IALA and IMO/IHO/ITU as they are the main organisations a VTSO needs to know about as they are generic worldwide.  Then, the rest such as “international, national and regional SAR arrangements” be taught at a local level in OJT. </w:t>
      </w:r>
    </w:p>
  </w:comment>
  <w:comment w:id="1289" w:author="Abercrombie, Kerrie" w:date="2021-02-02T06:37:00Z" w:initials="AK">
    <w:p w14:paraId="4E1306DF" w14:textId="38F4A5B7" w:rsidR="00746CF1" w:rsidRDefault="00746CF1">
      <w:pPr>
        <w:pStyle w:val="CommentText"/>
      </w:pPr>
      <w:r>
        <w:rPr>
          <w:rStyle w:val="CommentReference"/>
        </w:rPr>
        <w:annotationRef/>
      </w:r>
      <w:r>
        <w:t>Q. Could 1.4.1, 1.4.2, 1.4.3 be sub points under 1.4.4?</w:t>
      </w:r>
    </w:p>
  </w:comment>
  <w:comment w:id="1315" w:author="Abercrombie, Kerrie" w:date="2021-01-21T12:55:00Z" w:initials="AK">
    <w:p w14:paraId="004E5C41" w14:textId="02317C35" w:rsidR="00746CF1" w:rsidRDefault="00746CF1" w:rsidP="004B6273">
      <w:pPr>
        <w:pStyle w:val="CommentText"/>
      </w:pPr>
      <w:r>
        <w:rPr>
          <w:rStyle w:val="CommentReference"/>
        </w:rPr>
        <w:annotationRef/>
      </w:r>
      <w:r>
        <w:t>Note - This also needs to be covered by the VTS Authority in more depth during OJT</w:t>
      </w:r>
    </w:p>
  </w:comment>
  <w:comment w:id="1378" w:author="Abercrombie, Kerrie [2]" w:date="2021-02-01T14:17:00Z" w:initials="AK">
    <w:p w14:paraId="6C4BA037" w14:textId="2CC97DE5" w:rsidR="00746CF1" w:rsidRDefault="00746CF1">
      <w:pPr>
        <w:pStyle w:val="CommentText"/>
      </w:pPr>
      <w:r>
        <w:rPr>
          <w:rStyle w:val="CommentReference"/>
        </w:rPr>
        <w:annotationRef/>
      </w:r>
      <w:r>
        <w:t xml:space="preserve">In the existing model course, record and log keeping is scattered in various modules.  So key topics were compiled in the subject elements under 1.6. </w:t>
      </w:r>
    </w:p>
    <w:p w14:paraId="48EF8199" w14:textId="5433B240" w:rsidR="00746CF1" w:rsidRDefault="00746CF1">
      <w:pPr>
        <w:pStyle w:val="CommentText"/>
      </w:pPr>
    </w:p>
    <w:p w14:paraId="5E4A18BA" w14:textId="136E5CB6" w:rsidR="00746CF1" w:rsidRDefault="00746CF1">
      <w:pPr>
        <w:pStyle w:val="CommentText"/>
      </w:pPr>
      <w:r>
        <w:t xml:space="preserve">In discussions with the VTS authorities in Australia, they suggest that a brief, short overview at a high level is completed and the content be reduced to: </w:t>
      </w:r>
    </w:p>
    <w:p w14:paraId="1019307E" w14:textId="77777777" w:rsidR="00746CF1" w:rsidRPr="00A14E47" w:rsidRDefault="00746CF1" w:rsidP="00A14E47">
      <w:pPr>
        <w:pStyle w:val="Tabletext"/>
        <w:numPr>
          <w:ilvl w:val="0"/>
          <w:numId w:val="74"/>
        </w:numPr>
        <w:spacing w:before="0" w:after="0"/>
        <w:ind w:right="0"/>
        <w:rPr>
          <w:szCs w:val="20"/>
        </w:rPr>
      </w:pPr>
      <w:r w:rsidRPr="00A14E47">
        <w:rPr>
          <w:szCs w:val="20"/>
        </w:rPr>
        <w:t xml:space="preserve">Introduction to log Keeping </w:t>
      </w:r>
    </w:p>
    <w:p w14:paraId="316614D6" w14:textId="77777777" w:rsidR="00746CF1" w:rsidRPr="00A14E47" w:rsidRDefault="00746CF1" w:rsidP="00A14E47">
      <w:pPr>
        <w:pStyle w:val="Tabletext"/>
        <w:numPr>
          <w:ilvl w:val="0"/>
          <w:numId w:val="74"/>
        </w:numPr>
        <w:spacing w:before="0" w:after="0"/>
        <w:ind w:right="0"/>
        <w:rPr>
          <w:szCs w:val="20"/>
        </w:rPr>
      </w:pPr>
      <w:r w:rsidRPr="00A14E47">
        <w:rPr>
          <w:szCs w:val="20"/>
        </w:rPr>
        <w:t>Methods of recording</w:t>
      </w:r>
    </w:p>
    <w:p w14:paraId="1D68DFCD" w14:textId="343A1F06" w:rsidR="00746CF1" w:rsidRDefault="00746CF1" w:rsidP="00A14E47">
      <w:pPr>
        <w:pStyle w:val="CommentText"/>
        <w:numPr>
          <w:ilvl w:val="0"/>
          <w:numId w:val="74"/>
        </w:numPr>
      </w:pPr>
      <w:r w:rsidRPr="00A14E47">
        <w:rPr>
          <w:szCs w:val="20"/>
        </w:rPr>
        <w:t>Retention of records</w:t>
      </w:r>
    </w:p>
    <w:p w14:paraId="1F3EC759" w14:textId="77777777" w:rsidR="00746CF1" w:rsidRPr="00A14E47" w:rsidRDefault="00746CF1">
      <w:pPr>
        <w:pStyle w:val="CommentText"/>
      </w:pPr>
    </w:p>
    <w:p w14:paraId="68D184AA" w14:textId="75C37A2F" w:rsidR="00746CF1" w:rsidRDefault="00746CF1">
      <w:pPr>
        <w:pStyle w:val="CommentText"/>
      </w:pPr>
      <w:r>
        <w:t>Record and log keeping is really something that the VTS authority should teach as part of OJT.  Separating out manual / electronic records is not required</w:t>
      </w:r>
    </w:p>
    <w:p w14:paraId="380BD794" w14:textId="12D4B20B" w:rsidR="00746CF1" w:rsidRDefault="00746CF1">
      <w:pPr>
        <w:pStyle w:val="CommentText"/>
      </w:pPr>
    </w:p>
  </w:comment>
  <w:comment w:id="1652" w:author="Abercrombie, Kerrie" w:date="2021-01-27T12:25:00Z" w:initials="AK">
    <w:p w14:paraId="008E4205" w14:textId="47B93911" w:rsidR="00746CF1" w:rsidRDefault="00746CF1">
      <w:pPr>
        <w:pStyle w:val="CommentText"/>
      </w:pPr>
      <w:r>
        <w:rPr>
          <w:rStyle w:val="CommentReference"/>
        </w:rPr>
        <w:annotationRef/>
      </w:r>
      <w:r>
        <w:t>New topic suggested</w:t>
      </w:r>
    </w:p>
  </w:comment>
  <w:comment w:id="1760" w:author="Abercrombie, Kerrie" w:date="2021-02-02T06:48:00Z" w:initials="AK">
    <w:p w14:paraId="43134276" w14:textId="5E0B44A9" w:rsidR="00746CF1" w:rsidRDefault="00746CF1">
      <w:pPr>
        <w:pStyle w:val="CommentText"/>
      </w:pPr>
      <w:r>
        <w:rPr>
          <w:rStyle w:val="CommentReference"/>
        </w:rPr>
        <w:annotationRef/>
      </w:r>
      <w:r>
        <w:t>What really needs to be taught under here???  This section /module needs a good hard review</w:t>
      </w:r>
    </w:p>
    <w:p w14:paraId="40284965" w14:textId="1F6E2B57" w:rsidR="00746CF1" w:rsidRDefault="00746CF1">
      <w:pPr>
        <w:pStyle w:val="CommentText"/>
      </w:pPr>
    </w:p>
    <w:p w14:paraId="46A1D779" w14:textId="00F54B64" w:rsidR="00746CF1" w:rsidRDefault="00746CF1">
      <w:pPr>
        <w:pStyle w:val="CommentText"/>
      </w:pPr>
      <w:r>
        <w:t xml:space="preserve">How do we align the teachings in this model course </w:t>
      </w:r>
      <w:r w:rsidRPr="00640C08">
        <w:t xml:space="preserve">to the existing G1132 and the direction of the revised guidance that will come into effect (hopefully soon) with regards to VTS communications and phraseology.  </w:t>
      </w:r>
      <w:r>
        <w:t xml:space="preserve">?  For example, SMCP focus reduced and emphasis on VTS phraseology. </w:t>
      </w:r>
    </w:p>
  </w:comment>
  <w:comment w:id="1968" w:author="Abercrombie, Kerrie" w:date="2021-01-22T11:42:00Z" w:initials="AK">
    <w:p w14:paraId="17BDC965" w14:textId="111B2AE7" w:rsidR="00746CF1" w:rsidRDefault="00746CF1" w:rsidP="004B6273">
      <w:pPr>
        <w:pStyle w:val="CommentText"/>
      </w:pPr>
      <w:r>
        <w:rPr>
          <w:rStyle w:val="CommentReference"/>
        </w:rPr>
        <w:annotationRef/>
      </w:r>
      <w:r>
        <w:t>Captured from GL1132</w:t>
      </w:r>
    </w:p>
    <w:p w14:paraId="5A49962A" w14:textId="2A145745" w:rsidR="00746CF1" w:rsidRDefault="00746CF1" w:rsidP="004B6273">
      <w:pPr>
        <w:pStyle w:val="CommentText"/>
      </w:pPr>
    </w:p>
    <w:p w14:paraId="6964BFEA" w14:textId="5FE606BF" w:rsidR="00746CF1" w:rsidRDefault="00746CF1" w:rsidP="004B6273">
      <w:pPr>
        <w:pStyle w:val="CommentText"/>
      </w:pPr>
      <w:r>
        <w:t>Do we need this level of detail</w:t>
      </w:r>
    </w:p>
  </w:comment>
  <w:comment w:id="2046" w:author="Abercrombie, Kerrie" w:date="2021-01-27T12:09:00Z" w:initials="AK">
    <w:p w14:paraId="0A8FBF2F" w14:textId="70428F68" w:rsidR="00746CF1" w:rsidRDefault="00746CF1">
      <w:pPr>
        <w:pStyle w:val="CommentText"/>
      </w:pPr>
      <w:r>
        <w:rPr>
          <w:rStyle w:val="CommentReference"/>
        </w:rPr>
        <w:annotationRef/>
      </w:r>
      <w:r>
        <w:t xml:space="preserve">This module should directly link to the revised G1089 – which aligns to the new </w:t>
      </w:r>
      <w:proofErr w:type="gramStart"/>
      <w:r>
        <w:t>A.857(</w:t>
      </w:r>
      <w:proofErr w:type="gramEnd"/>
      <w:r>
        <w:t xml:space="preserve">20). </w:t>
      </w:r>
    </w:p>
  </w:comment>
  <w:comment w:id="2175" w:author="Abercrombie, Kerrie" w:date="2021-01-25T09:50:00Z" w:initials="AK">
    <w:p w14:paraId="09002A59" w14:textId="77777777" w:rsidR="00746CF1" w:rsidRDefault="00746CF1">
      <w:pPr>
        <w:pStyle w:val="CommentText"/>
      </w:pPr>
      <w:r>
        <w:rPr>
          <w:rStyle w:val="CommentReference"/>
        </w:rPr>
        <w:annotationRef/>
      </w:r>
      <w:r>
        <w:t xml:space="preserve">? Not sure how this would be used to manage traffic as it’s a dependency of the local waterway in that area.   </w:t>
      </w:r>
    </w:p>
    <w:p w14:paraId="1F0AE58A" w14:textId="77777777" w:rsidR="00746CF1" w:rsidRDefault="00746CF1">
      <w:pPr>
        <w:pStyle w:val="CommentText"/>
      </w:pPr>
    </w:p>
    <w:p w14:paraId="2F937E42" w14:textId="19CB15AA" w:rsidR="00746CF1" w:rsidRDefault="00746CF1">
      <w:pPr>
        <w:pStyle w:val="CommentText"/>
      </w:pPr>
      <w:r>
        <w:t>Can this be taught generically?  Or is it something that is more local and should be taught as OJT</w:t>
      </w:r>
    </w:p>
  </w:comment>
  <w:comment w:id="2192" w:author="Abercrombie, Kerrie" w:date="2021-02-02T06:52:00Z" w:initials="AK">
    <w:p w14:paraId="6688F699" w14:textId="4EF6303C" w:rsidR="00746CF1" w:rsidRDefault="00746CF1">
      <w:pPr>
        <w:pStyle w:val="CommentText"/>
      </w:pPr>
      <w:r>
        <w:rPr>
          <w:rStyle w:val="CommentReference"/>
        </w:rPr>
        <w:annotationRef/>
      </w:r>
      <w:r>
        <w:t>These yellow extracts are from the new IMO resolution and are only here to assist in making sure this module captures relevant elements</w:t>
      </w:r>
    </w:p>
  </w:comment>
  <w:comment w:id="2295" w:author="Abercrombie, Kerrie" w:date="2021-01-25T11:33:00Z" w:initials="AK">
    <w:p w14:paraId="5554CB1E" w14:textId="77777777" w:rsidR="00746CF1" w:rsidRDefault="00746CF1" w:rsidP="00D2597A">
      <w:pPr>
        <w:pStyle w:val="CommentText"/>
      </w:pPr>
      <w:r>
        <w:rPr>
          <w:rStyle w:val="CommentReference"/>
        </w:rPr>
        <w:annotationRef/>
      </w:r>
      <w:r>
        <w:t>Brought in from the existing equipment module ….</w:t>
      </w:r>
    </w:p>
  </w:comment>
  <w:comment w:id="2302" w:author="Abercrombie, Kerrie" w:date="2021-02-02T07:02:00Z" w:initials="AK">
    <w:p w14:paraId="6BDA7760" w14:textId="46B962FC" w:rsidR="00746CF1" w:rsidRDefault="00746CF1">
      <w:pPr>
        <w:pStyle w:val="CommentText"/>
      </w:pPr>
      <w:r>
        <w:rPr>
          <w:rStyle w:val="CommentReference"/>
        </w:rPr>
        <w:annotationRef/>
      </w:r>
      <w:r>
        <w:t xml:space="preserve">Discussions with Australian VTS Authorities suggest that perhaps this could be cut down to just an overview of the ISPS code and security levels. </w:t>
      </w:r>
    </w:p>
    <w:p w14:paraId="174463F8" w14:textId="77777777" w:rsidR="00746CF1" w:rsidRDefault="00746CF1">
      <w:pPr>
        <w:pStyle w:val="CommentText"/>
      </w:pPr>
    </w:p>
    <w:p w14:paraId="312AF5C3" w14:textId="6E5F0C18" w:rsidR="00746CF1" w:rsidRDefault="00746CF1">
      <w:pPr>
        <w:pStyle w:val="CommentText"/>
      </w:pPr>
      <w:r>
        <w:t>Then allow a VTS authority to go into more detail in the OJT course as it will be largely dependent on the port specifics and how breaches to port security are dealt with.</w:t>
      </w:r>
    </w:p>
  </w:comment>
  <w:comment w:id="2323" w:author="Abercrombie, Kerrie" w:date="2021-01-26T20:54:00Z" w:initials="AK">
    <w:p w14:paraId="30568895" w14:textId="77777777" w:rsidR="00746CF1" w:rsidRDefault="00746CF1" w:rsidP="00EC27BF">
      <w:pPr>
        <w:pStyle w:val="CommentText"/>
      </w:pPr>
      <w:r>
        <w:rPr>
          <w:rStyle w:val="CommentReference"/>
        </w:rPr>
        <w:annotationRef/>
      </w:r>
      <w:r>
        <w:t xml:space="preserve">? </w:t>
      </w:r>
      <w:proofErr w:type="gramStart"/>
      <w:r>
        <w:t>local</w:t>
      </w:r>
      <w:proofErr w:type="gramEnd"/>
    </w:p>
  </w:comment>
  <w:comment w:id="2334" w:author="Abercrombie, Kerrie" w:date="2021-01-26T20:50:00Z" w:initials="AK">
    <w:p w14:paraId="5C399F6E" w14:textId="4C362F34" w:rsidR="00746CF1" w:rsidRDefault="00746CF1" w:rsidP="00920CAB">
      <w:pPr>
        <w:pStyle w:val="CommentText"/>
      </w:pPr>
      <w:r>
        <w:rPr>
          <w:rStyle w:val="CommentReference"/>
        </w:rPr>
        <w:annotationRef/>
      </w:r>
      <w:r>
        <w:t xml:space="preserve">? Why do we need outstations?  </w:t>
      </w:r>
    </w:p>
  </w:comment>
  <w:comment w:id="2341" w:author="Abercrombie, Kerrie" w:date="2021-01-26T21:08:00Z" w:initials="AK">
    <w:p w14:paraId="387163D7" w14:textId="4CB91C7C" w:rsidR="00746CF1" w:rsidRDefault="00746CF1">
      <w:pPr>
        <w:pStyle w:val="CommentText"/>
      </w:pPr>
      <w:r>
        <w:rPr>
          <w:rStyle w:val="CommentReference"/>
        </w:rPr>
        <w:annotationRef/>
      </w:r>
      <w:r>
        <w:t>Suggest that it may be appropriate to bring this content into the VTS operator course from V103/2.  Noting that many operators may never get to do the supervisor course but routinely deal with DG in their ports</w:t>
      </w:r>
    </w:p>
    <w:p w14:paraId="7486A0A7" w14:textId="63CE6CFB" w:rsidR="00746CF1" w:rsidRDefault="00746CF1">
      <w:pPr>
        <w:pStyle w:val="CommentText"/>
      </w:pPr>
    </w:p>
    <w:p w14:paraId="0137B281" w14:textId="4D0E692B" w:rsidR="00746CF1" w:rsidRDefault="00746CF1">
      <w:pPr>
        <w:pStyle w:val="CommentText"/>
      </w:pPr>
      <w:r>
        <w:t xml:space="preserve">Discussions with the Australian VTS authorities suggested that this should be refocussed to just an overview, noting that most cargoes are classified as ‘dangerous’ </w:t>
      </w:r>
    </w:p>
  </w:comment>
  <w:comment w:id="2715" w:author="Abercrombie, Kerrie" w:date="2021-01-22T13:31:00Z" w:initials="AK">
    <w:p w14:paraId="5E2B50E4" w14:textId="5E2825ED" w:rsidR="00746CF1" w:rsidRPr="00496AF5" w:rsidRDefault="00746CF1" w:rsidP="002B5A22">
      <w:pPr>
        <w:pStyle w:val="CommentText"/>
      </w:pPr>
      <w:r>
        <w:rPr>
          <w:rStyle w:val="CommentReference"/>
        </w:rPr>
        <w:annotationRef/>
      </w:r>
      <w:r w:rsidRPr="00496AF5">
        <w:t>Not sure if this is that relevant in the V103/1 operator course</w:t>
      </w:r>
    </w:p>
    <w:p w14:paraId="74E1304B" w14:textId="4B24980A" w:rsidR="00746CF1" w:rsidRPr="00496AF5" w:rsidRDefault="00746CF1" w:rsidP="002B5A22">
      <w:pPr>
        <w:pStyle w:val="CommentText"/>
      </w:pPr>
    </w:p>
    <w:p w14:paraId="55E984F5" w14:textId="4A6E16F2" w:rsidR="00746CF1" w:rsidRPr="00496AF5" w:rsidRDefault="00746CF1" w:rsidP="002B5A22">
      <w:pPr>
        <w:pStyle w:val="CommentText"/>
      </w:pPr>
      <w:r w:rsidRPr="00496AF5">
        <w:t xml:space="preserve">Further, the terms “VTS sailing and route plan” needs to be aligned with the new phraseology in the revised </w:t>
      </w:r>
      <w:proofErr w:type="gramStart"/>
      <w:r w:rsidRPr="00496AF5">
        <w:t>A.857(</w:t>
      </w:r>
      <w:proofErr w:type="gramEnd"/>
      <w:r w:rsidRPr="00496AF5">
        <w:t>XX)</w:t>
      </w:r>
    </w:p>
    <w:p w14:paraId="7C731B60" w14:textId="0FB1AEB0" w:rsidR="00746CF1" w:rsidRPr="00496AF5" w:rsidRDefault="00746CF1" w:rsidP="002B5A22">
      <w:pPr>
        <w:pStyle w:val="CommentText"/>
      </w:pPr>
    </w:p>
    <w:p w14:paraId="2E874585" w14:textId="1C9B5863" w:rsidR="00746CF1" w:rsidRPr="00496AF5" w:rsidRDefault="00746CF1" w:rsidP="002B5A22">
      <w:pPr>
        <w:pStyle w:val="CommentText"/>
      </w:pPr>
      <w:r w:rsidRPr="00496AF5">
        <w:t>What is the difference between voyage, passage, sailing and route plan??  Too many terms!</w:t>
      </w:r>
    </w:p>
    <w:p w14:paraId="55FC8719" w14:textId="32E7793E" w:rsidR="00746CF1" w:rsidRPr="00496AF5" w:rsidRDefault="00746CF1" w:rsidP="002B5A22">
      <w:pPr>
        <w:pStyle w:val="CommentText"/>
      </w:pPr>
    </w:p>
    <w:p w14:paraId="7522FE7F" w14:textId="6E1B440C" w:rsidR="00746CF1" w:rsidRPr="00496AF5" w:rsidRDefault="00746CF1" w:rsidP="002B5A22">
      <w:pPr>
        <w:pStyle w:val="CommentText"/>
      </w:pPr>
      <w:r w:rsidRPr="00496AF5">
        <w:t>The Australian VTS authorities believe that this would be more relevant</w:t>
      </w:r>
      <w:r>
        <w:t>,</w:t>
      </w:r>
      <w:r w:rsidRPr="00496AF5">
        <w:t xml:space="preserve"> and be better taught as OJT as local routes, pinch points, alternate routes are all local to that VTS area</w:t>
      </w:r>
    </w:p>
    <w:p w14:paraId="66B41A4B" w14:textId="77777777" w:rsidR="00746CF1" w:rsidRDefault="00746CF1" w:rsidP="002B5A22">
      <w:pPr>
        <w:pStyle w:val="CommentText"/>
      </w:pPr>
    </w:p>
  </w:comment>
  <w:comment w:id="2783" w:author="Abercrombie, Kerrie" w:date="2021-01-26T21:54:00Z" w:initials="AK">
    <w:p w14:paraId="7DE50B11" w14:textId="2931E14B" w:rsidR="00746CF1" w:rsidRDefault="00746CF1">
      <w:pPr>
        <w:pStyle w:val="CommentText"/>
      </w:pPr>
      <w:r>
        <w:rPr>
          <w:rStyle w:val="CommentReference"/>
        </w:rPr>
        <w:annotationRef/>
      </w:r>
      <w:r>
        <w:t>? Should this be taught here or would it be better as OJT</w:t>
      </w:r>
    </w:p>
  </w:comment>
  <w:comment w:id="3088" w:author="Abercrombie, Kerrie" w:date="2021-01-26T21:57:00Z" w:initials="AK">
    <w:p w14:paraId="3CC04EF4" w14:textId="3F733FCA" w:rsidR="00746CF1" w:rsidRDefault="00746CF1">
      <w:pPr>
        <w:pStyle w:val="CommentText"/>
      </w:pPr>
      <w:r>
        <w:rPr>
          <w:rStyle w:val="CommentReference"/>
        </w:rPr>
        <w:annotationRef/>
      </w:r>
      <w:r>
        <w:t>Suggested new topic – which links to G1118</w:t>
      </w:r>
    </w:p>
  </w:comment>
  <w:comment w:id="3671" w:author="Abercrombie, Kerrie" w:date="2021-02-02T08:06:00Z" w:initials="AK">
    <w:p w14:paraId="34F3114D" w14:textId="21AC7A41" w:rsidR="00047167" w:rsidRDefault="00066E40">
      <w:pPr>
        <w:pStyle w:val="CommentText"/>
      </w:pPr>
      <w:r>
        <w:rPr>
          <w:rStyle w:val="CommentReference"/>
        </w:rPr>
        <w:annotationRef/>
      </w:r>
      <w:r w:rsidR="00047167">
        <w:t xml:space="preserve">Subject title suggested by Australian VTS authorities.  Then existing elements such as these can be included, in particular, ECDIS.  </w:t>
      </w:r>
    </w:p>
    <w:p w14:paraId="2BB4F750" w14:textId="77777777" w:rsidR="00047167" w:rsidRDefault="00047167">
      <w:pPr>
        <w:pStyle w:val="CommentText"/>
      </w:pPr>
    </w:p>
    <w:p w14:paraId="250C1D80" w14:textId="77777777" w:rsidR="00047167" w:rsidRDefault="00047167">
      <w:pPr>
        <w:pStyle w:val="CommentText"/>
      </w:pPr>
    </w:p>
    <w:p w14:paraId="20D467CA" w14:textId="2A47F198" w:rsidR="00066E40" w:rsidRDefault="00047167">
      <w:pPr>
        <w:pStyle w:val="CommentText"/>
      </w:pPr>
      <w:r>
        <w:t xml:space="preserve"> </w:t>
      </w:r>
    </w:p>
  </w:comment>
  <w:comment w:id="3754" w:author="Abercrombie, Kerrie" w:date="2021-02-02T07:16:00Z" w:initials="AK">
    <w:p w14:paraId="7AEB2849" w14:textId="2A84F075" w:rsidR="00746CF1" w:rsidRDefault="00746CF1">
      <w:pPr>
        <w:pStyle w:val="CommentText"/>
      </w:pPr>
      <w:r>
        <w:rPr>
          <w:rStyle w:val="CommentReference"/>
        </w:rPr>
        <w:annotationRef/>
      </w:r>
      <w:r>
        <w:t xml:space="preserve">Discussions with the Australian VTS authorities highlighted that there may be need for VTSOs to have some level of nautical theory, without doing all of </w:t>
      </w:r>
      <w:proofErr w:type="spellStart"/>
      <w:r>
        <w:t>chartwork</w:t>
      </w:r>
      <w:proofErr w:type="spellEnd"/>
      <w:r>
        <w:t xml:space="preserve"> subject elements as described in the current nautical knowledge module. </w:t>
      </w:r>
    </w:p>
    <w:p w14:paraId="49097FD6" w14:textId="4B4BF5D6" w:rsidR="00746CF1" w:rsidRDefault="00746CF1">
      <w:pPr>
        <w:pStyle w:val="CommentText"/>
      </w:pPr>
    </w:p>
    <w:p w14:paraId="3C22FE7D" w14:textId="09DA997F" w:rsidR="00746CF1" w:rsidRDefault="00746CF1">
      <w:pPr>
        <w:pStyle w:val="CommentText"/>
      </w:pPr>
      <w:r>
        <w:t>They suggested a title of nautical theory??</w:t>
      </w:r>
    </w:p>
  </w:comment>
  <w:comment w:id="4070" w:author="Abercrombie, Kerrie" w:date="2021-01-25T11:52:00Z" w:initials="AK">
    <w:p w14:paraId="3F782F59" w14:textId="6F394D3F" w:rsidR="00746CF1" w:rsidRDefault="00746CF1">
      <w:pPr>
        <w:pStyle w:val="CommentText"/>
      </w:pPr>
      <w:r>
        <w:rPr>
          <w:rStyle w:val="CommentReference"/>
        </w:rPr>
        <w:annotationRef/>
      </w:r>
      <w:r>
        <w:t>Core elements from G1111 needed to be considered with regards to basic theory and limitations</w:t>
      </w:r>
    </w:p>
    <w:p w14:paraId="045553EA" w14:textId="7EC15838" w:rsidR="00746CF1" w:rsidRDefault="00746CF1">
      <w:pPr>
        <w:pStyle w:val="CommentText"/>
      </w:pPr>
    </w:p>
    <w:p w14:paraId="5A624F35" w14:textId="40065287" w:rsidR="00746CF1" w:rsidRDefault="0074047A">
      <w:pPr>
        <w:pStyle w:val="CommentText"/>
      </w:pPr>
      <w:r>
        <w:t xml:space="preserve">Q. </w:t>
      </w:r>
      <w:bookmarkStart w:id="4071" w:name="_GoBack"/>
      <w:bookmarkEnd w:id="4071"/>
      <w:r w:rsidR="00746CF1">
        <w:t>What really needs to be taught</w:t>
      </w:r>
      <w:r>
        <w:t xml:space="preserve"> about equipment</w:t>
      </w:r>
      <w:r w:rsidR="00746CF1">
        <w:t>???</w:t>
      </w:r>
    </w:p>
  </w:comment>
  <w:comment w:id="4278" w:author="Abercrombie, Kerrie" w:date="2021-01-25T11:24:00Z" w:initials="AK">
    <w:p w14:paraId="4EFD3294" w14:textId="19EFA334" w:rsidR="00746CF1" w:rsidRDefault="00746CF1">
      <w:pPr>
        <w:pStyle w:val="CommentText"/>
      </w:pPr>
      <w:r>
        <w:rPr>
          <w:rStyle w:val="CommentReference"/>
        </w:rPr>
        <w:annotationRef/>
      </w:r>
      <w:r>
        <w:t>What really needs to be taught generically here?</w:t>
      </w:r>
    </w:p>
    <w:p w14:paraId="1954D297" w14:textId="493BB257" w:rsidR="00746CF1" w:rsidRDefault="00746CF1">
      <w:pPr>
        <w:pStyle w:val="CommentText"/>
      </w:pPr>
    </w:p>
    <w:p w14:paraId="1235892D" w14:textId="200F8457" w:rsidR="00746CF1" w:rsidRDefault="00746CF1">
      <w:pPr>
        <w:pStyle w:val="CommentText"/>
      </w:pPr>
      <w:r>
        <w:t>Do we need all of these equipment types listed here?</w:t>
      </w:r>
    </w:p>
  </w:comment>
  <w:comment w:id="4551" w:author="Abercrombie, Kerrie [2]" w:date="2021-02-01T15:12:00Z" w:initials="AK">
    <w:p w14:paraId="3BF6B86E" w14:textId="5C41AD17" w:rsidR="00746CF1" w:rsidRDefault="00746CF1">
      <w:pPr>
        <w:pStyle w:val="CommentText"/>
      </w:pPr>
      <w:r>
        <w:rPr>
          <w:rStyle w:val="CommentReference"/>
        </w:rPr>
        <w:annotationRef/>
      </w:r>
      <w:r>
        <w:t>Noting that IALA doesn’t not really have guidance (other than the brochure) on managing fatigue, what elements are likely to be taught generically under here?</w:t>
      </w:r>
    </w:p>
    <w:p w14:paraId="63D77F2D" w14:textId="103795E4" w:rsidR="00746CF1" w:rsidRDefault="00746CF1">
      <w:pPr>
        <w:pStyle w:val="CommentText"/>
      </w:pPr>
    </w:p>
    <w:p w14:paraId="533DDD9A" w14:textId="7471D40D" w:rsidR="00746CF1" w:rsidRDefault="00746CF1">
      <w:pPr>
        <w:pStyle w:val="CommentText"/>
      </w:pPr>
      <w:r>
        <w:t>An alternate subject could be “Fitness for duty”</w:t>
      </w:r>
    </w:p>
  </w:comment>
  <w:comment w:id="4563" w:author="Abercrombie, Kerrie" w:date="2021-01-27T11:48:00Z" w:initials="AK">
    <w:p w14:paraId="1934FA48" w14:textId="7B6A4FA1" w:rsidR="00746CF1" w:rsidRDefault="00746CF1">
      <w:pPr>
        <w:pStyle w:val="CommentText"/>
      </w:pPr>
      <w:r>
        <w:rPr>
          <w:rStyle w:val="CommentReference"/>
        </w:rPr>
        <w:annotationRef/>
      </w:r>
      <w:r>
        <w:t xml:space="preserve">Would this be better as </w:t>
      </w:r>
      <w:proofErr w:type="gramStart"/>
      <w:r>
        <w:t>OJT ?</w:t>
      </w:r>
      <w:proofErr w:type="gramEnd"/>
    </w:p>
  </w:comment>
  <w:comment w:id="4574" w:author="Abercrombie, Kerrie" w:date="2021-01-25T13:11:00Z" w:initials="AK">
    <w:p w14:paraId="2E7DAE12" w14:textId="751228AF" w:rsidR="00746CF1" w:rsidRDefault="00746CF1">
      <w:pPr>
        <w:pStyle w:val="CommentText"/>
      </w:pPr>
      <w:r>
        <w:rPr>
          <w:rStyle w:val="CommentReference"/>
        </w:rPr>
        <w:annotationRef/>
      </w:r>
      <w:r>
        <w:t xml:space="preserve">? Not sure what would need to be covered under this.  </w:t>
      </w:r>
    </w:p>
    <w:p w14:paraId="15F6F221" w14:textId="77777777" w:rsidR="00746CF1" w:rsidRDefault="00746CF1">
      <w:pPr>
        <w:pStyle w:val="CommentText"/>
      </w:pPr>
    </w:p>
    <w:p w14:paraId="5D8CDF84" w14:textId="29B8147E" w:rsidR="00746CF1" w:rsidRDefault="00746CF1">
      <w:pPr>
        <w:pStyle w:val="CommentText"/>
      </w:pPr>
      <w:r>
        <w:t xml:space="preserve">This should be the responsibility of the VTS authority to deliver under OJT based on their own corporate policies. </w:t>
      </w:r>
    </w:p>
  </w:comment>
  <w:comment w:id="4636" w:author="Jillian Carson-Jackson" w:date="2020-10-08T19:19:00Z" w:initials="JC">
    <w:p w14:paraId="2A56D3FF" w14:textId="1C77B79D" w:rsidR="00746CF1" w:rsidRDefault="00746CF1">
      <w:pPr>
        <w:pStyle w:val="CommentText"/>
      </w:pPr>
      <w:r>
        <w:rPr>
          <w:rStyle w:val="CommentReference"/>
        </w:rPr>
        <w:annotationRef/>
      </w:r>
      <w:r>
        <w:t>Accredited training organisations; approved training courses</w:t>
      </w:r>
    </w:p>
  </w:comment>
  <w:comment w:id="4653" w:author="Jillian Carson-Jackson" w:date="2020-10-08T19:14:00Z" w:initials="JC">
    <w:p w14:paraId="60ECE75D" w14:textId="20E42D25" w:rsidR="00746CF1" w:rsidRDefault="00746CF1">
      <w:pPr>
        <w:pStyle w:val="CommentText"/>
      </w:pPr>
      <w:r>
        <w:rPr>
          <w:rStyle w:val="CommentReference"/>
        </w:rPr>
        <w:annotationRef/>
      </w:r>
      <w:r>
        <w:t xml:space="preserve">Discussion - What is the purpose of the model course? </w:t>
      </w:r>
    </w:p>
    <w:p w14:paraId="576C4ED3" w14:textId="77777777" w:rsidR="00746CF1" w:rsidRDefault="00746CF1">
      <w:pPr>
        <w:pStyle w:val="CommentText"/>
      </w:pPr>
      <w:r>
        <w:t>‘</w:t>
      </w:r>
      <w:proofErr w:type="gramStart"/>
      <w:r>
        <w:t>objective</w:t>
      </w:r>
      <w:proofErr w:type="gramEnd"/>
      <w:r>
        <w:t>’ of the course</w:t>
      </w:r>
    </w:p>
    <w:p w14:paraId="432DE944" w14:textId="77777777" w:rsidR="00746CF1" w:rsidRDefault="00746CF1">
      <w:pPr>
        <w:pStyle w:val="CommentText"/>
      </w:pPr>
      <w:r>
        <w:t xml:space="preserve">Comment – review </w:t>
      </w:r>
      <w:proofErr w:type="spellStart"/>
      <w:r>
        <w:t>AtoN</w:t>
      </w:r>
      <w:proofErr w:type="spellEnd"/>
      <w:r>
        <w:t xml:space="preserve"> courses </w:t>
      </w:r>
    </w:p>
    <w:p w14:paraId="3D0D63D5" w14:textId="77777777" w:rsidR="00746CF1" w:rsidRDefault="00746CF1">
      <w:pPr>
        <w:pStyle w:val="CommentText"/>
      </w:pPr>
      <w:r>
        <w:t xml:space="preserve">Discussion from IALA WWA – IALA ‘whole of competency framework’ </w:t>
      </w:r>
    </w:p>
    <w:p w14:paraId="790F5A7F" w14:textId="77777777" w:rsidR="00746CF1" w:rsidRDefault="00746CF1">
      <w:pPr>
        <w:pStyle w:val="CommentText"/>
      </w:pPr>
      <w:r>
        <w:t xml:space="preserve">Program objective for the training </w:t>
      </w:r>
    </w:p>
    <w:p w14:paraId="57B85F47" w14:textId="3B95DAC0" w:rsidR="00746CF1" w:rsidRDefault="00746CF1">
      <w:pPr>
        <w:pStyle w:val="CommentText"/>
      </w:pPr>
      <w:r>
        <w:t>Include standardisation / harmonisation within the courses</w:t>
      </w:r>
    </w:p>
  </w:comment>
  <w:comment w:id="4651" w:author="Kerrie Abercrombie" w:date="2021-01-15T15:33:00Z" w:initials="KA">
    <w:p w14:paraId="75AC7A3F" w14:textId="64806D09" w:rsidR="00746CF1" w:rsidRDefault="00746CF1">
      <w:pPr>
        <w:pStyle w:val="CommentText"/>
      </w:pPr>
      <w:r>
        <w:rPr>
          <w:rStyle w:val="CommentReference"/>
        </w:rPr>
        <w:annotationRef/>
      </w:r>
      <w:r>
        <w:t>A more succinct para included in section 1 – Introduction above</w:t>
      </w:r>
    </w:p>
  </w:comment>
  <w:comment w:id="4655" w:author="Kerrie Abercrombie" w:date="2021-01-15T15:33:00Z" w:initials="KA">
    <w:p w14:paraId="7B1C92D0" w14:textId="113D6F79" w:rsidR="00746CF1" w:rsidRDefault="00746CF1">
      <w:pPr>
        <w:pStyle w:val="CommentText"/>
      </w:pPr>
      <w:r>
        <w:rPr>
          <w:rStyle w:val="CommentReference"/>
        </w:rPr>
        <w:annotationRef/>
      </w:r>
      <w:r>
        <w:t xml:space="preserve">This text is captured under section 2 – scope and section 3 – objective.  </w:t>
      </w:r>
    </w:p>
  </w:comment>
  <w:comment w:id="4673" w:author="Jillian Carson-Jackson" w:date="2020-10-08T19:20:00Z" w:initials="JC">
    <w:p w14:paraId="5AB2AA20" w14:textId="7739E258" w:rsidR="00746CF1" w:rsidRDefault="00746CF1">
      <w:pPr>
        <w:pStyle w:val="CommentText"/>
      </w:pPr>
      <w:r>
        <w:rPr>
          <w:rStyle w:val="CommentReference"/>
        </w:rPr>
        <w:annotationRef/>
      </w:r>
      <w:r>
        <w:t>Modules / module structure to be reviewed</w:t>
      </w:r>
    </w:p>
  </w:comment>
  <w:comment w:id="4676" w:author="Jillian Carson-Jackson" w:date="2020-12-18T19:43:00Z" w:initials="JC">
    <w:p w14:paraId="2CDC7715" w14:textId="77777777" w:rsidR="00746CF1" w:rsidRDefault="00746CF1">
      <w:pPr>
        <w:pStyle w:val="CommentText"/>
      </w:pPr>
      <w:r>
        <w:rPr>
          <w:rStyle w:val="CommentReference"/>
        </w:rPr>
        <w:annotationRef/>
      </w:r>
      <w:r>
        <w:t>From Carlos</w:t>
      </w:r>
    </w:p>
    <w:p w14:paraId="063816BB" w14:textId="77777777" w:rsidR="00746CF1" w:rsidRDefault="00746CF1" w:rsidP="00543C49">
      <w:pPr>
        <w:pStyle w:val="CommentText"/>
      </w:pPr>
      <w:r w:rsidRPr="00F27F9E">
        <w:t>In my opinion this paragraph is confusing. It seems that the door is opening to replace the simulation with other types of exercises.</w:t>
      </w:r>
      <w:r>
        <w:t xml:space="preserve"> </w:t>
      </w:r>
      <w:r w:rsidRPr="00F27F9E">
        <w:t xml:space="preserve">We should underline the </w:t>
      </w:r>
      <w:r>
        <w:t xml:space="preserve">paramount </w:t>
      </w:r>
      <w:r w:rsidRPr="00F27F9E">
        <w:t>importance of simulation in this type of training.</w:t>
      </w:r>
    </w:p>
    <w:p w14:paraId="247A0E96" w14:textId="28E679D4" w:rsidR="00746CF1" w:rsidRDefault="00746CF1">
      <w:pPr>
        <w:pStyle w:val="CommentText"/>
      </w:pPr>
    </w:p>
  </w:comment>
  <w:comment w:id="4671" w:author="Kerrie Abercrombie" w:date="2021-01-15T15:41:00Z" w:initials="KA">
    <w:p w14:paraId="7A345B1B" w14:textId="6814D66A" w:rsidR="00746CF1" w:rsidRDefault="00746CF1">
      <w:pPr>
        <w:pStyle w:val="CommentText"/>
      </w:pPr>
      <w:r>
        <w:rPr>
          <w:rStyle w:val="CommentReference"/>
        </w:rPr>
        <w:annotationRef/>
      </w:r>
      <w:r>
        <w:t xml:space="preserve">Captured under new section 5 – course outline. </w:t>
      </w:r>
    </w:p>
  </w:comment>
  <w:comment w:id="4679" w:author="Jillian Carson-Jackson" w:date="2020-12-18T19:43:00Z" w:initials="JC">
    <w:p w14:paraId="67171F27" w14:textId="77777777" w:rsidR="00746CF1" w:rsidRDefault="00746CF1">
      <w:pPr>
        <w:pStyle w:val="CommentText"/>
      </w:pPr>
      <w:r>
        <w:rPr>
          <w:rStyle w:val="CommentReference"/>
        </w:rPr>
        <w:annotationRef/>
      </w:r>
      <w:r>
        <w:t>From Carlos</w:t>
      </w:r>
    </w:p>
    <w:p w14:paraId="59E1778D" w14:textId="79FA4200" w:rsidR="00746CF1" w:rsidRDefault="00746CF1">
      <w:pPr>
        <w:pStyle w:val="CommentText"/>
      </w:pPr>
      <w:r>
        <w:t>Include VDES – VHF Data Exchange System</w:t>
      </w:r>
    </w:p>
  </w:comment>
  <w:comment w:id="4692" w:author="Abercrombie, Kerrie" w:date="2021-01-19T05:49:00Z" w:initials="AK">
    <w:p w14:paraId="376A8685" w14:textId="611D5F35" w:rsidR="00746CF1" w:rsidRDefault="00746CF1">
      <w:pPr>
        <w:pStyle w:val="CommentText"/>
      </w:pPr>
      <w:r>
        <w:rPr>
          <w:rStyle w:val="CommentReference"/>
        </w:rPr>
        <w:annotationRef/>
      </w:r>
      <w:r>
        <w:t xml:space="preserve">Concept incorporated into section 6.2 above. </w:t>
      </w:r>
    </w:p>
  </w:comment>
  <w:comment w:id="4696" w:author="Abercrombie, Kerrie" w:date="2021-01-19T05:52:00Z" w:initials="AK">
    <w:p w14:paraId="3A2FC39E" w14:textId="01A25CC1" w:rsidR="00746CF1" w:rsidRDefault="00746CF1">
      <w:pPr>
        <w:pStyle w:val="CommentText"/>
      </w:pPr>
      <w:r>
        <w:rPr>
          <w:rStyle w:val="CommentReference"/>
        </w:rPr>
        <w:annotationRef/>
      </w:r>
      <w:r>
        <w:t>Implied in first sentence under 6.2</w:t>
      </w:r>
    </w:p>
  </w:comment>
  <w:comment w:id="4702" w:author="Abercrombie, Kerrie" w:date="2021-01-19T05:43:00Z" w:initials="AK">
    <w:p w14:paraId="741E84BE" w14:textId="7FADE9F5" w:rsidR="00746CF1" w:rsidRDefault="00746CF1">
      <w:pPr>
        <w:pStyle w:val="CommentText"/>
      </w:pPr>
      <w:r>
        <w:rPr>
          <w:rStyle w:val="CommentReference"/>
        </w:rPr>
        <w:annotationRef/>
      </w:r>
      <w:r>
        <w:t>Covered under section 6.2 – developing the course curriculum</w:t>
      </w:r>
    </w:p>
    <w:p w14:paraId="4DF562CD" w14:textId="694EB7A0" w:rsidR="00746CF1" w:rsidRDefault="00746CF1">
      <w:pPr>
        <w:pStyle w:val="CommentText"/>
      </w:pPr>
    </w:p>
    <w:p w14:paraId="0BE756E9" w14:textId="5CFE4DCB" w:rsidR="00746CF1" w:rsidRDefault="00746CF1">
      <w:pPr>
        <w:pStyle w:val="CommentText"/>
      </w:pPr>
      <w:r>
        <w:t xml:space="preserve">Same para repeated under part D – section 3. </w:t>
      </w:r>
    </w:p>
  </w:comment>
  <w:comment w:id="4706" w:author="Abercrombie, Kerrie" w:date="2021-01-19T05:59:00Z" w:initials="AK">
    <w:p w14:paraId="60A0E3F4" w14:textId="2B8C8E57" w:rsidR="00746CF1" w:rsidRDefault="00746CF1">
      <w:pPr>
        <w:pStyle w:val="CommentText"/>
      </w:pPr>
      <w:r>
        <w:rPr>
          <w:rStyle w:val="CommentReference"/>
        </w:rPr>
        <w:annotationRef/>
      </w:r>
      <w:r>
        <w:t>Covered in section 6.3</w:t>
      </w:r>
    </w:p>
  </w:comment>
  <w:comment w:id="4709" w:author="Jillian Carson-Jackson" w:date="2020-12-18T19:44:00Z" w:initials="JC">
    <w:p w14:paraId="6CE632EB" w14:textId="77777777" w:rsidR="00746CF1" w:rsidRDefault="00746CF1">
      <w:pPr>
        <w:pStyle w:val="CommentText"/>
      </w:pPr>
      <w:r>
        <w:rPr>
          <w:rStyle w:val="CommentReference"/>
        </w:rPr>
        <w:annotationRef/>
      </w:r>
      <w:r>
        <w:t>From Carlos:</w:t>
      </w:r>
    </w:p>
    <w:p w14:paraId="54EA04A0" w14:textId="2571D75F" w:rsidR="00746CF1" w:rsidRDefault="00746CF1">
      <w:pPr>
        <w:pStyle w:val="CommentText"/>
      </w:pPr>
      <w:r>
        <w:t>Question: Is necessary to mention Supervisor course? This is operator model course.</w:t>
      </w:r>
    </w:p>
  </w:comment>
  <w:comment w:id="4714" w:author="Abercrombie, Kerrie" w:date="2021-01-19T05:59:00Z" w:initials="AK">
    <w:p w14:paraId="42527501" w14:textId="5AA62753" w:rsidR="00746CF1" w:rsidRDefault="00746CF1">
      <w:pPr>
        <w:pStyle w:val="CommentText"/>
      </w:pPr>
      <w:r>
        <w:rPr>
          <w:rStyle w:val="CommentReference"/>
        </w:rPr>
        <w:annotationRef/>
      </w:r>
      <w:r>
        <w:t>Covered in section 6.3</w:t>
      </w:r>
    </w:p>
  </w:comment>
  <w:comment w:id="4721" w:author="Abercrombie, Kerrie" w:date="2021-01-19T06:03:00Z" w:initials="AK">
    <w:p w14:paraId="308F5E56" w14:textId="0028A2BD" w:rsidR="00746CF1" w:rsidRDefault="00746CF1">
      <w:pPr>
        <w:pStyle w:val="CommentText"/>
      </w:pPr>
      <w:r>
        <w:rPr>
          <w:rStyle w:val="CommentReference"/>
        </w:rPr>
        <w:annotationRef/>
      </w:r>
      <w:r>
        <w:t>Covered section 5 – course outline</w:t>
      </w:r>
    </w:p>
  </w:comment>
  <w:comment w:id="4723" w:author="Abercrombie, Kerrie" w:date="2021-01-19T06:03:00Z" w:initials="AK">
    <w:p w14:paraId="5E010DA9" w14:textId="0FBC7C66" w:rsidR="00746CF1" w:rsidRDefault="00746CF1">
      <w:pPr>
        <w:pStyle w:val="CommentText"/>
      </w:pPr>
      <w:r>
        <w:rPr>
          <w:rStyle w:val="CommentReference"/>
        </w:rPr>
        <w:annotationRef/>
      </w:r>
      <w:r>
        <w:t xml:space="preserve">? </w:t>
      </w:r>
      <w:proofErr w:type="gramStart"/>
      <w:r>
        <w:t>currently</w:t>
      </w:r>
      <w:proofErr w:type="gramEnd"/>
      <w:r>
        <w:t xml:space="preserve"> parked under section 5 – course outline but that may not be the best spot …..</w:t>
      </w:r>
    </w:p>
  </w:comment>
  <w:comment w:id="4727" w:author="Abercrombie, Kerrie" w:date="2021-01-19T06:04:00Z" w:initials="AK">
    <w:p w14:paraId="748551DE" w14:textId="4B58EAB0" w:rsidR="00746CF1" w:rsidRDefault="00746CF1">
      <w:pPr>
        <w:pStyle w:val="CommentText"/>
      </w:pPr>
      <w:r>
        <w:rPr>
          <w:rStyle w:val="CommentReference"/>
        </w:rPr>
        <w:annotationRef/>
      </w:r>
      <w:r>
        <w:t xml:space="preserve">??? </w:t>
      </w:r>
      <w:proofErr w:type="gramStart"/>
      <w:r>
        <w:t>not</w:t>
      </w:r>
      <w:proofErr w:type="gramEnd"/>
      <w:r>
        <w:t xml:space="preserve"> sure how critical this text is.  At this stage has not been included. </w:t>
      </w:r>
    </w:p>
  </w:comment>
  <w:comment w:id="4729" w:author="Abercrombie, Kerrie" w:date="2021-01-19T06:04:00Z" w:initials="AK">
    <w:p w14:paraId="7653B604" w14:textId="62E3699D" w:rsidR="00746CF1" w:rsidRDefault="00746CF1">
      <w:pPr>
        <w:pStyle w:val="CommentText"/>
      </w:pPr>
      <w:r>
        <w:rPr>
          <w:rStyle w:val="CommentReference"/>
        </w:rPr>
        <w:annotationRef/>
      </w:r>
      <w:r>
        <w:t>Covered in section6.2 – developing course curriculum</w:t>
      </w:r>
    </w:p>
  </w:comment>
  <w:comment w:id="4736" w:author="Abercrombie, Kerrie" w:date="2021-01-19T06:06:00Z" w:initials="AK">
    <w:p w14:paraId="6AC7AAC3" w14:textId="609A2D13" w:rsidR="00746CF1" w:rsidRDefault="00746CF1">
      <w:pPr>
        <w:pStyle w:val="CommentText"/>
      </w:pPr>
      <w:r>
        <w:rPr>
          <w:rStyle w:val="CommentReference"/>
        </w:rPr>
        <w:annotationRef/>
      </w:r>
      <w:r>
        <w:t xml:space="preserve">Do we need to state this.  Is it not a given </w:t>
      </w:r>
      <w:proofErr w:type="spellStart"/>
      <w:r>
        <w:t>eg</w:t>
      </w:r>
      <w:proofErr w:type="spellEnd"/>
      <w:r>
        <w:t xml:space="preserve"> if student has not achieved the required competency then it should be repeated?</w:t>
      </w:r>
    </w:p>
  </w:comment>
  <w:comment w:id="4741" w:author="Abercrombie, Kerrie" w:date="2021-01-19T06:11:00Z" w:initials="AK">
    <w:p w14:paraId="6CEF923D" w14:textId="1BE9D199" w:rsidR="00746CF1" w:rsidRDefault="00746CF1">
      <w:pPr>
        <w:pStyle w:val="CommentText"/>
      </w:pPr>
      <w:r>
        <w:rPr>
          <w:rStyle w:val="CommentReference"/>
        </w:rPr>
        <w:annotationRef/>
      </w:r>
      <w:r>
        <w:t>Content seems to be covered under section 8 – Assessment above</w:t>
      </w:r>
    </w:p>
  </w:comment>
  <w:comment w:id="4747" w:author="Abercrombie, Kerrie" w:date="2021-01-19T06:09:00Z" w:initials="AK">
    <w:p w14:paraId="34D6DD2A" w14:textId="27B7214A" w:rsidR="00746CF1" w:rsidRDefault="00746CF1">
      <w:pPr>
        <w:pStyle w:val="CommentText"/>
      </w:pPr>
      <w:r>
        <w:rPr>
          <w:rStyle w:val="CommentReference"/>
        </w:rPr>
        <w:annotationRef/>
      </w:r>
      <w:r>
        <w:t>This is a given.  Does this really need to be specified</w:t>
      </w:r>
    </w:p>
  </w:comment>
  <w:comment w:id="4757" w:author="Jillian Carson-Jackson" w:date="2020-12-18T19:44:00Z" w:initials="JC">
    <w:p w14:paraId="401D587D" w14:textId="77777777" w:rsidR="00746CF1" w:rsidRDefault="00746CF1">
      <w:pPr>
        <w:pStyle w:val="CommentText"/>
      </w:pPr>
      <w:r>
        <w:rPr>
          <w:rStyle w:val="CommentReference"/>
        </w:rPr>
        <w:annotationRef/>
      </w:r>
      <w:r>
        <w:t>From Carlos</w:t>
      </w:r>
    </w:p>
    <w:p w14:paraId="596D1537" w14:textId="77777777" w:rsidR="00746CF1" w:rsidRDefault="00746CF1" w:rsidP="00404598">
      <w:pPr>
        <w:pStyle w:val="CommentText"/>
      </w:pPr>
      <w:r>
        <w:t>Suggestion</w:t>
      </w:r>
      <w:proofErr w:type="gramStart"/>
      <w:r>
        <w:t>:</w:t>
      </w:r>
      <w:r w:rsidRPr="00714DA7">
        <w:t>:</w:t>
      </w:r>
      <w:proofErr w:type="gramEnd"/>
      <w:r w:rsidRPr="00714DA7">
        <w:t xml:space="preserve"> specify "VTS simulator" to emphasize its importance.</w:t>
      </w:r>
    </w:p>
    <w:p w14:paraId="79A6191B" w14:textId="437D9076" w:rsidR="00746CF1" w:rsidRDefault="00746CF1">
      <w:pPr>
        <w:pStyle w:val="CommentText"/>
      </w:pPr>
    </w:p>
  </w:comment>
  <w:comment w:id="4767" w:author="Abercrombie, Kerrie" w:date="2021-01-19T06:11:00Z" w:initials="AK">
    <w:p w14:paraId="7CB1C75D" w14:textId="4AC3D6E0" w:rsidR="00746CF1" w:rsidRDefault="00746CF1">
      <w:pPr>
        <w:pStyle w:val="CommentText"/>
      </w:pPr>
      <w:r>
        <w:rPr>
          <w:rStyle w:val="CommentReference"/>
        </w:rPr>
        <w:annotationRef/>
      </w:r>
      <w:r>
        <w:t>This is a given.  No need to state it</w:t>
      </w:r>
    </w:p>
  </w:comment>
  <w:comment w:id="4777" w:author="Abercrombie, Kerrie" w:date="2021-01-19T06:12:00Z" w:initials="AK">
    <w:p w14:paraId="01881417" w14:textId="2C9A5D54" w:rsidR="00746CF1" w:rsidRDefault="00746CF1">
      <w:pPr>
        <w:pStyle w:val="CommentText"/>
      </w:pPr>
      <w:r>
        <w:rPr>
          <w:rStyle w:val="CommentReference"/>
        </w:rPr>
        <w:annotationRef/>
      </w:r>
      <w:r>
        <w:t xml:space="preserve">New training guideline has opened up the timing to when the V103/3 is provided (section 6.2.3) </w:t>
      </w:r>
    </w:p>
  </w:comment>
  <w:comment w:id="4795" w:author="Abercrombie, Kerrie" w:date="2021-01-19T06:14:00Z" w:initials="AK">
    <w:p w14:paraId="19DADF19" w14:textId="0FE3EFB5" w:rsidR="00746CF1" w:rsidRDefault="00746CF1">
      <w:pPr>
        <w:pStyle w:val="CommentText"/>
      </w:pPr>
      <w:r>
        <w:rPr>
          <w:rStyle w:val="CommentReference"/>
        </w:rPr>
        <w:annotationRef/>
      </w:r>
      <w:r>
        <w:t xml:space="preserve">This should be a pre-requisite.  This has been reflected in section 4 – course prerequisites. </w:t>
      </w:r>
    </w:p>
  </w:comment>
  <w:comment w:id="4799" w:author="Jillian Carson-Jackson" w:date="2020-12-18T19:45:00Z" w:initials="JC">
    <w:p w14:paraId="323ADFCE" w14:textId="77777777" w:rsidR="00746CF1" w:rsidRDefault="00746CF1">
      <w:pPr>
        <w:pStyle w:val="CommentText"/>
      </w:pPr>
      <w:r>
        <w:rPr>
          <w:rStyle w:val="CommentReference"/>
        </w:rPr>
        <w:annotationRef/>
      </w:r>
      <w:r>
        <w:t>From Carlos:</w:t>
      </w:r>
    </w:p>
    <w:p w14:paraId="64B4FA4E" w14:textId="40C4A37E" w:rsidR="00746CF1" w:rsidRDefault="00746CF1">
      <w:pPr>
        <w:pStyle w:val="CommentText"/>
      </w:pPr>
      <w:r>
        <w:t xml:space="preserve">VTS authority will be change in one year for “VTS provider”. </w:t>
      </w:r>
      <w:r w:rsidRPr="006C646D">
        <w:t>In any case</w:t>
      </w:r>
      <w:r>
        <w:t>,</w:t>
      </w:r>
      <w:r w:rsidRPr="006C646D">
        <w:t xml:space="preserve"> I think that this criterion should be established</w:t>
      </w:r>
      <w:r>
        <w:t xml:space="preserve"> </w:t>
      </w:r>
      <w:r w:rsidRPr="006C646D">
        <w:t xml:space="preserve">by the </w:t>
      </w:r>
      <w:r>
        <w:t>C</w:t>
      </w:r>
      <w:r w:rsidRPr="006C646D">
        <w:t xml:space="preserve">ompetent </w:t>
      </w:r>
      <w:proofErr w:type="spellStart"/>
      <w:r>
        <w:t>A</w:t>
      </w:r>
      <w:r w:rsidRPr="006C646D">
        <w:t>thority</w:t>
      </w:r>
      <w:proofErr w:type="spellEnd"/>
      <w:r w:rsidRPr="006C646D">
        <w:t>.</w:t>
      </w:r>
      <w:r>
        <w:t xml:space="preserve"> I mean, I erase “VTS Authority.</w:t>
      </w:r>
    </w:p>
  </w:comment>
  <w:comment w:id="4800" w:author="Abercrombie, Kerrie" w:date="2021-01-19T06:19:00Z" w:initials="AK">
    <w:p w14:paraId="0E856312" w14:textId="3F2FA07D" w:rsidR="00746CF1" w:rsidRDefault="00746CF1">
      <w:pPr>
        <w:pStyle w:val="CommentText"/>
      </w:pPr>
      <w:r>
        <w:rPr>
          <w:rStyle w:val="CommentReference"/>
        </w:rPr>
        <w:annotationRef/>
      </w:r>
      <w:r>
        <w:t>It is the training organisations responsibility to train and assess competency against the course objectives.</w:t>
      </w:r>
    </w:p>
  </w:comment>
  <w:comment w:id="4802" w:author="Jillian Carson-Jackson" w:date="2020-12-18T19:45:00Z" w:initials="JC">
    <w:p w14:paraId="2D837513" w14:textId="77777777" w:rsidR="00746CF1" w:rsidRDefault="00746CF1">
      <w:pPr>
        <w:pStyle w:val="CommentText"/>
      </w:pPr>
      <w:r>
        <w:rPr>
          <w:rStyle w:val="CommentReference"/>
        </w:rPr>
        <w:annotationRef/>
      </w:r>
      <w:r>
        <w:t>From Carlos</w:t>
      </w:r>
    </w:p>
    <w:p w14:paraId="6E853739" w14:textId="0CA63787" w:rsidR="00746CF1" w:rsidRDefault="00746CF1">
      <w:pPr>
        <w:pStyle w:val="CommentText"/>
      </w:pPr>
      <w:r>
        <w:t>‘</w:t>
      </w:r>
      <w:proofErr w:type="gramStart"/>
      <w:r>
        <w:t>approved</w:t>
      </w:r>
      <w:proofErr w:type="gramEnd"/>
      <w:r>
        <w:t>’</w:t>
      </w:r>
    </w:p>
  </w:comment>
  <w:comment w:id="4792" w:author="Abercrombie, Kerrie" w:date="2021-01-19T06:16:00Z" w:initials="AK">
    <w:p w14:paraId="234617DB" w14:textId="2D66605C" w:rsidR="00746CF1" w:rsidRDefault="00746CF1">
      <w:pPr>
        <w:pStyle w:val="CommentText"/>
      </w:pPr>
      <w:r>
        <w:rPr>
          <w:rStyle w:val="CommentReference"/>
        </w:rPr>
        <w:annotationRef/>
      </w:r>
      <w:r>
        <w:t xml:space="preserve">This has been captured in section 9 – certification above. </w:t>
      </w:r>
    </w:p>
  </w:comment>
  <w:comment w:id="4809" w:author="Jillian Carson-Jackson" w:date="2020-12-18T19:46:00Z" w:initials="JC">
    <w:p w14:paraId="17CF7242" w14:textId="77777777" w:rsidR="00746CF1" w:rsidRDefault="00746CF1">
      <w:pPr>
        <w:pStyle w:val="CommentText"/>
      </w:pPr>
      <w:r>
        <w:rPr>
          <w:rStyle w:val="CommentReference"/>
        </w:rPr>
        <w:annotationRef/>
      </w:r>
      <w:r>
        <w:t>From Carlos</w:t>
      </w:r>
    </w:p>
    <w:p w14:paraId="59A73DC6" w14:textId="17FE1CCA" w:rsidR="00746CF1" w:rsidRDefault="00746CF1">
      <w:pPr>
        <w:pStyle w:val="CommentText"/>
      </w:pPr>
      <w:r>
        <w:t>In my opinion this is a high number. I would suggest 8-10, maximum.</w:t>
      </w:r>
    </w:p>
  </w:comment>
  <w:comment w:id="4807" w:author="Abercrombie, Kerrie" w:date="2021-01-19T06:17:00Z" w:initials="AK">
    <w:p w14:paraId="07E00D42" w14:textId="7E6BA957" w:rsidR="00746CF1" w:rsidRDefault="00746CF1">
      <w:pPr>
        <w:pStyle w:val="CommentText"/>
      </w:pPr>
      <w:r>
        <w:rPr>
          <w:rStyle w:val="CommentReference"/>
        </w:rPr>
        <w:annotationRef/>
      </w:r>
      <w:r>
        <w:t xml:space="preserve">The training organisation should determine this as the “experts” in this field.  This should be something that they need to provide in their application to obtain approval for that course. </w:t>
      </w:r>
    </w:p>
    <w:p w14:paraId="034C6033" w14:textId="567A9521" w:rsidR="00746CF1" w:rsidRDefault="00746CF1">
      <w:pPr>
        <w:pStyle w:val="CommentText"/>
      </w:pPr>
    </w:p>
    <w:p w14:paraId="37B7F213" w14:textId="670DF2FB" w:rsidR="00746CF1" w:rsidRDefault="00746CF1">
      <w:pPr>
        <w:pStyle w:val="CommentText"/>
      </w:pPr>
      <w:r>
        <w:t xml:space="preserve">Text has been developed based on this section and included under section 6.1 above. </w:t>
      </w:r>
    </w:p>
  </w:comment>
  <w:comment w:id="4820" w:author="Jillian Carson-Jackson" w:date="2020-12-18T19:46:00Z" w:initials="JC">
    <w:p w14:paraId="49229C12" w14:textId="77777777" w:rsidR="00746CF1" w:rsidRDefault="00746CF1">
      <w:pPr>
        <w:pStyle w:val="CommentText"/>
      </w:pPr>
      <w:r>
        <w:rPr>
          <w:rStyle w:val="CommentReference"/>
        </w:rPr>
        <w:annotationRef/>
      </w:r>
      <w:r>
        <w:t>From Carlos:</w:t>
      </w:r>
    </w:p>
    <w:p w14:paraId="59977B02" w14:textId="23065AEA" w:rsidR="00746CF1" w:rsidRDefault="00746CF1">
      <w:pPr>
        <w:pStyle w:val="CommentText"/>
      </w:pPr>
      <w:r>
        <w:t>Approved?</w:t>
      </w:r>
    </w:p>
  </w:comment>
  <w:comment w:id="4821" w:author="Jillian Carson-Jackson" w:date="2020-12-18T19:46:00Z" w:initials="JC">
    <w:p w14:paraId="63FBB2B7" w14:textId="77777777" w:rsidR="00746CF1" w:rsidRDefault="00746CF1">
      <w:pPr>
        <w:pStyle w:val="CommentText"/>
      </w:pPr>
      <w:r>
        <w:rPr>
          <w:rStyle w:val="CommentReference"/>
        </w:rPr>
        <w:annotationRef/>
      </w:r>
      <w:r>
        <w:t>From Carlos</w:t>
      </w:r>
    </w:p>
    <w:p w14:paraId="74961151" w14:textId="77777777" w:rsidR="00746CF1" w:rsidRDefault="00746CF1" w:rsidP="00B661E9">
      <w:pPr>
        <w:pStyle w:val="CommentText"/>
      </w:pPr>
      <w:r>
        <w:rPr>
          <w:rStyle w:val="CommentReference"/>
        </w:rPr>
        <w:annotationRef/>
      </w:r>
      <w:r>
        <w:t>Should we mention Guideline 1103 Train the trainer?</w:t>
      </w:r>
    </w:p>
    <w:p w14:paraId="0BC993DF" w14:textId="3D1EDC71" w:rsidR="00746CF1" w:rsidRDefault="00746CF1">
      <w:pPr>
        <w:pStyle w:val="CommentText"/>
      </w:pPr>
    </w:p>
  </w:comment>
  <w:comment w:id="4816" w:author="Abercrombie, Kerrie" w:date="2021-01-19T06:22:00Z" w:initials="AK">
    <w:p w14:paraId="6448F4A6" w14:textId="6313C47B" w:rsidR="00746CF1" w:rsidRDefault="00746CF1">
      <w:pPr>
        <w:pStyle w:val="CommentText"/>
      </w:pPr>
      <w:r>
        <w:rPr>
          <w:rStyle w:val="CommentReference"/>
        </w:rPr>
        <w:annotationRef/>
      </w:r>
      <w:r>
        <w:t xml:space="preserve">Content is now included under section 7.1 of the new training guideline.  </w:t>
      </w:r>
    </w:p>
    <w:p w14:paraId="714CBDF7" w14:textId="40CA3BF6" w:rsidR="00746CF1" w:rsidRDefault="00746CF1">
      <w:pPr>
        <w:pStyle w:val="CommentText"/>
      </w:pPr>
    </w:p>
    <w:p w14:paraId="296B1BB8" w14:textId="6748787C" w:rsidR="00746CF1" w:rsidRDefault="00746CF1">
      <w:pPr>
        <w:pStyle w:val="CommentText"/>
      </w:pPr>
      <w:r>
        <w:t xml:space="preserve">This first sentence has been included under section 1 – introduction above. </w:t>
      </w:r>
    </w:p>
  </w:comment>
  <w:comment w:id="4842" w:author="Jillian Carson-Jackson" w:date="2020-12-18T19:46:00Z" w:initials="JC">
    <w:p w14:paraId="3B1C27C1" w14:textId="77777777" w:rsidR="00746CF1" w:rsidRDefault="00746CF1">
      <w:pPr>
        <w:pStyle w:val="CommentText"/>
      </w:pPr>
      <w:r>
        <w:rPr>
          <w:rStyle w:val="CommentReference"/>
        </w:rPr>
        <w:annotationRef/>
      </w:r>
      <w:r>
        <w:t>From Carlos</w:t>
      </w:r>
    </w:p>
    <w:p w14:paraId="7B37CA1C" w14:textId="77777777" w:rsidR="00746CF1" w:rsidRDefault="00746CF1" w:rsidP="006B4BB3">
      <w:pPr>
        <w:pStyle w:val="CommentText"/>
      </w:pPr>
      <w:r>
        <w:t>Suggestion: have experience as VTS operator or supervisor.</w:t>
      </w:r>
    </w:p>
    <w:p w14:paraId="26517C19" w14:textId="77777777" w:rsidR="00746CF1" w:rsidRDefault="00746CF1" w:rsidP="006B4BB3">
      <w:pPr>
        <w:pStyle w:val="CommentText"/>
      </w:pPr>
    </w:p>
    <w:p w14:paraId="25AEE2BE" w14:textId="22E80BDF" w:rsidR="00746CF1" w:rsidRDefault="00746CF1">
      <w:pPr>
        <w:pStyle w:val="CommentText"/>
      </w:pPr>
    </w:p>
  </w:comment>
  <w:comment w:id="4828" w:author="Abercrombie, Kerrie" w:date="2021-01-19T06:26:00Z" w:initials="AK">
    <w:p w14:paraId="31F7B402" w14:textId="2B326D8F" w:rsidR="00746CF1" w:rsidRDefault="00746CF1">
      <w:pPr>
        <w:pStyle w:val="CommentText"/>
      </w:pPr>
      <w:r>
        <w:rPr>
          <w:rStyle w:val="CommentReference"/>
        </w:rPr>
        <w:annotationRef/>
      </w:r>
      <w:r>
        <w:t>Content is now present under section 7.3 of the new training guideline</w:t>
      </w:r>
    </w:p>
  </w:comment>
  <w:comment w:id="4849" w:author="Abercrombie, Kerrie" w:date="2021-01-19T06:27:00Z" w:initials="AK">
    <w:p w14:paraId="74429CB6" w14:textId="52521DB2" w:rsidR="00746CF1" w:rsidRDefault="00746CF1">
      <w:pPr>
        <w:pStyle w:val="CommentText"/>
      </w:pPr>
      <w:r>
        <w:rPr>
          <w:rStyle w:val="CommentReference"/>
        </w:rPr>
        <w:annotationRef/>
      </w:r>
      <w:r>
        <w:t>Content has now been included under section 7.4 of the new training guideline</w:t>
      </w:r>
    </w:p>
  </w:comment>
  <w:comment w:id="4862" w:author="Jillian Carson-Jackson" w:date="2020-12-18T19:47:00Z" w:initials="JC">
    <w:p w14:paraId="22771859" w14:textId="77777777" w:rsidR="00746CF1" w:rsidRDefault="00746CF1">
      <w:pPr>
        <w:pStyle w:val="CommentText"/>
      </w:pPr>
      <w:r>
        <w:rPr>
          <w:rStyle w:val="CommentReference"/>
        </w:rPr>
        <w:annotationRef/>
      </w:r>
      <w:r>
        <w:t>From Carlos:</w:t>
      </w:r>
    </w:p>
    <w:p w14:paraId="741D021D" w14:textId="71D2F7C2" w:rsidR="00746CF1" w:rsidRDefault="00746CF1">
      <w:pPr>
        <w:pStyle w:val="CommentText"/>
      </w:pPr>
      <w:r>
        <w:t>Suggestion: Adding a new bullet:  be familiar with the assessment procedure contained in STCW Code 2010 assessing and IMO Model Courses 3.12 &amp; 6.09A.</w:t>
      </w:r>
    </w:p>
  </w:comment>
  <w:comment w:id="4867" w:author="Abercrombie, Kerrie" w:date="2021-01-19T06:31:00Z" w:initials="AK">
    <w:p w14:paraId="58C0061E" w14:textId="7A104D7A" w:rsidR="00746CF1" w:rsidRDefault="00746CF1">
      <w:pPr>
        <w:pStyle w:val="CommentText"/>
      </w:pPr>
      <w:r>
        <w:rPr>
          <w:rStyle w:val="CommentReference"/>
        </w:rPr>
        <w:annotationRef/>
      </w:r>
      <w:r>
        <w:t xml:space="preserve">New para – developed and included under section 5.1 – general </w:t>
      </w:r>
    </w:p>
  </w:comment>
  <w:comment w:id="4870" w:author="Abercrombie, Kerrie" w:date="2021-01-19T06:29:00Z" w:initials="AK">
    <w:p w14:paraId="2AC35239" w14:textId="77777777" w:rsidR="00746CF1" w:rsidRDefault="00746CF1" w:rsidP="009671FA">
      <w:pPr>
        <w:pStyle w:val="CommentText"/>
      </w:pPr>
      <w:r>
        <w:rPr>
          <w:rStyle w:val="CommentReference"/>
        </w:rPr>
        <w:annotationRef/>
      </w:r>
      <w:r>
        <w:t>Do we still need to provide exhaustive lists that need to be routinely reviewed and updated?  Ongoing maintenance issues to consider?</w:t>
      </w:r>
    </w:p>
    <w:p w14:paraId="223619DE" w14:textId="77777777" w:rsidR="00746CF1" w:rsidRDefault="00746CF1" w:rsidP="009671FA">
      <w:pPr>
        <w:pStyle w:val="CommentText"/>
      </w:pPr>
    </w:p>
    <w:p w14:paraId="108B263A" w14:textId="6C9B2512" w:rsidR="00746CF1" w:rsidRDefault="00746CF1" w:rsidP="009671FA">
      <w:pPr>
        <w:pStyle w:val="CommentText"/>
      </w:pPr>
      <w:r>
        <w:t xml:space="preserve">As an alternate – suggest that the relevant references be better placed at the bottom of each module / incorporated into the module text, so the reader doesn’t have to constantly flick between the end of the document and where they are reading. </w:t>
      </w:r>
    </w:p>
    <w:p w14:paraId="45464AF9" w14:textId="77777777" w:rsidR="00746CF1" w:rsidRDefault="00746CF1" w:rsidP="009671FA">
      <w:pPr>
        <w:pStyle w:val="CommentText"/>
      </w:pPr>
    </w:p>
    <w:p w14:paraId="34B70C5F" w14:textId="6C5614DB" w:rsidR="00746CF1" w:rsidRDefault="00746CF1" w:rsidP="009671FA">
      <w:pPr>
        <w:pStyle w:val="CommentText"/>
      </w:pPr>
      <w:r>
        <w:t>In terms of teaching aid and equipment to be used.  It is suggested that this is listed in each module as it may vary depending on the subject content. In most cases it will be the same for each module</w:t>
      </w:r>
    </w:p>
    <w:p w14:paraId="2E612FAF" w14:textId="616F22D1" w:rsidR="00746CF1" w:rsidRDefault="00746CF1">
      <w:pPr>
        <w:pStyle w:val="CommentText"/>
      </w:pPr>
    </w:p>
  </w:comment>
  <w:comment w:id="4885" w:author="Abercrombie, Kerrie" w:date="2021-01-19T06:39:00Z" w:initials="AK">
    <w:p w14:paraId="24AEDE42" w14:textId="674FF9CC" w:rsidR="00746CF1" w:rsidRDefault="00746CF1">
      <w:pPr>
        <w:pStyle w:val="CommentText"/>
      </w:pPr>
      <w:r>
        <w:rPr>
          <w:rStyle w:val="CommentReference"/>
        </w:rPr>
        <w:annotationRef/>
      </w:r>
      <w:r>
        <w:t xml:space="preserve">Motherhood – content has been more succinctly covered in the first 3 sections. </w:t>
      </w:r>
    </w:p>
  </w:comment>
  <w:comment w:id="4890" w:author="Abercrombie, Kerrie" w:date="2021-01-19T08:40:00Z" w:initials="AK">
    <w:p w14:paraId="30002A3B" w14:textId="68B991B5" w:rsidR="00746CF1" w:rsidRDefault="00746CF1">
      <w:pPr>
        <w:pStyle w:val="CommentText"/>
      </w:pPr>
      <w:r>
        <w:rPr>
          <w:rStyle w:val="CommentReference"/>
        </w:rPr>
        <w:annotationRef/>
      </w:r>
      <w:r>
        <w:t xml:space="preserve">Concepts to be incorporated into section 6.5 – course evaluation. </w:t>
      </w:r>
    </w:p>
  </w:comment>
  <w:comment w:id="4895" w:author="Abercrombie, Kerrie" w:date="2021-01-19T06:47:00Z" w:initials="AK">
    <w:p w14:paraId="774D8549" w14:textId="03459A9F" w:rsidR="00746CF1" w:rsidRDefault="00746CF1">
      <w:pPr>
        <w:pStyle w:val="CommentText"/>
      </w:pPr>
      <w:r>
        <w:rPr>
          <w:rStyle w:val="CommentReference"/>
        </w:rPr>
        <w:annotationRef/>
      </w:r>
      <w:r>
        <w:t>Introduced in section 5.3 competence charts</w:t>
      </w:r>
    </w:p>
  </w:comment>
  <w:comment w:id="4897" w:author="Abercrombie, Kerrie" w:date="2021-01-19T06:43:00Z" w:initials="AK">
    <w:p w14:paraId="0084A4D7" w14:textId="23D8C58C" w:rsidR="00746CF1" w:rsidRDefault="00746CF1">
      <w:pPr>
        <w:pStyle w:val="CommentText"/>
      </w:pPr>
      <w:r>
        <w:rPr>
          <w:rStyle w:val="CommentReference"/>
        </w:rPr>
        <w:annotationRef/>
      </w:r>
      <w:r>
        <w:t>Covered in second para of section 6.2 – developing the curriculum</w:t>
      </w:r>
    </w:p>
  </w:comment>
  <w:comment w:id="4901" w:author="Abercrombie, Kerrie" w:date="2021-01-19T06:48:00Z" w:initials="AK">
    <w:p w14:paraId="32EF3B25" w14:textId="1077905B" w:rsidR="00746CF1" w:rsidRDefault="00746CF1">
      <w:pPr>
        <w:pStyle w:val="CommentText"/>
      </w:pPr>
      <w:r>
        <w:rPr>
          <w:rStyle w:val="CommentReference"/>
        </w:rPr>
        <w:annotationRef/>
      </w:r>
      <w:r>
        <w:t>Moved to section 5.3 competence charts, first para</w:t>
      </w:r>
    </w:p>
  </w:comment>
  <w:comment w:id="4909" w:author="Abercrombie, Kerrie" w:date="2021-01-19T07:25:00Z" w:initials="AK">
    <w:p w14:paraId="7B6F43F0" w14:textId="5AD93021" w:rsidR="00746CF1" w:rsidRDefault="00746CF1">
      <w:pPr>
        <w:pStyle w:val="CommentText"/>
      </w:pPr>
      <w:r>
        <w:rPr>
          <w:rStyle w:val="CommentReference"/>
        </w:rPr>
        <w:annotationRef/>
      </w:r>
      <w:r>
        <w:t>Concepts to covered in course evaluation</w:t>
      </w:r>
    </w:p>
  </w:comment>
  <w:comment w:id="4907" w:author="Abercrombie, Kerrie" w:date="2021-01-19T07:26:00Z" w:initials="AK">
    <w:p w14:paraId="25DE4B23" w14:textId="001952EA" w:rsidR="00746CF1" w:rsidRDefault="00746CF1">
      <w:pPr>
        <w:pStyle w:val="CommentText"/>
      </w:pPr>
      <w:r>
        <w:rPr>
          <w:rStyle w:val="CommentReference"/>
        </w:rPr>
        <w:annotationRef/>
      </w:r>
      <w:r>
        <w:t xml:space="preserve">Some captured under section 4 course outline and other elements included in para 2, under section 6.2. </w:t>
      </w:r>
    </w:p>
  </w:comment>
  <w:comment w:id="4910" w:author="Abercrombie, Kerrie" w:date="2021-01-19T07:05:00Z" w:initials="AK">
    <w:p w14:paraId="781E7E73" w14:textId="1F154210" w:rsidR="00746CF1" w:rsidRDefault="00746CF1">
      <w:pPr>
        <w:pStyle w:val="CommentText"/>
      </w:pPr>
      <w:r>
        <w:rPr>
          <w:rStyle w:val="CommentReference"/>
        </w:rPr>
        <w:annotationRef/>
      </w:r>
      <w:r>
        <w:t>Stated in a slightly different way but the essence of para 2, under section 6.2 covers this</w:t>
      </w:r>
    </w:p>
  </w:comment>
  <w:comment w:id="4912" w:author="Abercrombie, Kerrie" w:date="2021-01-20T08:52:00Z" w:initials="AK">
    <w:p w14:paraId="432F7B77" w14:textId="4E10A2EC" w:rsidR="00746CF1" w:rsidRDefault="00746CF1" w:rsidP="000578E4">
      <w:pPr>
        <w:pStyle w:val="BodyText"/>
        <w:rPr>
          <w:lang w:eastAsia="de-DE"/>
        </w:rPr>
      </w:pPr>
      <w:r>
        <w:rPr>
          <w:rStyle w:val="CommentReference"/>
        </w:rPr>
        <w:annotationRef/>
      </w:r>
      <w:r>
        <w:t xml:space="preserve">???? Is this not a </w:t>
      </w:r>
      <w:proofErr w:type="gramStart"/>
      <w:r>
        <w:t>given ??</w:t>
      </w:r>
      <w:proofErr w:type="gramEnd"/>
      <w:r>
        <w:t xml:space="preserve">  Have added a sentence in section 6.2  for consideration   “</w:t>
      </w:r>
      <w:r>
        <w:rPr>
          <w:lang w:eastAsia="de-DE"/>
        </w:rPr>
        <w:t>An overall teaching programme /timetable should be prepared outlining when subject areas will be covered, practical exercises, assessments etc. “</w:t>
      </w:r>
    </w:p>
    <w:p w14:paraId="3F581161" w14:textId="6D0CCFCF" w:rsidR="00746CF1" w:rsidRDefault="00746CF1">
      <w:pPr>
        <w:pStyle w:val="CommentText"/>
      </w:pPr>
      <w:r>
        <w:t xml:space="preserve"> </w:t>
      </w:r>
    </w:p>
  </w:comment>
  <w:comment w:id="4915" w:author="Abercrombie, Kerrie" w:date="2021-01-19T08:48:00Z" w:initials="AK">
    <w:p w14:paraId="41AB2854" w14:textId="08CA54AE" w:rsidR="00746CF1" w:rsidRDefault="00746CF1">
      <w:pPr>
        <w:pStyle w:val="CommentText"/>
      </w:pPr>
      <w:r>
        <w:rPr>
          <w:rStyle w:val="CommentReference"/>
        </w:rPr>
        <w:annotationRef/>
      </w:r>
      <w:r>
        <w:t>Incorporated under section 6.1</w:t>
      </w:r>
    </w:p>
  </w:comment>
  <w:comment w:id="4922" w:author="Abercrombie, Kerrie" w:date="2021-01-19T08:39:00Z" w:initials="AK">
    <w:p w14:paraId="58BCB92F" w14:textId="7831BAD7" w:rsidR="00746CF1" w:rsidRDefault="00746CF1">
      <w:pPr>
        <w:pStyle w:val="CommentText"/>
      </w:pPr>
      <w:r>
        <w:rPr>
          <w:rStyle w:val="CommentReference"/>
        </w:rPr>
        <w:annotationRef/>
      </w:r>
      <w:r>
        <w:t>Incorporated into section 8.</w:t>
      </w:r>
    </w:p>
  </w:comment>
  <w:comment w:id="4925" w:author="Abercrombie, Kerrie" w:date="2021-01-19T08:37:00Z" w:initials="AK">
    <w:p w14:paraId="249691BE" w14:textId="23804890" w:rsidR="00746CF1" w:rsidRDefault="00746CF1">
      <w:pPr>
        <w:pStyle w:val="CommentText"/>
      </w:pPr>
      <w:r>
        <w:rPr>
          <w:rStyle w:val="CommentReference"/>
        </w:rPr>
        <w:annotationRef/>
      </w:r>
      <w:r>
        <w:t>Moved to section 6.5 – course evaluation</w:t>
      </w:r>
    </w:p>
    <w:p w14:paraId="4C84210C" w14:textId="77777777" w:rsidR="00746CF1" w:rsidRDefault="00746CF1">
      <w:pPr>
        <w:pStyle w:val="CommentText"/>
      </w:pPr>
    </w:p>
  </w:comment>
  <w:comment w:id="4928" w:author="Abercrombie, Kerrie" w:date="2021-01-19T06:41:00Z" w:initials="AK">
    <w:p w14:paraId="0647B19F" w14:textId="623360E1" w:rsidR="00746CF1" w:rsidRDefault="00746CF1">
      <w:pPr>
        <w:pStyle w:val="CommentText"/>
      </w:pPr>
      <w:r>
        <w:rPr>
          <w:rStyle w:val="CommentReference"/>
        </w:rPr>
        <w:annotationRef/>
      </w:r>
      <w:r>
        <w:t>OJT can be done at any point</w:t>
      </w:r>
    </w:p>
  </w:comment>
  <w:comment w:id="4933" w:author="Abercrombie, Kerrie" w:date="2021-01-20T09:01:00Z" w:initials="AK">
    <w:p w14:paraId="17ED9D31" w14:textId="6487D7C1" w:rsidR="00746CF1" w:rsidRDefault="00746CF1">
      <w:pPr>
        <w:pStyle w:val="CommentText"/>
      </w:pPr>
      <w:r>
        <w:rPr>
          <w:rStyle w:val="CommentReference"/>
        </w:rPr>
        <w:annotationRef/>
      </w:r>
      <w:r>
        <w:t>Covered under para 1 in section 6.2 – developing the curriculum above</w:t>
      </w:r>
    </w:p>
  </w:comment>
  <w:comment w:id="4936" w:author="Abercrombie, Kerrie" w:date="2021-01-20T09:04:00Z" w:initials="AK">
    <w:p w14:paraId="58FB4F28" w14:textId="73F837CD" w:rsidR="00746CF1" w:rsidRDefault="00746CF1">
      <w:pPr>
        <w:pStyle w:val="CommentText"/>
      </w:pPr>
      <w:r>
        <w:rPr>
          <w:rStyle w:val="CommentReference"/>
        </w:rPr>
        <w:annotationRef/>
      </w:r>
      <w:r>
        <w:t>Added para under section 6.3 Competence charts</w:t>
      </w:r>
    </w:p>
  </w:comment>
  <w:comment w:id="4938" w:author="Jillian Carson-Jackson" w:date="2020-12-18T19:48:00Z" w:initials="JC">
    <w:p w14:paraId="5F3190E8" w14:textId="77777777" w:rsidR="00746CF1" w:rsidRDefault="00746CF1">
      <w:pPr>
        <w:pStyle w:val="CommentText"/>
      </w:pPr>
      <w:r>
        <w:rPr>
          <w:rStyle w:val="CommentReference"/>
        </w:rPr>
        <w:annotationRef/>
      </w:r>
      <w:r>
        <w:t>From Carlos</w:t>
      </w:r>
    </w:p>
    <w:p w14:paraId="51A5405E" w14:textId="77777777" w:rsidR="00746CF1" w:rsidRDefault="00746CF1" w:rsidP="00701526">
      <w:pPr>
        <w:pStyle w:val="CommentText"/>
      </w:pPr>
      <w:r>
        <w:t>Question: Is it necessary to mention Supervisor course?</w:t>
      </w:r>
    </w:p>
    <w:p w14:paraId="41F6CC0F" w14:textId="79702B14" w:rsidR="00746CF1" w:rsidRDefault="00746CF1">
      <w:pPr>
        <w:pStyle w:val="CommentText"/>
      </w:pPr>
    </w:p>
  </w:comment>
  <w:comment w:id="4940" w:author="Abercrombie, Kerrie" w:date="2021-01-20T09:04:00Z" w:initials="AK">
    <w:p w14:paraId="7BAE9401" w14:textId="019B7C1E" w:rsidR="00746CF1" w:rsidRDefault="00746CF1">
      <w:pPr>
        <w:pStyle w:val="CommentText"/>
      </w:pPr>
      <w:r>
        <w:rPr>
          <w:rStyle w:val="CommentReference"/>
        </w:rPr>
        <w:annotationRef/>
      </w:r>
      <w:r>
        <w:t>3</w:t>
      </w:r>
      <w:r w:rsidRPr="00123E19">
        <w:rPr>
          <w:vertAlign w:val="superscript"/>
        </w:rPr>
        <w:t>rd</w:t>
      </w:r>
      <w:r>
        <w:t xml:space="preserve"> para under section 6.3</w:t>
      </w:r>
    </w:p>
  </w:comment>
  <w:comment w:id="4943" w:author="Abercrombie, Kerrie" w:date="2021-01-20T09:09:00Z" w:initials="AK">
    <w:p w14:paraId="155F887F" w14:textId="28A333A1" w:rsidR="00746CF1" w:rsidRDefault="00746CF1">
      <w:pPr>
        <w:pStyle w:val="CommentText"/>
      </w:pPr>
      <w:r>
        <w:rPr>
          <w:rStyle w:val="CommentReference"/>
        </w:rPr>
        <w:annotationRef/>
      </w:r>
      <w:r>
        <w:t>Essence is covered in section 6.2</w:t>
      </w:r>
    </w:p>
  </w:comment>
  <w:comment w:id="4946" w:author="Abercrombie, Kerrie" w:date="2021-01-20T09:14:00Z" w:initials="AK">
    <w:p w14:paraId="76C84E7C" w14:textId="32CE9D26" w:rsidR="00746CF1" w:rsidRDefault="00746CF1">
      <w:pPr>
        <w:pStyle w:val="CommentText"/>
      </w:pPr>
      <w:r>
        <w:rPr>
          <w:rStyle w:val="CommentReference"/>
        </w:rPr>
        <w:annotationRef/>
      </w:r>
      <w:r>
        <w:t>Captured in section 6.2.  Do we really need it?</w:t>
      </w:r>
    </w:p>
  </w:comment>
  <w:comment w:id="4951" w:author="Abercrombie, Kerrie" w:date="2021-01-20T09:10:00Z" w:initials="AK">
    <w:p w14:paraId="49B23058" w14:textId="71F32E2E" w:rsidR="00746CF1" w:rsidRDefault="00746CF1">
      <w:pPr>
        <w:pStyle w:val="CommentText"/>
      </w:pPr>
      <w:r>
        <w:rPr>
          <w:rStyle w:val="CommentReference"/>
        </w:rPr>
        <w:annotationRef/>
      </w:r>
      <w:r>
        <w:t>Essence has been covered under section 6.2</w:t>
      </w:r>
    </w:p>
  </w:comment>
  <w:comment w:id="4957" w:author="Abercrombie, Kerrie" w:date="2021-01-20T09:16:00Z" w:initials="AK">
    <w:p w14:paraId="646A1A93" w14:textId="5AB15B3C" w:rsidR="00746CF1" w:rsidRDefault="00746CF1">
      <w:pPr>
        <w:pStyle w:val="CommentText"/>
      </w:pPr>
      <w:r>
        <w:rPr>
          <w:rStyle w:val="CommentReference"/>
        </w:rPr>
        <w:annotationRef/>
      </w:r>
      <w:r>
        <w:t>Relocated to section 6.3</w:t>
      </w:r>
    </w:p>
  </w:comment>
  <w:comment w:id="5035" w:author="Abercrombie, Kerrie" w:date="2021-01-20T09:53:00Z" w:initials="AK">
    <w:p w14:paraId="7A541984" w14:textId="628BE667" w:rsidR="00746CF1" w:rsidRDefault="00746CF1">
      <w:pPr>
        <w:pStyle w:val="CommentText"/>
      </w:pPr>
      <w:r>
        <w:rPr>
          <w:rStyle w:val="CommentReference"/>
        </w:rPr>
        <w:annotationRef/>
      </w:r>
      <w:r>
        <w:t xml:space="preserve">Captured in section 8 – assessment above. </w:t>
      </w:r>
    </w:p>
  </w:comment>
  <w:comment w:id="5038" w:author="Abercrombie, Kerrie" w:date="2021-01-20T09:54:00Z" w:initials="AK">
    <w:p w14:paraId="07E9A73E" w14:textId="10CC11DB" w:rsidR="00746CF1" w:rsidRDefault="00746CF1">
      <w:pPr>
        <w:pStyle w:val="CommentText"/>
      </w:pPr>
      <w:r>
        <w:rPr>
          <w:rStyle w:val="CommentReference"/>
        </w:rPr>
        <w:annotationRef/>
      </w:r>
      <w:r>
        <w:t>Included in section 8 above</w:t>
      </w:r>
    </w:p>
  </w:comment>
  <w:comment w:id="5080" w:author="Abercrombie, Kerrie" w:date="2021-01-20T09:58:00Z" w:initials="AK">
    <w:p w14:paraId="0579A559" w14:textId="34A59C82" w:rsidR="00746CF1" w:rsidRDefault="00746CF1">
      <w:pPr>
        <w:pStyle w:val="CommentText"/>
      </w:pPr>
      <w:r>
        <w:rPr>
          <w:rStyle w:val="CommentReference"/>
        </w:rPr>
        <w:annotationRef/>
      </w:r>
      <w:r>
        <w:t>The training organisation are the ones that have been approved to deliver the course</w:t>
      </w:r>
    </w:p>
  </w:comment>
  <w:comment w:id="5082" w:author="Abercrombie, Kerrie" w:date="2021-01-20T10:04:00Z" w:initials="AK">
    <w:p w14:paraId="39AB6111" w14:textId="216E6381" w:rsidR="00746CF1" w:rsidRDefault="00746CF1">
      <w:pPr>
        <w:pStyle w:val="CommentText"/>
      </w:pPr>
      <w:r>
        <w:rPr>
          <w:rStyle w:val="CommentReference"/>
        </w:rPr>
        <w:annotationRef/>
      </w:r>
      <w:r>
        <w:t>Captured under section 5 – course outline above</w:t>
      </w:r>
    </w:p>
  </w:comment>
  <w:comment w:id="5085" w:author="Abercrombie, Kerrie" w:date="2021-01-20T10:00:00Z" w:initials="AK">
    <w:p w14:paraId="64E8E032" w14:textId="226B94EF" w:rsidR="00746CF1" w:rsidRDefault="00746CF1">
      <w:pPr>
        <w:pStyle w:val="CommentText"/>
      </w:pPr>
      <w:r>
        <w:rPr>
          <w:rStyle w:val="CommentReference"/>
        </w:rPr>
        <w:annotationRef/>
      </w:r>
      <w:r>
        <w:t>This is the responsibility of the training organisation</w:t>
      </w:r>
    </w:p>
    <w:p w14:paraId="143D6945" w14:textId="6E29ED43" w:rsidR="00746CF1" w:rsidRDefault="00746CF1">
      <w:pPr>
        <w:pStyle w:val="CommentText"/>
      </w:pPr>
    </w:p>
    <w:p w14:paraId="598010BC" w14:textId="14609D5E" w:rsidR="00746CF1" w:rsidRDefault="00746CF1">
      <w:pPr>
        <w:pStyle w:val="CommentText"/>
      </w:pPr>
      <w:r>
        <w:t>Suggest that a para on prior learning be added under section 8 above.</w:t>
      </w:r>
    </w:p>
  </w:comment>
  <w:comment w:id="5096" w:author="Abercrombie, Kerrie" w:date="2021-01-20T10:04:00Z" w:initials="AK">
    <w:p w14:paraId="0B43CD8B" w14:textId="60F0DDDE" w:rsidR="00746CF1" w:rsidRDefault="00746CF1">
      <w:pPr>
        <w:pStyle w:val="CommentText"/>
      </w:pPr>
      <w:r>
        <w:rPr>
          <w:rStyle w:val="CommentReference"/>
        </w:rPr>
        <w:annotationRef/>
      </w:r>
      <w:r>
        <w:t xml:space="preserve">Do we need this table?  Should this not be a part of and included in the course modules themselves.  Why has it been separated from the specific modules? </w:t>
      </w:r>
    </w:p>
  </w:comment>
  <w:comment w:id="5102" w:author="Jillian Carson-Jackson" w:date="2020-12-17T20:38:00Z" w:initials="JC">
    <w:p w14:paraId="233DD525" w14:textId="77777777" w:rsidR="00746CF1" w:rsidRDefault="00746CF1">
      <w:pPr>
        <w:pStyle w:val="CommentText"/>
      </w:pPr>
      <w:r>
        <w:rPr>
          <w:rStyle w:val="CommentReference"/>
        </w:rPr>
        <w:annotationRef/>
      </w:r>
      <w:r>
        <w:t xml:space="preserve">Need to verify these against existing metrics in use.  Proposed approach does not provide a stepped approach to increasing complexity and challenge.  </w:t>
      </w:r>
    </w:p>
    <w:p w14:paraId="2EEF333F" w14:textId="1DE4FD91" w:rsidR="00746CF1" w:rsidRDefault="00746CF1">
      <w:pPr>
        <w:pStyle w:val="CommentText"/>
      </w:pPr>
      <w:r>
        <w:t xml:space="preserve">Hours identified in addition to the recommended hours in Table 4.  </w:t>
      </w:r>
    </w:p>
  </w:comment>
  <w:comment w:id="5354" w:author="Jillian Carson-Jackson" w:date="2020-12-27T16:20:00Z" w:initials="JC">
    <w:p w14:paraId="4A6D3175" w14:textId="2C89C988" w:rsidR="00746CF1" w:rsidRDefault="00746CF1">
      <w:pPr>
        <w:pStyle w:val="CommentText"/>
      </w:pPr>
      <w:r>
        <w:rPr>
          <w:rStyle w:val="CommentReference"/>
        </w:rPr>
        <w:annotationRef/>
      </w:r>
      <w:r>
        <w:t>Estimated based on the original for the module, plus all of original module 5 and 75% of original module 6 (as rounded)</w:t>
      </w:r>
    </w:p>
  </w:comment>
  <w:comment w:id="5379" w:author="Jillian Carson-Jackson" w:date="2020-12-18T20:59:00Z" w:initials="JC">
    <w:p w14:paraId="48A536D9" w14:textId="32B636B3" w:rsidR="00746CF1" w:rsidRDefault="00746CF1">
      <w:pPr>
        <w:pStyle w:val="CommentText"/>
      </w:pPr>
      <w:r>
        <w:rPr>
          <w:rStyle w:val="CommentReference"/>
        </w:rPr>
        <w:annotationRef/>
      </w:r>
      <w:r>
        <w:t xml:space="preserve">Ensure handovers are included. </w:t>
      </w:r>
    </w:p>
  </w:comment>
  <w:comment w:id="5386" w:author="Jillian Carson-Jackson" w:date="2020-12-17T20:42:00Z" w:initials="JC">
    <w:p w14:paraId="02FA5F34" w14:textId="7D3FA0EF" w:rsidR="00746CF1" w:rsidRDefault="00746CF1">
      <w:pPr>
        <w:pStyle w:val="CommentText"/>
      </w:pPr>
      <w:r>
        <w:rPr>
          <w:rStyle w:val="CommentReference"/>
        </w:rPr>
        <w:annotationRef/>
      </w:r>
      <w:r>
        <w:t xml:space="preserve">Hours taken from old Traffic Management module </w:t>
      </w:r>
    </w:p>
  </w:comment>
  <w:comment w:id="5449" w:author="Jillian Carson-Jackson" w:date="2020-12-27T16:22:00Z" w:initials="JC">
    <w:p w14:paraId="6B00F2EF" w14:textId="2DEAD439" w:rsidR="00746CF1" w:rsidRDefault="00746CF1">
      <w:pPr>
        <w:pStyle w:val="CommentText"/>
      </w:pPr>
      <w:r>
        <w:rPr>
          <w:rStyle w:val="CommentReference"/>
        </w:rPr>
        <w:annotationRef/>
      </w:r>
      <w:r>
        <w:t>Estimated based on the original for the module, plus 25% of original module 6 (as rounded)</w:t>
      </w:r>
    </w:p>
  </w:comment>
  <w:comment w:id="5473" w:author="Jillian Carson-Jackson" w:date="2020-12-17T20:44:00Z" w:initials="JC">
    <w:p w14:paraId="1B6B6EEA" w14:textId="77777777" w:rsidR="00746CF1" w:rsidRDefault="00746CF1">
      <w:pPr>
        <w:pStyle w:val="CommentText"/>
      </w:pPr>
      <w:r>
        <w:rPr>
          <w:rStyle w:val="CommentReference"/>
        </w:rPr>
        <w:annotationRef/>
      </w:r>
      <w:r>
        <w:t>Noting importance of fatigue management, teamwork and resource management (i.e. port resource management, extension of BRM) consider increasing hours.</w:t>
      </w:r>
    </w:p>
    <w:p w14:paraId="7AC1F679" w14:textId="77440D94" w:rsidR="00746CF1" w:rsidRDefault="00746CF1">
      <w:pPr>
        <w:pStyle w:val="CommentText"/>
      </w:pPr>
      <w:r>
        <w:t xml:space="preserve">Also important as part of V-103/3 for work on the team they assigned to.  </w:t>
      </w:r>
    </w:p>
  </w:comment>
  <w:comment w:id="5521" w:author="Jillian Carson-Jackson" w:date="2020-12-27T14:56:00Z" w:initials="JC">
    <w:p w14:paraId="384044B5" w14:textId="7581E7C9" w:rsidR="00746CF1" w:rsidRDefault="00746CF1">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5561" w:author="Jillian Carson-Jackson" w:date="2020-12-27T15:10:00Z" w:initials="JC">
    <w:p w14:paraId="5677AC2E" w14:textId="77777777" w:rsidR="00746CF1" w:rsidRDefault="00746CF1" w:rsidP="000A6C8C">
      <w:pPr>
        <w:pStyle w:val="CommentText"/>
      </w:pPr>
      <w:r>
        <w:rPr>
          <w:rStyle w:val="CommentReference"/>
        </w:rPr>
        <w:annotationRef/>
      </w:r>
      <w:r>
        <w:t>Copied from Module 5</w:t>
      </w:r>
    </w:p>
  </w:comment>
  <w:comment w:id="5572" w:author="Jillian Carson-Jackson" w:date="2020-12-27T15:10:00Z" w:initials="JC">
    <w:p w14:paraId="4815323C" w14:textId="77777777" w:rsidR="00746CF1" w:rsidRDefault="00746CF1" w:rsidP="000A6C8C">
      <w:pPr>
        <w:pStyle w:val="CommentText"/>
      </w:pPr>
      <w:r>
        <w:rPr>
          <w:rStyle w:val="CommentReference"/>
        </w:rPr>
        <w:annotationRef/>
      </w:r>
      <w:r>
        <w:t>Kept from Module 1</w:t>
      </w:r>
    </w:p>
  </w:comment>
  <w:comment w:id="5587" w:author="Jillian Carson-Jackson" w:date="2020-12-27T15:21:00Z" w:initials="JC">
    <w:p w14:paraId="39A15026" w14:textId="4D1DB38E" w:rsidR="00746CF1" w:rsidRDefault="00746CF1">
      <w:pPr>
        <w:pStyle w:val="CommentText"/>
      </w:pPr>
      <w:r>
        <w:rPr>
          <w:rStyle w:val="CommentReference"/>
        </w:rPr>
        <w:annotationRef/>
      </w:r>
      <w:r>
        <w:t>Level 4?</w:t>
      </w:r>
    </w:p>
  </w:comment>
  <w:comment w:id="5592" w:author="Jillian Carson-Jackson" w:date="2020-12-27T15:25:00Z" w:initials="JC">
    <w:p w14:paraId="7BCB7307" w14:textId="12FBACE7" w:rsidR="00746CF1" w:rsidRDefault="00746CF1">
      <w:pPr>
        <w:pStyle w:val="CommentText"/>
      </w:pPr>
      <w:r>
        <w:rPr>
          <w:rStyle w:val="CommentReference"/>
        </w:rPr>
        <w:annotationRef/>
      </w:r>
      <w:r>
        <w:t>Copied from module 5</w:t>
      </w:r>
    </w:p>
  </w:comment>
  <w:comment w:id="5603" w:author="Jillian Carson-Jackson" w:date="2020-12-27T15:26:00Z" w:initials="JC">
    <w:p w14:paraId="0410D39C" w14:textId="77777777" w:rsidR="00746CF1" w:rsidRDefault="00746CF1" w:rsidP="001F4379">
      <w:pPr>
        <w:pStyle w:val="CommentText"/>
      </w:pPr>
      <w:r>
        <w:rPr>
          <w:rStyle w:val="CommentReference"/>
        </w:rPr>
        <w:annotationRef/>
      </w:r>
      <w:r>
        <w:t>Copied from module 5</w:t>
      </w:r>
    </w:p>
  </w:comment>
  <w:comment w:id="5620" w:author="Jillian Carson-Jackson" w:date="2020-12-27T15:33:00Z" w:initials="JC">
    <w:p w14:paraId="3760BC97" w14:textId="67B8C5F4" w:rsidR="00746CF1" w:rsidRDefault="00746CF1">
      <w:pPr>
        <w:pStyle w:val="CommentText"/>
      </w:pPr>
      <w:r>
        <w:rPr>
          <w:rStyle w:val="CommentReference"/>
        </w:rPr>
        <w:annotationRef/>
      </w:r>
      <w:r>
        <w:t>Adapted from original module 6</w:t>
      </w:r>
    </w:p>
  </w:comment>
  <w:comment w:id="5641" w:author="Jillian Carson-Jackson" w:date="2020-12-27T15:34:00Z" w:initials="JC">
    <w:p w14:paraId="011FB9D0" w14:textId="0C1BCF0C" w:rsidR="00746CF1" w:rsidRDefault="00746CF1">
      <w:pPr>
        <w:pStyle w:val="CommentText"/>
      </w:pPr>
      <w:r>
        <w:rPr>
          <w:rStyle w:val="CommentReference"/>
        </w:rPr>
        <w:annotationRef/>
      </w:r>
      <w:r>
        <w:t>Estimated based on the original for the module, plus all of original module 5 and 75% of original module 6</w:t>
      </w:r>
    </w:p>
  </w:comment>
  <w:comment w:id="5663" w:author="Jillian Carson-Jackson" w:date="2020-12-27T15:40:00Z" w:initials="JC">
    <w:p w14:paraId="2BA41BCA" w14:textId="6F9DD92C" w:rsidR="00746CF1" w:rsidRDefault="00746CF1">
      <w:pPr>
        <w:pStyle w:val="CommentText"/>
      </w:pPr>
      <w:r>
        <w:rPr>
          <w:rStyle w:val="CommentReference"/>
        </w:rPr>
        <w:annotationRef/>
      </w:r>
      <w:r>
        <w:t xml:space="preserve">Not reviewed for the 20201228 version, appropriate elements for detailed teaching syllabus brought in from original module 5 and 6.   </w:t>
      </w:r>
    </w:p>
  </w:comment>
  <w:comment w:id="5665" w:author="Abercrombie, Kerrie" w:date="2021-01-22T10:43:00Z" w:initials="AK">
    <w:p w14:paraId="3D999D8D" w14:textId="7D4AAFD7" w:rsidR="00746CF1" w:rsidRDefault="00746CF1">
      <w:pPr>
        <w:pStyle w:val="CommentText"/>
      </w:pPr>
      <w:r>
        <w:rPr>
          <w:rStyle w:val="CommentReference"/>
        </w:rPr>
        <w:annotationRef/>
      </w:r>
      <w:r>
        <w:t>Captured under module 2, element 2.4</w:t>
      </w:r>
    </w:p>
  </w:comment>
  <w:comment w:id="5670" w:author="Abercrombie, Kerrie" w:date="2021-01-22T10:38:00Z" w:initials="AK">
    <w:p w14:paraId="38F5AE09" w14:textId="52735592" w:rsidR="00746CF1" w:rsidRDefault="00746CF1">
      <w:pPr>
        <w:pStyle w:val="CommentText"/>
      </w:pPr>
      <w:r>
        <w:rPr>
          <w:rStyle w:val="CommentReference"/>
        </w:rPr>
        <w:annotationRef/>
      </w:r>
      <w:r>
        <w:t>Captured under module 2, element 2.2</w:t>
      </w:r>
    </w:p>
  </w:comment>
  <w:comment w:id="5672" w:author="Abercrombie, Kerrie" w:date="2021-01-22T10:38:00Z" w:initials="AK">
    <w:p w14:paraId="1B2C1FB0" w14:textId="15598B44" w:rsidR="00746CF1" w:rsidRDefault="00746CF1">
      <w:pPr>
        <w:pStyle w:val="CommentText"/>
      </w:pPr>
      <w:r>
        <w:rPr>
          <w:rStyle w:val="CommentReference"/>
        </w:rPr>
        <w:annotationRef/>
      </w:r>
      <w:r>
        <w:t>The new IMO Resolution under para 3.2 states</w:t>
      </w:r>
    </w:p>
    <w:p w14:paraId="27405EE9" w14:textId="24DE8617" w:rsidR="00746CF1" w:rsidRPr="00746CF1" w:rsidRDefault="00746CF1">
      <w:pPr>
        <w:pStyle w:val="CommentText"/>
        <w:rPr>
          <w:i/>
          <w:sz w:val="22"/>
          <w:szCs w:val="22"/>
        </w:rPr>
      </w:pPr>
      <w:r w:rsidRPr="00746CF1">
        <w:rPr>
          <w:i/>
        </w:rPr>
        <w:t>“</w:t>
      </w:r>
      <w:r w:rsidRPr="00746CF1">
        <w:rPr>
          <w:i/>
          <w:sz w:val="22"/>
          <w:szCs w:val="22"/>
        </w:rPr>
        <w:t>3.2 To achieve its purpose, a VTS should provide information or issue advice, warnings and instructions as deemed necessary.”</w:t>
      </w:r>
    </w:p>
    <w:p w14:paraId="07CADB7A" w14:textId="7D922BF1" w:rsidR="00746CF1" w:rsidRDefault="00746CF1">
      <w:pPr>
        <w:pStyle w:val="CommentText"/>
        <w:rPr>
          <w:sz w:val="22"/>
          <w:szCs w:val="22"/>
        </w:rPr>
      </w:pPr>
    </w:p>
    <w:p w14:paraId="6BACAF90" w14:textId="20F9E982" w:rsidR="00746CF1" w:rsidRDefault="00746CF1">
      <w:pPr>
        <w:pStyle w:val="CommentText"/>
        <w:rPr>
          <w:sz w:val="22"/>
          <w:szCs w:val="22"/>
        </w:rPr>
      </w:pPr>
      <w:r>
        <w:rPr>
          <w:sz w:val="22"/>
          <w:szCs w:val="22"/>
        </w:rPr>
        <w:t xml:space="preserve">This means that all VTSs can use these message markers. </w:t>
      </w:r>
    </w:p>
    <w:p w14:paraId="2E7FD534" w14:textId="7DF59D10" w:rsidR="00746CF1" w:rsidRDefault="00746CF1">
      <w:pPr>
        <w:pStyle w:val="CommentText"/>
        <w:rPr>
          <w:sz w:val="22"/>
          <w:szCs w:val="22"/>
        </w:rPr>
      </w:pPr>
    </w:p>
    <w:p w14:paraId="52976F17" w14:textId="5E5C152E" w:rsidR="00746CF1" w:rsidRDefault="00746CF1">
      <w:pPr>
        <w:pStyle w:val="CommentText"/>
      </w:pPr>
      <w:r>
        <w:rPr>
          <w:sz w:val="22"/>
          <w:szCs w:val="22"/>
        </w:rPr>
        <w:t xml:space="preserve">Our thinking needs to be modernised. </w:t>
      </w:r>
    </w:p>
  </w:comment>
  <w:comment w:id="5673" w:author="Abercrombie, Kerrie" w:date="2021-01-22T10:37:00Z" w:initials="AK">
    <w:p w14:paraId="79E19ABE" w14:textId="0A8D6081" w:rsidR="00746CF1" w:rsidRDefault="00746CF1">
      <w:pPr>
        <w:pStyle w:val="CommentText"/>
      </w:pPr>
      <w:r>
        <w:rPr>
          <w:rStyle w:val="CommentReference"/>
        </w:rPr>
        <w:annotationRef/>
      </w:r>
      <w:r>
        <w:t>This needs to be broken down and gone moving into the future.  Why are we training for this?</w:t>
      </w:r>
    </w:p>
  </w:comment>
  <w:comment w:id="5675" w:author="Abercrombie, Kerrie" w:date="2021-01-22T10:38:00Z" w:initials="AK">
    <w:p w14:paraId="6B3ECB80" w14:textId="0608619B" w:rsidR="00746CF1" w:rsidRDefault="00746CF1">
      <w:pPr>
        <w:pStyle w:val="CommentText"/>
      </w:pPr>
      <w:r>
        <w:rPr>
          <w:rStyle w:val="CommentReference"/>
        </w:rPr>
        <w:annotationRef/>
      </w:r>
      <w:r>
        <w:t>Simulation exercises should provide the practical experience</w:t>
      </w:r>
    </w:p>
  </w:comment>
  <w:comment w:id="5678" w:author="Abercrombie, Kerrie" w:date="2021-01-22T10:44:00Z" w:initials="AK">
    <w:p w14:paraId="3A3D600D" w14:textId="2CDC2E56" w:rsidR="00746CF1" w:rsidRDefault="00746CF1">
      <w:pPr>
        <w:pStyle w:val="CommentText"/>
      </w:pPr>
      <w:r>
        <w:rPr>
          <w:rStyle w:val="CommentReference"/>
        </w:rPr>
        <w:annotationRef/>
      </w:r>
      <w:r>
        <w:t>Captured under module 2, element 2.3.1</w:t>
      </w:r>
    </w:p>
  </w:comment>
  <w:comment w:id="5684" w:author="Abercrombie, Kerrie" w:date="2021-01-22T10:48:00Z" w:initials="AK">
    <w:p w14:paraId="27F6B6CF" w14:textId="47CC4A6F" w:rsidR="00746CF1" w:rsidRDefault="00746CF1">
      <w:pPr>
        <w:pStyle w:val="CommentText"/>
      </w:pPr>
      <w:r>
        <w:rPr>
          <w:rStyle w:val="CommentReference"/>
        </w:rPr>
        <w:annotationRef/>
      </w:r>
      <w:r>
        <w:t>Captured in module 2, element 2.2.1</w:t>
      </w:r>
    </w:p>
  </w:comment>
  <w:comment w:id="5692" w:author="Abercrombie, Kerrie" w:date="2021-01-22T10:52:00Z" w:initials="AK">
    <w:p w14:paraId="52280013" w14:textId="71BA285E" w:rsidR="00746CF1" w:rsidRDefault="00746CF1">
      <w:pPr>
        <w:pStyle w:val="CommentText"/>
      </w:pPr>
      <w:r>
        <w:rPr>
          <w:rStyle w:val="CommentReference"/>
        </w:rPr>
        <w:annotationRef/>
      </w:r>
      <w:r>
        <w:t>Captured under module 2, element 2.2.2</w:t>
      </w:r>
    </w:p>
  </w:comment>
  <w:comment w:id="5698" w:author="Abercrombie, Kerrie" w:date="2021-01-22T10:52:00Z" w:initials="AK">
    <w:p w14:paraId="3B9FE0AB" w14:textId="4223DF2A" w:rsidR="00746CF1" w:rsidRDefault="00746CF1">
      <w:pPr>
        <w:pStyle w:val="CommentText"/>
      </w:pPr>
      <w:r>
        <w:rPr>
          <w:rStyle w:val="CommentReference"/>
        </w:rPr>
        <w:annotationRef/>
      </w:r>
      <w:r>
        <w:t>Captured under module 2, section 4</w:t>
      </w:r>
    </w:p>
  </w:comment>
  <w:comment w:id="5703" w:author="Abercrombie, Kerrie" w:date="2021-01-22T10:56:00Z" w:initials="AK">
    <w:p w14:paraId="3D1491F7" w14:textId="5E8010CC" w:rsidR="00746CF1" w:rsidRDefault="00746CF1">
      <w:pPr>
        <w:pStyle w:val="CommentText"/>
      </w:pPr>
      <w:r>
        <w:rPr>
          <w:rStyle w:val="CommentReference"/>
        </w:rPr>
        <w:annotationRef/>
      </w:r>
      <w:r>
        <w:t>Captured under module 2, element 2.2.2</w:t>
      </w:r>
    </w:p>
  </w:comment>
  <w:comment w:id="5707" w:author="Abercrombie, Kerrie" w:date="2021-01-22T11:00:00Z" w:initials="AK">
    <w:p w14:paraId="47FFE63E" w14:textId="67CD457D" w:rsidR="00746CF1" w:rsidRDefault="00746CF1">
      <w:pPr>
        <w:pStyle w:val="CommentText"/>
      </w:pPr>
      <w:r>
        <w:rPr>
          <w:rStyle w:val="CommentReference"/>
        </w:rPr>
        <w:annotationRef/>
      </w:r>
      <w:r>
        <w:t>Captured under module 2, element 2.4.1</w:t>
      </w:r>
    </w:p>
  </w:comment>
  <w:comment w:id="5741" w:author="Abercrombie, Kerrie" w:date="2021-01-22T11:43:00Z" w:initials="AK">
    <w:p w14:paraId="378F07A0" w14:textId="53BA5EF0" w:rsidR="00746CF1" w:rsidRDefault="00746CF1">
      <w:pPr>
        <w:pStyle w:val="CommentText"/>
      </w:pPr>
      <w:r>
        <w:rPr>
          <w:rStyle w:val="CommentReference"/>
        </w:rPr>
        <w:annotationRef/>
      </w:r>
      <w:r>
        <w:t xml:space="preserve">Think these will be better captured under module 2, element 2.5.1 </w:t>
      </w:r>
    </w:p>
  </w:comment>
  <w:comment w:id="5747" w:author="Abercrombie, Kerrie" w:date="2021-01-22T11:46:00Z" w:initials="AK">
    <w:p w14:paraId="3FB40C1B" w14:textId="1A740FD7" w:rsidR="00746CF1" w:rsidRDefault="00746CF1">
      <w:pPr>
        <w:pStyle w:val="CommentText"/>
      </w:pPr>
      <w:r>
        <w:rPr>
          <w:rStyle w:val="CommentReference"/>
        </w:rPr>
        <w:annotationRef/>
      </w:r>
      <w:r>
        <w:t>Captured under module 2, element 2.1.1</w:t>
      </w:r>
    </w:p>
  </w:comment>
  <w:comment w:id="5751" w:author="Abercrombie, Kerrie" w:date="2021-01-22T11:47:00Z" w:initials="AK">
    <w:p w14:paraId="7C562363" w14:textId="25B6B0F5" w:rsidR="00746CF1" w:rsidRDefault="00746CF1">
      <w:pPr>
        <w:pStyle w:val="CommentText"/>
      </w:pPr>
      <w:r>
        <w:rPr>
          <w:rStyle w:val="CommentReference"/>
        </w:rPr>
        <w:annotationRef/>
      </w:r>
      <w:r w:rsidRPr="00746CF1">
        <w:t>New suggested topic under personal attributes</w:t>
      </w:r>
    </w:p>
  </w:comment>
  <w:comment w:id="5753" w:author="Abercrombie, Kerrie" w:date="2021-01-22T11:47:00Z" w:initials="AK">
    <w:p w14:paraId="3748E9D8" w14:textId="00CAF523" w:rsidR="00746CF1" w:rsidRDefault="00746CF1">
      <w:pPr>
        <w:pStyle w:val="CommentText"/>
      </w:pPr>
      <w:r>
        <w:rPr>
          <w:rStyle w:val="CommentReference"/>
        </w:rPr>
        <w:annotationRef/>
      </w:r>
      <w:r>
        <w:t>Should be addressed under new suggested topic of ‘barriers to communications’, captured under module 2, element 2.1.3, methods to address the barriers</w:t>
      </w:r>
    </w:p>
  </w:comment>
  <w:comment w:id="5763" w:author="Abercrombie, Kerrie" w:date="2021-01-22T11:41:00Z" w:initials="AK">
    <w:p w14:paraId="5E5FA90E" w14:textId="7C5DD6D1" w:rsidR="00746CF1" w:rsidRDefault="00746CF1">
      <w:pPr>
        <w:pStyle w:val="CommentText"/>
      </w:pPr>
      <w:r>
        <w:rPr>
          <w:rStyle w:val="CommentReference"/>
        </w:rPr>
        <w:annotationRef/>
      </w:r>
      <w:r>
        <w:t>Captured under module 2, element 2.5.2</w:t>
      </w:r>
    </w:p>
  </w:comment>
  <w:comment w:id="5784" w:author="Abercrombie, Kerrie" w:date="2021-01-22T11:06:00Z" w:initials="AK">
    <w:p w14:paraId="50B162D7" w14:textId="2D90042A" w:rsidR="00746CF1" w:rsidRDefault="00746CF1">
      <w:pPr>
        <w:pStyle w:val="CommentText"/>
      </w:pPr>
      <w:r>
        <w:rPr>
          <w:rStyle w:val="CommentReference"/>
        </w:rPr>
        <w:annotationRef/>
      </w:r>
      <w:r w:rsidRPr="00746CF1">
        <w:t>Do we really need this?</w:t>
      </w:r>
      <w:r>
        <w:t xml:space="preserve">  How is this consistent with G1132 or can it be made more consistent with G1132??</w:t>
      </w:r>
    </w:p>
    <w:p w14:paraId="70A319BD" w14:textId="7D5BAA82" w:rsidR="00746CF1" w:rsidRDefault="00746CF1">
      <w:pPr>
        <w:pStyle w:val="CommentText"/>
      </w:pPr>
    </w:p>
  </w:comment>
  <w:comment w:id="5809" w:author="Abercrombie, Kerrie" w:date="2021-01-22T11:55:00Z" w:initials="AK">
    <w:p w14:paraId="3C321B1F" w14:textId="74ECDF98" w:rsidR="00746CF1" w:rsidRDefault="00746CF1">
      <w:pPr>
        <w:pStyle w:val="CommentText"/>
      </w:pPr>
      <w:r>
        <w:rPr>
          <w:rStyle w:val="CommentReference"/>
        </w:rPr>
        <w:annotationRef/>
      </w:r>
      <w:r>
        <w:t>Captured under module 2, element 2.1.4</w:t>
      </w:r>
    </w:p>
  </w:comment>
  <w:comment w:id="5835" w:author="Abercrombie, Kerrie" w:date="2021-01-22T12:10:00Z" w:initials="AK">
    <w:p w14:paraId="4D25137A" w14:textId="3BF3FFC5" w:rsidR="00746CF1" w:rsidRDefault="00746CF1">
      <w:pPr>
        <w:pStyle w:val="CommentText"/>
      </w:pPr>
      <w:r>
        <w:rPr>
          <w:rStyle w:val="CommentReference"/>
        </w:rPr>
        <w:annotationRef/>
      </w:r>
      <w:r w:rsidRPr="00746CF1">
        <w:t>Unsure on the purpose of these topics</w:t>
      </w:r>
    </w:p>
    <w:p w14:paraId="1AA7F3B9" w14:textId="6F077222" w:rsidR="00746CF1" w:rsidRDefault="00746CF1">
      <w:pPr>
        <w:pStyle w:val="CommentText"/>
      </w:pPr>
    </w:p>
    <w:p w14:paraId="0BB27CDD" w14:textId="1C38DE38" w:rsidR="00746CF1" w:rsidRDefault="00746CF1">
      <w:pPr>
        <w:pStyle w:val="CommentText"/>
      </w:pPr>
      <w:r>
        <w:t>Do we need it?  Is it not a given with regards to the provision of information?</w:t>
      </w:r>
    </w:p>
  </w:comment>
  <w:comment w:id="5864" w:author="Abercrombie, Kerrie" w:date="2021-01-22T12:11:00Z" w:initials="AK">
    <w:p w14:paraId="0685E0A0" w14:textId="496E55B1" w:rsidR="00746CF1" w:rsidRPr="00746CF1" w:rsidRDefault="00746CF1">
      <w:pPr>
        <w:pStyle w:val="CommentText"/>
      </w:pPr>
      <w:r>
        <w:rPr>
          <w:rStyle w:val="CommentReference"/>
        </w:rPr>
        <w:annotationRef/>
      </w:r>
      <w:r>
        <w:t xml:space="preserve">Not entirely sure to </w:t>
      </w:r>
      <w:r w:rsidRPr="00746CF1">
        <w:t>what a plan of action is?</w:t>
      </w:r>
    </w:p>
    <w:p w14:paraId="5C4F046A" w14:textId="61450FC1" w:rsidR="00746CF1" w:rsidRPr="00746CF1" w:rsidRDefault="00746CF1">
      <w:pPr>
        <w:pStyle w:val="CommentText"/>
      </w:pPr>
    </w:p>
    <w:p w14:paraId="317A4CCF" w14:textId="48425A76" w:rsidR="00746CF1" w:rsidRDefault="00746CF1">
      <w:pPr>
        <w:pStyle w:val="CommentText"/>
      </w:pPr>
      <w:r w:rsidRPr="00746CF1">
        <w:t>Perhaps some of these subject elements can be included /captured in module 3- provision of VTS</w:t>
      </w:r>
    </w:p>
  </w:comment>
  <w:comment w:id="5889" w:author="Abercrombie, Kerrie" w:date="2021-01-22T12:04:00Z" w:initials="AK">
    <w:p w14:paraId="6E0B4B26" w14:textId="4A78CA7B" w:rsidR="00746CF1" w:rsidRDefault="00746CF1">
      <w:pPr>
        <w:pStyle w:val="CommentText"/>
      </w:pPr>
      <w:r>
        <w:rPr>
          <w:rStyle w:val="CommentReference"/>
        </w:rPr>
        <w:annotationRef/>
      </w:r>
      <w:r>
        <w:t xml:space="preserve">Captured under module 2, element 2.3.1. </w:t>
      </w:r>
    </w:p>
  </w:comment>
  <w:comment w:id="5998" w:author="Abercrombie, Kerrie" w:date="2021-01-22T09:24:00Z" w:initials="AK">
    <w:p w14:paraId="39A83C43" w14:textId="18B03207" w:rsidR="00746CF1" w:rsidRDefault="00746CF1">
      <w:pPr>
        <w:pStyle w:val="CommentText"/>
      </w:pPr>
      <w:r>
        <w:rPr>
          <w:rStyle w:val="CommentReference"/>
        </w:rPr>
        <w:annotationRef/>
      </w:r>
      <w:r>
        <w:t xml:space="preserve">Based on discussions at last meeting this should have gone under Regulatory and legal framework. </w:t>
      </w:r>
    </w:p>
    <w:p w14:paraId="3A7C0003" w14:textId="0C308DE4" w:rsidR="00746CF1" w:rsidRDefault="00746CF1">
      <w:pPr>
        <w:pStyle w:val="CommentText"/>
      </w:pPr>
    </w:p>
    <w:p w14:paraId="6F950D04" w14:textId="630E471F" w:rsidR="00746CF1" w:rsidRDefault="00746CF1">
      <w:pPr>
        <w:pStyle w:val="CommentText"/>
      </w:pPr>
      <w:r>
        <w:t>Have incorporated this under module 1, element 1.5 above</w:t>
      </w:r>
    </w:p>
    <w:p w14:paraId="35CB6381" w14:textId="3A3454D4" w:rsidR="00746CF1" w:rsidRDefault="00746CF1">
      <w:pPr>
        <w:pStyle w:val="CommentText"/>
      </w:pPr>
    </w:p>
    <w:p w14:paraId="04A7154C" w14:textId="7409B5D0" w:rsidR="00746CF1" w:rsidRDefault="00746CF1">
      <w:pPr>
        <w:pStyle w:val="CommentText"/>
      </w:pPr>
      <w:r>
        <w:t>THIS ALSO NEEDS TO BE A MAJOR SUBJECT COVERED IN THE OJT COURSE</w:t>
      </w:r>
    </w:p>
  </w:comment>
  <w:comment w:id="6010" w:author="Abercrombie, Kerrie" w:date="2021-01-22T09:34:00Z" w:initials="AK">
    <w:p w14:paraId="42C07300" w14:textId="541C8DC6" w:rsidR="00746CF1" w:rsidRDefault="00746CF1">
      <w:pPr>
        <w:pStyle w:val="CommentText"/>
      </w:pPr>
      <w:r>
        <w:rPr>
          <w:rStyle w:val="CommentReference"/>
        </w:rPr>
        <w:annotationRef/>
      </w:r>
      <w:r>
        <w:t>Captured module 1, element 1.5.3</w:t>
      </w:r>
    </w:p>
  </w:comment>
  <w:comment w:id="6036" w:author="Abercrombie, Kerrie" w:date="2021-01-22T09:35:00Z" w:initials="AK">
    <w:p w14:paraId="3AA411D0" w14:textId="77DF38CE" w:rsidR="00746CF1" w:rsidRDefault="00746CF1">
      <w:pPr>
        <w:pStyle w:val="CommentText"/>
      </w:pPr>
      <w:r>
        <w:rPr>
          <w:rStyle w:val="CommentReference"/>
        </w:rPr>
        <w:annotationRef/>
      </w:r>
      <w:r>
        <w:t>Captured in module 1, element 1.5.4</w:t>
      </w:r>
    </w:p>
  </w:comment>
  <w:comment w:id="6078" w:author="Abercrombie, Kerrie" w:date="2021-01-22T09:26:00Z" w:initials="AK">
    <w:p w14:paraId="74F0DD8D" w14:textId="282B456D" w:rsidR="00746CF1" w:rsidRDefault="00746CF1">
      <w:pPr>
        <w:pStyle w:val="CommentText"/>
      </w:pPr>
      <w:r>
        <w:rPr>
          <w:rStyle w:val="CommentReference"/>
        </w:rPr>
        <w:annotationRef/>
      </w:r>
      <w:r>
        <w:t>Captured under module 1, element 1.5.1</w:t>
      </w:r>
    </w:p>
  </w:comment>
  <w:comment w:id="6065" w:author="Abercrombie, Kerrie" w:date="2021-01-22T09:30:00Z" w:initials="AK">
    <w:p w14:paraId="185FE365" w14:textId="4C6A527E" w:rsidR="00746CF1" w:rsidRDefault="00746CF1">
      <w:pPr>
        <w:pStyle w:val="CommentText"/>
      </w:pPr>
      <w:r>
        <w:rPr>
          <w:rStyle w:val="CommentReference"/>
        </w:rPr>
        <w:annotationRef/>
      </w:r>
      <w:r>
        <w:t>Captured under module 1, element 1.5.2</w:t>
      </w:r>
    </w:p>
  </w:comment>
  <w:comment w:id="6166" w:author="Abercrombie, Kerrie" w:date="2021-01-22T09:37:00Z" w:initials="AK">
    <w:p w14:paraId="4F21B083" w14:textId="47648878" w:rsidR="00746CF1" w:rsidRPr="00C37011" w:rsidRDefault="00746CF1">
      <w:pPr>
        <w:pStyle w:val="CommentText"/>
      </w:pPr>
      <w:r>
        <w:rPr>
          <w:rStyle w:val="CommentReference"/>
        </w:rPr>
        <w:annotationRef/>
      </w:r>
      <w:r w:rsidRPr="00C37011">
        <w:t xml:space="preserve">There would be so much variance between VTS authorities around the world.  I cannot see how this can be taught generically and with enough depth in such a short time to make this a quality skill that an operator would come back with instant skills to be used in the workplace to be competent in report writing. </w:t>
      </w:r>
    </w:p>
    <w:p w14:paraId="4BC5C4B2" w14:textId="77777777" w:rsidR="00746CF1" w:rsidRPr="00C37011" w:rsidRDefault="00746CF1">
      <w:pPr>
        <w:pStyle w:val="CommentText"/>
      </w:pPr>
    </w:p>
    <w:p w14:paraId="23295100" w14:textId="00E49550" w:rsidR="00746CF1" w:rsidRPr="00C37011" w:rsidRDefault="00746CF1">
      <w:pPr>
        <w:pStyle w:val="CommentText"/>
      </w:pPr>
      <w:r w:rsidRPr="00C37011">
        <w:t xml:space="preserve">Suggest that this be an item included into the OJT programme and it is something that a VTS Authority focuses individually on with their staff. </w:t>
      </w:r>
    </w:p>
    <w:p w14:paraId="5C40C6BF" w14:textId="4F19FA77" w:rsidR="00746CF1" w:rsidRPr="00C37011" w:rsidRDefault="00746CF1">
      <w:pPr>
        <w:pStyle w:val="CommentText"/>
      </w:pPr>
    </w:p>
    <w:p w14:paraId="32AA7CCD" w14:textId="6D5C4C20" w:rsidR="00746CF1" w:rsidRDefault="00746CF1">
      <w:pPr>
        <w:pStyle w:val="CommentText"/>
      </w:pPr>
      <w:r w:rsidRPr="00C37011">
        <w:t>Suggest that it could be deleted from the course.</w:t>
      </w:r>
      <w:r>
        <w:t xml:space="preserve"> </w:t>
      </w:r>
    </w:p>
  </w:comment>
  <w:comment w:id="6184" w:author="Abercrombie, Kerrie" w:date="2021-01-22T12:13:00Z" w:initials="AK">
    <w:p w14:paraId="4F7AD40A" w14:textId="729BC17B" w:rsidR="00746CF1" w:rsidRPr="00C37011" w:rsidRDefault="00746CF1">
      <w:pPr>
        <w:pStyle w:val="CommentText"/>
      </w:pPr>
      <w:r>
        <w:rPr>
          <w:rStyle w:val="CommentReference"/>
        </w:rPr>
        <w:annotationRef/>
      </w:r>
      <w:r w:rsidRPr="00C37011">
        <w:t>? Do we need to teach DSC</w:t>
      </w:r>
    </w:p>
    <w:p w14:paraId="6FE6807A" w14:textId="7A4C691D" w:rsidR="00746CF1" w:rsidRPr="00C37011" w:rsidRDefault="00746CF1">
      <w:pPr>
        <w:pStyle w:val="CommentText"/>
      </w:pPr>
    </w:p>
    <w:p w14:paraId="60697B6A" w14:textId="22713F38" w:rsidR="00746CF1" w:rsidRDefault="00746CF1">
      <w:pPr>
        <w:pStyle w:val="CommentText"/>
      </w:pPr>
      <w:r w:rsidRPr="00C37011">
        <w:t xml:space="preserve">? </w:t>
      </w:r>
      <w:proofErr w:type="gramStart"/>
      <w:r w:rsidRPr="00C37011">
        <w:t>if</w:t>
      </w:r>
      <w:proofErr w:type="gramEnd"/>
      <w:r w:rsidRPr="00C37011">
        <w:t xml:space="preserve"> a VTS authority uses DSC – perhaps it can be an area that they train their staff at an OJT level</w:t>
      </w:r>
    </w:p>
  </w:comment>
  <w:comment w:id="6212" w:author="Abercrombie, Kerrie" w:date="2021-01-22T12:15:00Z" w:initials="AK">
    <w:p w14:paraId="7EBD0E20" w14:textId="69369DFF" w:rsidR="00746CF1" w:rsidRDefault="00746CF1">
      <w:pPr>
        <w:pStyle w:val="CommentText"/>
      </w:pPr>
      <w:r>
        <w:rPr>
          <w:rStyle w:val="CommentReference"/>
        </w:rPr>
        <w:annotationRef/>
      </w:r>
      <w:r>
        <w:t>Captured under module 2, section 2.3.2</w:t>
      </w:r>
    </w:p>
  </w:comment>
  <w:comment w:id="6220" w:author="Abercrombie, Kerrie" w:date="2021-01-22T12:15:00Z" w:initials="AK">
    <w:p w14:paraId="6E878101" w14:textId="52E33749" w:rsidR="00746CF1" w:rsidRDefault="00746CF1">
      <w:pPr>
        <w:pStyle w:val="CommentText"/>
      </w:pPr>
      <w:r>
        <w:rPr>
          <w:rStyle w:val="CommentReference"/>
        </w:rPr>
        <w:annotationRef/>
      </w:r>
      <w:r>
        <w:t>Captured under module 2, section 2.3</w:t>
      </w:r>
    </w:p>
  </w:comment>
  <w:comment w:id="6232" w:author="Abercrombie, Kerrie" w:date="2021-01-22T12:16:00Z" w:initials="AK">
    <w:p w14:paraId="5FDA398E" w14:textId="5F43A9F3" w:rsidR="00746CF1" w:rsidRDefault="00746CF1">
      <w:pPr>
        <w:pStyle w:val="CommentText"/>
      </w:pPr>
      <w:r>
        <w:rPr>
          <w:rStyle w:val="CommentReference"/>
        </w:rPr>
        <w:annotationRef/>
      </w:r>
      <w:r>
        <w:t xml:space="preserve"> Captured under module 2, section 2.3.2</w:t>
      </w:r>
    </w:p>
  </w:comment>
  <w:comment w:id="6228" w:author="Abercrombie, Kerrie" w:date="2021-01-22T12:17:00Z" w:initials="AK">
    <w:p w14:paraId="12A0110B" w14:textId="44323D83" w:rsidR="00746CF1" w:rsidRDefault="00746CF1">
      <w:pPr>
        <w:pStyle w:val="CommentText"/>
      </w:pPr>
      <w:r>
        <w:rPr>
          <w:rStyle w:val="CommentReference"/>
        </w:rPr>
        <w:annotationRef/>
      </w:r>
      <w:r w:rsidRPr="00C37011">
        <w:t>Any dedicated procedures on the use of VHF, DSC or AIS needs to be included in the OJT programme for that VTS.</w:t>
      </w:r>
      <w:r>
        <w:t xml:space="preserve"> </w:t>
      </w:r>
    </w:p>
  </w:comment>
  <w:comment w:id="6249" w:author="Abercrombie, Kerrie" w:date="2021-01-22T10:04:00Z" w:initials="AK">
    <w:p w14:paraId="0A21C291" w14:textId="236E1C7D" w:rsidR="00746CF1" w:rsidRDefault="00746CF1">
      <w:pPr>
        <w:pStyle w:val="CommentText"/>
      </w:pPr>
      <w:r>
        <w:rPr>
          <w:rStyle w:val="CommentReference"/>
        </w:rPr>
        <w:annotationRef/>
      </w:r>
      <w:r w:rsidRPr="00C37011">
        <w:t>This needs to be captured in the limitation of VTS equipment</w:t>
      </w:r>
    </w:p>
  </w:comment>
  <w:comment w:id="6277" w:author="Jillian Carson-Jackson" w:date="2020-12-27T15:43:00Z" w:initials="JC">
    <w:p w14:paraId="48C1501A" w14:textId="6C823B1D" w:rsidR="00746CF1" w:rsidRDefault="00746CF1">
      <w:pPr>
        <w:pStyle w:val="CommentText"/>
      </w:pPr>
      <w:r>
        <w:rPr>
          <w:rStyle w:val="CommentReference"/>
        </w:rPr>
        <w:annotationRef/>
      </w:r>
      <w:r>
        <w:t>New Module – revised based on the relevant sections from the original module 2 – Traffic Management</w:t>
      </w:r>
    </w:p>
  </w:comment>
  <w:comment w:id="6294" w:author="Jillian Carson-Jackson" w:date="2020-12-27T15:47:00Z" w:initials="JC">
    <w:p w14:paraId="57C2DAA7" w14:textId="5EB7F6A3" w:rsidR="00746CF1" w:rsidRDefault="00746CF1">
      <w:pPr>
        <w:pStyle w:val="CommentText"/>
      </w:pPr>
      <w:r>
        <w:rPr>
          <w:rStyle w:val="CommentReference"/>
        </w:rPr>
        <w:annotationRef/>
      </w:r>
      <w:r>
        <w:t>Not reviewed for 20201228 version</w:t>
      </w:r>
    </w:p>
  </w:comment>
  <w:comment w:id="6300" w:author="Jillian Carson-Jackson" w:date="2020-12-27T15:52:00Z" w:initials="JC">
    <w:p w14:paraId="0B730B85" w14:textId="5A339CC2" w:rsidR="00746CF1" w:rsidRDefault="00746CF1">
      <w:pPr>
        <w:pStyle w:val="CommentText"/>
      </w:pPr>
      <w:r>
        <w:rPr>
          <w:rStyle w:val="CommentReference"/>
        </w:rPr>
        <w:annotationRef/>
      </w:r>
      <w:r>
        <w:t xml:space="preserve">Question: do we need these two as separate elements – or does Regulatory requirements, as stated, cover the new sub-heading? </w:t>
      </w:r>
    </w:p>
  </w:comment>
  <w:comment w:id="6309" w:author="Jillian Carson-Jackson" w:date="2020-12-27T15:50:00Z" w:initials="JC">
    <w:p w14:paraId="0C59AB21" w14:textId="5519A0D3" w:rsidR="00746CF1" w:rsidRDefault="00746CF1">
      <w:pPr>
        <w:pStyle w:val="CommentText"/>
      </w:pPr>
      <w:r>
        <w:rPr>
          <w:rStyle w:val="CommentReference"/>
        </w:rPr>
        <w:annotationRef/>
      </w:r>
      <w:r>
        <w:t>Copied from original Module 5</w:t>
      </w:r>
    </w:p>
  </w:comment>
  <w:comment w:id="6323" w:author="Jillian Carson-Jackson" w:date="2020-12-27T15:54:00Z" w:initials="JC">
    <w:p w14:paraId="6BC8C9CA" w14:textId="0648D624" w:rsidR="00746CF1" w:rsidRDefault="00746CF1">
      <w:pPr>
        <w:pStyle w:val="CommentText"/>
      </w:pPr>
      <w:r>
        <w:rPr>
          <w:rStyle w:val="CommentReference"/>
        </w:rPr>
        <w:annotationRef/>
      </w:r>
      <w:r>
        <w:t xml:space="preserve">Estimate – taken from hours identified in original Table 4 for original Module 2. </w:t>
      </w:r>
    </w:p>
  </w:comment>
  <w:comment w:id="6325" w:author="Jillian Carson-Jackson" w:date="2020-12-27T15:55:00Z" w:initials="JC">
    <w:p w14:paraId="6836A980" w14:textId="42E7C8B2" w:rsidR="00746CF1" w:rsidRDefault="00746CF1">
      <w:pPr>
        <w:pStyle w:val="CommentText"/>
      </w:pPr>
      <w:r>
        <w:rPr>
          <w:rStyle w:val="CommentReference"/>
        </w:rPr>
        <w:annotationRef/>
      </w:r>
      <w:r>
        <w:rPr>
          <w:rStyle w:val="CommentReference"/>
        </w:rPr>
        <w:annotationRef/>
      </w:r>
      <w:r>
        <w:t>Not reviewed for 20201228 version</w:t>
      </w:r>
    </w:p>
  </w:comment>
  <w:comment w:id="6333" w:author="Abercrombie, Kerrie" w:date="2021-01-22T09:43:00Z" w:initials="AK">
    <w:p w14:paraId="30BE02DD" w14:textId="562D2A60" w:rsidR="00746CF1" w:rsidRDefault="00746CF1">
      <w:pPr>
        <w:pStyle w:val="CommentText"/>
      </w:pPr>
      <w:r>
        <w:rPr>
          <w:rStyle w:val="CommentReference"/>
        </w:rPr>
        <w:annotationRef/>
      </w:r>
      <w:r>
        <w:t>These are fairly low level and really should be taught within OJT</w:t>
      </w:r>
    </w:p>
  </w:comment>
  <w:comment w:id="6367" w:author="Jillian Carson-Jackson" w:date="2020-12-27T16:08:00Z" w:initials="JC">
    <w:p w14:paraId="22D7CAB9" w14:textId="77777777" w:rsidR="00746CF1" w:rsidRDefault="00746CF1" w:rsidP="00D2783E">
      <w:pPr>
        <w:pStyle w:val="CommentText"/>
      </w:pPr>
      <w:r>
        <w:rPr>
          <w:rStyle w:val="CommentReference"/>
        </w:rPr>
        <w:annotationRef/>
      </w:r>
      <w:r>
        <w:t>Not reviewed for 20201228 version</w:t>
      </w:r>
    </w:p>
    <w:p w14:paraId="7931CCCB" w14:textId="387A407E" w:rsidR="00746CF1" w:rsidRDefault="00746CF1">
      <w:pPr>
        <w:pStyle w:val="CommentText"/>
      </w:pPr>
      <w:r>
        <w:t xml:space="preserve">Content copied from other existing modules. </w:t>
      </w:r>
    </w:p>
  </w:comment>
  <w:comment w:id="6369" w:author="Abercrombie, Kerrie" w:date="2021-01-22T09:49:00Z" w:initials="AK">
    <w:p w14:paraId="4069EA06" w14:textId="3A3A6A9E" w:rsidR="00746CF1" w:rsidRDefault="00746CF1">
      <w:pPr>
        <w:pStyle w:val="CommentText"/>
      </w:pPr>
      <w:r>
        <w:rPr>
          <w:rStyle w:val="CommentReference"/>
        </w:rPr>
        <w:annotationRef/>
      </w:r>
      <w:r>
        <w:t>Captured module 1, element 1.1</w:t>
      </w:r>
    </w:p>
  </w:comment>
  <w:comment w:id="6376" w:author="Abercrombie, Kerrie" w:date="2021-01-22T09:48:00Z" w:initials="AK">
    <w:p w14:paraId="5FC36938" w14:textId="54889CBF" w:rsidR="00746CF1" w:rsidRDefault="00746CF1">
      <w:pPr>
        <w:pStyle w:val="CommentText"/>
      </w:pPr>
      <w:r>
        <w:rPr>
          <w:rStyle w:val="CommentReference"/>
        </w:rPr>
        <w:annotationRef/>
      </w:r>
      <w:r>
        <w:t>Captured under module 1, element 1.2</w:t>
      </w:r>
    </w:p>
  </w:comment>
  <w:comment w:id="6377" w:author="Abercrombie, Kerrie" w:date="2021-01-22T09:48:00Z" w:initials="AK">
    <w:p w14:paraId="49D1F1AF" w14:textId="66715D62" w:rsidR="00746CF1" w:rsidRDefault="00746CF1">
      <w:pPr>
        <w:pStyle w:val="CommentText"/>
      </w:pPr>
      <w:r>
        <w:rPr>
          <w:rStyle w:val="CommentReference"/>
        </w:rPr>
        <w:annotationRef/>
      </w:r>
      <w:r>
        <w:t>While important.  Could this be better taught within OJT</w:t>
      </w:r>
    </w:p>
  </w:comment>
  <w:comment w:id="6379" w:author="Abercrombie, Kerrie" w:date="2021-01-22T09:48:00Z" w:initials="AK">
    <w:p w14:paraId="45C3B428" w14:textId="6D1620A2" w:rsidR="00746CF1" w:rsidRDefault="00746CF1">
      <w:pPr>
        <w:pStyle w:val="CommentText"/>
      </w:pPr>
      <w:r>
        <w:rPr>
          <w:rStyle w:val="CommentReference"/>
        </w:rPr>
        <w:annotationRef/>
      </w:r>
      <w:r>
        <w:t xml:space="preserve">Captured under module 1, element </w:t>
      </w:r>
      <w:proofErr w:type="gramStart"/>
      <w:r>
        <w:t>1.3  BUT</w:t>
      </w:r>
      <w:proofErr w:type="gramEnd"/>
      <w:r>
        <w:t xml:space="preserve"> have used the topics from module 6 of the V103/2 model course as they are more succinct</w:t>
      </w:r>
    </w:p>
  </w:comment>
  <w:comment w:id="6389" w:author="Abercrombie, Kerrie" w:date="2021-01-22T09:47:00Z" w:initials="AK">
    <w:p w14:paraId="62947029" w14:textId="7DF346A5" w:rsidR="00746CF1" w:rsidRDefault="00746CF1" w:rsidP="00A233EF">
      <w:pPr>
        <w:pStyle w:val="CommentText"/>
      </w:pPr>
      <w:r>
        <w:rPr>
          <w:rStyle w:val="CommentReference"/>
        </w:rPr>
        <w:annotationRef/>
      </w:r>
      <w:r w:rsidRPr="00C37011">
        <w:rPr>
          <w:rStyle w:val="CommentReference"/>
        </w:rPr>
        <w:annotationRef/>
      </w:r>
      <w:r w:rsidRPr="00C37011">
        <w:t xml:space="preserve">? </w:t>
      </w:r>
      <w:proofErr w:type="gramStart"/>
      <w:r w:rsidRPr="00C37011">
        <w:t>where</w:t>
      </w:r>
      <w:proofErr w:type="gramEnd"/>
      <w:r w:rsidRPr="00C37011">
        <w:t xml:space="preserve"> does it really fit?  </w:t>
      </w:r>
      <w:r>
        <w:t xml:space="preserve"> Does it warrant a new session element under legal framework</w:t>
      </w:r>
    </w:p>
    <w:p w14:paraId="6B1F8C13" w14:textId="77777777" w:rsidR="00746CF1" w:rsidRDefault="00746CF1" w:rsidP="00A233EF">
      <w:pPr>
        <w:pStyle w:val="CommentText"/>
      </w:pPr>
    </w:p>
    <w:p w14:paraId="3126AC28" w14:textId="07D9A657" w:rsidR="00746CF1" w:rsidRDefault="00746CF1" w:rsidP="00A233EF">
      <w:pPr>
        <w:pStyle w:val="CommentText"/>
      </w:pPr>
      <w:r w:rsidRPr="00C37011">
        <w:t>Is this a nice to have?</w:t>
      </w:r>
      <w:r>
        <w:t xml:space="preserve"> Or something that could be pushed to OJT?</w:t>
      </w:r>
    </w:p>
    <w:p w14:paraId="5825C78F" w14:textId="3C65A48C" w:rsidR="00746CF1" w:rsidRDefault="00746CF1">
      <w:pPr>
        <w:pStyle w:val="CommentText"/>
      </w:pPr>
    </w:p>
  </w:comment>
  <w:comment w:id="6390" w:author="Abercrombie, Kerrie" w:date="2021-01-22T09:47:00Z" w:initials="AK">
    <w:p w14:paraId="11DB6D9A" w14:textId="0DD98ABE" w:rsidR="00746CF1" w:rsidRDefault="00746CF1">
      <w:pPr>
        <w:pStyle w:val="CommentText"/>
      </w:pPr>
      <w:r>
        <w:rPr>
          <w:rStyle w:val="CommentReference"/>
        </w:rPr>
        <w:annotationRef/>
      </w:r>
      <w:r>
        <w:t>Captured under module 1, element 1.4</w:t>
      </w:r>
    </w:p>
  </w:comment>
  <w:comment w:id="6414" w:author="Jillian Carson-Jackson" w:date="2020-12-27T15:56:00Z" w:initials="JC">
    <w:p w14:paraId="7FD2E0D1" w14:textId="469797F4" w:rsidR="00746CF1" w:rsidRDefault="00746CF1">
      <w:pPr>
        <w:pStyle w:val="CommentText"/>
      </w:pPr>
      <w:r>
        <w:rPr>
          <w:rStyle w:val="CommentReference"/>
        </w:rPr>
        <w:annotationRef/>
      </w:r>
      <w:r>
        <w:t>Was original module 2</w:t>
      </w:r>
    </w:p>
  </w:comment>
  <w:comment w:id="6424" w:author="Jillian Carson-Jackson" w:date="2020-12-27T15:57:00Z" w:initials="JC">
    <w:p w14:paraId="349CA2D5" w14:textId="7B5AB1FF" w:rsidR="00746CF1" w:rsidRDefault="00746CF1">
      <w:pPr>
        <w:pStyle w:val="CommentText"/>
      </w:pPr>
      <w:r>
        <w:rPr>
          <w:rStyle w:val="CommentReference"/>
        </w:rPr>
        <w:annotationRef/>
      </w:r>
      <w:r>
        <w:t>Moved to new Module 2 – Legal Framework</w:t>
      </w:r>
    </w:p>
  </w:comment>
  <w:comment w:id="6470" w:author="Jillian Carson-Jackson" w:date="2020-12-27T15:59:00Z" w:initials="JC">
    <w:p w14:paraId="0EDB4AFA" w14:textId="5327D24F" w:rsidR="00746CF1" w:rsidRDefault="00746CF1">
      <w:pPr>
        <w:pStyle w:val="CommentText"/>
      </w:pPr>
      <w:r>
        <w:rPr>
          <w:rStyle w:val="CommentReference"/>
        </w:rPr>
        <w:annotationRef/>
      </w:r>
      <w:r>
        <w:t xml:space="preserve">Content to be added </w:t>
      </w:r>
    </w:p>
  </w:comment>
  <w:comment w:id="6481" w:author="Jillian Carson-Jackson" w:date="2020-12-27T16:00:00Z" w:initials="JC">
    <w:p w14:paraId="694ACBDD" w14:textId="4FDEA78C" w:rsidR="00746CF1" w:rsidRDefault="00746CF1">
      <w:pPr>
        <w:pStyle w:val="CommentText"/>
      </w:pPr>
      <w:r>
        <w:rPr>
          <w:rStyle w:val="CommentReference"/>
        </w:rPr>
        <w:annotationRef/>
      </w:r>
      <w:r>
        <w:t xml:space="preserve">Content to be added </w:t>
      </w:r>
    </w:p>
  </w:comment>
  <w:comment w:id="6486" w:author="Jillian Carson-Jackson" w:date="2020-12-27T16:03:00Z" w:initials="JC">
    <w:p w14:paraId="7322DA2D" w14:textId="2CEE8E1D" w:rsidR="00746CF1" w:rsidRDefault="00746CF1">
      <w:pPr>
        <w:pStyle w:val="CommentText"/>
      </w:pPr>
      <w:r>
        <w:rPr>
          <w:rStyle w:val="CommentReference"/>
        </w:rPr>
        <w:annotationRef/>
      </w:r>
      <w:r>
        <w:t>Hours in module here is different to Table 4.  Hours in Table 4 used.  52 – 10 to new module 2; 54 – 8 to new module 2.</w:t>
      </w:r>
    </w:p>
  </w:comment>
  <w:comment w:id="6501" w:author="Jillian Carson-Jackson" w:date="2020-12-27T16:05:00Z" w:initials="JC">
    <w:p w14:paraId="23AC6A44" w14:textId="5FD9F49C" w:rsidR="00746CF1" w:rsidRDefault="00746CF1" w:rsidP="00D27E94">
      <w:pPr>
        <w:pStyle w:val="CommentText"/>
      </w:pPr>
      <w:r>
        <w:rPr>
          <w:rStyle w:val="CommentReference"/>
        </w:rPr>
        <w:annotationRef/>
      </w:r>
      <w:r>
        <w:rPr>
          <w:rStyle w:val="CommentReference"/>
        </w:rPr>
        <w:annotationRef/>
      </w:r>
      <w:r>
        <w:rPr>
          <w:rStyle w:val="CommentReference"/>
        </w:rPr>
        <w:annotationRef/>
      </w:r>
      <w:r>
        <w:t xml:space="preserve">Not reviewed for 20201228 version </w:t>
      </w:r>
    </w:p>
    <w:p w14:paraId="3A63AC12" w14:textId="2875813B" w:rsidR="00746CF1" w:rsidRDefault="00746CF1">
      <w:pPr>
        <w:pStyle w:val="CommentText"/>
      </w:pPr>
    </w:p>
  </w:comment>
  <w:comment w:id="6504" w:author="Jillian Carson-Jackson" w:date="2020-12-27T16:08:00Z" w:initials="JC">
    <w:p w14:paraId="060DC86D" w14:textId="30785799" w:rsidR="00746CF1" w:rsidRDefault="00746CF1">
      <w:pPr>
        <w:pStyle w:val="CommentText"/>
      </w:pPr>
      <w:r>
        <w:rPr>
          <w:rStyle w:val="CommentReference"/>
        </w:rPr>
        <w:annotationRef/>
      </w:r>
      <w:r>
        <w:t>Moved to new module 2.  Not reviewed for 20201228 version</w:t>
      </w:r>
    </w:p>
  </w:comment>
  <w:comment w:id="6604" w:author="Abercrombie, Kerrie" w:date="2021-01-22T13:10:00Z" w:initials="AK">
    <w:p w14:paraId="4FE7162A" w14:textId="333A379E" w:rsidR="00746CF1" w:rsidRDefault="00746CF1">
      <w:pPr>
        <w:pStyle w:val="CommentText"/>
      </w:pPr>
      <w:r>
        <w:rPr>
          <w:rStyle w:val="CommentReference"/>
        </w:rPr>
        <w:annotationRef/>
      </w:r>
      <w:r>
        <w:rPr>
          <w:rStyle w:val="CommentReference"/>
        </w:rPr>
        <w:t>Captured at the moment under module 3. Element 3.1</w:t>
      </w:r>
    </w:p>
  </w:comment>
  <w:comment w:id="6608" w:author="Abercrombie, Kerrie" w:date="2021-01-22T13:22:00Z" w:initials="AK">
    <w:p w14:paraId="37BC896E" w14:textId="7EA492D9" w:rsidR="00746CF1" w:rsidRDefault="00746CF1">
      <w:pPr>
        <w:pStyle w:val="CommentText"/>
      </w:pPr>
      <w:r>
        <w:rPr>
          <w:rStyle w:val="CommentReference"/>
        </w:rPr>
        <w:annotationRef/>
      </w:r>
      <w:r>
        <w:t>Captured under module 3, element 3.5</w:t>
      </w:r>
    </w:p>
  </w:comment>
  <w:comment w:id="6638" w:author="Abercrombie, Kerrie" w:date="2021-01-22T13:26:00Z" w:initials="AK">
    <w:p w14:paraId="0950EE22" w14:textId="120D5432" w:rsidR="00746CF1" w:rsidRDefault="00746CF1">
      <w:pPr>
        <w:pStyle w:val="CommentText"/>
      </w:pPr>
      <w:r>
        <w:rPr>
          <w:rStyle w:val="CommentReference"/>
        </w:rPr>
        <w:annotationRef/>
      </w:r>
      <w:r>
        <w:t>Captured under module 3, element 3.7.2</w:t>
      </w:r>
    </w:p>
  </w:comment>
  <w:comment w:id="6663" w:author="Abercrombie, Kerrie" w:date="2021-01-22T13:26:00Z" w:initials="AK">
    <w:p w14:paraId="2B2A9DE7" w14:textId="194DD65B" w:rsidR="00746CF1" w:rsidRDefault="00746CF1">
      <w:pPr>
        <w:pStyle w:val="CommentText"/>
      </w:pPr>
      <w:r>
        <w:rPr>
          <w:rStyle w:val="CommentReference"/>
        </w:rPr>
        <w:annotationRef/>
      </w:r>
      <w:r>
        <w:t>Captured under module 3, element 3.8.1</w:t>
      </w:r>
    </w:p>
  </w:comment>
  <w:comment w:id="6669" w:author="Abercrombie, Kerrie" w:date="2021-01-22T13:27:00Z" w:initials="AK">
    <w:p w14:paraId="2780845E" w14:textId="171B0506" w:rsidR="00746CF1" w:rsidRDefault="00746CF1">
      <w:pPr>
        <w:pStyle w:val="CommentText"/>
      </w:pPr>
      <w:r>
        <w:rPr>
          <w:rStyle w:val="CommentReference"/>
        </w:rPr>
        <w:annotationRef/>
      </w:r>
      <w:r>
        <w:t>Captured under module 3, element 3.6.1</w:t>
      </w:r>
    </w:p>
  </w:comment>
  <w:comment w:id="6678" w:author="Abercrombie, Kerrie" w:date="2021-01-22T13:28:00Z" w:initials="AK">
    <w:p w14:paraId="7004CD0B" w14:textId="3551789D" w:rsidR="00746CF1" w:rsidRDefault="00746CF1">
      <w:pPr>
        <w:pStyle w:val="CommentText"/>
      </w:pPr>
      <w:r>
        <w:rPr>
          <w:rStyle w:val="CommentReference"/>
        </w:rPr>
        <w:annotationRef/>
      </w:r>
      <w:r>
        <w:t>Captured under module 3, element 3.6.2</w:t>
      </w:r>
    </w:p>
  </w:comment>
  <w:comment w:id="6689" w:author="Abercrombie, Kerrie" w:date="2021-01-22T13:28:00Z" w:initials="AK">
    <w:p w14:paraId="7069A57B" w14:textId="7BAD501D" w:rsidR="00746CF1" w:rsidRDefault="00746CF1">
      <w:pPr>
        <w:pStyle w:val="CommentText"/>
      </w:pPr>
      <w:r>
        <w:rPr>
          <w:rStyle w:val="CommentReference"/>
        </w:rPr>
        <w:annotationRef/>
      </w:r>
      <w:r>
        <w:t>Captured under module 3, element 3.6.3</w:t>
      </w:r>
    </w:p>
  </w:comment>
  <w:comment w:id="6694" w:author="Abercrombie, Kerrie" w:date="2021-01-22T13:28:00Z" w:initials="AK">
    <w:p w14:paraId="3D750DE9" w14:textId="706F041C" w:rsidR="00746CF1" w:rsidRDefault="00746CF1">
      <w:pPr>
        <w:pStyle w:val="CommentText"/>
      </w:pPr>
      <w:r>
        <w:rPr>
          <w:rStyle w:val="CommentReference"/>
        </w:rPr>
        <w:annotationRef/>
      </w:r>
      <w:r>
        <w:t>Captured under module 3, element 3.6.4</w:t>
      </w:r>
    </w:p>
  </w:comment>
  <w:comment w:id="6705" w:author="Abercrombie, Kerrie" w:date="2021-01-22T13:29:00Z" w:initials="AK">
    <w:p w14:paraId="21AD08F8" w14:textId="2A994236" w:rsidR="00746CF1" w:rsidRDefault="00746CF1">
      <w:pPr>
        <w:pStyle w:val="CommentText"/>
      </w:pPr>
      <w:r>
        <w:rPr>
          <w:rStyle w:val="CommentReference"/>
        </w:rPr>
        <w:annotationRef/>
      </w:r>
      <w:r>
        <w:t>Captured under module 3, element 3.6.5</w:t>
      </w:r>
    </w:p>
  </w:comment>
  <w:comment w:id="6709" w:author="Abercrombie, Kerrie" w:date="2021-01-22T13:30:00Z" w:initials="AK">
    <w:p w14:paraId="27388B87" w14:textId="4F48E23B" w:rsidR="00746CF1" w:rsidRDefault="00746CF1">
      <w:pPr>
        <w:pStyle w:val="CommentText"/>
      </w:pPr>
      <w:r>
        <w:rPr>
          <w:rStyle w:val="CommentReference"/>
        </w:rPr>
        <w:annotationRef/>
      </w:r>
      <w:r>
        <w:t>Captured under module 3, element 3.7.1</w:t>
      </w:r>
    </w:p>
  </w:comment>
  <w:comment w:id="6715" w:author="Abercrombie, Kerrie" w:date="2021-01-22T13:31:00Z" w:initials="AK">
    <w:p w14:paraId="7F0B77FA" w14:textId="71C41716" w:rsidR="00746CF1" w:rsidRDefault="00746CF1">
      <w:pPr>
        <w:pStyle w:val="CommentText"/>
      </w:pPr>
      <w:r>
        <w:rPr>
          <w:rStyle w:val="CommentReference"/>
        </w:rPr>
        <w:annotationRef/>
      </w:r>
      <w:r>
        <w:t>Captured un</w:t>
      </w:r>
      <w:r w:rsidR="00050BE0">
        <w:t>d</w:t>
      </w:r>
      <w:r>
        <w:t>er module 3, element 3.10.1</w:t>
      </w:r>
    </w:p>
  </w:comment>
  <w:comment w:id="6721" w:author="Abercrombie, Kerrie" w:date="2021-01-22T13:33:00Z" w:initials="AK">
    <w:p w14:paraId="21EE127B" w14:textId="19D7DBBD" w:rsidR="00746CF1" w:rsidRDefault="00746CF1">
      <w:pPr>
        <w:pStyle w:val="CommentText"/>
      </w:pPr>
      <w:r>
        <w:rPr>
          <w:rStyle w:val="CommentReference"/>
        </w:rPr>
        <w:annotationRef/>
      </w:r>
      <w:r>
        <w:t>Captured module 3, element 3.12</w:t>
      </w:r>
    </w:p>
  </w:comment>
  <w:comment w:id="6745" w:author="Jillian Carson-Jackson" w:date="2020-12-27T16:11:00Z" w:initials="JC">
    <w:p w14:paraId="0D4F90DB" w14:textId="6418048D" w:rsidR="00746CF1" w:rsidRDefault="00746CF1">
      <w:pPr>
        <w:pStyle w:val="CommentText"/>
      </w:pPr>
      <w:r>
        <w:rPr>
          <w:rStyle w:val="CommentReference"/>
        </w:rPr>
        <w:annotationRef/>
      </w:r>
      <w:r>
        <w:t>No changes made to module 4 for 20201228 version</w:t>
      </w:r>
    </w:p>
  </w:comment>
  <w:comment w:id="6754" w:author="Abercrombie, Kerrie" w:date="2021-01-25T09:55:00Z" w:initials="AK">
    <w:p w14:paraId="0683115E" w14:textId="0A858D12" w:rsidR="00746CF1" w:rsidRDefault="00746CF1">
      <w:pPr>
        <w:pStyle w:val="CommentText"/>
      </w:pPr>
      <w:r>
        <w:rPr>
          <w:rStyle w:val="CommentReference"/>
        </w:rPr>
        <w:annotationRef/>
      </w:r>
      <w:r>
        <w:t>Copied to section 4, under M4 – nautical knowledge</w:t>
      </w:r>
    </w:p>
  </w:comment>
  <w:comment w:id="6770" w:author="Abercrombie, Kerrie" w:date="2021-01-25T09:56:00Z" w:initials="AK">
    <w:p w14:paraId="2DFDE900" w14:textId="6B21CC12" w:rsidR="00746CF1" w:rsidRDefault="00746CF1">
      <w:pPr>
        <w:pStyle w:val="CommentText"/>
      </w:pPr>
      <w:r>
        <w:rPr>
          <w:rStyle w:val="CommentReference"/>
        </w:rPr>
        <w:annotationRef/>
      </w:r>
      <w:r>
        <w:t xml:space="preserve">Noting that Hydrographic offices around the world are scaling back the use of paper charts and VTSs typically use electronic charts displayed on their decision support tools. </w:t>
      </w:r>
    </w:p>
    <w:p w14:paraId="0A9EB678" w14:textId="03636A4F" w:rsidR="00746CF1" w:rsidRDefault="00746CF1">
      <w:pPr>
        <w:pStyle w:val="CommentText"/>
      </w:pPr>
    </w:p>
    <w:p w14:paraId="17F21505" w14:textId="524B31FF" w:rsidR="00746CF1" w:rsidRDefault="00746CF1">
      <w:pPr>
        <w:pStyle w:val="CommentText"/>
      </w:pPr>
      <w:r>
        <w:t xml:space="preserve">Is there still a need to retain this level of content?  Can it be reduced to the key skills an operator really should have for them to be effective in the VTS. </w:t>
      </w:r>
    </w:p>
    <w:p w14:paraId="29C9DDC7" w14:textId="6C336359" w:rsidR="00746CF1" w:rsidRDefault="00746CF1">
      <w:pPr>
        <w:pStyle w:val="CommentText"/>
      </w:pPr>
    </w:p>
    <w:p w14:paraId="7F8E5E5D" w14:textId="77777777" w:rsidR="00746CF1" w:rsidRDefault="00746CF1" w:rsidP="0088101F">
      <w:pPr>
        <w:pStyle w:val="CommentText"/>
      </w:pPr>
      <w:r>
        <w:t xml:space="preserve">Discussions with the Australian VTS authorities highlighted that there may be need for VTSOs to have some level of nautical theory, without doing all of </w:t>
      </w:r>
      <w:proofErr w:type="spellStart"/>
      <w:r>
        <w:t>chartwork</w:t>
      </w:r>
      <w:proofErr w:type="spellEnd"/>
      <w:r>
        <w:t xml:space="preserve"> subject elements as described in the current nautical knowledge module. </w:t>
      </w:r>
    </w:p>
    <w:p w14:paraId="13C71D09" w14:textId="77777777" w:rsidR="00746CF1" w:rsidRDefault="00746CF1" w:rsidP="0088101F">
      <w:pPr>
        <w:pStyle w:val="CommentText"/>
      </w:pPr>
    </w:p>
    <w:p w14:paraId="194F0504" w14:textId="1ED38096" w:rsidR="00746CF1" w:rsidRDefault="00746CF1" w:rsidP="00293D49">
      <w:pPr>
        <w:pStyle w:val="CommentText"/>
      </w:pPr>
      <w:r>
        <w:t xml:space="preserve">They suggested a title of nautical theory and include the topics highlighted in </w:t>
      </w:r>
      <w:r w:rsidRPr="006B194C">
        <w:rPr>
          <w:highlight w:val="green"/>
        </w:rPr>
        <w:t xml:space="preserve">green </w:t>
      </w:r>
      <w:r>
        <w:rPr>
          <w:highlight w:val="green"/>
        </w:rPr>
        <w:t>to the</w:t>
      </w:r>
      <w:r w:rsidRPr="006B194C">
        <w:rPr>
          <w:highlight w:val="green"/>
        </w:rPr>
        <w:t xml:space="preserve"> left</w:t>
      </w:r>
    </w:p>
    <w:p w14:paraId="729CC1D0" w14:textId="77777777" w:rsidR="00746CF1" w:rsidRDefault="00746CF1">
      <w:pPr>
        <w:pStyle w:val="CommentText"/>
      </w:pPr>
    </w:p>
    <w:p w14:paraId="5A9A8CF9" w14:textId="77777777" w:rsidR="00746CF1" w:rsidRDefault="00746CF1">
      <w:pPr>
        <w:pStyle w:val="CommentText"/>
      </w:pPr>
    </w:p>
  </w:comment>
  <w:comment w:id="6774" w:author="Abercrombie, Kerrie" w:date="2021-01-22T13:43:00Z" w:initials="AK">
    <w:p w14:paraId="6D0D14B5" w14:textId="419248EA" w:rsidR="00746CF1" w:rsidRDefault="00746CF1">
      <w:pPr>
        <w:pStyle w:val="CommentText"/>
      </w:pPr>
      <w:r>
        <w:rPr>
          <w:rStyle w:val="CommentReference"/>
        </w:rPr>
        <w:annotationRef/>
      </w:r>
      <w:r>
        <w:t>Captured in module 4, element 4.8</w:t>
      </w:r>
    </w:p>
  </w:comment>
  <w:comment w:id="6785" w:author="Abercrombie, Kerrie" w:date="2021-01-22T13:44:00Z" w:initials="AK">
    <w:p w14:paraId="3CFE3BFB" w14:textId="68655D6F" w:rsidR="00746CF1" w:rsidRDefault="00746CF1">
      <w:pPr>
        <w:pStyle w:val="CommentText"/>
      </w:pPr>
      <w:r>
        <w:rPr>
          <w:rStyle w:val="CommentReference"/>
        </w:rPr>
        <w:annotationRef/>
      </w:r>
      <w:r>
        <w:t>Captured in module 4, element 4.9</w:t>
      </w:r>
    </w:p>
  </w:comment>
  <w:comment w:id="6789" w:author="Abercrombie, Kerrie" w:date="2021-01-22T13:45:00Z" w:initials="AK">
    <w:p w14:paraId="2886D1BB" w14:textId="40EDDC43" w:rsidR="00746CF1" w:rsidRDefault="00746CF1">
      <w:pPr>
        <w:pStyle w:val="CommentText"/>
      </w:pPr>
      <w:r>
        <w:rPr>
          <w:rStyle w:val="CommentReference"/>
        </w:rPr>
        <w:annotationRef/>
      </w:r>
      <w:r>
        <w:t>Captured in module 4, element 4.10</w:t>
      </w:r>
    </w:p>
  </w:comment>
  <w:comment w:id="6828" w:author="Abercrombie, Kerrie" w:date="2021-01-25T10:02:00Z" w:initials="AK">
    <w:p w14:paraId="0427960A" w14:textId="07A26C3E" w:rsidR="00746CF1" w:rsidRDefault="00746CF1">
      <w:pPr>
        <w:pStyle w:val="CommentText"/>
      </w:pPr>
      <w:r>
        <w:rPr>
          <w:rStyle w:val="CommentReference"/>
        </w:rPr>
        <w:annotationRef/>
      </w:r>
      <w:r>
        <w:t xml:space="preserve">If a VTS requires an operator to undertake chart corrections or updates to </w:t>
      </w:r>
      <w:proofErr w:type="spellStart"/>
      <w:r>
        <w:t>NtM</w:t>
      </w:r>
      <w:proofErr w:type="spellEnd"/>
      <w:r>
        <w:t xml:space="preserve"> then this should be taught specifically by the VTS Authority based on their local requirements.  This should be taught as part of OJT. </w:t>
      </w:r>
    </w:p>
  </w:comment>
  <w:comment w:id="6831" w:author="Abercrombie, Kerrie" w:date="2021-01-22T13:46:00Z" w:initials="AK">
    <w:p w14:paraId="6419BED9" w14:textId="0D73F9C9" w:rsidR="00746CF1" w:rsidRDefault="00746CF1">
      <w:pPr>
        <w:pStyle w:val="CommentText"/>
      </w:pPr>
      <w:r>
        <w:rPr>
          <w:rStyle w:val="CommentReference"/>
        </w:rPr>
        <w:annotationRef/>
      </w:r>
      <w:r>
        <w:t>Captured in module 4, element 4.1</w:t>
      </w:r>
    </w:p>
  </w:comment>
  <w:comment w:id="6838" w:author="Abercrombie, Kerrie" w:date="2021-01-22T13:46:00Z" w:initials="AK">
    <w:p w14:paraId="358B4ECD" w14:textId="3D3D8441" w:rsidR="00746CF1" w:rsidRDefault="00746CF1">
      <w:pPr>
        <w:pStyle w:val="CommentText"/>
      </w:pPr>
      <w:r>
        <w:rPr>
          <w:rStyle w:val="CommentReference"/>
        </w:rPr>
        <w:annotationRef/>
      </w:r>
      <w:r>
        <w:t>Captured in module 4, element 4.2</w:t>
      </w:r>
    </w:p>
  </w:comment>
  <w:comment w:id="6880" w:author="Abercrombie, Kerrie" w:date="2021-01-22T13:47:00Z" w:initials="AK">
    <w:p w14:paraId="7A780769" w14:textId="1BE3E053" w:rsidR="00746CF1" w:rsidRDefault="00746CF1">
      <w:pPr>
        <w:pStyle w:val="CommentText"/>
      </w:pPr>
      <w:r>
        <w:rPr>
          <w:rStyle w:val="CommentReference"/>
        </w:rPr>
        <w:annotationRef/>
      </w:r>
      <w:r>
        <w:t>Captured in module 4, element 4.2.3</w:t>
      </w:r>
    </w:p>
  </w:comment>
  <w:comment w:id="6897" w:author="Abercrombie, Kerrie" w:date="2021-01-25T10:04:00Z" w:initials="AK">
    <w:p w14:paraId="06CF0E5E" w14:textId="1E33C3FE" w:rsidR="00746CF1" w:rsidRDefault="00746CF1">
      <w:pPr>
        <w:pStyle w:val="CommentText"/>
      </w:pPr>
      <w:r>
        <w:rPr>
          <w:rStyle w:val="CommentReference"/>
        </w:rPr>
        <w:annotationRef/>
      </w:r>
      <w:r>
        <w:t>? Do we really need this?</w:t>
      </w:r>
    </w:p>
  </w:comment>
  <w:comment w:id="6899" w:author="Abercrombie, Kerrie" w:date="2021-01-22T13:47:00Z" w:initials="AK">
    <w:p w14:paraId="10B28712" w14:textId="2D62E848" w:rsidR="00746CF1" w:rsidRDefault="00746CF1">
      <w:pPr>
        <w:pStyle w:val="CommentText"/>
      </w:pPr>
      <w:r>
        <w:rPr>
          <w:rStyle w:val="CommentReference"/>
        </w:rPr>
        <w:annotationRef/>
      </w:r>
      <w:r>
        <w:t>Captured in module 4, element 4.2.4</w:t>
      </w:r>
    </w:p>
  </w:comment>
  <w:comment w:id="6907" w:author="Abercrombie, Kerrie" w:date="2021-01-25T10:05:00Z" w:initials="AK">
    <w:p w14:paraId="73481F94" w14:textId="1AF2C275" w:rsidR="00746CF1" w:rsidRDefault="00746CF1">
      <w:pPr>
        <w:pStyle w:val="CommentText"/>
      </w:pPr>
      <w:r>
        <w:rPr>
          <w:rStyle w:val="CommentReference"/>
        </w:rPr>
        <w:annotationRef/>
      </w:r>
      <w:r>
        <w:t xml:space="preserve">Relevant elements from this should be taught under M5 - VTS equipment.  </w:t>
      </w:r>
    </w:p>
  </w:comment>
  <w:comment w:id="6933" w:author="Abercrombie, Kerrie" w:date="2021-01-22T13:47:00Z" w:initials="AK">
    <w:p w14:paraId="7F7B4037" w14:textId="14AB3366" w:rsidR="00746CF1" w:rsidRDefault="00746CF1">
      <w:pPr>
        <w:pStyle w:val="CommentText"/>
      </w:pPr>
      <w:r>
        <w:rPr>
          <w:rStyle w:val="CommentReference"/>
        </w:rPr>
        <w:annotationRef/>
      </w:r>
      <w:r>
        <w:t>Covered in module 4, element 4.7</w:t>
      </w:r>
    </w:p>
  </w:comment>
  <w:comment w:id="6951" w:author="Abercrombie, Kerrie" w:date="2021-01-25T10:08:00Z" w:initials="AK">
    <w:p w14:paraId="338B76C7" w14:textId="344A069F" w:rsidR="00746CF1" w:rsidRDefault="00746CF1">
      <w:pPr>
        <w:pStyle w:val="CommentText"/>
      </w:pPr>
      <w:r>
        <w:rPr>
          <w:rStyle w:val="CommentReference"/>
        </w:rPr>
        <w:annotationRef/>
      </w:r>
      <w:r>
        <w:t>Do we really need these?   How beneficial is this to the VTSO sitting in the VTS chair?</w:t>
      </w:r>
    </w:p>
    <w:p w14:paraId="16ECC4D3" w14:textId="1FD00C05" w:rsidR="00746CF1" w:rsidRDefault="00746CF1">
      <w:pPr>
        <w:pStyle w:val="CommentText"/>
      </w:pPr>
    </w:p>
    <w:p w14:paraId="0B69EB78" w14:textId="32D1217E" w:rsidR="00746CF1" w:rsidRDefault="00047167" w:rsidP="00047167">
      <w:pPr>
        <w:pStyle w:val="CommentText"/>
      </w:pPr>
      <w:r>
        <w:rPr>
          <w:highlight w:val="green"/>
        </w:rPr>
        <w:t xml:space="preserve">It was suggested that it would be good for an operator to understand the types of equipment used / layout of the bridge.    It was suggested that an overview should be provided on the </w:t>
      </w:r>
      <w:r w:rsidR="00746CF1" w:rsidRPr="005E2BDC">
        <w:rPr>
          <w:highlight w:val="green"/>
        </w:rPr>
        <w:t>- “layout of bridge”</w:t>
      </w:r>
    </w:p>
  </w:comment>
  <w:comment w:id="6957" w:author="Abercrombie, Kerrie" w:date="2021-01-22T13:48:00Z" w:initials="AK">
    <w:p w14:paraId="6331A317" w14:textId="5B5EE2ED" w:rsidR="00746CF1" w:rsidRDefault="00746CF1">
      <w:pPr>
        <w:pStyle w:val="CommentText"/>
      </w:pPr>
      <w:r>
        <w:rPr>
          <w:rStyle w:val="CommentReference"/>
        </w:rPr>
        <w:annotationRef/>
      </w:r>
      <w:r>
        <w:t>Covered in module 4, element 4.3.1</w:t>
      </w:r>
    </w:p>
  </w:comment>
  <w:comment w:id="6970" w:author="Abercrombie, Kerrie" w:date="2021-01-22T13:48:00Z" w:initials="AK">
    <w:p w14:paraId="1AD644A2" w14:textId="1060C826" w:rsidR="00746CF1" w:rsidRDefault="00746CF1">
      <w:pPr>
        <w:pStyle w:val="CommentText"/>
      </w:pPr>
      <w:r>
        <w:rPr>
          <w:rStyle w:val="CommentReference"/>
        </w:rPr>
        <w:annotationRef/>
      </w:r>
      <w:r>
        <w:t>Captured in module 4, element 4.3.2</w:t>
      </w:r>
    </w:p>
  </w:comment>
  <w:comment w:id="6978" w:author="Abercrombie, Kerrie" w:date="2021-01-22T13:49:00Z" w:initials="AK">
    <w:p w14:paraId="1C394F80" w14:textId="71E01E88" w:rsidR="00746CF1" w:rsidRDefault="00746CF1" w:rsidP="003967D9">
      <w:pPr>
        <w:pStyle w:val="CommentText"/>
      </w:pPr>
      <w:r>
        <w:rPr>
          <w:rStyle w:val="CommentReference"/>
        </w:rPr>
        <w:annotationRef/>
      </w:r>
      <w:r>
        <w:t>Suggest that types of vessels normally found in a VTS area is covered within the OJT</w:t>
      </w:r>
      <w:r w:rsidR="00047167">
        <w:t>.</w:t>
      </w:r>
      <w:r>
        <w:t xml:space="preserve"> </w:t>
      </w:r>
    </w:p>
    <w:p w14:paraId="14481CE6" w14:textId="60679B2E" w:rsidR="00746CF1" w:rsidRDefault="00047167">
      <w:pPr>
        <w:pStyle w:val="CommentText"/>
      </w:pPr>
      <w:r>
        <w:t>NO need for this to be included under the V103/1 course</w:t>
      </w:r>
    </w:p>
  </w:comment>
  <w:comment w:id="6981" w:author="Abercrombie, Kerrie" w:date="2021-01-22T13:49:00Z" w:initials="AK">
    <w:p w14:paraId="058164D7" w14:textId="495833CE" w:rsidR="00746CF1" w:rsidRDefault="00746CF1">
      <w:pPr>
        <w:pStyle w:val="CommentText"/>
      </w:pPr>
      <w:r>
        <w:rPr>
          <w:rStyle w:val="CommentReference"/>
        </w:rPr>
        <w:annotationRef/>
      </w:r>
      <w:r>
        <w:t>Suggest that type of cargo within a VTS area should be covered within the OJT</w:t>
      </w:r>
    </w:p>
    <w:p w14:paraId="57C83303" w14:textId="0970709A" w:rsidR="00047167" w:rsidRDefault="00047167">
      <w:pPr>
        <w:pStyle w:val="CommentText"/>
      </w:pPr>
      <w:r>
        <w:t>NO need for this to be included under the V103/1 course</w:t>
      </w:r>
    </w:p>
  </w:comment>
  <w:comment w:id="6985" w:author="Abercrombie, Kerrie" w:date="2021-01-22T13:49:00Z" w:initials="AK">
    <w:p w14:paraId="0C72A621" w14:textId="4966AA5A" w:rsidR="00746CF1" w:rsidRDefault="00746CF1">
      <w:pPr>
        <w:pStyle w:val="CommentText"/>
      </w:pPr>
      <w:r>
        <w:rPr>
          <w:rStyle w:val="CommentReference"/>
        </w:rPr>
        <w:annotationRef/>
      </w:r>
      <w:r>
        <w:t>Captured in module 4, element 4.4</w:t>
      </w:r>
    </w:p>
  </w:comment>
  <w:comment w:id="6997" w:author="Abercrombie, Kerrie" w:date="2021-01-22T13:49:00Z" w:initials="AK">
    <w:p w14:paraId="6F3A1625" w14:textId="20069F7A" w:rsidR="00746CF1" w:rsidRDefault="00746CF1">
      <w:pPr>
        <w:pStyle w:val="CommentText"/>
      </w:pPr>
      <w:r>
        <w:rPr>
          <w:rStyle w:val="CommentReference"/>
        </w:rPr>
        <w:annotationRef/>
      </w:r>
      <w:r>
        <w:t>Captured in module 4, element 4.5</w:t>
      </w:r>
    </w:p>
  </w:comment>
  <w:comment w:id="7022" w:author="Abercrombie, Kerrie" w:date="2021-01-22T13:50:00Z" w:initials="AK">
    <w:p w14:paraId="2928F871" w14:textId="11A2BCD0" w:rsidR="00746CF1" w:rsidRDefault="00746CF1">
      <w:pPr>
        <w:pStyle w:val="CommentText"/>
      </w:pPr>
      <w:r>
        <w:rPr>
          <w:rStyle w:val="CommentReference"/>
        </w:rPr>
        <w:annotationRef/>
      </w:r>
      <w:r>
        <w:t xml:space="preserve">?  </w:t>
      </w:r>
      <w:proofErr w:type="gramStart"/>
      <w:r>
        <w:t>do</w:t>
      </w:r>
      <w:proofErr w:type="gramEnd"/>
      <w:r>
        <w:t xml:space="preserve"> we really need this?  Seems low level for a VTSO siting the VTS chair</w:t>
      </w:r>
    </w:p>
  </w:comment>
  <w:comment w:id="7025" w:author="Abercrombie, Kerrie [2]" w:date="2021-02-01T15:05:00Z" w:initials="AK">
    <w:p w14:paraId="0AE0CDBD" w14:textId="5EA716D5" w:rsidR="00746CF1" w:rsidRDefault="00746CF1">
      <w:pPr>
        <w:pStyle w:val="CommentText"/>
      </w:pPr>
      <w:r>
        <w:rPr>
          <w:rStyle w:val="CommentReference"/>
        </w:rPr>
        <w:annotationRef/>
      </w:r>
      <w:r>
        <w:t>Covered in module 4, elements 4.11</w:t>
      </w:r>
    </w:p>
  </w:comment>
  <w:comment w:id="7027" w:author="Abercrombie, Kerrie" w:date="2021-01-22T13:50:00Z" w:initials="AK">
    <w:p w14:paraId="6C1D23A5" w14:textId="52C6FFEE" w:rsidR="00746CF1" w:rsidRDefault="00746CF1">
      <w:pPr>
        <w:pStyle w:val="CommentText"/>
      </w:pPr>
      <w:r>
        <w:rPr>
          <w:rStyle w:val="CommentReference"/>
        </w:rPr>
        <w:annotationRef/>
      </w:r>
      <w:r>
        <w:t>Covered in module 4, elements 4.10.3 to 4.10.5</w:t>
      </w:r>
    </w:p>
  </w:comment>
  <w:comment w:id="7035" w:author="Abercrombie, Kerrie" w:date="2021-01-22T13:51:00Z" w:initials="AK">
    <w:p w14:paraId="27E2252A" w14:textId="46C3660D" w:rsidR="00746CF1" w:rsidRDefault="00746CF1">
      <w:pPr>
        <w:pStyle w:val="CommentText"/>
      </w:pPr>
      <w:r>
        <w:rPr>
          <w:rStyle w:val="CommentReference"/>
        </w:rPr>
        <w:annotationRef/>
      </w:r>
      <w:r>
        <w:t>Captured in module 4, elements 4.6</w:t>
      </w:r>
    </w:p>
  </w:comment>
  <w:comment w:id="7060" w:author="Abercrombie, Kerrie" w:date="2021-01-22T13:51:00Z" w:initials="AK">
    <w:p w14:paraId="5A638FA5" w14:textId="1EE04B29" w:rsidR="00746CF1" w:rsidRDefault="00746CF1">
      <w:pPr>
        <w:pStyle w:val="CommentText"/>
      </w:pPr>
      <w:r>
        <w:rPr>
          <w:rStyle w:val="CommentReference"/>
        </w:rPr>
        <w:annotationRef/>
      </w:r>
      <w:r>
        <w:t>Suggest that these subject elements are taught in OJT instead</w:t>
      </w:r>
    </w:p>
  </w:comment>
  <w:comment w:id="7063" w:author="Abercrombie, Kerrie" w:date="2021-01-22T13:52:00Z" w:initials="AK">
    <w:p w14:paraId="67CA9B71" w14:textId="1EE5BE9F" w:rsidR="00746CF1" w:rsidRDefault="00746CF1">
      <w:pPr>
        <w:pStyle w:val="CommentText"/>
      </w:pPr>
      <w:r>
        <w:rPr>
          <w:rStyle w:val="CommentReference"/>
        </w:rPr>
        <w:annotationRef/>
      </w:r>
      <w:r>
        <w:t>Suggest that these subject elements are taught in OJT instead</w:t>
      </w:r>
    </w:p>
  </w:comment>
  <w:comment w:id="7064" w:author="Abercrombie, Kerrie" w:date="2021-01-22T13:52:00Z" w:initials="AK">
    <w:p w14:paraId="3C45DAB2" w14:textId="4CE68C7C" w:rsidR="00746CF1" w:rsidRDefault="00746CF1" w:rsidP="00920CAB">
      <w:pPr>
        <w:pStyle w:val="CommentText"/>
      </w:pPr>
      <w:r>
        <w:rPr>
          <w:rStyle w:val="CommentReference"/>
        </w:rPr>
        <w:annotationRef/>
      </w:r>
      <w:r>
        <w:t>Captured under M3 – provision of VTS</w:t>
      </w:r>
    </w:p>
  </w:comment>
  <w:comment w:id="7068" w:author="Abercrombie, Kerrie" w:date="2021-01-22T13:53:00Z" w:initials="AK">
    <w:p w14:paraId="1EAE0F92" w14:textId="71F527C0" w:rsidR="00746CF1" w:rsidRDefault="00746CF1">
      <w:pPr>
        <w:pStyle w:val="CommentText"/>
      </w:pPr>
      <w:r>
        <w:rPr>
          <w:rStyle w:val="CommentReference"/>
        </w:rPr>
        <w:annotationRef/>
      </w:r>
      <w:r>
        <w:t>Covered in module 4, element 4.5.11</w:t>
      </w:r>
    </w:p>
  </w:comment>
  <w:comment w:id="7069" w:author="Abercrombie, Kerrie" w:date="2021-01-22T13:53:00Z" w:initials="AK">
    <w:p w14:paraId="1CE6736E" w14:textId="24E0E81C" w:rsidR="00746CF1" w:rsidRDefault="00746CF1">
      <w:pPr>
        <w:pStyle w:val="CommentText"/>
      </w:pPr>
      <w:r>
        <w:rPr>
          <w:rStyle w:val="CommentReference"/>
        </w:rPr>
        <w:annotationRef/>
      </w:r>
      <w:r>
        <w:t>Suggest that these subject elements are taught in OJT instead</w:t>
      </w:r>
    </w:p>
  </w:comment>
  <w:comment w:id="7077" w:author="Jillian Carson-Jackson" w:date="2020-12-27T16:14:00Z" w:initials="JC">
    <w:p w14:paraId="77E34C9F" w14:textId="035B8472" w:rsidR="00746CF1" w:rsidRDefault="00746CF1">
      <w:pPr>
        <w:pStyle w:val="CommentText"/>
      </w:pPr>
      <w:r>
        <w:rPr>
          <w:rStyle w:val="CommentReference"/>
        </w:rPr>
        <w:annotationRef/>
      </w:r>
      <w:r>
        <w:t xml:space="preserve">Combines original module 3 (Equipment) and some elements of original module 6 (VHF radio) noting some elements of the original module 6 were brought into the new module 1. </w:t>
      </w:r>
    </w:p>
  </w:comment>
  <w:comment w:id="7142" w:author="Jillian Carson-Jackson" w:date="2020-12-27T16:34:00Z" w:initials="JC">
    <w:p w14:paraId="7984C5C8" w14:textId="7E063966" w:rsidR="00746CF1" w:rsidRDefault="00746CF1">
      <w:pPr>
        <w:pStyle w:val="CommentText"/>
      </w:pPr>
      <w:r>
        <w:rPr>
          <w:rStyle w:val="CommentReference"/>
        </w:rPr>
        <w:annotationRef/>
      </w:r>
      <w:r>
        <w:t>Adapted from original module 6</w:t>
      </w:r>
    </w:p>
  </w:comment>
  <w:comment w:id="7163" w:author="Jillian Carson-Jackson" w:date="2020-12-27T16:34:00Z" w:initials="JC">
    <w:p w14:paraId="53B3D2A5" w14:textId="048E0533" w:rsidR="00746CF1" w:rsidRDefault="00746CF1">
      <w:pPr>
        <w:pStyle w:val="CommentText"/>
      </w:pPr>
      <w:r>
        <w:rPr>
          <w:rStyle w:val="CommentReference"/>
        </w:rPr>
        <w:annotationRef/>
      </w:r>
      <w:r>
        <w:t>Moved to new module 1</w:t>
      </w:r>
    </w:p>
  </w:comment>
  <w:comment w:id="7177" w:author="Jillian Carson-Jackson" w:date="2020-12-27T16:19:00Z" w:initials="JC">
    <w:p w14:paraId="6EDE8A6D" w14:textId="5A2B8951" w:rsidR="00746CF1" w:rsidRDefault="00746CF1">
      <w:pPr>
        <w:pStyle w:val="CommentText"/>
      </w:pPr>
      <w:r>
        <w:rPr>
          <w:rStyle w:val="CommentReference"/>
        </w:rPr>
        <w:annotationRef/>
      </w:r>
      <w:r>
        <w:t xml:space="preserve">No level in original, put to level 1.  With ongoing developments, this may need to be reviewed. </w:t>
      </w:r>
    </w:p>
  </w:comment>
  <w:comment w:id="7189" w:author="Jillian Carson-Jackson" w:date="2020-12-27T16:37:00Z" w:initials="JC">
    <w:p w14:paraId="348E9465" w14:textId="77777777" w:rsidR="00746CF1" w:rsidRDefault="00746CF1" w:rsidP="004A57C7">
      <w:pPr>
        <w:pStyle w:val="CommentText"/>
      </w:pPr>
      <w:r>
        <w:rPr>
          <w:rStyle w:val="CommentReference"/>
        </w:rPr>
        <w:annotationRef/>
      </w:r>
      <w:r>
        <w:t xml:space="preserve">Not reviewed for 20201228 version </w:t>
      </w:r>
    </w:p>
    <w:p w14:paraId="1998A08B" w14:textId="17EF7292" w:rsidR="00746CF1" w:rsidRDefault="00746CF1">
      <w:pPr>
        <w:pStyle w:val="CommentText"/>
      </w:pPr>
      <w:r>
        <w:t xml:space="preserve">Detailed teaching elements from original module 6 – VHF radio – brought in with not review. </w:t>
      </w:r>
    </w:p>
  </w:comment>
  <w:comment w:id="7191" w:author="Abercrombie, Kerrie" w:date="2021-01-25T11:11:00Z" w:initials="AK">
    <w:p w14:paraId="2B9ECE98" w14:textId="56C7B85C" w:rsidR="00746CF1" w:rsidRDefault="00746CF1">
      <w:pPr>
        <w:pStyle w:val="CommentText"/>
      </w:pPr>
      <w:r>
        <w:rPr>
          <w:rStyle w:val="CommentReference"/>
        </w:rPr>
        <w:annotationRef/>
      </w:r>
      <w:r>
        <w:t>This should be fundamental to the role and taught in OJT</w:t>
      </w:r>
    </w:p>
    <w:p w14:paraId="46F8897F" w14:textId="4977A15C" w:rsidR="00746CF1" w:rsidRDefault="00746CF1">
      <w:pPr>
        <w:pStyle w:val="CommentText"/>
      </w:pPr>
    </w:p>
    <w:p w14:paraId="0D7616C0" w14:textId="5F28EBFF" w:rsidR="00746CF1" w:rsidRDefault="00746CF1">
      <w:pPr>
        <w:pStyle w:val="CommentText"/>
      </w:pPr>
      <w:r>
        <w:t>In this day and age someone should already have these skills</w:t>
      </w:r>
    </w:p>
  </w:comment>
  <w:comment w:id="7204" w:author="Abercrombie, Kerrie" w:date="2021-01-25T11:13:00Z" w:initials="AK">
    <w:p w14:paraId="47A47F18" w14:textId="78763647" w:rsidR="00746CF1" w:rsidRDefault="00746CF1">
      <w:pPr>
        <w:pStyle w:val="CommentText"/>
      </w:pPr>
      <w:r>
        <w:rPr>
          <w:rStyle w:val="CommentReference"/>
        </w:rPr>
        <w:annotationRef/>
      </w:r>
      <w:r>
        <w:t>Tried to capture under M5, element 5.2</w:t>
      </w:r>
    </w:p>
  </w:comment>
  <w:comment w:id="7223" w:author="Abercrombie, Kerrie" w:date="2021-01-25T11:26:00Z" w:initials="AK">
    <w:p w14:paraId="1814AFD0" w14:textId="2C436950" w:rsidR="00746CF1" w:rsidRDefault="00746CF1">
      <w:pPr>
        <w:pStyle w:val="CommentText"/>
      </w:pPr>
      <w:r>
        <w:rPr>
          <w:rStyle w:val="CommentReference"/>
        </w:rPr>
        <w:annotationRef/>
      </w:r>
      <w:r>
        <w:t>This should be taught locally under OJT.  Variances in procedures and equipment varies significantly for this to be taught generically</w:t>
      </w:r>
    </w:p>
  </w:comment>
  <w:comment w:id="7228" w:author="Abercrombie, Kerrie" w:date="2021-01-25T11:20:00Z" w:initials="AK">
    <w:p w14:paraId="4E82E1C1" w14:textId="40B1C9B3" w:rsidR="00746CF1" w:rsidRDefault="00746CF1">
      <w:pPr>
        <w:pStyle w:val="CommentText"/>
      </w:pPr>
      <w:r>
        <w:rPr>
          <w:rStyle w:val="CommentReference"/>
        </w:rPr>
        <w:annotationRef/>
      </w:r>
      <w:r>
        <w:t>Captured under M5, session 5.4</w:t>
      </w:r>
    </w:p>
  </w:comment>
  <w:comment w:id="7236" w:author="Abercrombie, Kerrie" w:date="2021-01-25T11:21:00Z" w:initials="AK">
    <w:p w14:paraId="7AFE843A" w14:textId="4B3890A5" w:rsidR="00746CF1" w:rsidRDefault="00746CF1">
      <w:pPr>
        <w:pStyle w:val="CommentText"/>
      </w:pPr>
      <w:r>
        <w:rPr>
          <w:rStyle w:val="CommentReference"/>
        </w:rPr>
        <w:annotationRef/>
      </w:r>
      <w:r>
        <w:t>This should be taught locally under OJT.  Variances in procedures and equipment varies significantly for this to be taught generically</w:t>
      </w:r>
    </w:p>
  </w:comment>
  <w:comment w:id="7241" w:author="Abercrombie, Kerrie" w:date="2021-01-25T11:25:00Z" w:initials="AK">
    <w:p w14:paraId="41E145C4" w14:textId="0C7C1EBB" w:rsidR="00746CF1" w:rsidRDefault="00746CF1">
      <w:pPr>
        <w:pStyle w:val="CommentText"/>
      </w:pPr>
      <w:r>
        <w:rPr>
          <w:rStyle w:val="CommentReference"/>
        </w:rPr>
        <w:annotationRef/>
      </w:r>
      <w:r>
        <w:t>Captured under M5, element 5.5</w:t>
      </w:r>
    </w:p>
  </w:comment>
  <w:comment w:id="7256" w:author="Abercrombie, Kerrie" w:date="2021-01-25T11:28:00Z" w:initials="AK">
    <w:p w14:paraId="087F2F5F" w14:textId="2C116575" w:rsidR="00746CF1" w:rsidRDefault="00746CF1">
      <w:pPr>
        <w:pStyle w:val="CommentText"/>
      </w:pPr>
      <w:r>
        <w:rPr>
          <w:rStyle w:val="CommentReference"/>
        </w:rPr>
        <w:annotationRef/>
      </w:r>
      <w:r>
        <w:t xml:space="preserve">? </w:t>
      </w:r>
      <w:proofErr w:type="gramStart"/>
      <w:r>
        <w:t>do</w:t>
      </w:r>
      <w:proofErr w:type="gramEnd"/>
      <w:r>
        <w:t xml:space="preserve"> we still need it</w:t>
      </w:r>
    </w:p>
  </w:comment>
  <w:comment w:id="7265" w:author="Abercrombie, Kerrie" w:date="2021-01-25T11:30:00Z" w:initials="AK">
    <w:p w14:paraId="530D4F14" w14:textId="5F73CA33" w:rsidR="00746CF1" w:rsidRDefault="00746CF1">
      <w:pPr>
        <w:pStyle w:val="CommentText"/>
      </w:pPr>
      <w:r>
        <w:rPr>
          <w:rStyle w:val="CommentReference"/>
        </w:rPr>
        <w:annotationRef/>
      </w:r>
      <w:r>
        <w:t>What out of here needs to be included under 5.2.1</w:t>
      </w:r>
    </w:p>
  </w:comment>
  <w:comment w:id="7268" w:author="Abercrombie, Kerrie" w:date="2021-01-25T11:28:00Z" w:initials="AK">
    <w:p w14:paraId="1098961C" w14:textId="70DA4303" w:rsidR="00746CF1" w:rsidRDefault="00746CF1">
      <w:pPr>
        <w:pStyle w:val="CommentText"/>
      </w:pPr>
      <w:r>
        <w:rPr>
          <w:rStyle w:val="CommentReference"/>
        </w:rPr>
        <w:annotationRef/>
      </w:r>
      <w:r>
        <w:t>Should be taught as OJT</w:t>
      </w:r>
    </w:p>
    <w:p w14:paraId="0049CF64" w14:textId="3D92BEAB" w:rsidR="00746CF1" w:rsidRDefault="00746CF1">
      <w:pPr>
        <w:pStyle w:val="CommentText"/>
      </w:pPr>
    </w:p>
    <w:p w14:paraId="41A96F2D" w14:textId="65D800C3" w:rsidR="00746CF1" w:rsidRDefault="00746CF1">
      <w:pPr>
        <w:pStyle w:val="CommentText"/>
      </w:pPr>
      <w:r>
        <w:t xml:space="preserve">Alternate manual methods are something that should be included in OJT as the VTS authority should have processes/procedures in place to deal with redundancy / business continuity when VTS systems are not available. </w:t>
      </w:r>
    </w:p>
  </w:comment>
  <w:comment w:id="7271" w:author="Abercrombie, Kerrie" w:date="2021-01-25T11:31:00Z" w:initials="AK">
    <w:p w14:paraId="1FE49305" w14:textId="63EE800F" w:rsidR="00746CF1" w:rsidRDefault="00746CF1">
      <w:pPr>
        <w:pStyle w:val="CommentText"/>
      </w:pPr>
      <w:r>
        <w:rPr>
          <w:rStyle w:val="CommentReference"/>
        </w:rPr>
        <w:annotationRef/>
      </w:r>
      <w:r>
        <w:t>Refer to M5, element 5.3</w:t>
      </w:r>
    </w:p>
  </w:comment>
  <w:comment w:id="7272" w:author="Abercrombie, Kerrie" w:date="2021-01-25T11:34:00Z" w:initials="AK">
    <w:p w14:paraId="074D6FBF" w14:textId="52BC3D47" w:rsidR="00746CF1" w:rsidRDefault="00746CF1">
      <w:pPr>
        <w:pStyle w:val="CommentText"/>
      </w:pPr>
      <w:r>
        <w:rPr>
          <w:rStyle w:val="CommentReference"/>
        </w:rPr>
        <w:annotationRef/>
      </w:r>
      <w:r>
        <w:t>Have relocated these to M3 – Provision of VTS at this stage</w:t>
      </w:r>
    </w:p>
  </w:comment>
  <w:comment w:id="7277" w:author="Abercrombie, Kerrie" w:date="2021-01-25T11:34:00Z" w:initials="AK">
    <w:p w14:paraId="554EB33C" w14:textId="3B570369" w:rsidR="00746CF1" w:rsidRDefault="00746CF1">
      <w:pPr>
        <w:pStyle w:val="CommentText"/>
      </w:pPr>
      <w:r>
        <w:rPr>
          <w:rStyle w:val="CommentReference"/>
        </w:rPr>
        <w:annotationRef/>
      </w:r>
      <w:r>
        <w:t xml:space="preserve">This should be taught as OJT.  Variances in equipment and processes/procedures at different centres. </w:t>
      </w:r>
    </w:p>
  </w:comment>
  <w:comment w:id="7281" w:author="Abercrombie, Kerrie" w:date="2021-01-25T11:35:00Z" w:initials="AK">
    <w:p w14:paraId="1E0F2282" w14:textId="77777777" w:rsidR="005F01AC" w:rsidRDefault="00746CF1">
      <w:pPr>
        <w:pStyle w:val="CommentText"/>
      </w:pPr>
      <w:r>
        <w:rPr>
          <w:rStyle w:val="CommentReference"/>
        </w:rPr>
        <w:annotationRef/>
      </w:r>
      <w:r>
        <w:t xml:space="preserve">?  Do we need this noting that </w:t>
      </w:r>
    </w:p>
    <w:p w14:paraId="38CD8C4C" w14:textId="406851FE" w:rsidR="005F01AC" w:rsidRDefault="00746CF1">
      <w:pPr>
        <w:pStyle w:val="CommentText"/>
      </w:pPr>
      <w:r>
        <w:t>1. We give instructors the option to include</w:t>
      </w:r>
      <w:r w:rsidR="005F01AC">
        <w:t xml:space="preserve"> additional</w:t>
      </w:r>
      <w:r>
        <w:t xml:space="preserve"> information about other</w:t>
      </w:r>
      <w:r w:rsidR="005F01AC">
        <w:t xml:space="preserve"> relevant</w:t>
      </w:r>
      <w:r>
        <w:t xml:space="preserve"> things</w:t>
      </w:r>
      <w:r w:rsidR="005F01AC">
        <w:t>,</w:t>
      </w:r>
      <w:r>
        <w:t xml:space="preserve"> and </w:t>
      </w:r>
    </w:p>
    <w:p w14:paraId="2661ECD7" w14:textId="46FF4F6A" w:rsidR="00746CF1" w:rsidRDefault="00746CF1">
      <w:pPr>
        <w:pStyle w:val="CommentText"/>
      </w:pPr>
      <w:r>
        <w:t>2. Recurrent training is being periodically completed which should capture</w:t>
      </w:r>
      <w:r w:rsidR="005F01AC">
        <w:t xml:space="preserve"> any</w:t>
      </w:r>
      <w:r>
        <w:t xml:space="preserve"> evolving technologies</w:t>
      </w:r>
    </w:p>
  </w:comment>
  <w:comment w:id="7310" w:author="Abercrombie, Kerrie" w:date="2021-01-25T11:37:00Z" w:initials="AK">
    <w:p w14:paraId="441EBFE8" w14:textId="0B982481" w:rsidR="00746CF1" w:rsidRDefault="00746CF1">
      <w:pPr>
        <w:pStyle w:val="CommentText"/>
      </w:pPr>
      <w:r>
        <w:rPr>
          <w:rStyle w:val="CommentReference"/>
        </w:rPr>
        <w:annotationRef/>
      </w:r>
      <w:r>
        <w:t>OJT – local knowledge for that port</w:t>
      </w:r>
    </w:p>
  </w:comment>
  <w:comment w:id="7313" w:author="Abercrombie, Kerrie" w:date="2021-01-25T11:39:00Z" w:initials="AK">
    <w:p w14:paraId="673B8850" w14:textId="66421FE3" w:rsidR="00746CF1" w:rsidRDefault="00746CF1">
      <w:pPr>
        <w:pStyle w:val="CommentText"/>
      </w:pPr>
      <w:r>
        <w:rPr>
          <w:rStyle w:val="CommentReference"/>
        </w:rPr>
        <w:annotationRef/>
      </w:r>
      <w:r>
        <w:t>Captured 5M5, subject element 5.1.1</w:t>
      </w:r>
    </w:p>
  </w:comment>
  <w:comment w:id="7320" w:author="Abercrombie, Kerrie" w:date="2021-01-25T11:38:00Z" w:initials="AK">
    <w:p w14:paraId="604CA91E" w14:textId="013D29AB" w:rsidR="00746CF1" w:rsidRDefault="00746CF1">
      <w:pPr>
        <w:pStyle w:val="CommentText"/>
      </w:pPr>
      <w:r>
        <w:rPr>
          <w:rStyle w:val="CommentReference"/>
        </w:rPr>
        <w:annotationRef/>
      </w:r>
      <w:r>
        <w:t>Captured M5, element 5.3</w:t>
      </w:r>
    </w:p>
  </w:comment>
  <w:comment w:id="7332" w:author="Abercrombie, Kerrie" w:date="2021-01-25T11:39:00Z" w:initials="AK">
    <w:p w14:paraId="4BC0EE7E" w14:textId="717CC527" w:rsidR="00746CF1" w:rsidRDefault="00746CF1">
      <w:pPr>
        <w:pStyle w:val="CommentText"/>
      </w:pPr>
      <w:r>
        <w:rPr>
          <w:rStyle w:val="CommentReference"/>
        </w:rPr>
        <w:annotationRef/>
      </w:r>
      <w:r>
        <w:t>Should the operator have learnt this when they obtained the</w:t>
      </w:r>
      <w:r w:rsidR="005F01AC">
        <w:t>ir radio operators certificate.</w:t>
      </w:r>
    </w:p>
  </w:comment>
  <w:comment w:id="7340" w:author="Abercrombie, Kerrie" w:date="2021-01-25T11:40:00Z" w:initials="AK">
    <w:p w14:paraId="7E1A0D72" w14:textId="390E6DC5" w:rsidR="00746CF1" w:rsidRDefault="00746CF1">
      <w:pPr>
        <w:pStyle w:val="CommentText"/>
      </w:pPr>
      <w:r>
        <w:rPr>
          <w:rStyle w:val="CommentReference"/>
        </w:rPr>
        <w:annotationRef/>
      </w:r>
      <w:r>
        <w:t>Should the operator have learnt this when they obtained the</w:t>
      </w:r>
      <w:r w:rsidR="005F01AC">
        <w:t>ir radio operators certificate.</w:t>
      </w:r>
    </w:p>
  </w:comment>
  <w:comment w:id="7352" w:author="Abercrombie, Kerrie" w:date="2021-01-25T11:45:00Z" w:initials="AK">
    <w:p w14:paraId="12DE02E1" w14:textId="70ECAA12" w:rsidR="00746CF1" w:rsidRDefault="00746CF1">
      <w:pPr>
        <w:pStyle w:val="CommentText"/>
      </w:pPr>
      <w:r>
        <w:rPr>
          <w:rStyle w:val="CommentReference"/>
        </w:rPr>
        <w:annotationRef/>
      </w:r>
      <w:r>
        <w:rPr>
          <w:rStyle w:val="CommentReference"/>
        </w:rPr>
        <w:t>OJT</w:t>
      </w:r>
    </w:p>
  </w:comment>
  <w:comment w:id="7413" w:author="Jillian Carson-Jackson" w:date="2020-12-27T16:37:00Z" w:initials="JC">
    <w:p w14:paraId="2B4F0566" w14:textId="5206617C" w:rsidR="00746CF1" w:rsidRDefault="00746CF1">
      <w:pPr>
        <w:pStyle w:val="CommentText"/>
      </w:pPr>
      <w:r>
        <w:rPr>
          <w:rStyle w:val="CommentReference"/>
        </w:rPr>
        <w:annotationRef/>
      </w:r>
      <w:r>
        <w:t>Combined with new module 1</w:t>
      </w:r>
    </w:p>
  </w:comment>
  <w:comment w:id="7842" w:author="Jillian Carson-Jackson" w:date="2020-12-27T16:47:00Z" w:initials="JC">
    <w:p w14:paraId="60FE71E8" w14:textId="28CCBF72" w:rsidR="00746CF1" w:rsidRDefault="00746CF1">
      <w:pPr>
        <w:pStyle w:val="CommentText"/>
      </w:pPr>
      <w:r>
        <w:rPr>
          <w:rStyle w:val="CommentReference"/>
        </w:rPr>
        <w:annotationRef/>
      </w:r>
      <w:r>
        <w:t xml:space="preserve">Combined with new module 1 and 5 </w:t>
      </w:r>
    </w:p>
  </w:comment>
  <w:comment w:id="8216" w:author="Jillian Carson-Jackson" w:date="2020-12-27T16:52:00Z" w:initials="JC">
    <w:p w14:paraId="4766DB9D" w14:textId="70F763E0" w:rsidR="00746CF1" w:rsidRDefault="00746CF1">
      <w:pPr>
        <w:pStyle w:val="CommentText"/>
      </w:pPr>
      <w:r>
        <w:rPr>
          <w:rStyle w:val="CommentReference"/>
        </w:rPr>
        <w:annotationRef/>
      </w:r>
      <w:r>
        <w:t>New topic – realigned existing and added in possible additional items</w:t>
      </w:r>
    </w:p>
  </w:comment>
  <w:comment w:id="8231" w:author="Jillian Carson-Jackson" w:date="2020-12-27T16:53:00Z" w:initials="JC">
    <w:p w14:paraId="076A9652" w14:textId="62186C0C" w:rsidR="00746CF1" w:rsidRDefault="00746CF1">
      <w:pPr>
        <w:pStyle w:val="CommentText"/>
      </w:pPr>
      <w:r>
        <w:rPr>
          <w:rStyle w:val="CommentReference"/>
        </w:rPr>
        <w:annotationRef/>
      </w:r>
      <w:r>
        <w:t>New topic – realigned existing and added in possible additional items</w:t>
      </w:r>
    </w:p>
  </w:comment>
  <w:comment w:id="8238" w:author="Abercrombie, Kerrie" w:date="2021-01-25T13:05:00Z" w:initials="AK">
    <w:p w14:paraId="2D84767E" w14:textId="4EC49D59" w:rsidR="00746CF1" w:rsidRDefault="00746CF1">
      <w:pPr>
        <w:pStyle w:val="CommentText"/>
      </w:pPr>
      <w:r>
        <w:rPr>
          <w:rStyle w:val="CommentReference"/>
        </w:rPr>
        <w:annotationRef/>
      </w:r>
      <w:r>
        <w:t>Captured under M2 - communications</w:t>
      </w:r>
    </w:p>
  </w:comment>
  <w:comment w:id="8253" w:author="Jillian Carson-Jackson" w:date="2020-12-27T16:54:00Z" w:initials="JC">
    <w:p w14:paraId="617215A2" w14:textId="6B1DB0F3" w:rsidR="00746CF1" w:rsidRDefault="00746CF1">
      <w:pPr>
        <w:pStyle w:val="CommentText"/>
      </w:pPr>
      <w:r>
        <w:rPr>
          <w:rStyle w:val="CommentReference"/>
        </w:rPr>
        <w:annotationRef/>
      </w:r>
      <w:r>
        <w:t>Not reviewed for 20201228 version</w:t>
      </w:r>
    </w:p>
  </w:comment>
  <w:comment w:id="8256" w:author="Abercrombie, Kerrie" w:date="2021-01-22T12:28:00Z" w:initials="AK">
    <w:p w14:paraId="303421CD" w14:textId="0CC80563" w:rsidR="00746CF1" w:rsidRDefault="00746CF1">
      <w:pPr>
        <w:pStyle w:val="CommentText"/>
      </w:pPr>
      <w:r>
        <w:rPr>
          <w:rStyle w:val="CommentReference"/>
        </w:rPr>
        <w:annotationRef/>
      </w:r>
      <w:r>
        <w:t xml:space="preserve">Suggest that this be removed from the V103/1 model course as corporate policies/ procedures will dictate the actions a VTS operator will need to take </w:t>
      </w:r>
    </w:p>
    <w:p w14:paraId="64D4F37D" w14:textId="77777777" w:rsidR="00746CF1" w:rsidRDefault="00746CF1">
      <w:pPr>
        <w:pStyle w:val="CommentText"/>
      </w:pPr>
    </w:p>
    <w:p w14:paraId="008887D2" w14:textId="0D1806F7" w:rsidR="00746CF1" w:rsidRDefault="00746CF1">
      <w:pPr>
        <w:pStyle w:val="CommentText"/>
      </w:pPr>
      <w:r>
        <w:t xml:space="preserve"> This is an areas that needs be taught in OJT specific to that VTS authority</w:t>
      </w:r>
    </w:p>
  </w:comment>
  <w:comment w:id="8260" w:author="Abercrombie, Kerrie" w:date="2021-01-22T12:35:00Z" w:initials="AK">
    <w:p w14:paraId="2C64756F" w14:textId="7D0FBF29" w:rsidR="00746CF1" w:rsidRDefault="00746CF1">
      <w:pPr>
        <w:pStyle w:val="CommentText"/>
      </w:pPr>
      <w:r>
        <w:rPr>
          <w:rStyle w:val="CommentReference"/>
        </w:rPr>
        <w:annotationRef/>
      </w:r>
      <w:r>
        <w:t>Captured under module 2, element 2.1.1</w:t>
      </w:r>
    </w:p>
  </w:comment>
  <w:comment w:id="8280" w:author="Abercrombie, Kerrie" w:date="2021-01-22T12:33:00Z" w:initials="AK">
    <w:p w14:paraId="0DEF1D2E" w14:textId="379713E4" w:rsidR="00746CF1" w:rsidRDefault="00746CF1">
      <w:pPr>
        <w:pStyle w:val="CommentText"/>
      </w:pPr>
      <w:r>
        <w:rPr>
          <w:rStyle w:val="CommentReference"/>
        </w:rPr>
        <w:annotationRef/>
      </w:r>
      <w:r>
        <w:t>Captured under module 2, element 2.1.2</w:t>
      </w:r>
    </w:p>
  </w:comment>
  <w:comment w:id="8292" w:author="Abercrombie, Kerrie" w:date="2021-01-25T13:01:00Z" w:initials="AK">
    <w:p w14:paraId="19813E31" w14:textId="743BC09C" w:rsidR="00746CF1" w:rsidRDefault="00746CF1">
      <w:pPr>
        <w:pStyle w:val="CommentText"/>
      </w:pPr>
      <w:r>
        <w:rPr>
          <w:rStyle w:val="CommentReference"/>
        </w:rPr>
        <w:annotationRef/>
      </w:r>
      <w:r>
        <w:t>Captured M6, element 3.1.1</w:t>
      </w:r>
    </w:p>
  </w:comment>
  <w:comment w:id="8295" w:author="Abercrombie, Kerrie" w:date="2021-01-25T13:00:00Z" w:initials="AK">
    <w:p w14:paraId="1876806F" w14:textId="3A5F58CC" w:rsidR="00746CF1" w:rsidRDefault="00746CF1">
      <w:pPr>
        <w:pStyle w:val="CommentText"/>
      </w:pPr>
      <w:r>
        <w:rPr>
          <w:rStyle w:val="CommentReference"/>
        </w:rPr>
        <w:annotationRef/>
      </w:r>
      <w:r>
        <w:t>Captured M6, element 3.1.2</w:t>
      </w:r>
    </w:p>
  </w:comment>
  <w:comment w:id="8300" w:author="Abercrombie, Kerrie" w:date="2021-01-25T12:58:00Z" w:initials="AK">
    <w:p w14:paraId="41418231" w14:textId="45959C3E" w:rsidR="00746CF1" w:rsidRDefault="00746CF1">
      <w:pPr>
        <w:pStyle w:val="CommentText"/>
      </w:pPr>
      <w:r>
        <w:rPr>
          <w:rStyle w:val="CommentReference"/>
        </w:rPr>
        <w:annotationRef/>
      </w:r>
      <w:r>
        <w:t xml:space="preserve">?  </w:t>
      </w:r>
      <w:proofErr w:type="gramStart"/>
      <w:r>
        <w:t>not</w:t>
      </w:r>
      <w:proofErr w:type="gramEnd"/>
      <w:r>
        <w:t xml:space="preserve"> sure what a student would learn</w:t>
      </w:r>
    </w:p>
  </w:comment>
  <w:comment w:id="8303" w:author="Abercrombie, Kerrie" w:date="2021-01-25T13:00:00Z" w:initials="AK">
    <w:p w14:paraId="60AD711B" w14:textId="0B681E37" w:rsidR="00746CF1" w:rsidRDefault="00746CF1">
      <w:pPr>
        <w:pStyle w:val="CommentText"/>
      </w:pPr>
      <w:r>
        <w:rPr>
          <w:rStyle w:val="CommentReference"/>
        </w:rPr>
        <w:annotationRef/>
      </w:r>
      <w:r>
        <w:t>Captured under M6 – subject element 3.1.3</w:t>
      </w:r>
    </w:p>
  </w:comment>
  <w:comment w:id="8316" w:author="Abercrombie, Kerrie" w:date="2021-01-25T13:10:00Z" w:initials="AK">
    <w:p w14:paraId="10A235F2" w14:textId="4A807804" w:rsidR="00746CF1" w:rsidRDefault="00746CF1">
      <w:pPr>
        <w:pStyle w:val="CommentText"/>
      </w:pPr>
      <w:r>
        <w:rPr>
          <w:rStyle w:val="CommentReference"/>
        </w:rPr>
        <w:annotationRef/>
      </w:r>
      <w:r>
        <w:t>VTS authority should have corporate policies in place.  This needs to be taught with the OJT programme</w:t>
      </w:r>
    </w:p>
  </w:comment>
  <w:comment w:id="8318" w:author="Abercrombie, Kerrie" w:date="2021-01-25T13:09:00Z" w:initials="AK">
    <w:p w14:paraId="2C20CBDE" w14:textId="6DC2C519" w:rsidR="00746CF1" w:rsidRDefault="00746CF1">
      <w:pPr>
        <w:pStyle w:val="CommentText"/>
      </w:pPr>
      <w:r>
        <w:rPr>
          <w:rStyle w:val="CommentReference"/>
        </w:rPr>
        <w:annotationRef/>
      </w:r>
      <w:r>
        <w:t>Captured under 6.2.2</w:t>
      </w:r>
    </w:p>
  </w:comment>
  <w:comment w:id="8324" w:author="Abercrombie, Kerrie" w:date="2021-01-25T13:09:00Z" w:initials="AK">
    <w:p w14:paraId="72D43F66" w14:textId="065F2E38" w:rsidR="00746CF1" w:rsidRDefault="00746CF1">
      <w:pPr>
        <w:pStyle w:val="CommentText"/>
      </w:pPr>
      <w:r>
        <w:rPr>
          <w:rStyle w:val="CommentReference"/>
        </w:rPr>
        <w:annotationRef/>
      </w:r>
      <w:r>
        <w:t>VTS authority should have corporate policies in place.  This needs to be taught with the OJT programme</w:t>
      </w:r>
    </w:p>
  </w:comment>
  <w:comment w:id="8325" w:author="Abercrombie, Kerrie" w:date="2021-01-25T13:02:00Z" w:initials="AK">
    <w:p w14:paraId="2B15A19D" w14:textId="1E385FCA" w:rsidR="00746CF1" w:rsidRDefault="00746CF1">
      <w:pPr>
        <w:pStyle w:val="CommentText"/>
      </w:pPr>
      <w:r>
        <w:rPr>
          <w:rStyle w:val="CommentReference"/>
        </w:rPr>
        <w:annotationRef/>
      </w:r>
      <w:r>
        <w:t xml:space="preserve">Are these topics really needed?? Are they not a given </w:t>
      </w:r>
      <w:r>
        <w:br/>
        <w:t xml:space="preserve">They seem a bit warm and fuzzy ….  </w:t>
      </w:r>
    </w:p>
  </w:comment>
  <w:comment w:id="8351" w:author="Jillian Carson-Jackson" w:date="2020-12-27T16:55:00Z" w:initials="JC">
    <w:p w14:paraId="6AA03AE7" w14:textId="45978E98" w:rsidR="00746CF1" w:rsidRDefault="00746CF1">
      <w:pPr>
        <w:pStyle w:val="CommentText"/>
      </w:pPr>
      <w:r>
        <w:rPr>
          <w:rStyle w:val="CommentReference"/>
        </w:rPr>
        <w:annotationRef/>
      </w:r>
      <w:r>
        <w:t xml:space="preserve">Moved to new module 2 – Legal </w:t>
      </w:r>
      <w:proofErr w:type="spellStart"/>
      <w:r>
        <w:t>Frameworkd</w:t>
      </w:r>
      <w:proofErr w:type="spellEnd"/>
    </w:p>
  </w:comment>
  <w:comment w:id="8365" w:author="Jillian Carson-Jackson" w:date="2020-12-27T16:57:00Z" w:initials="JC">
    <w:p w14:paraId="13C0A2AB" w14:textId="1AF7836C" w:rsidR="00746CF1" w:rsidRDefault="00746CF1">
      <w:pPr>
        <w:pStyle w:val="CommentText"/>
      </w:pPr>
      <w:r>
        <w:rPr>
          <w:rStyle w:val="CommentReference"/>
        </w:rPr>
        <w:annotationRef/>
      </w:r>
      <w:r>
        <w:t>Not reviewed for 20201228 version</w:t>
      </w:r>
    </w:p>
  </w:comment>
  <w:comment w:id="8370" w:author="Abercrombie, Kerrie" w:date="2021-01-22T13:55:00Z" w:initials="AK">
    <w:p w14:paraId="5E32D93D" w14:textId="5B6493BB" w:rsidR="00746CF1" w:rsidRDefault="00746CF1" w:rsidP="00FD5556">
      <w:pPr>
        <w:pStyle w:val="CommentText"/>
      </w:pPr>
      <w:r>
        <w:rPr>
          <w:rStyle w:val="CommentReference"/>
        </w:rPr>
        <w:annotationRef/>
      </w:r>
      <w:r w:rsidR="00744FE3">
        <w:t xml:space="preserve">The detail of contingency plans </w:t>
      </w:r>
      <w:r>
        <w:t xml:space="preserve">should be taught </w:t>
      </w:r>
      <w:r w:rsidR="00744FE3">
        <w:t>in</w:t>
      </w:r>
      <w:r>
        <w:t xml:space="preserve"> OJT a</w:t>
      </w:r>
      <w:r w:rsidR="00744FE3">
        <w:t>s implementing them is a</w:t>
      </w:r>
      <w:r>
        <w:t xml:space="preserve"> VTS A responsibility.</w:t>
      </w:r>
    </w:p>
    <w:p w14:paraId="155F32A0" w14:textId="77777777" w:rsidR="00744FE3" w:rsidRDefault="00744FE3" w:rsidP="00FD5556">
      <w:pPr>
        <w:pStyle w:val="CommentText"/>
      </w:pPr>
    </w:p>
    <w:p w14:paraId="5FC4E475" w14:textId="2A11C154" w:rsidR="00746CF1" w:rsidRDefault="00744FE3" w:rsidP="00FD5556">
      <w:pPr>
        <w:pStyle w:val="CommentText"/>
      </w:pPr>
      <w:r>
        <w:t>Preparing them and a</w:t>
      </w:r>
      <w:r w:rsidR="00746CF1">
        <w:t xml:space="preserve">ctivating them is the responsibility of management, not the VTS operator.  They </w:t>
      </w:r>
      <w:r>
        <w:t>just need to be aware of them and implementing relevant procedures to respond in those events/incident situations</w:t>
      </w:r>
    </w:p>
    <w:p w14:paraId="0629FE99" w14:textId="1B083662" w:rsidR="00744FE3" w:rsidRDefault="00744FE3" w:rsidP="00FD5556">
      <w:pPr>
        <w:pStyle w:val="CommentText"/>
      </w:pPr>
    </w:p>
    <w:p w14:paraId="251B16A9" w14:textId="39414416" w:rsidR="00744FE3" w:rsidRDefault="00744FE3" w:rsidP="00FD5556">
      <w:pPr>
        <w:pStyle w:val="CommentText"/>
      </w:pPr>
      <w:r>
        <w:t xml:space="preserve">What is the expected learning outcome you want from the </w:t>
      </w:r>
      <w:proofErr w:type="gramStart"/>
      <w:r>
        <w:t>student ???</w:t>
      </w:r>
      <w:proofErr w:type="gramEnd"/>
      <w:r>
        <w:t xml:space="preserve">  </w:t>
      </w:r>
      <w:proofErr w:type="gramStart"/>
      <w:r>
        <w:t>to</w:t>
      </w:r>
      <w:proofErr w:type="gramEnd"/>
      <w:r>
        <w:t xml:space="preserve"> do well in simulated exercises?</w:t>
      </w:r>
    </w:p>
    <w:p w14:paraId="17DDCDB2" w14:textId="4D2B5227" w:rsidR="00744FE3" w:rsidRDefault="00744FE3" w:rsidP="00FD5556">
      <w:pPr>
        <w:pStyle w:val="CommentText"/>
      </w:pPr>
    </w:p>
    <w:p w14:paraId="358B931F" w14:textId="18CA8C15" w:rsidR="00744FE3" w:rsidRDefault="00744FE3" w:rsidP="00744FE3">
      <w:pPr>
        <w:pStyle w:val="CommentText"/>
      </w:pPr>
      <w:r>
        <w:t xml:space="preserve">By definition:  A contingency plan is a course of action designed to help an organization respond effectively to a significant future event or situation that may or may not happen. </w:t>
      </w:r>
    </w:p>
    <w:p w14:paraId="4697D10C" w14:textId="77777777" w:rsidR="00744FE3" w:rsidRDefault="00744FE3" w:rsidP="00744FE3">
      <w:pPr>
        <w:pStyle w:val="CommentText"/>
      </w:pPr>
    </w:p>
    <w:p w14:paraId="75B80551" w14:textId="493B8975" w:rsidR="00744FE3" w:rsidRDefault="00744FE3" w:rsidP="00744FE3">
      <w:pPr>
        <w:pStyle w:val="CommentText"/>
      </w:pPr>
      <w:r>
        <w:t>A contingency plan is sometimes referred to as "Plan B," because it can be also used as an alternative for action if expected results fail to materialize. Contingency planning is a component of business continuity, disaster recovery and risk management.</w:t>
      </w:r>
    </w:p>
    <w:p w14:paraId="6037C371" w14:textId="56519DDE" w:rsidR="00746CF1" w:rsidRDefault="00746CF1">
      <w:pPr>
        <w:pStyle w:val="CommentText"/>
      </w:pPr>
    </w:p>
  </w:comment>
  <w:comment w:id="8379" w:author="Abercrombie, Kerrie" w:date="2021-01-22T10:10:00Z" w:initials="AK">
    <w:p w14:paraId="4BB8D957" w14:textId="743DF80E" w:rsidR="00746CF1" w:rsidRDefault="00746CF1">
      <w:pPr>
        <w:pStyle w:val="CommentText"/>
      </w:pPr>
      <w:r>
        <w:rPr>
          <w:rStyle w:val="CommentReference"/>
        </w:rPr>
        <w:annotationRef/>
      </w:r>
      <w:r>
        <w:t>Captured under module 1, element 1.5</w:t>
      </w:r>
    </w:p>
  </w:comment>
  <w:comment w:id="8396" w:author="Abercrombie, Kerrie" w:date="2021-01-22T10:08:00Z" w:initials="AK">
    <w:p w14:paraId="1055980A" w14:textId="07DF6B6A" w:rsidR="00746CF1" w:rsidRDefault="00746CF1">
      <w:pPr>
        <w:pStyle w:val="CommentText"/>
      </w:pPr>
      <w:r>
        <w:rPr>
          <w:rStyle w:val="CommentReference"/>
        </w:rPr>
        <w:annotationRef/>
      </w:r>
      <w:r>
        <w:t>Captured under module 1, element 1.5.2</w:t>
      </w:r>
    </w:p>
  </w:comment>
  <w:comment w:id="8400" w:author="Abercrombie, Kerrie" w:date="2021-01-22T10:09:00Z" w:initials="AK">
    <w:p w14:paraId="0ED5415F" w14:textId="0A894DA4" w:rsidR="00746CF1" w:rsidRDefault="00746CF1">
      <w:pPr>
        <w:pStyle w:val="CommentText"/>
      </w:pPr>
      <w:r>
        <w:rPr>
          <w:rStyle w:val="CommentReference"/>
        </w:rPr>
        <w:annotationRef/>
      </w:r>
      <w:r>
        <w:t>Captured under module 1, element 1.5.4</w:t>
      </w:r>
    </w:p>
  </w:comment>
  <w:comment w:id="8412" w:author="Jillian Carson-Jackson" w:date="2020-12-27T16:57:00Z" w:initials="JC">
    <w:p w14:paraId="50EA12D7" w14:textId="560A76E7" w:rsidR="00746CF1" w:rsidRDefault="00746CF1">
      <w:pPr>
        <w:pStyle w:val="CommentText"/>
      </w:pPr>
      <w:r>
        <w:rPr>
          <w:rStyle w:val="CommentReference"/>
        </w:rPr>
        <w:annotationRef/>
      </w:r>
      <w:r>
        <w:t>Not reviewed for 20201228 version</w:t>
      </w:r>
    </w:p>
  </w:comment>
  <w:comment w:id="8415" w:author="Jillian Carson-Jackson" w:date="2020-12-27T16:57:00Z" w:initials="JC">
    <w:p w14:paraId="2394B8E2" w14:textId="1596696D" w:rsidR="00746CF1" w:rsidRDefault="00746CF1">
      <w:pPr>
        <w:pStyle w:val="CommentText"/>
      </w:pPr>
      <w:r>
        <w:rPr>
          <w:rStyle w:val="CommentReference"/>
        </w:rPr>
        <w:annotationRef/>
      </w:r>
      <w:r>
        <w:t>Not reviewed for 20201228 version</w:t>
      </w:r>
    </w:p>
  </w:comment>
  <w:comment w:id="8428" w:author="Jillian Carson-Jackson" w:date="2020-12-27T16:57:00Z" w:initials="JC">
    <w:p w14:paraId="6FBE3B0D" w14:textId="352EECBC" w:rsidR="00746CF1" w:rsidRDefault="00746CF1">
      <w:pPr>
        <w:pStyle w:val="CommentText"/>
      </w:pPr>
      <w:r>
        <w:rPr>
          <w:rStyle w:val="CommentReference"/>
        </w:rPr>
        <w:annotationRef/>
      </w:r>
      <w:r>
        <w:t>Not reviewed for 20201228 version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1BC0FC" w15:done="0"/>
  <w15:commentEx w15:paraId="3CFA1C91" w15:paraIdParent="511BC0FC" w15:done="0"/>
  <w15:commentEx w15:paraId="5B1A5EBB" w15:paraIdParent="511BC0FC" w15:done="0"/>
  <w15:commentEx w15:paraId="4E54865F" w15:done="0"/>
  <w15:commentEx w15:paraId="4FEA8FC3" w15:done="0"/>
  <w15:commentEx w15:paraId="78AC0D4C" w15:done="0"/>
  <w15:commentEx w15:paraId="1D3C4DE9" w15:done="0"/>
  <w15:commentEx w15:paraId="7157E009" w15:done="0"/>
  <w15:commentEx w15:paraId="0F55F639" w15:done="0"/>
  <w15:commentEx w15:paraId="15728F8D" w15:done="0"/>
  <w15:commentEx w15:paraId="7986CA4A" w15:done="0"/>
  <w15:commentEx w15:paraId="63A13EB5" w15:done="0"/>
  <w15:commentEx w15:paraId="46A9821D" w15:done="0"/>
  <w15:commentEx w15:paraId="7F9A4A63" w15:done="0"/>
  <w15:commentEx w15:paraId="1869A105" w15:done="0"/>
  <w15:commentEx w15:paraId="32DC4A4D" w15:done="0"/>
  <w15:commentEx w15:paraId="3728808B" w15:done="0"/>
  <w15:commentEx w15:paraId="32767C71" w15:done="0"/>
  <w15:commentEx w15:paraId="108F242D" w15:done="0"/>
  <w15:commentEx w15:paraId="3289BB35" w15:done="0"/>
  <w15:commentEx w15:paraId="568444C8" w15:done="0"/>
  <w15:commentEx w15:paraId="4E1306DF" w15:done="0"/>
  <w15:commentEx w15:paraId="004E5C41" w15:done="0"/>
  <w15:commentEx w15:paraId="380BD794" w15:done="0"/>
  <w15:commentEx w15:paraId="008E4205" w15:done="0"/>
  <w15:commentEx w15:paraId="46A1D779" w15:done="0"/>
  <w15:commentEx w15:paraId="6964BFEA" w15:done="0"/>
  <w15:commentEx w15:paraId="0A8FBF2F" w15:done="0"/>
  <w15:commentEx w15:paraId="2F937E42" w15:done="0"/>
  <w15:commentEx w15:paraId="6688F699" w15:done="0"/>
  <w15:commentEx w15:paraId="5554CB1E" w15:done="0"/>
  <w15:commentEx w15:paraId="312AF5C3" w15:done="0"/>
  <w15:commentEx w15:paraId="30568895" w15:done="0"/>
  <w15:commentEx w15:paraId="5C399F6E" w15:done="0"/>
  <w15:commentEx w15:paraId="0137B281" w15:done="0"/>
  <w15:commentEx w15:paraId="66B41A4B" w15:done="0"/>
  <w15:commentEx w15:paraId="7DE50B11" w15:done="0"/>
  <w15:commentEx w15:paraId="3CC04EF4" w15:done="0"/>
  <w15:commentEx w15:paraId="20D467CA" w15:done="0"/>
  <w15:commentEx w15:paraId="3C22FE7D" w15:done="0"/>
  <w15:commentEx w15:paraId="5A624F35" w15:done="0"/>
  <w15:commentEx w15:paraId="1235892D" w15:done="0"/>
  <w15:commentEx w15:paraId="533DDD9A" w15:done="0"/>
  <w15:commentEx w15:paraId="1934FA48" w15:done="0"/>
  <w15:commentEx w15:paraId="5D8CDF84" w15:done="0"/>
  <w15:commentEx w15:paraId="2A56D3FF" w15:done="0"/>
  <w15:commentEx w15:paraId="57B85F47" w15:done="0"/>
  <w15:commentEx w15:paraId="75AC7A3F" w15:done="0"/>
  <w15:commentEx w15:paraId="7B1C92D0" w15:done="0"/>
  <w15:commentEx w15:paraId="5AB2AA20" w15:done="0"/>
  <w15:commentEx w15:paraId="247A0E96" w15:done="0"/>
  <w15:commentEx w15:paraId="7A345B1B" w15:done="0"/>
  <w15:commentEx w15:paraId="59E1778D" w15:done="0"/>
  <w15:commentEx w15:paraId="376A8685" w15:done="0"/>
  <w15:commentEx w15:paraId="3A2FC39E" w15:done="0"/>
  <w15:commentEx w15:paraId="0BE756E9" w15:done="0"/>
  <w15:commentEx w15:paraId="60A0E3F4" w15:done="0"/>
  <w15:commentEx w15:paraId="54EA04A0" w15:done="0"/>
  <w15:commentEx w15:paraId="42527501" w15:done="0"/>
  <w15:commentEx w15:paraId="308F5E56" w15:done="0"/>
  <w15:commentEx w15:paraId="5E010DA9" w15:done="0"/>
  <w15:commentEx w15:paraId="748551DE" w15:done="0"/>
  <w15:commentEx w15:paraId="7653B604" w15:done="0"/>
  <w15:commentEx w15:paraId="6AC7AAC3" w15:done="0"/>
  <w15:commentEx w15:paraId="6CEF923D" w15:done="0"/>
  <w15:commentEx w15:paraId="34D6DD2A" w15:done="0"/>
  <w15:commentEx w15:paraId="79A6191B" w15:done="0"/>
  <w15:commentEx w15:paraId="7CB1C75D" w15:done="0"/>
  <w15:commentEx w15:paraId="01881417" w15:done="0"/>
  <w15:commentEx w15:paraId="19DADF19" w15:done="0"/>
  <w15:commentEx w15:paraId="64B4FA4E" w15:done="0"/>
  <w15:commentEx w15:paraId="0E856312" w15:paraIdParent="64B4FA4E" w15:done="0"/>
  <w15:commentEx w15:paraId="6E853739" w15:done="1"/>
  <w15:commentEx w15:paraId="234617DB" w15:done="0"/>
  <w15:commentEx w15:paraId="59A73DC6" w15:done="0"/>
  <w15:commentEx w15:paraId="37B7F213" w15:done="0"/>
  <w15:commentEx w15:paraId="59977B02" w15:done="0"/>
  <w15:commentEx w15:paraId="0BC993DF" w15:done="0"/>
  <w15:commentEx w15:paraId="296B1BB8" w15:done="0"/>
  <w15:commentEx w15:paraId="25AEE2BE" w15:done="0"/>
  <w15:commentEx w15:paraId="31F7B402" w15:done="0"/>
  <w15:commentEx w15:paraId="74429CB6" w15:done="0"/>
  <w15:commentEx w15:paraId="741D021D" w15:done="0"/>
  <w15:commentEx w15:paraId="58C0061E" w15:done="0"/>
  <w15:commentEx w15:paraId="2E612FAF" w15:done="0"/>
  <w15:commentEx w15:paraId="24AEDE42" w15:done="0"/>
  <w15:commentEx w15:paraId="30002A3B" w15:done="0"/>
  <w15:commentEx w15:paraId="774D8549" w15:done="0"/>
  <w15:commentEx w15:paraId="0084A4D7" w15:done="0"/>
  <w15:commentEx w15:paraId="32EF3B25" w15:done="0"/>
  <w15:commentEx w15:paraId="7B6F43F0" w15:done="0"/>
  <w15:commentEx w15:paraId="25DE4B23" w15:done="0"/>
  <w15:commentEx w15:paraId="781E7E73" w15:done="0"/>
  <w15:commentEx w15:paraId="3F581161" w15:done="0"/>
  <w15:commentEx w15:paraId="41AB2854" w15:done="0"/>
  <w15:commentEx w15:paraId="58BCB92F" w15:done="0"/>
  <w15:commentEx w15:paraId="4C84210C" w15:done="0"/>
  <w15:commentEx w15:paraId="0647B19F" w15:done="0"/>
  <w15:commentEx w15:paraId="17ED9D31" w15:done="0"/>
  <w15:commentEx w15:paraId="58FB4F28" w15:done="0"/>
  <w15:commentEx w15:paraId="41F6CC0F" w15:done="0"/>
  <w15:commentEx w15:paraId="7BAE9401" w15:done="0"/>
  <w15:commentEx w15:paraId="155F887F" w15:done="0"/>
  <w15:commentEx w15:paraId="76C84E7C" w15:done="0"/>
  <w15:commentEx w15:paraId="49B23058" w15:done="0"/>
  <w15:commentEx w15:paraId="646A1A93" w15:done="0"/>
  <w15:commentEx w15:paraId="7A541984" w15:done="0"/>
  <w15:commentEx w15:paraId="07E9A73E" w15:done="0"/>
  <w15:commentEx w15:paraId="0579A559" w15:done="0"/>
  <w15:commentEx w15:paraId="39AB6111" w15:done="0"/>
  <w15:commentEx w15:paraId="598010BC" w15:done="0"/>
  <w15:commentEx w15:paraId="0B43CD8B" w15:done="0"/>
  <w15:commentEx w15:paraId="2EEF333F" w15:done="0"/>
  <w15:commentEx w15:paraId="4A6D3175" w15:done="0"/>
  <w15:commentEx w15:paraId="48A536D9" w15:done="0"/>
  <w15:commentEx w15:paraId="02FA5F34" w15:done="0"/>
  <w15:commentEx w15:paraId="6B00F2EF" w15:done="0"/>
  <w15:commentEx w15:paraId="7AC1F679" w15:done="0"/>
  <w15:commentEx w15:paraId="384044B5" w15:done="0"/>
  <w15:commentEx w15:paraId="5677AC2E" w15:done="0"/>
  <w15:commentEx w15:paraId="4815323C" w15:done="0"/>
  <w15:commentEx w15:paraId="39A15026" w15:done="0"/>
  <w15:commentEx w15:paraId="7BCB7307" w15:done="0"/>
  <w15:commentEx w15:paraId="0410D39C" w15:done="0"/>
  <w15:commentEx w15:paraId="3760BC97" w15:done="0"/>
  <w15:commentEx w15:paraId="011FB9D0" w15:done="0"/>
  <w15:commentEx w15:paraId="2BA41BCA" w15:done="0"/>
  <w15:commentEx w15:paraId="3D999D8D" w15:done="0"/>
  <w15:commentEx w15:paraId="38F5AE09" w15:done="0"/>
  <w15:commentEx w15:paraId="52976F17" w15:done="0"/>
  <w15:commentEx w15:paraId="79E19ABE" w15:done="0"/>
  <w15:commentEx w15:paraId="6B3ECB80" w15:done="0"/>
  <w15:commentEx w15:paraId="3A3D600D" w15:done="0"/>
  <w15:commentEx w15:paraId="27F6B6CF" w15:done="0"/>
  <w15:commentEx w15:paraId="52280013" w15:done="0"/>
  <w15:commentEx w15:paraId="3B9FE0AB" w15:done="0"/>
  <w15:commentEx w15:paraId="3D1491F7" w15:done="0"/>
  <w15:commentEx w15:paraId="47FFE63E" w15:done="0"/>
  <w15:commentEx w15:paraId="378F07A0" w15:done="0"/>
  <w15:commentEx w15:paraId="3FB40C1B" w15:done="0"/>
  <w15:commentEx w15:paraId="7C562363" w15:done="0"/>
  <w15:commentEx w15:paraId="3748E9D8" w15:done="0"/>
  <w15:commentEx w15:paraId="5E5FA90E" w15:done="0"/>
  <w15:commentEx w15:paraId="70A319BD" w15:done="0"/>
  <w15:commentEx w15:paraId="3C321B1F" w15:done="0"/>
  <w15:commentEx w15:paraId="0BB27CDD" w15:done="0"/>
  <w15:commentEx w15:paraId="317A4CCF" w15:done="0"/>
  <w15:commentEx w15:paraId="6E0B4B26" w15:done="0"/>
  <w15:commentEx w15:paraId="04A7154C" w15:done="0"/>
  <w15:commentEx w15:paraId="42C07300" w15:done="0"/>
  <w15:commentEx w15:paraId="3AA411D0" w15:done="0"/>
  <w15:commentEx w15:paraId="74F0DD8D" w15:done="0"/>
  <w15:commentEx w15:paraId="185FE365" w15:done="0"/>
  <w15:commentEx w15:paraId="32AA7CCD" w15:done="0"/>
  <w15:commentEx w15:paraId="60697B6A" w15:done="0"/>
  <w15:commentEx w15:paraId="7EBD0E20" w15:done="0"/>
  <w15:commentEx w15:paraId="6E878101" w15:done="0"/>
  <w15:commentEx w15:paraId="5FDA398E" w15:done="0"/>
  <w15:commentEx w15:paraId="12A0110B" w15:done="0"/>
  <w15:commentEx w15:paraId="0A21C291" w15:done="0"/>
  <w15:commentEx w15:paraId="48C1501A" w15:done="0"/>
  <w15:commentEx w15:paraId="57C2DAA7" w15:done="0"/>
  <w15:commentEx w15:paraId="0B730B85" w15:done="0"/>
  <w15:commentEx w15:paraId="0C59AB21" w15:done="0"/>
  <w15:commentEx w15:paraId="6BC8C9CA" w15:done="0"/>
  <w15:commentEx w15:paraId="6836A980" w15:done="0"/>
  <w15:commentEx w15:paraId="30BE02DD" w15:done="0"/>
  <w15:commentEx w15:paraId="7931CCCB" w15:done="0"/>
  <w15:commentEx w15:paraId="4069EA06" w15:done="0"/>
  <w15:commentEx w15:paraId="5FC36938" w15:done="0"/>
  <w15:commentEx w15:paraId="49D1F1AF" w15:done="0"/>
  <w15:commentEx w15:paraId="45C3B428" w15:done="0"/>
  <w15:commentEx w15:paraId="5825C78F" w15:done="0"/>
  <w15:commentEx w15:paraId="11DB6D9A" w15:done="0"/>
  <w15:commentEx w15:paraId="7FD2E0D1" w15:done="0"/>
  <w15:commentEx w15:paraId="349CA2D5" w15:done="0"/>
  <w15:commentEx w15:paraId="0EDB4AFA" w15:done="0"/>
  <w15:commentEx w15:paraId="694ACBDD" w15:done="0"/>
  <w15:commentEx w15:paraId="7322DA2D" w15:done="0"/>
  <w15:commentEx w15:paraId="3A63AC12" w15:done="0"/>
  <w15:commentEx w15:paraId="060DC86D" w15:done="0"/>
  <w15:commentEx w15:paraId="4FE7162A" w15:done="0"/>
  <w15:commentEx w15:paraId="37BC896E" w15:done="0"/>
  <w15:commentEx w15:paraId="0950EE22" w15:done="0"/>
  <w15:commentEx w15:paraId="2B2A9DE7" w15:done="0"/>
  <w15:commentEx w15:paraId="2780845E" w15:done="0"/>
  <w15:commentEx w15:paraId="7004CD0B" w15:done="0"/>
  <w15:commentEx w15:paraId="7069A57B" w15:done="0"/>
  <w15:commentEx w15:paraId="3D750DE9" w15:done="0"/>
  <w15:commentEx w15:paraId="21AD08F8" w15:done="0"/>
  <w15:commentEx w15:paraId="27388B87" w15:done="0"/>
  <w15:commentEx w15:paraId="7F0B77FA" w15:done="0"/>
  <w15:commentEx w15:paraId="21EE127B" w15:done="0"/>
  <w15:commentEx w15:paraId="0D4F90DB" w15:done="0"/>
  <w15:commentEx w15:paraId="0683115E" w15:done="0"/>
  <w15:commentEx w15:paraId="5A9A8CF9" w15:done="0"/>
  <w15:commentEx w15:paraId="6D0D14B5" w15:done="0"/>
  <w15:commentEx w15:paraId="3CFE3BFB" w15:done="0"/>
  <w15:commentEx w15:paraId="2886D1BB" w15:done="0"/>
  <w15:commentEx w15:paraId="0427960A" w15:done="0"/>
  <w15:commentEx w15:paraId="6419BED9" w15:done="0"/>
  <w15:commentEx w15:paraId="358B4ECD" w15:done="0"/>
  <w15:commentEx w15:paraId="7A780769" w15:done="0"/>
  <w15:commentEx w15:paraId="06CF0E5E" w15:done="0"/>
  <w15:commentEx w15:paraId="10B28712" w15:done="0"/>
  <w15:commentEx w15:paraId="73481F94" w15:done="0"/>
  <w15:commentEx w15:paraId="7F7B4037" w15:done="0"/>
  <w15:commentEx w15:paraId="0B69EB78" w15:done="0"/>
  <w15:commentEx w15:paraId="6331A317" w15:done="0"/>
  <w15:commentEx w15:paraId="1AD644A2" w15:done="0"/>
  <w15:commentEx w15:paraId="14481CE6" w15:done="0"/>
  <w15:commentEx w15:paraId="57C83303" w15:done="0"/>
  <w15:commentEx w15:paraId="0C72A621" w15:done="0"/>
  <w15:commentEx w15:paraId="6F3A1625" w15:done="0"/>
  <w15:commentEx w15:paraId="2928F871" w15:done="0"/>
  <w15:commentEx w15:paraId="0AE0CDBD" w15:done="0"/>
  <w15:commentEx w15:paraId="6C1D23A5" w15:done="0"/>
  <w15:commentEx w15:paraId="27E2252A" w15:done="0"/>
  <w15:commentEx w15:paraId="5A638FA5" w15:done="0"/>
  <w15:commentEx w15:paraId="67CA9B71" w15:done="0"/>
  <w15:commentEx w15:paraId="3C45DAB2" w15:done="0"/>
  <w15:commentEx w15:paraId="1EAE0F92" w15:done="0"/>
  <w15:commentEx w15:paraId="1CE6736E" w15:done="0"/>
  <w15:commentEx w15:paraId="77E34C9F" w15:done="0"/>
  <w15:commentEx w15:paraId="7984C5C8" w15:done="0"/>
  <w15:commentEx w15:paraId="53B3D2A5" w15:done="0"/>
  <w15:commentEx w15:paraId="6EDE8A6D" w15:done="0"/>
  <w15:commentEx w15:paraId="1998A08B" w15:done="0"/>
  <w15:commentEx w15:paraId="0D7616C0" w15:done="0"/>
  <w15:commentEx w15:paraId="47A47F18" w15:done="0"/>
  <w15:commentEx w15:paraId="1814AFD0" w15:done="0"/>
  <w15:commentEx w15:paraId="4E82E1C1" w15:done="0"/>
  <w15:commentEx w15:paraId="7AFE843A" w15:done="0"/>
  <w15:commentEx w15:paraId="41E145C4" w15:done="0"/>
  <w15:commentEx w15:paraId="087F2F5F" w15:done="0"/>
  <w15:commentEx w15:paraId="530D4F14" w15:done="0"/>
  <w15:commentEx w15:paraId="41A96F2D" w15:done="0"/>
  <w15:commentEx w15:paraId="1FE49305" w15:done="0"/>
  <w15:commentEx w15:paraId="074D6FBF" w15:done="0"/>
  <w15:commentEx w15:paraId="554EB33C" w15:done="0"/>
  <w15:commentEx w15:paraId="2661ECD7" w15:done="0"/>
  <w15:commentEx w15:paraId="441EBFE8" w15:done="0"/>
  <w15:commentEx w15:paraId="673B8850" w15:done="0"/>
  <w15:commentEx w15:paraId="604CA91E" w15:done="0"/>
  <w15:commentEx w15:paraId="4BC0EE7E" w15:done="0"/>
  <w15:commentEx w15:paraId="7E1A0D72" w15:done="0"/>
  <w15:commentEx w15:paraId="12DE02E1" w15:done="0"/>
  <w15:commentEx w15:paraId="2B4F0566" w15:done="0"/>
  <w15:commentEx w15:paraId="60FE71E8" w15:done="0"/>
  <w15:commentEx w15:paraId="4766DB9D" w15:done="0"/>
  <w15:commentEx w15:paraId="076A9652" w15:done="0"/>
  <w15:commentEx w15:paraId="2D84767E" w15:done="0"/>
  <w15:commentEx w15:paraId="617215A2" w15:done="0"/>
  <w15:commentEx w15:paraId="008887D2" w15:done="0"/>
  <w15:commentEx w15:paraId="2C64756F" w15:done="0"/>
  <w15:commentEx w15:paraId="0DEF1D2E" w15:done="0"/>
  <w15:commentEx w15:paraId="19813E31" w15:done="0"/>
  <w15:commentEx w15:paraId="1876806F" w15:done="0"/>
  <w15:commentEx w15:paraId="41418231" w15:done="0"/>
  <w15:commentEx w15:paraId="60AD711B" w15:done="0"/>
  <w15:commentEx w15:paraId="10A235F2" w15:done="0"/>
  <w15:commentEx w15:paraId="2C20CBDE" w15:done="0"/>
  <w15:commentEx w15:paraId="72D43F66" w15:done="0"/>
  <w15:commentEx w15:paraId="2B15A19D" w15:done="0"/>
  <w15:commentEx w15:paraId="6AA03AE7" w15:done="0"/>
  <w15:commentEx w15:paraId="13C0A2AB" w15:done="0"/>
  <w15:commentEx w15:paraId="6037C371" w15:done="0"/>
  <w15:commentEx w15:paraId="4BB8D957" w15:done="0"/>
  <w15:commentEx w15:paraId="1055980A" w15:done="0"/>
  <w15:commentEx w15:paraId="0ED5415F" w15:done="0"/>
  <w15:commentEx w15:paraId="50EA12D7" w15:done="0"/>
  <w15:commentEx w15:paraId="2394B8E2" w15:done="0"/>
  <w15:commentEx w15:paraId="6FBE3B0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2AA49" w14:textId="77777777" w:rsidR="00746CF1" w:rsidRDefault="00746CF1" w:rsidP="003274DB">
      <w:r>
        <w:separator/>
      </w:r>
    </w:p>
    <w:p w14:paraId="171B9CFF" w14:textId="77777777" w:rsidR="00746CF1" w:rsidRDefault="00746CF1"/>
    <w:p w14:paraId="19629A76" w14:textId="77777777" w:rsidR="00746CF1" w:rsidRDefault="00746CF1"/>
    <w:p w14:paraId="76CC60B4" w14:textId="77777777" w:rsidR="00746CF1" w:rsidRDefault="00746CF1"/>
  </w:endnote>
  <w:endnote w:type="continuationSeparator" w:id="0">
    <w:p w14:paraId="2F91FE01" w14:textId="77777777" w:rsidR="00746CF1" w:rsidRDefault="00746CF1" w:rsidP="003274DB">
      <w:r>
        <w:continuationSeparator/>
      </w:r>
    </w:p>
    <w:p w14:paraId="0ECA32A6" w14:textId="77777777" w:rsidR="00746CF1" w:rsidRDefault="00746CF1"/>
    <w:p w14:paraId="7E05CC50" w14:textId="77777777" w:rsidR="00746CF1" w:rsidRDefault="00746CF1"/>
    <w:p w14:paraId="3F7C1A3D" w14:textId="77777777" w:rsidR="00746CF1" w:rsidRDefault="00746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4FB67" w14:textId="77777777" w:rsidR="00746CF1" w:rsidRPr="00AC24F4" w:rsidRDefault="00746CF1"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17D96AE" w14:textId="77777777" w:rsidR="00746CF1" w:rsidRPr="00AC24F4" w:rsidRDefault="00746CF1"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746CF1" w:rsidRPr="004B6107" w:rsidRDefault="00746CF1"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746CF1" w:rsidRPr="004B6107" w:rsidRDefault="00746CF1"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746CF1" w:rsidRPr="00ED2A8D" w:rsidRDefault="00746CF1"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6652E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E478B" w14:textId="77777777" w:rsidR="00746CF1" w:rsidRPr="003028AF" w:rsidRDefault="00746CF1" w:rsidP="003028AF">
    <w:pPr>
      <w:pStyle w:val="Footer"/>
      <w:rPr>
        <w:sz w:val="15"/>
        <w:szCs w:val="15"/>
      </w:rPr>
    </w:pPr>
  </w:p>
  <w:p w14:paraId="23FB8AF2" w14:textId="77777777" w:rsidR="00746CF1" w:rsidRDefault="00746CF1" w:rsidP="00AB4A21">
    <w:pPr>
      <w:pStyle w:val="Footerportrait"/>
    </w:pPr>
  </w:p>
  <w:p w14:paraId="040E2B87" w14:textId="1F640BE0" w:rsidR="00746CF1" w:rsidRPr="009D6D6A" w:rsidRDefault="00746CF1"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A262C0">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262C0">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262C0">
      <w:rPr>
        <w:b w:val="0"/>
      </w:rPr>
      <w:t>Vessel Traffic Services Operator Training</w:t>
    </w:r>
    <w:r w:rsidRPr="009D6D6A">
      <w:rPr>
        <w:b w:val="0"/>
      </w:rPr>
      <w:fldChar w:fldCharType="end"/>
    </w:r>
    <w:r w:rsidRPr="009D6D6A">
      <w:rPr>
        <w:b w:val="0"/>
      </w:rPr>
      <w:tab/>
    </w:r>
  </w:p>
  <w:p w14:paraId="2EA883B4" w14:textId="105DECC2" w:rsidR="00746CF1" w:rsidRPr="009D6D6A" w:rsidRDefault="00746CF1"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A262C0">
      <w:rPr>
        <w:rStyle w:val="PageNumber"/>
        <w:noProof/>
        <w:color w:val="00558C"/>
        <w:szCs w:val="15"/>
      </w:rPr>
      <w:t>7</w:t>
    </w:r>
    <w:r w:rsidRPr="009D6D6A">
      <w:rPr>
        <w:rStyle w:val="PageNumber"/>
        <w:color w:val="00558C"/>
        <w:szCs w:val="15"/>
      </w:rPr>
      <w:fldChar w:fldCharType="end"/>
    </w:r>
  </w:p>
  <w:p w14:paraId="11D169EF" w14:textId="469E1DA0" w:rsidR="00746CF1" w:rsidRPr="003028AF" w:rsidRDefault="00746CF1"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A262C0" w:rsidRPr="00A262C0">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A262C0" w:rsidRPr="00A262C0">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F7FD8" w14:textId="77777777" w:rsidR="00746CF1" w:rsidRPr="007A6476" w:rsidRDefault="00746CF1" w:rsidP="007A6476">
    <w:pPr>
      <w:pStyle w:val="Footer"/>
      <w:rPr>
        <w:sz w:val="15"/>
        <w:szCs w:val="15"/>
      </w:rPr>
    </w:pPr>
  </w:p>
  <w:p w14:paraId="4DE86100" w14:textId="77777777" w:rsidR="00746CF1" w:rsidRDefault="00746CF1" w:rsidP="007A6476">
    <w:pPr>
      <w:pStyle w:val="Footerportrait"/>
    </w:pPr>
  </w:p>
  <w:p w14:paraId="66DE2D8A" w14:textId="6AB6C889" w:rsidR="00746CF1" w:rsidRPr="009D6D6A" w:rsidRDefault="00746CF1"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A262C0">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A262C0">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262C0">
      <w:rPr>
        <w:b w:val="0"/>
        <w:noProof/>
      </w:rPr>
      <w:t>Vessel Traffic Services Operator Training</w:t>
    </w:r>
    <w:r w:rsidRPr="009D6D6A">
      <w:rPr>
        <w:b w:val="0"/>
        <w:noProof/>
      </w:rPr>
      <w:fldChar w:fldCharType="end"/>
    </w:r>
    <w:r w:rsidRPr="009D6D6A">
      <w:rPr>
        <w:b w:val="0"/>
        <w:szCs w:val="15"/>
      </w:rPr>
      <w:tab/>
    </w:r>
  </w:p>
  <w:p w14:paraId="74860097" w14:textId="2CC40CB1" w:rsidR="00746CF1" w:rsidRPr="00292085" w:rsidRDefault="00746CF1"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A262C0" w:rsidRPr="00A262C0">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A262C0" w:rsidRPr="00A262C0">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A262C0">
      <w:t>15</w:t>
    </w:r>
    <w:r w:rsidRPr="007A6476">
      <w:fldChar w:fldCharType="end"/>
    </w:r>
  </w:p>
  <w:p w14:paraId="103FD2E4" w14:textId="77777777" w:rsidR="00746CF1" w:rsidRDefault="00746CF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11BF" w14:textId="28A2CBA4" w:rsidR="00746CF1" w:rsidRPr="007A6476" w:rsidRDefault="00746CF1" w:rsidP="007A6476">
    <w:pPr>
      <w:pStyle w:val="Footer"/>
      <w:rPr>
        <w:sz w:val="15"/>
        <w:szCs w:val="15"/>
      </w:rPr>
    </w:pPr>
  </w:p>
  <w:p w14:paraId="52AF8661" w14:textId="67DA533C" w:rsidR="00746CF1" w:rsidRDefault="00746CF1" w:rsidP="007A6476">
    <w:pPr>
      <w:pStyle w:val="Footerlandscape"/>
    </w:pPr>
  </w:p>
  <w:p w14:paraId="32C327B5" w14:textId="7BC4FEC6" w:rsidR="00746CF1" w:rsidRPr="00C907DF" w:rsidRDefault="00746CF1"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A262C0">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262C0">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262C0">
      <w:rPr>
        <w:b w:val="0"/>
        <w:noProof/>
      </w:rPr>
      <w:t>Vessel Traffic Services Operator Training</w:t>
    </w:r>
    <w:r w:rsidRPr="009D6D6A">
      <w:rPr>
        <w:b w:val="0"/>
        <w:noProof/>
      </w:rPr>
      <w:fldChar w:fldCharType="end"/>
    </w:r>
    <w:r>
      <w:tab/>
    </w:r>
  </w:p>
  <w:p w14:paraId="03D716E3" w14:textId="4DDC27D3" w:rsidR="00746CF1" w:rsidRPr="000A5291" w:rsidRDefault="00746CF1"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A262C0">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A262C0">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sidR="00A262C0">
      <w:rPr>
        <w:noProof/>
      </w:rPr>
      <w:t>84</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910B9" w14:textId="77777777" w:rsidR="00746CF1" w:rsidRPr="002C5134" w:rsidRDefault="00746CF1" w:rsidP="002C5134">
    <w:pPr>
      <w:pStyle w:val="Footer"/>
      <w:rPr>
        <w:sz w:val="15"/>
        <w:szCs w:val="15"/>
      </w:rPr>
    </w:pPr>
  </w:p>
  <w:p w14:paraId="32F350C4" w14:textId="77777777" w:rsidR="00746CF1" w:rsidRDefault="00746CF1" w:rsidP="00D2697A">
    <w:pPr>
      <w:pStyle w:val="Footerlandscape"/>
    </w:pPr>
  </w:p>
  <w:p w14:paraId="3B6E3496" w14:textId="2DF294F5" w:rsidR="00746CF1" w:rsidRPr="009D6D6A" w:rsidRDefault="00746CF1"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A262C0">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262C0">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262C0">
      <w:rPr>
        <w:b w:val="0"/>
        <w:noProof/>
      </w:rPr>
      <w:t>Vessel Traffic Services Operator Training</w:t>
    </w:r>
    <w:r w:rsidRPr="009D6D6A">
      <w:rPr>
        <w:b w:val="0"/>
        <w:noProof/>
      </w:rPr>
      <w:fldChar w:fldCharType="end"/>
    </w:r>
  </w:p>
  <w:p w14:paraId="0DE43FFA" w14:textId="0857EE45" w:rsidR="00746CF1" w:rsidRPr="00480D65" w:rsidRDefault="00746CF1"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A262C0" w:rsidRPr="00A262C0">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A262C0" w:rsidRPr="00A262C0">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A262C0">
      <w:rPr>
        <w:noProof/>
      </w:rPr>
      <w:t>133</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FF30E" w14:textId="77777777" w:rsidR="00746CF1" w:rsidRDefault="00746CF1">
      <w:r>
        <w:separator/>
      </w:r>
    </w:p>
    <w:p w14:paraId="477C2D0A" w14:textId="77777777" w:rsidR="00746CF1" w:rsidRDefault="00746CF1"/>
  </w:footnote>
  <w:footnote w:type="continuationSeparator" w:id="0">
    <w:p w14:paraId="6EA5DBC2" w14:textId="77777777" w:rsidR="00746CF1" w:rsidRDefault="00746CF1" w:rsidP="003274DB">
      <w:r>
        <w:continuationSeparator/>
      </w:r>
    </w:p>
    <w:p w14:paraId="6BECA25A" w14:textId="77777777" w:rsidR="00746CF1" w:rsidRDefault="00746CF1"/>
    <w:p w14:paraId="701D57CB" w14:textId="77777777" w:rsidR="00746CF1" w:rsidRDefault="00746CF1"/>
    <w:p w14:paraId="30BE05C0" w14:textId="77777777" w:rsidR="00746CF1" w:rsidRDefault="00746C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5025F" w14:textId="43416F14" w:rsidR="00746CF1" w:rsidRPr="00ED2A8D" w:rsidRDefault="00746CF1" w:rsidP="008747E0">
    <w:pPr>
      <w:pStyle w:val="Header"/>
    </w:pPr>
    <w:r w:rsidRPr="00442889">
      <w:rPr>
        <w:noProof/>
        <w:lang w:val="en-AU" w:eastAsia="en-AU"/>
      </w:rPr>
      <w:drawing>
        <wp:anchor distT="0" distB="0" distL="114300" distR="114300" simplePos="0" relativeHeight="251657214"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7771A9DF" w:rsidR="00746CF1" w:rsidRPr="00ED2A8D" w:rsidRDefault="00746CF1" w:rsidP="008747E0">
    <w:pPr>
      <w:pStyle w:val="Header"/>
    </w:pPr>
  </w:p>
  <w:p w14:paraId="3B70AEC8" w14:textId="6344D270" w:rsidR="00746CF1" w:rsidRDefault="00746CF1" w:rsidP="008747E0">
    <w:pPr>
      <w:pStyle w:val="Header"/>
    </w:pPr>
  </w:p>
  <w:p w14:paraId="6CEDF3AA" w14:textId="58DFF764" w:rsidR="00746CF1" w:rsidRDefault="00746CF1" w:rsidP="008747E0">
    <w:pPr>
      <w:pStyle w:val="Header"/>
    </w:pPr>
  </w:p>
  <w:p w14:paraId="7FA9A5C2" w14:textId="42ECD654" w:rsidR="00746CF1" w:rsidRDefault="00746CF1" w:rsidP="008747E0">
    <w:pPr>
      <w:pStyle w:val="Header"/>
    </w:pPr>
  </w:p>
  <w:p w14:paraId="2A48FDFC" w14:textId="624A0866" w:rsidR="00746CF1" w:rsidRDefault="00746CF1" w:rsidP="008747E0">
    <w:pPr>
      <w:pStyle w:val="Header"/>
    </w:pPr>
    <w:r>
      <w:rPr>
        <w:noProof/>
        <w:lang w:val="en-AU" w:eastAsia="en-AU"/>
      </w:rPr>
      <w:drawing>
        <wp:anchor distT="0" distB="0" distL="114300" distR="114300" simplePos="0" relativeHeight="251656189"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746CF1" w:rsidRPr="00ED2A8D" w:rsidRDefault="00746CF1" w:rsidP="008747E0">
    <w:pPr>
      <w:pStyle w:val="Header"/>
    </w:pPr>
  </w:p>
  <w:p w14:paraId="58CD56AC" w14:textId="1F3D99DF" w:rsidR="00746CF1" w:rsidRPr="00ED2A8D" w:rsidRDefault="00746CF1"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82EB2" w14:textId="77777777" w:rsidR="00746CF1" w:rsidRDefault="00746CF1" w:rsidP="000A5291">
    <w:pPr>
      <w:pStyle w:val="Header"/>
    </w:pPr>
    <w:r>
      <w:rPr>
        <w:noProof/>
        <w:lang w:val="en-AU" w:eastAsia="en-AU"/>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4E9C5" w14:textId="77777777" w:rsidR="00746CF1" w:rsidRDefault="00746CF1" w:rsidP="009862C5">
    <w:pPr>
      <w:pStyle w:val="Header"/>
    </w:pPr>
    <w:r>
      <w:rPr>
        <w:noProof/>
        <w:lang w:val="en-AU" w:eastAsia="en-AU"/>
      </w:rPr>
      <w:drawing>
        <wp:anchor distT="0" distB="0" distL="114300" distR="114300" simplePos="0" relativeHeight="251783168"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8C2D6" w14:textId="77777777" w:rsidR="00746CF1" w:rsidRDefault="00746CF1" w:rsidP="009862C5">
    <w:pPr>
      <w:pStyle w:val="Header"/>
    </w:pPr>
    <w:r>
      <w:rPr>
        <w:noProof/>
        <w:lang w:val="en-AU" w:eastAsia="en-AU"/>
      </w:rPr>
      <w:drawing>
        <wp:anchor distT="0" distB="0" distL="114300" distR="114300" simplePos="0" relativeHeight="251785216"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1C063" w14:textId="35EC4E3D" w:rsidR="00746CF1" w:rsidRDefault="00746CF1" w:rsidP="009862C5">
    <w:pPr>
      <w:pStyle w:val="Header"/>
    </w:pPr>
    <w:r>
      <w:rPr>
        <w:noProof/>
        <w:lang w:val="en-AU" w:eastAsia="en-AU"/>
      </w:rPr>
      <w:drawing>
        <wp:anchor distT="0" distB="0" distL="114300" distR="114300" simplePos="0" relativeHeight="25174528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8FFB" w14:textId="06EB8778" w:rsidR="00746CF1" w:rsidRDefault="00746CF1" w:rsidP="009862C5">
    <w:pPr>
      <w:pStyle w:val="Header"/>
    </w:pPr>
    <w:r>
      <w:rPr>
        <w:noProof/>
        <w:lang w:val="en-AU" w:eastAsia="en-AU"/>
      </w:rPr>
      <w:drawing>
        <wp:anchor distT="0" distB="0" distL="114300" distR="114300" simplePos="0" relativeHeight="251747328"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B7894" w14:textId="77777777" w:rsidR="00746CF1" w:rsidRDefault="00746CF1" w:rsidP="006039FF">
    <w:pPr>
      <w:pStyle w:val="Header"/>
    </w:pPr>
    <w:r>
      <w:rPr>
        <w:noProof/>
        <w:lang w:val="en-AU" w:eastAsia="en-AU"/>
      </w:rPr>
      <w:drawing>
        <wp:anchor distT="0" distB="0" distL="114300" distR="114300" simplePos="0" relativeHeight="251787264"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5C7A0" w14:textId="77777777" w:rsidR="00746CF1" w:rsidRDefault="00746CF1" w:rsidP="006039FF">
    <w:pPr>
      <w:pStyle w:val="Header"/>
    </w:pPr>
    <w:r>
      <w:rPr>
        <w:noProof/>
        <w:lang w:val="en-AU" w:eastAsia="en-AU"/>
      </w:rPr>
      <w:drawing>
        <wp:anchor distT="0" distB="0" distL="114300" distR="114300" simplePos="0" relativeHeight="251788288"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09FE1" w14:textId="690CCA1D" w:rsidR="00746CF1" w:rsidRDefault="00746CF1" w:rsidP="006039FF">
    <w:pPr>
      <w:pStyle w:val="Header"/>
    </w:pPr>
    <w:r>
      <w:rPr>
        <w:noProof/>
        <w:lang w:val="en-AU" w:eastAsia="en-AU"/>
      </w:rPr>
      <w:drawing>
        <wp:anchor distT="0" distB="0" distL="114300" distR="114300" simplePos="0" relativeHeight="251749376"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E7539" w14:textId="6DE0E189" w:rsidR="00746CF1" w:rsidRDefault="00746CF1" w:rsidP="006039FF">
    <w:pPr>
      <w:pStyle w:val="Header"/>
    </w:pPr>
    <w:r>
      <w:rPr>
        <w:noProof/>
        <w:lang w:val="en-AU" w:eastAsia="en-AU"/>
      </w:rPr>
      <w:drawing>
        <wp:anchor distT="0" distB="0" distL="114300" distR="114300" simplePos="0" relativeHeight="25175142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4E34" w14:textId="6BBC3AD6" w:rsidR="00746CF1" w:rsidRDefault="00746CF1" w:rsidP="006039FF">
    <w:pPr>
      <w:pStyle w:val="Header"/>
    </w:pPr>
    <w:r>
      <w:rPr>
        <w:noProof/>
        <w:lang w:val="en-AU" w:eastAsia="en-AU"/>
      </w:rPr>
      <w:drawing>
        <wp:anchor distT="0" distB="0" distL="114300" distR="114300" simplePos="0" relativeHeight="25175756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D03DC" w14:textId="77777777" w:rsidR="00746CF1" w:rsidRPr="00ED2A8D" w:rsidRDefault="00746CF1" w:rsidP="008747E0">
    <w:pPr>
      <w:pStyle w:val="Header"/>
    </w:pPr>
    <w:r>
      <w:rPr>
        <w:noProof/>
        <w:lang w:val="en-AU" w:eastAsia="en-AU"/>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746CF1" w:rsidRPr="00ED2A8D" w:rsidRDefault="00746CF1" w:rsidP="008747E0">
    <w:pPr>
      <w:pStyle w:val="Header"/>
    </w:pPr>
  </w:p>
  <w:p w14:paraId="20C7BE3A" w14:textId="77777777" w:rsidR="00746CF1" w:rsidRDefault="00746CF1" w:rsidP="008747E0">
    <w:pPr>
      <w:pStyle w:val="Header"/>
    </w:pPr>
  </w:p>
  <w:p w14:paraId="29D975F0" w14:textId="77777777" w:rsidR="00746CF1" w:rsidRDefault="00746CF1" w:rsidP="008747E0">
    <w:pPr>
      <w:pStyle w:val="Header"/>
    </w:pPr>
  </w:p>
  <w:p w14:paraId="168E3AE0" w14:textId="77777777" w:rsidR="00746CF1" w:rsidRDefault="00746CF1" w:rsidP="008747E0">
    <w:pPr>
      <w:pStyle w:val="Header"/>
    </w:pPr>
  </w:p>
  <w:p w14:paraId="6975702D" w14:textId="77777777" w:rsidR="00746CF1" w:rsidRPr="00441393" w:rsidRDefault="00746CF1" w:rsidP="00441393">
    <w:pPr>
      <w:pStyle w:val="Contents"/>
    </w:pPr>
    <w:r>
      <w:t>DOCUMENT REVISION</w:t>
    </w:r>
  </w:p>
  <w:p w14:paraId="595D4F27" w14:textId="77777777" w:rsidR="00746CF1" w:rsidRPr="00ED2A8D" w:rsidRDefault="00746CF1" w:rsidP="008747E0">
    <w:pPr>
      <w:pStyle w:val="Header"/>
    </w:pPr>
  </w:p>
  <w:p w14:paraId="6BB27F14" w14:textId="77777777" w:rsidR="00746CF1" w:rsidRPr="00AC33A2" w:rsidRDefault="00746CF1"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52129" w14:textId="04FC37C2" w:rsidR="00746CF1" w:rsidRDefault="00746CF1" w:rsidP="006039FF">
    <w:pPr>
      <w:pStyle w:val="Header"/>
    </w:pPr>
    <w:r>
      <w:rPr>
        <w:noProof/>
        <w:lang w:val="en-AU" w:eastAsia="en-AU"/>
      </w:rPr>
      <w:drawing>
        <wp:anchor distT="0" distB="0" distL="114300" distR="114300" simplePos="0" relativeHeight="251759616"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2CD2" w14:textId="1B77AE56" w:rsidR="00746CF1" w:rsidRDefault="00746CF1" w:rsidP="006039FF">
    <w:pPr>
      <w:pStyle w:val="Header"/>
    </w:pPr>
    <w:r>
      <w:rPr>
        <w:noProof/>
        <w:lang w:val="en-AU" w:eastAsia="en-AU"/>
      </w:rPr>
      <w:drawing>
        <wp:anchor distT="0" distB="0" distL="114300" distR="114300" simplePos="0" relativeHeight="251761664"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7D364" w14:textId="6E80ADA7" w:rsidR="00746CF1" w:rsidRPr="00D63A04" w:rsidRDefault="00746CF1" w:rsidP="00D63A04">
    <w:pPr>
      <w:pStyle w:val="Header"/>
    </w:pPr>
    <w:r>
      <w:rPr>
        <w:noProof/>
        <w:lang w:val="en-AU" w:eastAsia="en-AU"/>
      </w:rPr>
      <w:drawing>
        <wp:anchor distT="0" distB="0" distL="114300" distR="114300" simplePos="0" relativeHeight="251763712"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132F7" w14:textId="2EB1DEF2" w:rsidR="00746CF1" w:rsidRDefault="00746CF1" w:rsidP="006039FF">
    <w:pPr>
      <w:pStyle w:val="Header"/>
    </w:pPr>
    <w:r>
      <w:rPr>
        <w:noProof/>
        <w:lang w:val="en-AU" w:eastAsia="en-AU"/>
      </w:rPr>
      <w:drawing>
        <wp:anchor distT="0" distB="0" distL="114300" distR="114300" simplePos="0" relativeHeight="251765760"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AE916" w14:textId="5FAEE881" w:rsidR="00746CF1" w:rsidRDefault="00746CF1" w:rsidP="006039FF">
    <w:pPr>
      <w:pStyle w:val="Header"/>
    </w:pPr>
    <w:r>
      <w:rPr>
        <w:noProof/>
        <w:lang w:val="en-AU" w:eastAsia="en-AU"/>
      </w:rPr>
      <w:drawing>
        <wp:anchor distT="0" distB="0" distL="114300" distR="114300" simplePos="0" relativeHeight="251767808"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5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336B0" w14:textId="0A2DF20B" w:rsidR="00746CF1" w:rsidRDefault="00746CF1" w:rsidP="006039FF">
    <w:pPr>
      <w:pStyle w:val="Header"/>
    </w:pPr>
    <w:r>
      <w:rPr>
        <w:noProof/>
        <w:lang w:val="en-AU" w:eastAsia="en-AU"/>
      </w:rPr>
      <w:drawing>
        <wp:anchor distT="0" distB="0" distL="114300" distR="114300" simplePos="0" relativeHeight="251769856"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5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53449" w14:textId="77777777" w:rsidR="00746CF1" w:rsidRDefault="00746CF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4F17" w14:textId="1C93E490" w:rsidR="00746CF1" w:rsidRDefault="00746CF1" w:rsidP="006039FF">
    <w:pPr>
      <w:pStyle w:val="Header"/>
    </w:pPr>
    <w:r>
      <w:rPr>
        <w:noProof/>
        <w:lang w:val="en-AU" w:eastAsia="en-AU"/>
      </w:rPr>
      <w:drawing>
        <wp:anchor distT="0" distB="0" distL="114300" distR="114300" simplePos="0" relativeHeight="25177190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5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A28BF" w14:textId="77777777" w:rsidR="00746CF1" w:rsidRDefault="00746CF1" w:rsidP="006039FF">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2F76" w14:textId="1CAA9738" w:rsidR="00746CF1" w:rsidRDefault="00746CF1" w:rsidP="00480D65">
    <w:pPr>
      <w:pStyle w:val="Header"/>
    </w:pPr>
    <w:r>
      <w:rPr>
        <w:noProof/>
        <w:lang w:val="en-AU" w:eastAsia="en-AU"/>
      </w:rPr>
      <w:drawing>
        <wp:anchor distT="0" distB="0" distL="114300" distR="114300" simplePos="0" relativeHeight="25177395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DCA3" w14:textId="77777777" w:rsidR="00746CF1" w:rsidRPr="00ED2A8D" w:rsidRDefault="00746CF1" w:rsidP="008747E0">
    <w:pPr>
      <w:pStyle w:val="Header"/>
    </w:pPr>
    <w:r>
      <w:rPr>
        <w:noProof/>
        <w:lang w:val="en-AU" w:eastAsia="en-AU"/>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746CF1" w:rsidRPr="00ED2A8D" w:rsidRDefault="00746CF1" w:rsidP="008747E0">
    <w:pPr>
      <w:pStyle w:val="Header"/>
    </w:pPr>
  </w:p>
  <w:p w14:paraId="40666864" w14:textId="77777777" w:rsidR="00746CF1" w:rsidRDefault="00746CF1" w:rsidP="008747E0">
    <w:pPr>
      <w:pStyle w:val="Header"/>
    </w:pPr>
  </w:p>
  <w:p w14:paraId="33BF9600" w14:textId="77777777" w:rsidR="00746CF1" w:rsidRDefault="00746CF1" w:rsidP="008747E0">
    <w:pPr>
      <w:pStyle w:val="Header"/>
    </w:pPr>
  </w:p>
  <w:p w14:paraId="57EA5763" w14:textId="77777777" w:rsidR="00746CF1" w:rsidRDefault="00746CF1" w:rsidP="008747E0">
    <w:pPr>
      <w:pStyle w:val="Header"/>
    </w:pPr>
  </w:p>
  <w:p w14:paraId="5427658D" w14:textId="77777777" w:rsidR="00746CF1" w:rsidRPr="00441393" w:rsidRDefault="00746CF1" w:rsidP="00441393">
    <w:pPr>
      <w:pStyle w:val="Contents"/>
    </w:pPr>
    <w:r>
      <w:t>CONTENTS</w:t>
    </w:r>
  </w:p>
  <w:p w14:paraId="066FC458" w14:textId="77777777" w:rsidR="00746CF1" w:rsidRPr="00ED2A8D" w:rsidRDefault="00746CF1" w:rsidP="008747E0">
    <w:pPr>
      <w:pStyle w:val="Header"/>
    </w:pPr>
  </w:p>
  <w:p w14:paraId="08CC0996" w14:textId="77777777" w:rsidR="00746CF1" w:rsidRPr="00AC33A2" w:rsidRDefault="00746CF1"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999B" w14:textId="77777777" w:rsidR="00746CF1" w:rsidRDefault="00746CF1">
    <w:pPr>
      <w:pStyle w:val="Header"/>
    </w:pPr>
  </w:p>
  <w:p w14:paraId="7AE078E4" w14:textId="77777777" w:rsidR="00746CF1" w:rsidRDefault="00746CF1"/>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AD93" w14:textId="2AF60DBB" w:rsidR="00746CF1" w:rsidRDefault="00746CF1" w:rsidP="00292085">
    <w:pPr>
      <w:pStyle w:val="Header"/>
    </w:pPr>
    <w:r>
      <w:rPr>
        <w:noProof/>
        <w:lang w:val="en-AU" w:eastAsia="en-AU"/>
      </w:rPr>
      <w:drawing>
        <wp:anchor distT="0" distB="0" distL="114300" distR="114300" simplePos="0" relativeHeight="251739136"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C7838C" w14:textId="77777777" w:rsidR="00746CF1" w:rsidRDefault="00746CF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3933D" w14:textId="77777777" w:rsidR="00746CF1" w:rsidRDefault="00746CF1">
    <w:pPr>
      <w:pStyle w:val="Header"/>
    </w:pPr>
  </w:p>
  <w:p w14:paraId="428BE462" w14:textId="77777777" w:rsidR="00746CF1" w:rsidRDefault="00746CF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CE72D" w14:textId="77777777" w:rsidR="00746CF1" w:rsidRDefault="00746CF1" w:rsidP="00292085">
    <w:pPr>
      <w:pStyle w:val="Header"/>
    </w:pPr>
    <w:r>
      <w:rPr>
        <w:noProof/>
        <w:lang w:val="en-AU" w:eastAsia="en-AU"/>
      </w:rPr>
      <w:drawing>
        <wp:anchor distT="0" distB="0" distL="114300" distR="114300" simplePos="0" relativeHeight="251793408" behindDoc="1" locked="0" layoutInCell="1" allowOverlap="1" wp14:anchorId="08171A84" wp14:editId="79610002">
          <wp:simplePos x="0" y="0"/>
          <wp:positionH relativeFrom="page">
            <wp:posOffset>6815719</wp:posOffset>
          </wp:positionH>
          <wp:positionV relativeFrom="page">
            <wp:posOffset>-204</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792384" behindDoc="1" locked="0" layoutInCell="1" allowOverlap="1" wp14:anchorId="194A4690" wp14:editId="5181C346">
          <wp:simplePos x="0" y="0"/>
          <wp:positionH relativeFrom="page">
            <wp:posOffset>9939217</wp:posOffset>
          </wp:positionH>
          <wp:positionV relativeFrom="page">
            <wp:posOffset>2540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42888" w14:textId="61B994CC" w:rsidR="00746CF1" w:rsidRDefault="00746CF1" w:rsidP="00292085">
    <w:pPr>
      <w:pStyle w:val="Header"/>
    </w:pPr>
    <w:r>
      <w:rPr>
        <w:noProof/>
        <w:lang w:val="en-AU" w:eastAsia="en-AU"/>
      </w:rPr>
      <w:drawing>
        <wp:anchor distT="0" distB="0" distL="114300" distR="114300" simplePos="0" relativeHeight="251741184"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7699F" w14:textId="77777777" w:rsidR="00746CF1" w:rsidRDefault="00746CF1" w:rsidP="00292085">
    <w:pPr>
      <w:pStyle w:val="Header"/>
    </w:pPr>
    <w:r>
      <w:rPr>
        <w:noProof/>
        <w:lang w:val="en-AU" w:eastAsia="en-AU"/>
      </w:rPr>
      <w:drawing>
        <wp:anchor distT="0" distB="0" distL="114300" distR="114300" simplePos="0" relativeHeight="251779072"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778048"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2D0336"/>
    <w:multiLevelType w:val="hybridMultilevel"/>
    <w:tmpl w:val="D8E8D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6"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7"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057B6A38"/>
    <w:multiLevelType w:val="hybridMultilevel"/>
    <w:tmpl w:val="4A8EBED4"/>
    <w:lvl w:ilvl="0" w:tplc="82EE73B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92F7486"/>
    <w:multiLevelType w:val="hybridMultilevel"/>
    <w:tmpl w:val="F1DAF9E2"/>
    <w:lvl w:ilvl="0" w:tplc="0C090001">
      <w:start w:val="1"/>
      <w:numFmt w:val="bullet"/>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0385DAE"/>
    <w:multiLevelType w:val="hybridMultilevel"/>
    <w:tmpl w:val="63181480"/>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AF30A10"/>
    <w:multiLevelType w:val="hybridMultilevel"/>
    <w:tmpl w:val="4ABA32F8"/>
    <w:lvl w:ilvl="0" w:tplc="8F5E8680">
      <w:start w:val="1"/>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9"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DD418E"/>
    <w:multiLevelType w:val="hybridMultilevel"/>
    <w:tmpl w:val="701A2D6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564F28"/>
    <w:multiLevelType w:val="singleLevel"/>
    <w:tmpl w:val="041D000F"/>
    <w:lvl w:ilvl="0">
      <w:start w:val="1"/>
      <w:numFmt w:val="decimal"/>
      <w:lvlText w:val="%1."/>
      <w:lvlJc w:val="left"/>
      <w:pPr>
        <w:ind w:left="360" w:hanging="360"/>
      </w:p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6"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8" w15:restartNumberingAfterBreak="0">
    <w:nsid w:val="38ED19F3"/>
    <w:multiLevelType w:val="hybridMultilevel"/>
    <w:tmpl w:val="64BCF100"/>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9"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B9E5635"/>
    <w:multiLevelType w:val="hybridMultilevel"/>
    <w:tmpl w:val="013EF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3D2F7B59"/>
    <w:multiLevelType w:val="hybridMultilevel"/>
    <w:tmpl w:val="9A068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E586EBD"/>
    <w:multiLevelType w:val="hybridMultilevel"/>
    <w:tmpl w:val="4AFADDA2"/>
    <w:lvl w:ilvl="0" w:tplc="A56A5B1A">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A2D6824"/>
    <w:multiLevelType w:val="hybridMultilevel"/>
    <w:tmpl w:val="DB4A338C"/>
    <w:lvl w:ilvl="0" w:tplc="A27AD488">
      <w:start w:val="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5"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8"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 w15:restartNumberingAfterBreak="0">
    <w:nsid w:val="72A1570F"/>
    <w:multiLevelType w:val="multilevel"/>
    <w:tmpl w:val="DF985EEE"/>
    <w:lvl w:ilvl="0">
      <w:start w:val="1"/>
      <w:numFmt w:val="decimal"/>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792"/>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6"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7" w15:restartNumberingAfterBreak="0">
    <w:nsid w:val="7BB11B89"/>
    <w:multiLevelType w:val="hybridMultilevel"/>
    <w:tmpl w:val="1F92AE30"/>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lvlText w:val="o"/>
      <w:lvlJc w:val="left"/>
      <w:pPr>
        <w:ind w:left="1440" w:hanging="360"/>
      </w:pPr>
      <w:rPr>
        <w:rFonts w:ascii="Courier New" w:hAnsi="Courier New" w:cs="Courier New" w:hint="default"/>
        <w:color w:val="00AFAA"/>
      </w:rPr>
    </w:lvl>
    <w:lvl w:ilvl="2" w:tplc="46B0288E">
      <w:numFmt w:val="bullet"/>
      <w:lvlText w:val="•"/>
      <w:lvlJc w:val="left"/>
      <w:pPr>
        <w:ind w:left="2385" w:hanging="585"/>
      </w:pPr>
      <w:rPr>
        <w:rFonts w:ascii="Calibri" w:eastAsiaTheme="minorHAns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44"/>
  </w:num>
  <w:num w:numId="2">
    <w:abstractNumId w:val="15"/>
  </w:num>
  <w:num w:numId="3">
    <w:abstractNumId w:val="17"/>
  </w:num>
  <w:num w:numId="4">
    <w:abstractNumId w:val="12"/>
  </w:num>
  <w:num w:numId="5">
    <w:abstractNumId w:val="24"/>
  </w:num>
  <w:num w:numId="6">
    <w:abstractNumId w:val="38"/>
  </w:num>
  <w:num w:numId="7">
    <w:abstractNumId w:val="57"/>
  </w:num>
  <w:num w:numId="8">
    <w:abstractNumId w:val="33"/>
  </w:num>
  <w:num w:numId="9">
    <w:abstractNumId w:val="22"/>
  </w:num>
  <w:num w:numId="10">
    <w:abstractNumId w:val="14"/>
  </w:num>
  <w:num w:numId="11">
    <w:abstractNumId w:val="0"/>
  </w:num>
  <w:num w:numId="12">
    <w:abstractNumId w:val="16"/>
  </w:num>
  <w:num w:numId="13">
    <w:abstractNumId w:val="26"/>
  </w:num>
  <w:num w:numId="14">
    <w:abstractNumId w:val="35"/>
  </w:num>
  <w:num w:numId="15">
    <w:abstractNumId w:val="48"/>
  </w:num>
  <w:num w:numId="16">
    <w:abstractNumId w:val="54"/>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51"/>
  </w:num>
  <w:num w:numId="23">
    <w:abstractNumId w:val="21"/>
  </w:num>
  <w:num w:numId="24">
    <w:abstractNumId w:val="53"/>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9"/>
  </w:num>
  <w:num w:numId="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num>
  <w:num w:numId="30">
    <w:abstractNumId w:val="47"/>
  </w:num>
  <w:num w:numId="31">
    <w:abstractNumId w:val="42"/>
  </w:num>
  <w:num w:numId="32">
    <w:abstractNumId w:val="45"/>
  </w:num>
  <w:num w:numId="33">
    <w:abstractNumId w:val="46"/>
  </w:num>
  <w:num w:numId="34">
    <w:abstractNumId w:val="52"/>
  </w:num>
  <w:num w:numId="35">
    <w:abstractNumId w:val="27"/>
  </w:num>
  <w:num w:numId="36">
    <w:abstractNumId w:val="27"/>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55"/>
  </w:num>
  <w:num w:numId="38">
    <w:abstractNumId w:val="58"/>
  </w:num>
  <w:num w:numId="39">
    <w:abstractNumId w:val="56"/>
  </w:num>
  <w:num w:numId="40">
    <w:abstractNumId w:val="10"/>
  </w:num>
  <w:num w:numId="41">
    <w:abstractNumId w:val="7"/>
  </w:num>
  <w:num w:numId="42">
    <w:abstractNumId w:val="11"/>
  </w:num>
  <w:num w:numId="43">
    <w:abstractNumId w:val="37"/>
  </w:num>
  <w:num w:numId="44">
    <w:abstractNumId w:val="50"/>
  </w:num>
  <w:num w:numId="45">
    <w:abstractNumId w:val="43"/>
  </w:num>
  <w:num w:numId="46">
    <w:abstractNumId w:val="40"/>
  </w:num>
  <w:num w:numId="47">
    <w:abstractNumId w:val="6"/>
  </w:num>
  <w:num w:numId="48">
    <w:abstractNumId w:val="23"/>
  </w:num>
  <w:num w:numId="49">
    <w:abstractNumId w:val="36"/>
  </w:num>
  <w:num w:numId="50">
    <w:abstractNumId w:val="29"/>
  </w:num>
  <w:num w:numId="51">
    <w:abstractNumId w:val="2"/>
  </w:num>
  <w:num w:numId="52">
    <w:abstractNumId w:val="34"/>
  </w:num>
  <w:num w:numId="53">
    <w:abstractNumId w:val="5"/>
  </w:num>
  <w:num w:numId="54">
    <w:abstractNumId w:val="3"/>
  </w:num>
  <w:num w:numId="55">
    <w:abstractNumId w:val="25"/>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num>
  <w:num w:numId="61">
    <w:abstractNumId w:val="30"/>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num>
  <w:num w:numId="68">
    <w:abstractNumId w:val="13"/>
  </w:num>
  <w:num w:numId="69">
    <w:abstractNumId w:val="31"/>
  </w:num>
  <w:num w:numId="70">
    <w:abstractNumId w:val="20"/>
  </w:num>
  <w:num w:numId="71">
    <w:abstractNumId w:val="32"/>
  </w:num>
  <w:num w:numId="72">
    <w:abstractNumId w:val="9"/>
  </w:num>
  <w:num w:numId="73">
    <w:abstractNumId w:val="39"/>
  </w:num>
  <w:num w:numId="74">
    <w:abstractNumId w:val="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llian Carson-Jackson">
    <w15:presenceInfo w15:providerId="Windows Live" w15:userId="0525cd53ce3699d9"/>
  </w15:person>
  <w15:person w15:author="Abercrombie, Kerrie">
    <w15:presenceInfo w15:providerId="None" w15:userId="Abercrombie, Kerrie"/>
  </w15:person>
  <w15:person w15:author="Kerrie Abercrombie">
    <w15:presenceInfo w15:providerId="None" w15:userId="Kerrie Abercrombie"/>
  </w15:person>
  <w15:person w15:author="Trainor, Neil">
    <w15:presenceInfo w15:providerId="AD" w15:userId="S-1-5-21-1084369397-1995186422-1254182886-3839"/>
  </w15:person>
  <w15:person w15:author="Abercrombie, Kerrie [2]">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EC"/>
    <w:rsid w:val="000042D3"/>
    <w:rsid w:val="00011E6F"/>
    <w:rsid w:val="00014F6C"/>
    <w:rsid w:val="000174F9"/>
    <w:rsid w:val="0002067D"/>
    <w:rsid w:val="00024972"/>
    <w:rsid w:val="000249C2"/>
    <w:rsid w:val="000258F6"/>
    <w:rsid w:val="0002723C"/>
    <w:rsid w:val="000313E3"/>
    <w:rsid w:val="0003173B"/>
    <w:rsid w:val="0003179C"/>
    <w:rsid w:val="00033E27"/>
    <w:rsid w:val="000365C1"/>
    <w:rsid w:val="000379A7"/>
    <w:rsid w:val="00040EB8"/>
    <w:rsid w:val="00043F97"/>
    <w:rsid w:val="00044D14"/>
    <w:rsid w:val="00045D42"/>
    <w:rsid w:val="00047167"/>
    <w:rsid w:val="00050BE0"/>
    <w:rsid w:val="00052442"/>
    <w:rsid w:val="0005255B"/>
    <w:rsid w:val="00052CCC"/>
    <w:rsid w:val="0005307B"/>
    <w:rsid w:val="000537D0"/>
    <w:rsid w:val="0005531C"/>
    <w:rsid w:val="00055E48"/>
    <w:rsid w:val="000578E4"/>
    <w:rsid w:val="00057B6D"/>
    <w:rsid w:val="00060301"/>
    <w:rsid w:val="00061A7B"/>
    <w:rsid w:val="00063AF5"/>
    <w:rsid w:val="000669F9"/>
    <w:rsid w:val="00066E40"/>
    <w:rsid w:val="00073FD6"/>
    <w:rsid w:val="00080C06"/>
    <w:rsid w:val="0008442E"/>
    <w:rsid w:val="0008654C"/>
    <w:rsid w:val="00087B3C"/>
    <w:rsid w:val="00087D3E"/>
    <w:rsid w:val="000904ED"/>
    <w:rsid w:val="00093294"/>
    <w:rsid w:val="00097BD7"/>
    <w:rsid w:val="000A27A8"/>
    <w:rsid w:val="000A5291"/>
    <w:rsid w:val="000A604D"/>
    <w:rsid w:val="000A6C8C"/>
    <w:rsid w:val="000B07D8"/>
    <w:rsid w:val="000B183C"/>
    <w:rsid w:val="000B1A77"/>
    <w:rsid w:val="000B1C18"/>
    <w:rsid w:val="000B4964"/>
    <w:rsid w:val="000B5B63"/>
    <w:rsid w:val="000C20BE"/>
    <w:rsid w:val="000C679A"/>
    <w:rsid w:val="000C711B"/>
    <w:rsid w:val="000C7F9A"/>
    <w:rsid w:val="000D4009"/>
    <w:rsid w:val="000D6693"/>
    <w:rsid w:val="000D7880"/>
    <w:rsid w:val="000D7C1A"/>
    <w:rsid w:val="000E0A26"/>
    <w:rsid w:val="000E10E5"/>
    <w:rsid w:val="000E290D"/>
    <w:rsid w:val="000E3954"/>
    <w:rsid w:val="000E3E52"/>
    <w:rsid w:val="000E6105"/>
    <w:rsid w:val="000F0B82"/>
    <w:rsid w:val="000F0F9F"/>
    <w:rsid w:val="000F198F"/>
    <w:rsid w:val="000F3F43"/>
    <w:rsid w:val="000F5F5C"/>
    <w:rsid w:val="001067BE"/>
    <w:rsid w:val="00110CAF"/>
    <w:rsid w:val="00113D5B"/>
    <w:rsid w:val="00113EFD"/>
    <w:rsid w:val="00113F8F"/>
    <w:rsid w:val="00115E10"/>
    <w:rsid w:val="001205DE"/>
    <w:rsid w:val="00123E19"/>
    <w:rsid w:val="001348C7"/>
    <w:rsid w:val="001349DB"/>
    <w:rsid w:val="00135D68"/>
    <w:rsid w:val="00136E58"/>
    <w:rsid w:val="00144550"/>
    <w:rsid w:val="00156525"/>
    <w:rsid w:val="00161325"/>
    <w:rsid w:val="001665A3"/>
    <w:rsid w:val="0017295E"/>
    <w:rsid w:val="0017298B"/>
    <w:rsid w:val="00175790"/>
    <w:rsid w:val="00180C11"/>
    <w:rsid w:val="001836BE"/>
    <w:rsid w:val="00185207"/>
    <w:rsid w:val="001862D3"/>
    <w:rsid w:val="00186DD1"/>
    <w:rsid w:val="001875B1"/>
    <w:rsid w:val="00190A4B"/>
    <w:rsid w:val="00192610"/>
    <w:rsid w:val="00196B07"/>
    <w:rsid w:val="00196EEF"/>
    <w:rsid w:val="001A01F8"/>
    <w:rsid w:val="001A30CC"/>
    <w:rsid w:val="001B28E3"/>
    <w:rsid w:val="001C1D1E"/>
    <w:rsid w:val="001C31CD"/>
    <w:rsid w:val="001C3D69"/>
    <w:rsid w:val="001D4A3E"/>
    <w:rsid w:val="001D649B"/>
    <w:rsid w:val="001E0F67"/>
    <w:rsid w:val="001E181A"/>
    <w:rsid w:val="001E416D"/>
    <w:rsid w:val="001E4C8E"/>
    <w:rsid w:val="001E5F94"/>
    <w:rsid w:val="001F4379"/>
    <w:rsid w:val="001F7BEB"/>
    <w:rsid w:val="00201337"/>
    <w:rsid w:val="002022EA"/>
    <w:rsid w:val="00203FE9"/>
    <w:rsid w:val="00204323"/>
    <w:rsid w:val="002051A5"/>
    <w:rsid w:val="00205B17"/>
    <w:rsid w:val="00205D9B"/>
    <w:rsid w:val="002074A2"/>
    <w:rsid w:val="002204DA"/>
    <w:rsid w:val="002223CA"/>
    <w:rsid w:val="0022371A"/>
    <w:rsid w:val="002242ED"/>
    <w:rsid w:val="00227957"/>
    <w:rsid w:val="00232A98"/>
    <w:rsid w:val="00232D56"/>
    <w:rsid w:val="00233D13"/>
    <w:rsid w:val="00236DC2"/>
    <w:rsid w:val="002371C0"/>
    <w:rsid w:val="002376A6"/>
    <w:rsid w:val="0025141E"/>
    <w:rsid w:val="00251980"/>
    <w:rsid w:val="00251FAD"/>
    <w:rsid w:val="002520AD"/>
    <w:rsid w:val="00252CA0"/>
    <w:rsid w:val="00254321"/>
    <w:rsid w:val="00256DD2"/>
    <w:rsid w:val="00257DF8"/>
    <w:rsid w:val="00257E4A"/>
    <w:rsid w:val="0026107C"/>
    <w:rsid w:val="0026268A"/>
    <w:rsid w:val="00266961"/>
    <w:rsid w:val="0027175D"/>
    <w:rsid w:val="00272E98"/>
    <w:rsid w:val="00274ADD"/>
    <w:rsid w:val="00280C7A"/>
    <w:rsid w:val="00280DE0"/>
    <w:rsid w:val="00283723"/>
    <w:rsid w:val="002868C1"/>
    <w:rsid w:val="00290D38"/>
    <w:rsid w:val="00292085"/>
    <w:rsid w:val="00293D49"/>
    <w:rsid w:val="00296681"/>
    <w:rsid w:val="002974BA"/>
    <w:rsid w:val="002A0668"/>
    <w:rsid w:val="002A12B3"/>
    <w:rsid w:val="002A29D4"/>
    <w:rsid w:val="002A6974"/>
    <w:rsid w:val="002B16FC"/>
    <w:rsid w:val="002B221C"/>
    <w:rsid w:val="002B36ED"/>
    <w:rsid w:val="002B4DD4"/>
    <w:rsid w:val="002B598C"/>
    <w:rsid w:val="002B5A22"/>
    <w:rsid w:val="002B7043"/>
    <w:rsid w:val="002C1055"/>
    <w:rsid w:val="002C425D"/>
    <w:rsid w:val="002C5134"/>
    <w:rsid w:val="002C764C"/>
    <w:rsid w:val="002C7B21"/>
    <w:rsid w:val="002D52D4"/>
    <w:rsid w:val="002E22F4"/>
    <w:rsid w:val="002E27F1"/>
    <w:rsid w:val="002E3157"/>
    <w:rsid w:val="002E4993"/>
    <w:rsid w:val="002E5BAC"/>
    <w:rsid w:val="002E7635"/>
    <w:rsid w:val="002F265A"/>
    <w:rsid w:val="002F3536"/>
    <w:rsid w:val="003028AF"/>
    <w:rsid w:val="00305EFE"/>
    <w:rsid w:val="0031149C"/>
    <w:rsid w:val="00313D85"/>
    <w:rsid w:val="00313FCF"/>
    <w:rsid w:val="0031400E"/>
    <w:rsid w:val="003145D0"/>
    <w:rsid w:val="00315CE3"/>
    <w:rsid w:val="00320639"/>
    <w:rsid w:val="00321D25"/>
    <w:rsid w:val="00323764"/>
    <w:rsid w:val="00324BEC"/>
    <w:rsid w:val="003251FE"/>
    <w:rsid w:val="003264CF"/>
    <w:rsid w:val="003274DB"/>
    <w:rsid w:val="00327FBF"/>
    <w:rsid w:val="0034045E"/>
    <w:rsid w:val="00344354"/>
    <w:rsid w:val="00347032"/>
    <w:rsid w:val="0036382D"/>
    <w:rsid w:val="0036478B"/>
    <w:rsid w:val="00365323"/>
    <w:rsid w:val="003663C1"/>
    <w:rsid w:val="003700EB"/>
    <w:rsid w:val="00374577"/>
    <w:rsid w:val="00380350"/>
    <w:rsid w:val="00380B4E"/>
    <w:rsid w:val="003816E4"/>
    <w:rsid w:val="00383EE9"/>
    <w:rsid w:val="003840BF"/>
    <w:rsid w:val="0038528A"/>
    <w:rsid w:val="0038629E"/>
    <w:rsid w:val="00386971"/>
    <w:rsid w:val="003943E2"/>
    <w:rsid w:val="003967D9"/>
    <w:rsid w:val="003A368B"/>
    <w:rsid w:val="003A51B9"/>
    <w:rsid w:val="003A7759"/>
    <w:rsid w:val="003B03EA"/>
    <w:rsid w:val="003B629F"/>
    <w:rsid w:val="003C47B5"/>
    <w:rsid w:val="003C516C"/>
    <w:rsid w:val="003C7C34"/>
    <w:rsid w:val="003D0F37"/>
    <w:rsid w:val="003D4415"/>
    <w:rsid w:val="003D5150"/>
    <w:rsid w:val="003D7834"/>
    <w:rsid w:val="003E1410"/>
    <w:rsid w:val="003E3151"/>
    <w:rsid w:val="003F191B"/>
    <w:rsid w:val="003F1C3A"/>
    <w:rsid w:val="003F1ECC"/>
    <w:rsid w:val="00400D57"/>
    <w:rsid w:val="00404598"/>
    <w:rsid w:val="00410DAB"/>
    <w:rsid w:val="0041127A"/>
    <w:rsid w:val="00420BE3"/>
    <w:rsid w:val="00421C3B"/>
    <w:rsid w:val="00422239"/>
    <w:rsid w:val="0042518D"/>
    <w:rsid w:val="004255C1"/>
    <w:rsid w:val="00425C6B"/>
    <w:rsid w:val="0042639D"/>
    <w:rsid w:val="00432424"/>
    <w:rsid w:val="00434423"/>
    <w:rsid w:val="00441393"/>
    <w:rsid w:val="00444672"/>
    <w:rsid w:val="00447355"/>
    <w:rsid w:val="00447CF0"/>
    <w:rsid w:val="00453EF3"/>
    <w:rsid w:val="00456F10"/>
    <w:rsid w:val="00465491"/>
    <w:rsid w:val="004659A1"/>
    <w:rsid w:val="00480C58"/>
    <w:rsid w:val="00480D65"/>
    <w:rsid w:val="004819CD"/>
    <w:rsid w:val="00490CC5"/>
    <w:rsid w:val="00492A8D"/>
    <w:rsid w:val="00496AF5"/>
    <w:rsid w:val="00496F6D"/>
    <w:rsid w:val="004A0764"/>
    <w:rsid w:val="004A432A"/>
    <w:rsid w:val="004A57C7"/>
    <w:rsid w:val="004B17F8"/>
    <w:rsid w:val="004B2DCF"/>
    <w:rsid w:val="004B616D"/>
    <w:rsid w:val="004B6273"/>
    <w:rsid w:val="004C3D10"/>
    <w:rsid w:val="004C65F3"/>
    <w:rsid w:val="004D0799"/>
    <w:rsid w:val="004D4979"/>
    <w:rsid w:val="004D57E6"/>
    <w:rsid w:val="004D6B64"/>
    <w:rsid w:val="004D7830"/>
    <w:rsid w:val="004E1D57"/>
    <w:rsid w:val="004E2F16"/>
    <w:rsid w:val="004E34F4"/>
    <w:rsid w:val="004F08DD"/>
    <w:rsid w:val="004F0DA4"/>
    <w:rsid w:val="004F3244"/>
    <w:rsid w:val="00503044"/>
    <w:rsid w:val="00503646"/>
    <w:rsid w:val="00503C05"/>
    <w:rsid w:val="00504281"/>
    <w:rsid w:val="00505CC1"/>
    <w:rsid w:val="0050630C"/>
    <w:rsid w:val="00506944"/>
    <w:rsid w:val="00513460"/>
    <w:rsid w:val="00523666"/>
    <w:rsid w:val="00524518"/>
    <w:rsid w:val="00526234"/>
    <w:rsid w:val="005300C7"/>
    <w:rsid w:val="005307AA"/>
    <w:rsid w:val="00531867"/>
    <w:rsid w:val="00532A79"/>
    <w:rsid w:val="00543C49"/>
    <w:rsid w:val="0054534D"/>
    <w:rsid w:val="00554558"/>
    <w:rsid w:val="00554AA4"/>
    <w:rsid w:val="00557434"/>
    <w:rsid w:val="00566481"/>
    <w:rsid w:val="00566E3B"/>
    <w:rsid w:val="00574B2C"/>
    <w:rsid w:val="0057577D"/>
    <w:rsid w:val="00575E73"/>
    <w:rsid w:val="005766A9"/>
    <w:rsid w:val="005773CC"/>
    <w:rsid w:val="00580763"/>
    <w:rsid w:val="00581508"/>
    <w:rsid w:val="00587A38"/>
    <w:rsid w:val="0059504D"/>
    <w:rsid w:val="00595415"/>
    <w:rsid w:val="00597652"/>
    <w:rsid w:val="005A080B"/>
    <w:rsid w:val="005A1DC7"/>
    <w:rsid w:val="005A3AED"/>
    <w:rsid w:val="005A689B"/>
    <w:rsid w:val="005A7821"/>
    <w:rsid w:val="005B12A5"/>
    <w:rsid w:val="005B2163"/>
    <w:rsid w:val="005C161A"/>
    <w:rsid w:val="005C1BCB"/>
    <w:rsid w:val="005C2312"/>
    <w:rsid w:val="005C299E"/>
    <w:rsid w:val="005C3CBC"/>
    <w:rsid w:val="005C4735"/>
    <w:rsid w:val="005C52EA"/>
    <w:rsid w:val="005C5C0E"/>
    <w:rsid w:val="005C5C63"/>
    <w:rsid w:val="005C71FF"/>
    <w:rsid w:val="005D16C2"/>
    <w:rsid w:val="005D304B"/>
    <w:rsid w:val="005D6E5D"/>
    <w:rsid w:val="005E207F"/>
    <w:rsid w:val="005E2BDC"/>
    <w:rsid w:val="005E2F26"/>
    <w:rsid w:val="005E3989"/>
    <w:rsid w:val="005E4659"/>
    <w:rsid w:val="005E489D"/>
    <w:rsid w:val="005E6557"/>
    <w:rsid w:val="005E77C2"/>
    <w:rsid w:val="005F01AC"/>
    <w:rsid w:val="005F1386"/>
    <w:rsid w:val="005F17C2"/>
    <w:rsid w:val="005F3D69"/>
    <w:rsid w:val="006039FF"/>
    <w:rsid w:val="006127AC"/>
    <w:rsid w:val="006134D0"/>
    <w:rsid w:val="00614D16"/>
    <w:rsid w:val="00616ED4"/>
    <w:rsid w:val="00617F1B"/>
    <w:rsid w:val="006205DB"/>
    <w:rsid w:val="006260D2"/>
    <w:rsid w:val="00627543"/>
    <w:rsid w:val="00630332"/>
    <w:rsid w:val="00634A78"/>
    <w:rsid w:val="00635089"/>
    <w:rsid w:val="00640C08"/>
    <w:rsid w:val="00641356"/>
    <w:rsid w:val="00641B6D"/>
    <w:rsid w:val="00642025"/>
    <w:rsid w:val="00646EC0"/>
    <w:rsid w:val="00647F62"/>
    <w:rsid w:val="006500D0"/>
    <w:rsid w:val="0065107F"/>
    <w:rsid w:val="00651526"/>
    <w:rsid w:val="00655B0A"/>
    <w:rsid w:val="00662978"/>
    <w:rsid w:val="00664AB9"/>
    <w:rsid w:val="00666061"/>
    <w:rsid w:val="00667424"/>
    <w:rsid w:val="00667792"/>
    <w:rsid w:val="00670F81"/>
    <w:rsid w:val="0067109F"/>
    <w:rsid w:val="00671677"/>
    <w:rsid w:val="00674DCF"/>
    <w:rsid w:val="006750F2"/>
    <w:rsid w:val="00683453"/>
    <w:rsid w:val="0068553C"/>
    <w:rsid w:val="00685F34"/>
    <w:rsid w:val="0068785F"/>
    <w:rsid w:val="006975A8"/>
    <w:rsid w:val="00697DD5"/>
    <w:rsid w:val="006A2EC5"/>
    <w:rsid w:val="006A3F04"/>
    <w:rsid w:val="006A4355"/>
    <w:rsid w:val="006A5B7E"/>
    <w:rsid w:val="006A7CCA"/>
    <w:rsid w:val="006B0203"/>
    <w:rsid w:val="006B0311"/>
    <w:rsid w:val="006B0473"/>
    <w:rsid w:val="006B194C"/>
    <w:rsid w:val="006B4BB3"/>
    <w:rsid w:val="006C18A3"/>
    <w:rsid w:val="006C2511"/>
    <w:rsid w:val="006C2F8B"/>
    <w:rsid w:val="006C44CF"/>
    <w:rsid w:val="006C5AA4"/>
    <w:rsid w:val="006C7859"/>
    <w:rsid w:val="006D21AF"/>
    <w:rsid w:val="006E0818"/>
    <w:rsid w:val="006E0E7D"/>
    <w:rsid w:val="006E2164"/>
    <w:rsid w:val="006F032D"/>
    <w:rsid w:val="006F1C14"/>
    <w:rsid w:val="006F535D"/>
    <w:rsid w:val="006F585D"/>
    <w:rsid w:val="006F61C8"/>
    <w:rsid w:val="007009CD"/>
    <w:rsid w:val="00701526"/>
    <w:rsid w:val="0070239E"/>
    <w:rsid w:val="00707716"/>
    <w:rsid w:val="00712E80"/>
    <w:rsid w:val="007153A4"/>
    <w:rsid w:val="007214D6"/>
    <w:rsid w:val="00722185"/>
    <w:rsid w:val="0072737A"/>
    <w:rsid w:val="007318A6"/>
    <w:rsid w:val="00731DEE"/>
    <w:rsid w:val="00732315"/>
    <w:rsid w:val="007342FE"/>
    <w:rsid w:val="007348B3"/>
    <w:rsid w:val="00734F4E"/>
    <w:rsid w:val="0074047A"/>
    <w:rsid w:val="00740EA9"/>
    <w:rsid w:val="00741F0A"/>
    <w:rsid w:val="00742806"/>
    <w:rsid w:val="00744FE3"/>
    <w:rsid w:val="007453A5"/>
    <w:rsid w:val="0074551F"/>
    <w:rsid w:val="00746CF1"/>
    <w:rsid w:val="0074704E"/>
    <w:rsid w:val="00750AF1"/>
    <w:rsid w:val="00751118"/>
    <w:rsid w:val="007519FD"/>
    <w:rsid w:val="0075218C"/>
    <w:rsid w:val="0075390D"/>
    <w:rsid w:val="007542FF"/>
    <w:rsid w:val="007560C3"/>
    <w:rsid w:val="0076035F"/>
    <w:rsid w:val="007605DF"/>
    <w:rsid w:val="00761276"/>
    <w:rsid w:val="007668E9"/>
    <w:rsid w:val="007715E8"/>
    <w:rsid w:val="007734C8"/>
    <w:rsid w:val="00773F7D"/>
    <w:rsid w:val="00775F04"/>
    <w:rsid w:val="00776004"/>
    <w:rsid w:val="00777CAD"/>
    <w:rsid w:val="0078486B"/>
    <w:rsid w:val="00784C2D"/>
    <w:rsid w:val="00785A39"/>
    <w:rsid w:val="00787D8A"/>
    <w:rsid w:val="00790277"/>
    <w:rsid w:val="00791A49"/>
    <w:rsid w:val="00791EBC"/>
    <w:rsid w:val="00793577"/>
    <w:rsid w:val="00793FB4"/>
    <w:rsid w:val="007A446A"/>
    <w:rsid w:val="007A4D7D"/>
    <w:rsid w:val="007A6476"/>
    <w:rsid w:val="007B29A6"/>
    <w:rsid w:val="007B6A93"/>
    <w:rsid w:val="007B7CEB"/>
    <w:rsid w:val="007B7FEC"/>
    <w:rsid w:val="007C3798"/>
    <w:rsid w:val="007D2107"/>
    <w:rsid w:val="007D5895"/>
    <w:rsid w:val="007D6311"/>
    <w:rsid w:val="007D674E"/>
    <w:rsid w:val="007D6D78"/>
    <w:rsid w:val="007D747F"/>
    <w:rsid w:val="007D77AB"/>
    <w:rsid w:val="007E1B75"/>
    <w:rsid w:val="007E30DF"/>
    <w:rsid w:val="007E46AB"/>
    <w:rsid w:val="007F2382"/>
    <w:rsid w:val="007F7544"/>
    <w:rsid w:val="00800995"/>
    <w:rsid w:val="00802D62"/>
    <w:rsid w:val="00803B93"/>
    <w:rsid w:val="00804226"/>
    <w:rsid w:val="00806501"/>
    <w:rsid w:val="00815E10"/>
    <w:rsid w:val="00817C6E"/>
    <w:rsid w:val="00822010"/>
    <w:rsid w:val="00822EEB"/>
    <w:rsid w:val="00823625"/>
    <w:rsid w:val="008250AA"/>
    <w:rsid w:val="008263B3"/>
    <w:rsid w:val="008326B2"/>
    <w:rsid w:val="008449B8"/>
    <w:rsid w:val="00846831"/>
    <w:rsid w:val="0084683E"/>
    <w:rsid w:val="008519D8"/>
    <w:rsid w:val="008532E2"/>
    <w:rsid w:val="008533FB"/>
    <w:rsid w:val="00853DF1"/>
    <w:rsid w:val="008546FC"/>
    <w:rsid w:val="00856BCB"/>
    <w:rsid w:val="00857B0D"/>
    <w:rsid w:val="0086075F"/>
    <w:rsid w:val="00861521"/>
    <w:rsid w:val="00864E45"/>
    <w:rsid w:val="00865532"/>
    <w:rsid w:val="00865E58"/>
    <w:rsid w:val="00870EEA"/>
    <w:rsid w:val="00872850"/>
    <w:rsid w:val="008737D3"/>
    <w:rsid w:val="008747E0"/>
    <w:rsid w:val="00875D28"/>
    <w:rsid w:val="00876841"/>
    <w:rsid w:val="00880457"/>
    <w:rsid w:val="0088101F"/>
    <w:rsid w:val="008827A8"/>
    <w:rsid w:val="00882B3C"/>
    <w:rsid w:val="00882CDD"/>
    <w:rsid w:val="00883AE3"/>
    <w:rsid w:val="0088413A"/>
    <w:rsid w:val="0088489E"/>
    <w:rsid w:val="008867AC"/>
    <w:rsid w:val="00892C57"/>
    <w:rsid w:val="008972C3"/>
    <w:rsid w:val="008A0F75"/>
    <w:rsid w:val="008A2B31"/>
    <w:rsid w:val="008A6F5C"/>
    <w:rsid w:val="008C1096"/>
    <w:rsid w:val="008C33B5"/>
    <w:rsid w:val="008C3975"/>
    <w:rsid w:val="008C4757"/>
    <w:rsid w:val="008C5032"/>
    <w:rsid w:val="008C7EBA"/>
    <w:rsid w:val="008D1B79"/>
    <w:rsid w:val="008D21C5"/>
    <w:rsid w:val="008D2314"/>
    <w:rsid w:val="008E02C3"/>
    <w:rsid w:val="008E0774"/>
    <w:rsid w:val="008E1BB7"/>
    <w:rsid w:val="008E1F69"/>
    <w:rsid w:val="008E54F8"/>
    <w:rsid w:val="008E5D7D"/>
    <w:rsid w:val="008E5E93"/>
    <w:rsid w:val="008E652F"/>
    <w:rsid w:val="008F035C"/>
    <w:rsid w:val="008F24F6"/>
    <w:rsid w:val="008F3638"/>
    <w:rsid w:val="008F57D8"/>
    <w:rsid w:val="008F6D04"/>
    <w:rsid w:val="008F7E9E"/>
    <w:rsid w:val="009003D7"/>
    <w:rsid w:val="00902525"/>
    <w:rsid w:val="00902834"/>
    <w:rsid w:val="00905D6C"/>
    <w:rsid w:val="0091160F"/>
    <w:rsid w:val="00911D4C"/>
    <w:rsid w:val="00912760"/>
    <w:rsid w:val="00913B44"/>
    <w:rsid w:val="00914E26"/>
    <w:rsid w:val="009153E3"/>
    <w:rsid w:val="0091590F"/>
    <w:rsid w:val="00920CAB"/>
    <w:rsid w:val="009249A2"/>
    <w:rsid w:val="00924ABF"/>
    <w:rsid w:val="0092540C"/>
    <w:rsid w:val="00925E0F"/>
    <w:rsid w:val="00926E83"/>
    <w:rsid w:val="0092777B"/>
    <w:rsid w:val="00931A57"/>
    <w:rsid w:val="00931B48"/>
    <w:rsid w:val="009414E6"/>
    <w:rsid w:val="0094549B"/>
    <w:rsid w:val="00945B52"/>
    <w:rsid w:val="00945E59"/>
    <w:rsid w:val="00947640"/>
    <w:rsid w:val="00955585"/>
    <w:rsid w:val="009671FA"/>
    <w:rsid w:val="00970A45"/>
    <w:rsid w:val="00971591"/>
    <w:rsid w:val="00974564"/>
    <w:rsid w:val="00974BC7"/>
    <w:rsid w:val="00974D44"/>
    <w:rsid w:val="00974E99"/>
    <w:rsid w:val="009764FA"/>
    <w:rsid w:val="009773B0"/>
    <w:rsid w:val="00980192"/>
    <w:rsid w:val="0098220E"/>
    <w:rsid w:val="009862C5"/>
    <w:rsid w:val="009865F4"/>
    <w:rsid w:val="00987EE8"/>
    <w:rsid w:val="00992B7F"/>
    <w:rsid w:val="00994D97"/>
    <w:rsid w:val="0099629B"/>
    <w:rsid w:val="009A1FCD"/>
    <w:rsid w:val="009B785E"/>
    <w:rsid w:val="009C0CD9"/>
    <w:rsid w:val="009C25D3"/>
    <w:rsid w:val="009C26F8"/>
    <w:rsid w:val="009C609E"/>
    <w:rsid w:val="009C73CB"/>
    <w:rsid w:val="009D1A22"/>
    <w:rsid w:val="009D1A66"/>
    <w:rsid w:val="009D6D6A"/>
    <w:rsid w:val="009D7F8F"/>
    <w:rsid w:val="009E16EC"/>
    <w:rsid w:val="009E281E"/>
    <w:rsid w:val="009E472A"/>
    <w:rsid w:val="009E4A4D"/>
    <w:rsid w:val="009F07F2"/>
    <w:rsid w:val="009F081F"/>
    <w:rsid w:val="009F1EDA"/>
    <w:rsid w:val="009F2BEF"/>
    <w:rsid w:val="009F4532"/>
    <w:rsid w:val="009F7283"/>
    <w:rsid w:val="00A03913"/>
    <w:rsid w:val="00A03ED0"/>
    <w:rsid w:val="00A13E56"/>
    <w:rsid w:val="00A14E47"/>
    <w:rsid w:val="00A233EF"/>
    <w:rsid w:val="00A24838"/>
    <w:rsid w:val="00A24A6F"/>
    <w:rsid w:val="00A262C0"/>
    <w:rsid w:val="00A27A9D"/>
    <w:rsid w:val="00A32A0A"/>
    <w:rsid w:val="00A37EE0"/>
    <w:rsid w:val="00A4282A"/>
    <w:rsid w:val="00A4308C"/>
    <w:rsid w:val="00A43780"/>
    <w:rsid w:val="00A4469B"/>
    <w:rsid w:val="00A44B9C"/>
    <w:rsid w:val="00A51207"/>
    <w:rsid w:val="00A5256E"/>
    <w:rsid w:val="00A549B3"/>
    <w:rsid w:val="00A55C67"/>
    <w:rsid w:val="00A56C8C"/>
    <w:rsid w:val="00A619B1"/>
    <w:rsid w:val="00A668D2"/>
    <w:rsid w:val="00A70B6F"/>
    <w:rsid w:val="00A72ED7"/>
    <w:rsid w:val="00A76A14"/>
    <w:rsid w:val="00A8083F"/>
    <w:rsid w:val="00A84CE0"/>
    <w:rsid w:val="00A85F0B"/>
    <w:rsid w:val="00A90D86"/>
    <w:rsid w:val="00A9127F"/>
    <w:rsid w:val="00A93103"/>
    <w:rsid w:val="00A973D8"/>
    <w:rsid w:val="00AA0857"/>
    <w:rsid w:val="00AA08A7"/>
    <w:rsid w:val="00AA1028"/>
    <w:rsid w:val="00AA34F8"/>
    <w:rsid w:val="00AA3E01"/>
    <w:rsid w:val="00AA7005"/>
    <w:rsid w:val="00AB239A"/>
    <w:rsid w:val="00AB46CD"/>
    <w:rsid w:val="00AB4A21"/>
    <w:rsid w:val="00AB4FB9"/>
    <w:rsid w:val="00AC0A93"/>
    <w:rsid w:val="00AC0FDF"/>
    <w:rsid w:val="00AC1940"/>
    <w:rsid w:val="00AC33A2"/>
    <w:rsid w:val="00AC7481"/>
    <w:rsid w:val="00AD146F"/>
    <w:rsid w:val="00AD3191"/>
    <w:rsid w:val="00AD3510"/>
    <w:rsid w:val="00AD3708"/>
    <w:rsid w:val="00AD4E86"/>
    <w:rsid w:val="00AD57FD"/>
    <w:rsid w:val="00AE1181"/>
    <w:rsid w:val="00AE167E"/>
    <w:rsid w:val="00AE65F1"/>
    <w:rsid w:val="00AE6BB4"/>
    <w:rsid w:val="00AE74AD"/>
    <w:rsid w:val="00AF159C"/>
    <w:rsid w:val="00AF2640"/>
    <w:rsid w:val="00B01873"/>
    <w:rsid w:val="00B027B4"/>
    <w:rsid w:val="00B03907"/>
    <w:rsid w:val="00B03F1C"/>
    <w:rsid w:val="00B0529E"/>
    <w:rsid w:val="00B117A0"/>
    <w:rsid w:val="00B15778"/>
    <w:rsid w:val="00B158A5"/>
    <w:rsid w:val="00B1705B"/>
    <w:rsid w:val="00B17253"/>
    <w:rsid w:val="00B17BA4"/>
    <w:rsid w:val="00B27AAA"/>
    <w:rsid w:val="00B31A41"/>
    <w:rsid w:val="00B37464"/>
    <w:rsid w:val="00B40199"/>
    <w:rsid w:val="00B406CD"/>
    <w:rsid w:val="00B437CE"/>
    <w:rsid w:val="00B46EAA"/>
    <w:rsid w:val="00B50097"/>
    <w:rsid w:val="00B502FF"/>
    <w:rsid w:val="00B53268"/>
    <w:rsid w:val="00B552CA"/>
    <w:rsid w:val="00B602A1"/>
    <w:rsid w:val="00B622F8"/>
    <w:rsid w:val="00B63FC6"/>
    <w:rsid w:val="00B661E9"/>
    <w:rsid w:val="00B67422"/>
    <w:rsid w:val="00B67FEF"/>
    <w:rsid w:val="00B70BD4"/>
    <w:rsid w:val="00B73270"/>
    <w:rsid w:val="00B73463"/>
    <w:rsid w:val="00B7492B"/>
    <w:rsid w:val="00B7542A"/>
    <w:rsid w:val="00B77E31"/>
    <w:rsid w:val="00B8025C"/>
    <w:rsid w:val="00B80967"/>
    <w:rsid w:val="00B8375F"/>
    <w:rsid w:val="00B9016D"/>
    <w:rsid w:val="00B908C2"/>
    <w:rsid w:val="00B94E6E"/>
    <w:rsid w:val="00BA0F98"/>
    <w:rsid w:val="00BA1517"/>
    <w:rsid w:val="00BA2BD0"/>
    <w:rsid w:val="00BA4385"/>
    <w:rsid w:val="00BA67FD"/>
    <w:rsid w:val="00BA7C48"/>
    <w:rsid w:val="00BB10EB"/>
    <w:rsid w:val="00BB27A6"/>
    <w:rsid w:val="00BB2E2F"/>
    <w:rsid w:val="00BB3211"/>
    <w:rsid w:val="00BB3663"/>
    <w:rsid w:val="00BC1329"/>
    <w:rsid w:val="00BC27F6"/>
    <w:rsid w:val="00BC39F4"/>
    <w:rsid w:val="00BD21FE"/>
    <w:rsid w:val="00BD7EE1"/>
    <w:rsid w:val="00BE2219"/>
    <w:rsid w:val="00BE5568"/>
    <w:rsid w:val="00BF0549"/>
    <w:rsid w:val="00BF1358"/>
    <w:rsid w:val="00BF3CB4"/>
    <w:rsid w:val="00BF4304"/>
    <w:rsid w:val="00C0106D"/>
    <w:rsid w:val="00C02961"/>
    <w:rsid w:val="00C04289"/>
    <w:rsid w:val="00C04338"/>
    <w:rsid w:val="00C10EC5"/>
    <w:rsid w:val="00C133BE"/>
    <w:rsid w:val="00C2048E"/>
    <w:rsid w:val="00C2069C"/>
    <w:rsid w:val="00C214AE"/>
    <w:rsid w:val="00C222B4"/>
    <w:rsid w:val="00C2231A"/>
    <w:rsid w:val="00C27B77"/>
    <w:rsid w:val="00C3079C"/>
    <w:rsid w:val="00C30CA7"/>
    <w:rsid w:val="00C346EC"/>
    <w:rsid w:val="00C34CC8"/>
    <w:rsid w:val="00C352C2"/>
    <w:rsid w:val="00C352EA"/>
    <w:rsid w:val="00C35CDE"/>
    <w:rsid w:val="00C35CF6"/>
    <w:rsid w:val="00C35F0A"/>
    <w:rsid w:val="00C37011"/>
    <w:rsid w:val="00C4205C"/>
    <w:rsid w:val="00C42E66"/>
    <w:rsid w:val="00C43FDB"/>
    <w:rsid w:val="00C47A15"/>
    <w:rsid w:val="00C47B4B"/>
    <w:rsid w:val="00C50878"/>
    <w:rsid w:val="00C51D90"/>
    <w:rsid w:val="00C51FCD"/>
    <w:rsid w:val="00C52B00"/>
    <w:rsid w:val="00C533EC"/>
    <w:rsid w:val="00C5470E"/>
    <w:rsid w:val="00C54C64"/>
    <w:rsid w:val="00C55EFB"/>
    <w:rsid w:val="00C56585"/>
    <w:rsid w:val="00C56B3F"/>
    <w:rsid w:val="00C66B2D"/>
    <w:rsid w:val="00C67FFA"/>
    <w:rsid w:val="00C7555A"/>
    <w:rsid w:val="00C773D9"/>
    <w:rsid w:val="00C77FA0"/>
    <w:rsid w:val="00C805CB"/>
    <w:rsid w:val="00C80ACE"/>
    <w:rsid w:val="00C81162"/>
    <w:rsid w:val="00C815D3"/>
    <w:rsid w:val="00C83666"/>
    <w:rsid w:val="00C870B5"/>
    <w:rsid w:val="00C915F9"/>
    <w:rsid w:val="00C91630"/>
    <w:rsid w:val="00C919B0"/>
    <w:rsid w:val="00C936F6"/>
    <w:rsid w:val="00C93C64"/>
    <w:rsid w:val="00C966EB"/>
    <w:rsid w:val="00C96A9D"/>
    <w:rsid w:val="00C971DE"/>
    <w:rsid w:val="00CA04B1"/>
    <w:rsid w:val="00CA2DFC"/>
    <w:rsid w:val="00CA49ED"/>
    <w:rsid w:val="00CA5DFA"/>
    <w:rsid w:val="00CA6159"/>
    <w:rsid w:val="00CB03D4"/>
    <w:rsid w:val="00CB507B"/>
    <w:rsid w:val="00CB6F6C"/>
    <w:rsid w:val="00CB719E"/>
    <w:rsid w:val="00CC35EF"/>
    <w:rsid w:val="00CC5048"/>
    <w:rsid w:val="00CC5CC8"/>
    <w:rsid w:val="00CC5F44"/>
    <w:rsid w:val="00CC6246"/>
    <w:rsid w:val="00CD1A5B"/>
    <w:rsid w:val="00CE10AB"/>
    <w:rsid w:val="00CE1FA9"/>
    <w:rsid w:val="00CE5E46"/>
    <w:rsid w:val="00CE7A38"/>
    <w:rsid w:val="00CF6412"/>
    <w:rsid w:val="00D01F60"/>
    <w:rsid w:val="00D13222"/>
    <w:rsid w:val="00D1463A"/>
    <w:rsid w:val="00D1624A"/>
    <w:rsid w:val="00D16B8E"/>
    <w:rsid w:val="00D1754F"/>
    <w:rsid w:val="00D2138C"/>
    <w:rsid w:val="00D216A5"/>
    <w:rsid w:val="00D21F5B"/>
    <w:rsid w:val="00D2597A"/>
    <w:rsid w:val="00D25A94"/>
    <w:rsid w:val="00D2697A"/>
    <w:rsid w:val="00D26BDF"/>
    <w:rsid w:val="00D2783E"/>
    <w:rsid w:val="00D27E94"/>
    <w:rsid w:val="00D31339"/>
    <w:rsid w:val="00D31BD6"/>
    <w:rsid w:val="00D32A0B"/>
    <w:rsid w:val="00D347D9"/>
    <w:rsid w:val="00D3671F"/>
    <w:rsid w:val="00D36983"/>
    <w:rsid w:val="00D3700C"/>
    <w:rsid w:val="00D43093"/>
    <w:rsid w:val="00D43E9F"/>
    <w:rsid w:val="00D52EBE"/>
    <w:rsid w:val="00D55900"/>
    <w:rsid w:val="00D5740A"/>
    <w:rsid w:val="00D63A04"/>
    <w:rsid w:val="00D653B1"/>
    <w:rsid w:val="00D74AE1"/>
    <w:rsid w:val="00D76B34"/>
    <w:rsid w:val="00D8171E"/>
    <w:rsid w:val="00D85124"/>
    <w:rsid w:val="00D865A8"/>
    <w:rsid w:val="00D86C82"/>
    <w:rsid w:val="00D90391"/>
    <w:rsid w:val="00D90489"/>
    <w:rsid w:val="00D92C2D"/>
    <w:rsid w:val="00D94BB7"/>
    <w:rsid w:val="00D95BDA"/>
    <w:rsid w:val="00D9607A"/>
    <w:rsid w:val="00D967BA"/>
    <w:rsid w:val="00DA17CD"/>
    <w:rsid w:val="00DA2A27"/>
    <w:rsid w:val="00DA7DB4"/>
    <w:rsid w:val="00DB25B3"/>
    <w:rsid w:val="00DB307D"/>
    <w:rsid w:val="00DB50E4"/>
    <w:rsid w:val="00DB6C69"/>
    <w:rsid w:val="00DC0578"/>
    <w:rsid w:val="00DC0E36"/>
    <w:rsid w:val="00DC1663"/>
    <w:rsid w:val="00DC48A5"/>
    <w:rsid w:val="00DC542F"/>
    <w:rsid w:val="00DC6D2F"/>
    <w:rsid w:val="00DC72D4"/>
    <w:rsid w:val="00DC734E"/>
    <w:rsid w:val="00DC77A1"/>
    <w:rsid w:val="00DD757B"/>
    <w:rsid w:val="00DE0409"/>
    <w:rsid w:val="00DE0893"/>
    <w:rsid w:val="00DE2814"/>
    <w:rsid w:val="00DE7A0E"/>
    <w:rsid w:val="00DF005D"/>
    <w:rsid w:val="00DF044F"/>
    <w:rsid w:val="00DF1BBB"/>
    <w:rsid w:val="00DF2E96"/>
    <w:rsid w:val="00E005D3"/>
    <w:rsid w:val="00E01272"/>
    <w:rsid w:val="00E01ABE"/>
    <w:rsid w:val="00E01E64"/>
    <w:rsid w:val="00E02A0A"/>
    <w:rsid w:val="00E03846"/>
    <w:rsid w:val="00E0773B"/>
    <w:rsid w:val="00E14AC9"/>
    <w:rsid w:val="00E20A7D"/>
    <w:rsid w:val="00E2214B"/>
    <w:rsid w:val="00E24E9A"/>
    <w:rsid w:val="00E258F6"/>
    <w:rsid w:val="00E27A2F"/>
    <w:rsid w:val="00E358C4"/>
    <w:rsid w:val="00E37F2A"/>
    <w:rsid w:val="00E42319"/>
    <w:rsid w:val="00E42A94"/>
    <w:rsid w:val="00E44BE8"/>
    <w:rsid w:val="00E458BF"/>
    <w:rsid w:val="00E4733B"/>
    <w:rsid w:val="00E5002E"/>
    <w:rsid w:val="00E53355"/>
    <w:rsid w:val="00E56440"/>
    <w:rsid w:val="00E6406D"/>
    <w:rsid w:val="00E67A5C"/>
    <w:rsid w:val="00E67BBC"/>
    <w:rsid w:val="00E704D1"/>
    <w:rsid w:val="00E706E7"/>
    <w:rsid w:val="00E734BE"/>
    <w:rsid w:val="00E766B4"/>
    <w:rsid w:val="00E770F6"/>
    <w:rsid w:val="00E81AA0"/>
    <w:rsid w:val="00E84229"/>
    <w:rsid w:val="00E86D30"/>
    <w:rsid w:val="00E90E4E"/>
    <w:rsid w:val="00E92108"/>
    <w:rsid w:val="00E9231B"/>
    <w:rsid w:val="00E92F1E"/>
    <w:rsid w:val="00E9391E"/>
    <w:rsid w:val="00E93CD8"/>
    <w:rsid w:val="00E9698E"/>
    <w:rsid w:val="00E974E5"/>
    <w:rsid w:val="00EA1052"/>
    <w:rsid w:val="00EA218F"/>
    <w:rsid w:val="00EA3C9B"/>
    <w:rsid w:val="00EA4F29"/>
    <w:rsid w:val="00EA5F83"/>
    <w:rsid w:val="00EA668C"/>
    <w:rsid w:val="00EA6F9D"/>
    <w:rsid w:val="00EA6FEF"/>
    <w:rsid w:val="00EB6F3C"/>
    <w:rsid w:val="00EC1E2C"/>
    <w:rsid w:val="00EC24B7"/>
    <w:rsid w:val="00EC27BF"/>
    <w:rsid w:val="00EC66AC"/>
    <w:rsid w:val="00ED030E"/>
    <w:rsid w:val="00ED1C7D"/>
    <w:rsid w:val="00ED2A8D"/>
    <w:rsid w:val="00ED2B45"/>
    <w:rsid w:val="00ED5833"/>
    <w:rsid w:val="00EE1786"/>
    <w:rsid w:val="00EE1F49"/>
    <w:rsid w:val="00EE54CB"/>
    <w:rsid w:val="00EF1C54"/>
    <w:rsid w:val="00EF23C8"/>
    <w:rsid w:val="00EF404B"/>
    <w:rsid w:val="00EF7AB3"/>
    <w:rsid w:val="00F00376"/>
    <w:rsid w:val="00F02991"/>
    <w:rsid w:val="00F02F9B"/>
    <w:rsid w:val="00F10209"/>
    <w:rsid w:val="00F15682"/>
    <w:rsid w:val="00F157E2"/>
    <w:rsid w:val="00F211ED"/>
    <w:rsid w:val="00F24385"/>
    <w:rsid w:val="00F24870"/>
    <w:rsid w:val="00F41744"/>
    <w:rsid w:val="00F42554"/>
    <w:rsid w:val="00F43D4D"/>
    <w:rsid w:val="00F4462B"/>
    <w:rsid w:val="00F453B6"/>
    <w:rsid w:val="00F46310"/>
    <w:rsid w:val="00F46996"/>
    <w:rsid w:val="00F472BC"/>
    <w:rsid w:val="00F527AC"/>
    <w:rsid w:val="00F61492"/>
    <w:rsid w:val="00F61D83"/>
    <w:rsid w:val="00F64B31"/>
    <w:rsid w:val="00F64E3C"/>
    <w:rsid w:val="00F65DD1"/>
    <w:rsid w:val="00F67BA3"/>
    <w:rsid w:val="00F70611"/>
    <w:rsid w:val="00F707B3"/>
    <w:rsid w:val="00F71135"/>
    <w:rsid w:val="00F73BFC"/>
    <w:rsid w:val="00F75A4F"/>
    <w:rsid w:val="00F77615"/>
    <w:rsid w:val="00F814EE"/>
    <w:rsid w:val="00F85E4F"/>
    <w:rsid w:val="00F90461"/>
    <w:rsid w:val="00F925D2"/>
    <w:rsid w:val="00F93D15"/>
    <w:rsid w:val="00F94C1C"/>
    <w:rsid w:val="00FA5260"/>
    <w:rsid w:val="00FA670D"/>
    <w:rsid w:val="00FB0C8D"/>
    <w:rsid w:val="00FB16A8"/>
    <w:rsid w:val="00FB51A6"/>
    <w:rsid w:val="00FB55B7"/>
    <w:rsid w:val="00FC08C2"/>
    <w:rsid w:val="00FC378B"/>
    <w:rsid w:val="00FC3977"/>
    <w:rsid w:val="00FC3BF5"/>
    <w:rsid w:val="00FC7368"/>
    <w:rsid w:val="00FD2F16"/>
    <w:rsid w:val="00FD5556"/>
    <w:rsid w:val="00FD5561"/>
    <w:rsid w:val="00FD6065"/>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B79527"/>
  <w15:docId w15:val="{3B4B2F59-23FC-4810-8D93-67557836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E4C8E"/>
    <w:pPr>
      <w:numPr>
        <w:numId w:val="6"/>
      </w:numPr>
      <w:spacing w:after="120"/>
    </w:pPr>
    <w:rPr>
      <w:color w:val="000000" w:themeColor="text1"/>
      <w:sz w:val="2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Id w:val="0"/>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34"/>
    <w:qFormat/>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Revision">
    <w:name w:val="Revision"/>
    <w:hidden/>
    <w:uiPriority w:val="99"/>
    <w:semiHidden/>
    <w:rsid w:val="000042D3"/>
    <w:pPr>
      <w:spacing w:after="0" w:line="240" w:lineRule="auto"/>
    </w:pPr>
    <w:rPr>
      <w:rFonts w:cs="Times New Roman"/>
      <w:sz w:val="18"/>
      <w:szCs w:val="24"/>
      <w:lang w:val="en-GB" w:eastAsia="en-GB"/>
    </w:rPr>
  </w:style>
  <w:style w:type="paragraph" w:customStyle="1" w:styleId="Tableinsetlist">
    <w:name w:val="Table inset list"/>
    <w:basedOn w:val="InsetList"/>
    <w:rsid w:val="001348C7"/>
    <w:pPr>
      <w:numPr>
        <w:numId w:val="0"/>
      </w:numPr>
      <w:spacing w:line="216" w:lineRule="atLeast"/>
      <w:ind w:left="1701" w:hanging="1701"/>
    </w:pPr>
    <w:rPr>
      <w:rFonts w:cstheme="minorBidi"/>
      <w:sz w:val="20"/>
      <w:szCs w:val="22"/>
      <w:lang w:eastAsia="en-US"/>
    </w:rPr>
  </w:style>
  <w:style w:type="paragraph" w:customStyle="1" w:styleId="TableParagraph">
    <w:name w:val="Table Paragraph"/>
    <w:basedOn w:val="Normal"/>
    <w:uiPriority w:val="1"/>
    <w:qFormat/>
    <w:rsid w:val="001348C7"/>
    <w:pPr>
      <w:autoSpaceDE w:val="0"/>
      <w:autoSpaceDN w:val="0"/>
      <w:spacing w:before="120" w:after="120"/>
      <w:ind w:left="220"/>
    </w:pPr>
    <w:rPr>
      <w:rFonts w:ascii="Calibri" w:eastAsia="SimSun" w:hAnsi="Calibri"/>
      <w:sz w:val="22"/>
      <w:szCs w:val="22"/>
      <w:lang w:val="en-US" w:eastAsia="zh-CN"/>
    </w:rPr>
  </w:style>
  <w:style w:type="paragraph" w:styleId="EndnoteText">
    <w:name w:val="endnote text"/>
    <w:basedOn w:val="Normal"/>
    <w:link w:val="EndnoteTextChar"/>
    <w:uiPriority w:val="99"/>
    <w:semiHidden/>
    <w:unhideWhenUsed/>
    <w:rsid w:val="00C352C2"/>
    <w:rPr>
      <w:sz w:val="20"/>
      <w:szCs w:val="20"/>
    </w:rPr>
  </w:style>
  <w:style w:type="character" w:customStyle="1" w:styleId="EndnoteTextChar">
    <w:name w:val="Endnote Text Char"/>
    <w:basedOn w:val="DefaultParagraphFont"/>
    <w:link w:val="EndnoteText"/>
    <w:uiPriority w:val="99"/>
    <w:semiHidden/>
    <w:rsid w:val="00C352C2"/>
    <w:rPr>
      <w:rFonts w:cs="Times New Roman"/>
      <w:sz w:val="20"/>
      <w:szCs w:val="20"/>
      <w:lang w:val="en-GB" w:eastAsia="en-GB"/>
    </w:rPr>
  </w:style>
  <w:style w:type="character" w:styleId="EndnoteReference">
    <w:name w:val="endnote reference"/>
    <w:basedOn w:val="DefaultParagraphFont"/>
    <w:uiPriority w:val="99"/>
    <w:semiHidden/>
    <w:unhideWhenUsed/>
    <w:rsid w:val="00C352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image" Target="media/image4.png"/></Relationship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4.xml"/><Relationship Id="rId39" Type="http://schemas.openxmlformats.org/officeDocument/2006/relationships/header" Target="header23.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header" Target="header29.xml"/><Relationship Id="rId50"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yperlink" Target="http://www.imo.org"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3.xml"/><Relationship Id="rId29" Type="http://schemas.openxmlformats.org/officeDocument/2006/relationships/header" Target="header13.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yperlink" Target="mailto:sales@imo.org"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5.xml.rels><?xml version="1.0" encoding="UTF-8" standalone="yes"?>
<Relationships xmlns="http://schemas.openxmlformats.org/package/2006/relationships"><Relationship Id="rId1" Type="http://schemas.openxmlformats.org/officeDocument/2006/relationships/image" Target="media/image3.png"/></Relationships>
</file>

<file path=word/_rels/header27.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4B934-A2D3-4D72-93D7-F571BC849E1C}"/>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92F341C2-8D95-4227-9C9C-C86DCBD99B85}">
  <ds:schemaRef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6402218-C737-41A0-86B5-6AD5547A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141</Pages>
  <Words>26394</Words>
  <Characters>150451</Characters>
  <Application>Microsoft Office Word</Application>
  <DocSecurity>0</DocSecurity>
  <Lines>1253</Lines>
  <Paragraphs>352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176493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12</cp:revision>
  <cp:lastPrinted>2021-02-01T03:25:00Z</cp:lastPrinted>
  <dcterms:created xsi:type="dcterms:W3CDTF">2021-01-27T02:22:00Z</dcterms:created>
  <dcterms:modified xsi:type="dcterms:W3CDTF">2021-02-01T23:24:00Z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